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DC1BBE" w14:textId="77777777" w:rsidR="00F61902" w:rsidRDefault="00F61902" w:rsidP="00F61902">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7D211964" w14:textId="77777777" w:rsidR="00F61902" w:rsidRDefault="00F61902" w:rsidP="00F61902">
      <w:pPr>
        <w:rPr>
          <w:b/>
          <w:sz w:val="28"/>
        </w:rPr>
      </w:pPr>
    </w:p>
    <w:p w14:paraId="79D81B91" w14:textId="77777777" w:rsidR="00F61902" w:rsidRPr="00042D47" w:rsidRDefault="00F61902" w:rsidP="00F61902">
      <w:pPr>
        <w:spacing w:after="240"/>
        <w:rPr>
          <w:b/>
        </w:rPr>
      </w:pPr>
    </w:p>
    <w:p w14:paraId="72A68ED2" w14:textId="6F424D45" w:rsidR="00F61902" w:rsidRDefault="00F61902" w:rsidP="00F61902">
      <w:pPr>
        <w:spacing w:after="240"/>
        <w:rPr>
          <w:b/>
          <w:sz w:val="28"/>
        </w:rPr>
      </w:pPr>
      <w:r>
        <w:rPr>
          <w:b/>
          <w:sz w:val="28"/>
        </w:rPr>
        <w:t xml:space="preserve">Název vysoké </w:t>
      </w:r>
      <w:proofErr w:type="gramStart"/>
      <w:r>
        <w:rPr>
          <w:b/>
          <w:sz w:val="28"/>
        </w:rPr>
        <w:t>školy:</w:t>
      </w:r>
      <w:r w:rsidR="00B5004F">
        <w:rPr>
          <w:b/>
          <w:sz w:val="28"/>
        </w:rPr>
        <w:t xml:space="preserve">   </w:t>
      </w:r>
      <w:proofErr w:type="gramEnd"/>
      <w:r w:rsidRPr="00983A4A">
        <w:rPr>
          <w:b/>
          <w:sz w:val="28"/>
        </w:rPr>
        <w:t>Univerzita Tomáše Bati ve Zlíně</w:t>
      </w:r>
    </w:p>
    <w:p w14:paraId="7AC205F2" w14:textId="77777777" w:rsidR="00F61902" w:rsidRPr="00F61902" w:rsidRDefault="00F61902" w:rsidP="00F61902">
      <w:pPr>
        <w:spacing w:after="240"/>
        <w:ind w:left="3686" w:hanging="3686"/>
        <w:rPr>
          <w:b/>
        </w:rPr>
      </w:pPr>
    </w:p>
    <w:p w14:paraId="006B1844" w14:textId="784467D4" w:rsidR="00F61902" w:rsidRDefault="00F61902" w:rsidP="00F61902">
      <w:pPr>
        <w:spacing w:after="240"/>
        <w:rPr>
          <w:b/>
          <w:sz w:val="28"/>
        </w:rPr>
      </w:pPr>
      <w:r>
        <w:rPr>
          <w:b/>
          <w:sz w:val="28"/>
        </w:rPr>
        <w:t xml:space="preserve">Název součásti vysoké </w:t>
      </w:r>
      <w:proofErr w:type="gramStart"/>
      <w:r>
        <w:rPr>
          <w:b/>
          <w:sz w:val="28"/>
        </w:rPr>
        <w:t>školy:</w:t>
      </w:r>
      <w:r w:rsidR="00B5004F">
        <w:rPr>
          <w:b/>
          <w:sz w:val="28"/>
        </w:rPr>
        <w:t xml:space="preserve">   </w:t>
      </w:r>
      <w:proofErr w:type="gramEnd"/>
      <w:r w:rsidRPr="00983A4A">
        <w:rPr>
          <w:b/>
          <w:sz w:val="28"/>
        </w:rPr>
        <w:t>Fakulta technologická</w:t>
      </w:r>
    </w:p>
    <w:p w14:paraId="278EAC37" w14:textId="77777777" w:rsidR="00F61902" w:rsidRPr="00F61902" w:rsidRDefault="00F61902" w:rsidP="00F61902">
      <w:pPr>
        <w:spacing w:after="240"/>
        <w:ind w:left="3544" w:hanging="3544"/>
        <w:rPr>
          <w:b/>
        </w:rPr>
      </w:pPr>
    </w:p>
    <w:p w14:paraId="277186B6" w14:textId="77777777" w:rsidR="00F61902" w:rsidRDefault="00F61902" w:rsidP="00F61902">
      <w:pPr>
        <w:spacing w:after="240"/>
        <w:rPr>
          <w:b/>
          <w:sz w:val="28"/>
        </w:rPr>
      </w:pPr>
      <w:r>
        <w:rPr>
          <w:b/>
          <w:sz w:val="28"/>
        </w:rPr>
        <w:t>Název spolupracující instituce:</w:t>
      </w:r>
    </w:p>
    <w:p w14:paraId="4949B318" w14:textId="77777777" w:rsidR="00F61902" w:rsidRPr="00F61902" w:rsidRDefault="00F61902" w:rsidP="00F61902">
      <w:pPr>
        <w:spacing w:after="240"/>
        <w:rPr>
          <w:b/>
        </w:rPr>
      </w:pPr>
    </w:p>
    <w:p w14:paraId="2B68800A" w14:textId="7945C336" w:rsidR="00F61902" w:rsidRDefault="00F61902" w:rsidP="00F61902">
      <w:pPr>
        <w:spacing w:after="240"/>
        <w:rPr>
          <w:b/>
          <w:sz w:val="28"/>
        </w:rPr>
      </w:pPr>
      <w:r>
        <w:rPr>
          <w:b/>
          <w:sz w:val="28"/>
        </w:rPr>
        <w:t xml:space="preserve">Název studijního </w:t>
      </w:r>
      <w:proofErr w:type="gramStart"/>
      <w:r>
        <w:rPr>
          <w:b/>
          <w:sz w:val="28"/>
        </w:rPr>
        <w:t>programu</w:t>
      </w:r>
      <w:r w:rsidR="00B5004F">
        <w:rPr>
          <w:b/>
          <w:sz w:val="28"/>
        </w:rPr>
        <w:t xml:space="preserve">:   </w:t>
      </w:r>
      <w:proofErr w:type="gramEnd"/>
      <w:r w:rsidR="00E50328">
        <w:rPr>
          <w:b/>
          <w:sz w:val="28"/>
        </w:rPr>
        <w:t>Nástroje a procesy</w:t>
      </w:r>
    </w:p>
    <w:p w14:paraId="6304D965" w14:textId="77777777" w:rsidR="00F61902" w:rsidRPr="00F61902" w:rsidRDefault="00F61902" w:rsidP="00F61902">
      <w:pPr>
        <w:spacing w:after="240"/>
        <w:rPr>
          <w:b/>
        </w:rPr>
      </w:pPr>
    </w:p>
    <w:p w14:paraId="4C14E8C2" w14:textId="578D7070" w:rsidR="00F61902" w:rsidRDefault="00F61902" w:rsidP="00F61902">
      <w:pPr>
        <w:spacing w:after="240"/>
        <w:ind w:left="3544" w:hanging="3544"/>
        <w:rPr>
          <w:sz w:val="28"/>
        </w:rPr>
      </w:pPr>
      <w:r>
        <w:rPr>
          <w:b/>
          <w:sz w:val="28"/>
        </w:rPr>
        <w:t xml:space="preserve">Typ žádosti o </w:t>
      </w:r>
      <w:proofErr w:type="gramStart"/>
      <w:r>
        <w:rPr>
          <w:b/>
          <w:sz w:val="28"/>
        </w:rPr>
        <w:t>akreditaci:</w:t>
      </w:r>
      <w:r w:rsidR="00B5004F">
        <w:rPr>
          <w:sz w:val="28"/>
        </w:rPr>
        <w:t xml:space="preserve">   </w:t>
      </w:r>
      <w:proofErr w:type="gramEnd"/>
      <w:r w:rsidRPr="00F74F63">
        <w:rPr>
          <w:b/>
          <w:sz w:val="28"/>
        </w:rPr>
        <w:t>udělení akreditace</w:t>
      </w:r>
    </w:p>
    <w:p w14:paraId="593237FC" w14:textId="77777777" w:rsidR="00F61902" w:rsidRPr="00F61902" w:rsidRDefault="00F61902" w:rsidP="00F61902">
      <w:pPr>
        <w:spacing w:after="240"/>
        <w:rPr>
          <w:b/>
        </w:rPr>
      </w:pPr>
    </w:p>
    <w:p w14:paraId="769AB2C2" w14:textId="26046B1E" w:rsidR="00F61902" w:rsidRDefault="00F61902" w:rsidP="00F61902">
      <w:pPr>
        <w:spacing w:after="240"/>
        <w:rPr>
          <w:b/>
          <w:sz w:val="28"/>
        </w:rPr>
      </w:pPr>
      <w:r>
        <w:rPr>
          <w:b/>
          <w:sz w:val="28"/>
        </w:rPr>
        <w:t xml:space="preserve">Schvalující </w:t>
      </w:r>
      <w:proofErr w:type="gramStart"/>
      <w:r>
        <w:rPr>
          <w:b/>
          <w:sz w:val="28"/>
        </w:rPr>
        <w:t>orgán:</w:t>
      </w:r>
      <w:r w:rsidR="00B5004F">
        <w:rPr>
          <w:b/>
          <w:sz w:val="28"/>
        </w:rPr>
        <w:t xml:space="preserve">   </w:t>
      </w:r>
      <w:commentRangeStart w:id="0"/>
      <w:proofErr w:type="gramEnd"/>
      <w:r w:rsidRPr="00983A4A">
        <w:rPr>
          <w:b/>
          <w:sz w:val="28"/>
        </w:rPr>
        <w:t>Rada pro vnitřní hodnocení</w:t>
      </w:r>
      <w:r>
        <w:rPr>
          <w:b/>
          <w:sz w:val="28"/>
        </w:rPr>
        <w:t xml:space="preserve"> UTB ve Zlíně</w:t>
      </w:r>
      <w:commentRangeEnd w:id="0"/>
      <w:r w:rsidR="00656476">
        <w:rPr>
          <w:rStyle w:val="Odkaznakoment"/>
        </w:rPr>
        <w:commentReference w:id="0"/>
      </w:r>
    </w:p>
    <w:p w14:paraId="27C8B21E" w14:textId="77777777" w:rsidR="00F61902" w:rsidRPr="00F61902" w:rsidRDefault="00F61902" w:rsidP="00F61902">
      <w:pPr>
        <w:spacing w:after="240"/>
        <w:rPr>
          <w:b/>
        </w:rPr>
      </w:pPr>
    </w:p>
    <w:p w14:paraId="5965E344" w14:textId="3BB3953E" w:rsidR="00F61902" w:rsidRDefault="00F61902" w:rsidP="00F61902">
      <w:pPr>
        <w:spacing w:after="240"/>
        <w:rPr>
          <w:b/>
          <w:sz w:val="28"/>
        </w:rPr>
      </w:pPr>
      <w:r>
        <w:rPr>
          <w:b/>
          <w:sz w:val="28"/>
        </w:rPr>
        <w:t xml:space="preserve">Datum schválení </w:t>
      </w:r>
      <w:proofErr w:type="gramStart"/>
      <w:r>
        <w:rPr>
          <w:b/>
          <w:sz w:val="28"/>
        </w:rPr>
        <w:t>žádosti:</w:t>
      </w:r>
      <w:r w:rsidR="00B5004F">
        <w:rPr>
          <w:b/>
          <w:sz w:val="28"/>
        </w:rPr>
        <w:t xml:space="preserve">   </w:t>
      </w:r>
      <w:proofErr w:type="spellStart"/>
      <w:proofErr w:type="gramEnd"/>
      <w:r w:rsidRPr="001530A5">
        <w:rPr>
          <w:b/>
          <w:sz w:val="28"/>
          <w:highlight w:val="yellow"/>
        </w:rPr>
        <w:t>xxx</w:t>
      </w:r>
      <w:proofErr w:type="spellEnd"/>
    </w:p>
    <w:p w14:paraId="34CC94A6" w14:textId="77777777" w:rsidR="00F61902" w:rsidRPr="00F61902" w:rsidRDefault="00F61902" w:rsidP="00F61902">
      <w:pPr>
        <w:spacing w:after="240"/>
        <w:rPr>
          <w:b/>
        </w:rPr>
      </w:pPr>
    </w:p>
    <w:p w14:paraId="276F8231" w14:textId="5B87C849" w:rsidR="00F61902" w:rsidRDefault="00F61902" w:rsidP="00F61902">
      <w:pPr>
        <w:rPr>
          <w:b/>
          <w:sz w:val="28"/>
        </w:rPr>
      </w:pPr>
      <w:r>
        <w:rPr>
          <w:b/>
          <w:sz w:val="28"/>
        </w:rPr>
        <w:t>Odkaz na elektronickou podobu žádosti:</w:t>
      </w:r>
    </w:p>
    <w:p w14:paraId="7BE25C20" w14:textId="67E730D2" w:rsidR="00F61902" w:rsidRDefault="00BB6C9E" w:rsidP="00F61902">
      <w:pPr>
        <w:spacing w:after="240"/>
        <w:rPr>
          <w:b/>
          <w:sz w:val="28"/>
        </w:rPr>
      </w:pPr>
      <w:hyperlink r:id="rId15" w:tgtFrame="_blank" w:history="1">
        <w:r w:rsidR="007D6B8F" w:rsidRPr="007D6B8F">
          <w:rPr>
            <w:rStyle w:val="Hypertextovodkaz"/>
            <w:sz w:val="28"/>
            <w:szCs w:val="28"/>
            <w:bdr w:val="none" w:sz="0" w:space="0" w:color="auto" w:frame="1"/>
            <w:shd w:val="clear" w:color="auto" w:fill="FFFFFF"/>
          </w:rPr>
          <w:t>http://akreditace.ft.utb.cz/phd_np_cz/</w:t>
        </w:r>
      </w:hyperlink>
      <w:r w:rsidR="007D6B8F">
        <w:t xml:space="preserve"> </w:t>
      </w:r>
      <w:r w:rsidR="00F61902" w:rsidRPr="006843A0">
        <w:rPr>
          <w:sz w:val="28"/>
          <w:szCs w:val="28"/>
        </w:rPr>
        <w:t xml:space="preserve">(heslo: </w:t>
      </w:r>
      <w:proofErr w:type="spellStart"/>
      <w:r w:rsidR="00F61902" w:rsidRPr="006843A0">
        <w:rPr>
          <w:sz w:val="28"/>
          <w:szCs w:val="28"/>
        </w:rPr>
        <w:t>ftakreditace</w:t>
      </w:r>
      <w:proofErr w:type="spellEnd"/>
      <w:r w:rsidR="00F61902" w:rsidRPr="006843A0">
        <w:rPr>
          <w:sz w:val="28"/>
          <w:szCs w:val="28"/>
        </w:rPr>
        <w:t>)</w:t>
      </w:r>
    </w:p>
    <w:p w14:paraId="35F53F05" w14:textId="77777777" w:rsidR="00F61902" w:rsidRPr="00F61902" w:rsidRDefault="00F61902" w:rsidP="00F61902">
      <w:pPr>
        <w:spacing w:after="240"/>
        <w:rPr>
          <w:b/>
        </w:rPr>
      </w:pPr>
    </w:p>
    <w:p w14:paraId="1C7F8559" w14:textId="77777777" w:rsidR="00F61902" w:rsidRDefault="00F61902" w:rsidP="00F61902">
      <w:pPr>
        <w:rPr>
          <w:b/>
          <w:sz w:val="28"/>
        </w:rPr>
      </w:pPr>
      <w:r>
        <w:rPr>
          <w:b/>
          <w:sz w:val="28"/>
        </w:rPr>
        <w:t>Odkazy na relevantní vnitřní předpisy:</w:t>
      </w:r>
    </w:p>
    <w:p w14:paraId="632B7BB3" w14:textId="77777777" w:rsidR="00F61902" w:rsidRPr="00E23C04" w:rsidRDefault="00BB6C9E" w:rsidP="00C24564">
      <w:pPr>
        <w:jc w:val="both"/>
        <w:rPr>
          <w:rStyle w:val="Hypertextovodkaz"/>
          <w:sz w:val="28"/>
        </w:rPr>
      </w:pPr>
      <w:hyperlink r:id="rId16" w:history="1">
        <w:r w:rsidR="00F61902" w:rsidRPr="00E23C04">
          <w:rPr>
            <w:rStyle w:val="Hypertextovodkaz"/>
            <w:sz w:val="28"/>
          </w:rPr>
          <w:t>https://www.utb.cz/univerzita/uredni-deska/vnitrni-normy-a-predpisy/vnitrni-predpisy/</w:t>
        </w:r>
      </w:hyperlink>
    </w:p>
    <w:p w14:paraId="1635701A" w14:textId="77777777" w:rsidR="00F61902" w:rsidRPr="00E23C04" w:rsidRDefault="00BB6C9E" w:rsidP="00C24564">
      <w:pPr>
        <w:spacing w:after="240"/>
        <w:jc w:val="both"/>
        <w:rPr>
          <w:sz w:val="28"/>
          <w:szCs w:val="28"/>
        </w:rPr>
      </w:pPr>
      <w:hyperlink r:id="rId17" w:history="1">
        <w:r w:rsidR="00F61902" w:rsidRPr="00E23C04">
          <w:rPr>
            <w:rStyle w:val="Hypertextovodkaz"/>
            <w:sz w:val="28"/>
            <w:szCs w:val="28"/>
          </w:rPr>
          <w:t>https://ft.utb.cz/o-fakulte/uredni-deska/vnitrni-normy-a-predpisy/vnitrni-predpisy/</w:t>
        </w:r>
      </w:hyperlink>
    </w:p>
    <w:p w14:paraId="1B1A4268" w14:textId="77777777" w:rsidR="00F61902" w:rsidRPr="00F61902" w:rsidRDefault="00F61902" w:rsidP="00F61902">
      <w:pPr>
        <w:spacing w:after="240"/>
        <w:rPr>
          <w:b/>
        </w:rPr>
      </w:pPr>
    </w:p>
    <w:p w14:paraId="597242A8" w14:textId="3F532D2B" w:rsidR="00F61902" w:rsidRDefault="00F61902" w:rsidP="00F61902">
      <w:pPr>
        <w:rPr>
          <w:b/>
          <w:sz w:val="28"/>
        </w:rPr>
      </w:pPr>
      <w:r>
        <w:rPr>
          <w:b/>
          <w:sz w:val="28"/>
        </w:rPr>
        <w:t xml:space="preserve">ISCED F a stručné zdůvodnění: </w:t>
      </w:r>
    </w:p>
    <w:p w14:paraId="0F740DB0" w14:textId="3780A6C3" w:rsidR="00F61902" w:rsidRPr="00B5004F" w:rsidRDefault="00017E88" w:rsidP="00B5004F">
      <w:pPr>
        <w:spacing w:after="240"/>
        <w:jc w:val="both"/>
        <w:rPr>
          <w:bCs/>
          <w:sz w:val="26"/>
          <w:szCs w:val="26"/>
        </w:rPr>
      </w:pPr>
      <w:proofErr w:type="gramStart"/>
      <w:r w:rsidRPr="00B5004F">
        <w:rPr>
          <w:bCs/>
          <w:sz w:val="26"/>
          <w:szCs w:val="26"/>
        </w:rPr>
        <w:t>0788</w:t>
      </w:r>
      <w:r w:rsidR="00965600" w:rsidRPr="00B5004F">
        <w:rPr>
          <w:bCs/>
          <w:sz w:val="26"/>
          <w:szCs w:val="26"/>
        </w:rPr>
        <w:t xml:space="preserve">  </w:t>
      </w:r>
      <w:r w:rsidRPr="00B5004F">
        <w:rPr>
          <w:bCs/>
          <w:sz w:val="26"/>
          <w:szCs w:val="26"/>
        </w:rPr>
        <w:t>Interdisciplinární</w:t>
      </w:r>
      <w:proofErr w:type="gramEnd"/>
      <w:r w:rsidRPr="00B5004F">
        <w:rPr>
          <w:bCs/>
          <w:sz w:val="26"/>
          <w:szCs w:val="26"/>
        </w:rPr>
        <w:t xml:space="preserve"> programy a kvalifikace zahrnující techniku, výrobu a stavebnictví</w:t>
      </w:r>
    </w:p>
    <w:p w14:paraId="723DC691" w14:textId="52E981C4" w:rsidR="00F61902" w:rsidRPr="00B5004F" w:rsidRDefault="00FC589A" w:rsidP="00B5004F">
      <w:pPr>
        <w:jc w:val="both"/>
        <w:rPr>
          <w:sz w:val="26"/>
          <w:szCs w:val="26"/>
        </w:rPr>
      </w:pPr>
      <w:r w:rsidRPr="00B5004F">
        <w:rPr>
          <w:sz w:val="26"/>
          <w:szCs w:val="26"/>
        </w:rPr>
        <w:t>Studijní</w:t>
      </w:r>
      <w:r w:rsidR="007E6560" w:rsidRPr="00B5004F">
        <w:rPr>
          <w:sz w:val="26"/>
          <w:szCs w:val="26"/>
        </w:rPr>
        <w:t xml:space="preserve"> program </w:t>
      </w:r>
      <w:r w:rsidRPr="00B5004F">
        <w:rPr>
          <w:sz w:val="26"/>
          <w:szCs w:val="26"/>
        </w:rPr>
        <w:t>Nástroje a procesy</w:t>
      </w:r>
      <w:r w:rsidR="007E6560" w:rsidRPr="00B5004F">
        <w:rPr>
          <w:sz w:val="26"/>
          <w:szCs w:val="26"/>
        </w:rPr>
        <w:t xml:space="preserve"> je </w:t>
      </w:r>
      <w:r w:rsidR="00053722" w:rsidRPr="00B5004F">
        <w:rPr>
          <w:sz w:val="26"/>
          <w:szCs w:val="26"/>
        </w:rPr>
        <w:t>mezioborovým studijním programem</w:t>
      </w:r>
      <w:r w:rsidR="007E6560" w:rsidRPr="00B5004F">
        <w:rPr>
          <w:sz w:val="26"/>
          <w:szCs w:val="26"/>
        </w:rPr>
        <w:t xml:space="preserve"> se specifickým důrazem na </w:t>
      </w:r>
      <w:r w:rsidR="00053722" w:rsidRPr="00B5004F">
        <w:rPr>
          <w:sz w:val="26"/>
          <w:szCs w:val="26"/>
        </w:rPr>
        <w:t>nástroje</w:t>
      </w:r>
      <w:r w:rsidR="007E6560" w:rsidRPr="00B5004F">
        <w:rPr>
          <w:sz w:val="26"/>
          <w:szCs w:val="26"/>
        </w:rPr>
        <w:t xml:space="preserve"> a </w:t>
      </w:r>
      <w:r w:rsidR="00053722" w:rsidRPr="00B5004F">
        <w:rPr>
          <w:sz w:val="26"/>
          <w:szCs w:val="26"/>
        </w:rPr>
        <w:t>procesy</w:t>
      </w:r>
      <w:r w:rsidR="007E6560" w:rsidRPr="00B5004F">
        <w:rPr>
          <w:sz w:val="26"/>
          <w:szCs w:val="26"/>
        </w:rPr>
        <w:t xml:space="preserve"> zpracování </w:t>
      </w:r>
      <w:r w:rsidR="00053722" w:rsidRPr="00B5004F">
        <w:rPr>
          <w:sz w:val="26"/>
          <w:szCs w:val="26"/>
        </w:rPr>
        <w:t>polymerních materiálů</w:t>
      </w:r>
      <w:r w:rsidR="007E6560" w:rsidRPr="00B5004F">
        <w:rPr>
          <w:sz w:val="26"/>
          <w:szCs w:val="26"/>
        </w:rPr>
        <w:t>, který dle Nařízení Vlády č.</w:t>
      </w:r>
      <w:r w:rsidR="0097340F">
        <w:rPr>
          <w:sz w:val="26"/>
          <w:szCs w:val="26"/>
        </w:rPr>
        <w:t xml:space="preserve"> </w:t>
      </w:r>
      <w:r w:rsidR="007E6560" w:rsidRPr="00B5004F">
        <w:rPr>
          <w:sz w:val="26"/>
          <w:szCs w:val="26"/>
        </w:rPr>
        <w:t xml:space="preserve">275/2016 Sb. (Část </w:t>
      </w:r>
      <w:r w:rsidR="00EC173B" w:rsidRPr="00B5004F">
        <w:rPr>
          <w:sz w:val="26"/>
          <w:szCs w:val="26"/>
        </w:rPr>
        <w:t>dvacátá sedmá</w:t>
      </w:r>
      <w:r w:rsidR="007E6560" w:rsidRPr="00B5004F">
        <w:rPr>
          <w:sz w:val="26"/>
          <w:szCs w:val="26"/>
        </w:rPr>
        <w:t xml:space="preserve">) spadá do oblasti vzdělávání </w:t>
      </w:r>
      <w:r w:rsidR="00EC173B" w:rsidRPr="00B5004F">
        <w:rPr>
          <w:sz w:val="26"/>
          <w:szCs w:val="26"/>
        </w:rPr>
        <w:t>Strojírenství, materiály a technologie</w:t>
      </w:r>
      <w:r w:rsidR="00993E6C" w:rsidRPr="00B5004F">
        <w:rPr>
          <w:sz w:val="26"/>
          <w:szCs w:val="26"/>
        </w:rPr>
        <w:t xml:space="preserve"> a do oblasti vzdělávání Chemie (Část třináctá).</w:t>
      </w:r>
      <w:r w:rsidR="00F61902" w:rsidRPr="00B5004F">
        <w:rPr>
          <w:sz w:val="26"/>
          <w:szCs w:val="26"/>
        </w:rPr>
        <w:br w:type="page"/>
      </w:r>
    </w:p>
    <w:tbl>
      <w:tblPr>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4"/>
        <w:gridCol w:w="3036"/>
        <w:gridCol w:w="83"/>
        <w:gridCol w:w="16"/>
        <w:gridCol w:w="234"/>
        <w:gridCol w:w="108"/>
        <w:gridCol w:w="143"/>
        <w:gridCol w:w="883"/>
        <w:gridCol w:w="175"/>
        <w:gridCol w:w="76"/>
        <w:gridCol w:w="638"/>
        <w:gridCol w:w="251"/>
        <w:gridCol w:w="565"/>
        <w:gridCol w:w="28"/>
        <w:gridCol w:w="223"/>
        <w:gridCol w:w="1054"/>
        <w:gridCol w:w="851"/>
        <w:gridCol w:w="251"/>
        <w:gridCol w:w="288"/>
        <w:gridCol w:w="251"/>
        <w:gridCol w:w="485"/>
        <w:gridCol w:w="142"/>
        <w:gridCol w:w="41"/>
      </w:tblGrid>
      <w:tr w:rsidR="00174EC9" w14:paraId="23E60AA1" w14:textId="77777777" w:rsidTr="000C4A98">
        <w:trPr>
          <w:gridAfter w:val="2"/>
          <w:wAfter w:w="183" w:type="dxa"/>
        </w:trPr>
        <w:tc>
          <w:tcPr>
            <w:tcW w:w="9923" w:type="dxa"/>
            <w:gridSpan w:val="21"/>
            <w:tcBorders>
              <w:bottom w:val="double" w:sz="4" w:space="0" w:color="auto"/>
            </w:tcBorders>
            <w:shd w:val="clear" w:color="auto" w:fill="BDD6EE"/>
          </w:tcPr>
          <w:p w14:paraId="46F79A44" w14:textId="77777777" w:rsidR="00174EC9" w:rsidRDefault="00174EC9">
            <w:pPr>
              <w:jc w:val="both"/>
              <w:rPr>
                <w:b/>
                <w:sz w:val="28"/>
              </w:rPr>
            </w:pPr>
            <w:r>
              <w:rPr>
                <w:b/>
                <w:sz w:val="28"/>
              </w:rPr>
              <w:lastRenderedPageBreak/>
              <w:t xml:space="preserve">B-I – </w:t>
            </w:r>
            <w:r>
              <w:rPr>
                <w:b/>
                <w:sz w:val="26"/>
                <w:szCs w:val="26"/>
              </w:rPr>
              <w:t>Charakteristika studijního programu</w:t>
            </w:r>
          </w:p>
        </w:tc>
      </w:tr>
      <w:tr w:rsidR="00174EC9" w14:paraId="4D93A86F" w14:textId="77777777" w:rsidTr="000C4A98">
        <w:trPr>
          <w:gridAfter w:val="2"/>
          <w:wAfter w:w="183" w:type="dxa"/>
        </w:trPr>
        <w:tc>
          <w:tcPr>
            <w:tcW w:w="3419" w:type="dxa"/>
            <w:gridSpan w:val="4"/>
            <w:tcBorders>
              <w:bottom w:val="single" w:sz="2" w:space="0" w:color="auto"/>
            </w:tcBorders>
            <w:shd w:val="clear" w:color="auto" w:fill="F7CAAC"/>
          </w:tcPr>
          <w:p w14:paraId="4B3299DB" w14:textId="77777777" w:rsidR="00174EC9" w:rsidRDefault="00174EC9" w:rsidP="005F401C">
            <w:pPr>
              <w:jc w:val="both"/>
              <w:rPr>
                <w:b/>
              </w:rPr>
            </w:pPr>
            <w:r>
              <w:rPr>
                <w:b/>
              </w:rPr>
              <w:t>Název studijního programu</w:t>
            </w:r>
          </w:p>
        </w:tc>
        <w:tc>
          <w:tcPr>
            <w:tcW w:w="6504" w:type="dxa"/>
            <w:gridSpan w:val="17"/>
            <w:tcBorders>
              <w:bottom w:val="single" w:sz="2" w:space="0" w:color="auto"/>
            </w:tcBorders>
          </w:tcPr>
          <w:p w14:paraId="6F453874" w14:textId="37FCE788" w:rsidR="00174EC9" w:rsidRPr="00692A98" w:rsidRDefault="00AE159B">
            <w:pPr>
              <w:rPr>
                <w:b/>
                <w:bCs/>
              </w:rPr>
            </w:pPr>
            <w:r>
              <w:rPr>
                <w:b/>
                <w:bCs/>
              </w:rPr>
              <w:t>Nástroje a procesy</w:t>
            </w:r>
          </w:p>
        </w:tc>
      </w:tr>
      <w:tr w:rsidR="00174EC9" w14:paraId="65EDBEDB" w14:textId="77777777" w:rsidTr="000C4A98">
        <w:trPr>
          <w:gridAfter w:val="2"/>
          <w:wAfter w:w="183" w:type="dxa"/>
        </w:trPr>
        <w:tc>
          <w:tcPr>
            <w:tcW w:w="3419" w:type="dxa"/>
            <w:gridSpan w:val="4"/>
            <w:tcBorders>
              <w:bottom w:val="single" w:sz="2" w:space="0" w:color="auto"/>
            </w:tcBorders>
            <w:shd w:val="clear" w:color="auto" w:fill="F7CAAC"/>
          </w:tcPr>
          <w:p w14:paraId="34B1928D" w14:textId="77777777" w:rsidR="00174EC9" w:rsidRDefault="00174EC9">
            <w:pPr>
              <w:jc w:val="both"/>
              <w:rPr>
                <w:b/>
              </w:rPr>
            </w:pPr>
            <w:r>
              <w:rPr>
                <w:b/>
              </w:rPr>
              <w:t>Typ studijního programu</w:t>
            </w:r>
          </w:p>
        </w:tc>
        <w:tc>
          <w:tcPr>
            <w:tcW w:w="6504" w:type="dxa"/>
            <w:gridSpan w:val="17"/>
            <w:tcBorders>
              <w:bottom w:val="single" w:sz="2" w:space="0" w:color="auto"/>
            </w:tcBorders>
          </w:tcPr>
          <w:p w14:paraId="1B4FF81A" w14:textId="77777777" w:rsidR="00174EC9" w:rsidRDefault="00174EC9">
            <w:r>
              <w:t xml:space="preserve">doktorský </w:t>
            </w:r>
          </w:p>
        </w:tc>
      </w:tr>
      <w:tr w:rsidR="00174EC9" w14:paraId="4E005600" w14:textId="77777777" w:rsidTr="000C4A98">
        <w:trPr>
          <w:gridAfter w:val="2"/>
          <w:wAfter w:w="183" w:type="dxa"/>
        </w:trPr>
        <w:tc>
          <w:tcPr>
            <w:tcW w:w="3419" w:type="dxa"/>
            <w:gridSpan w:val="4"/>
            <w:tcBorders>
              <w:bottom w:val="single" w:sz="2" w:space="0" w:color="auto"/>
            </w:tcBorders>
            <w:shd w:val="clear" w:color="auto" w:fill="F7CAAC"/>
          </w:tcPr>
          <w:p w14:paraId="6CBFC759" w14:textId="77777777" w:rsidR="00174EC9" w:rsidRDefault="00174EC9">
            <w:pPr>
              <w:jc w:val="both"/>
              <w:rPr>
                <w:b/>
              </w:rPr>
            </w:pPr>
            <w:r>
              <w:rPr>
                <w:b/>
              </w:rPr>
              <w:t>Profil studijního programu</w:t>
            </w:r>
          </w:p>
        </w:tc>
        <w:tc>
          <w:tcPr>
            <w:tcW w:w="6504" w:type="dxa"/>
            <w:gridSpan w:val="17"/>
            <w:tcBorders>
              <w:bottom w:val="single" w:sz="2" w:space="0" w:color="auto"/>
            </w:tcBorders>
          </w:tcPr>
          <w:p w14:paraId="144FA1D6" w14:textId="13CCCFF8" w:rsidR="00174EC9" w:rsidRDefault="00174EC9" w:rsidP="007F3FEA"/>
        </w:tc>
      </w:tr>
      <w:tr w:rsidR="00174EC9" w14:paraId="2AC4FC4D" w14:textId="77777777" w:rsidTr="000C4A98">
        <w:trPr>
          <w:gridAfter w:val="2"/>
          <w:wAfter w:w="183" w:type="dxa"/>
        </w:trPr>
        <w:tc>
          <w:tcPr>
            <w:tcW w:w="3419" w:type="dxa"/>
            <w:gridSpan w:val="4"/>
            <w:tcBorders>
              <w:bottom w:val="single" w:sz="2" w:space="0" w:color="auto"/>
            </w:tcBorders>
            <w:shd w:val="clear" w:color="auto" w:fill="F7CAAC"/>
          </w:tcPr>
          <w:p w14:paraId="7DF00DDF" w14:textId="77777777" w:rsidR="00174EC9" w:rsidRDefault="00174EC9">
            <w:pPr>
              <w:jc w:val="both"/>
              <w:rPr>
                <w:b/>
              </w:rPr>
            </w:pPr>
            <w:r>
              <w:rPr>
                <w:b/>
              </w:rPr>
              <w:t>Forma studia</w:t>
            </w:r>
          </w:p>
        </w:tc>
        <w:tc>
          <w:tcPr>
            <w:tcW w:w="6504" w:type="dxa"/>
            <w:gridSpan w:val="17"/>
            <w:tcBorders>
              <w:bottom w:val="single" w:sz="2" w:space="0" w:color="auto"/>
            </w:tcBorders>
          </w:tcPr>
          <w:p w14:paraId="7D5115F9" w14:textId="77777777" w:rsidR="00174EC9" w:rsidRDefault="00174EC9" w:rsidP="007F3FEA">
            <w:r>
              <w:t xml:space="preserve">prezenční – kombinovaná </w:t>
            </w:r>
          </w:p>
        </w:tc>
      </w:tr>
      <w:tr w:rsidR="00174EC9" w14:paraId="65B7E295" w14:textId="77777777" w:rsidTr="000C4A98">
        <w:trPr>
          <w:gridAfter w:val="2"/>
          <w:wAfter w:w="183" w:type="dxa"/>
        </w:trPr>
        <w:tc>
          <w:tcPr>
            <w:tcW w:w="3419" w:type="dxa"/>
            <w:gridSpan w:val="4"/>
            <w:tcBorders>
              <w:bottom w:val="single" w:sz="2" w:space="0" w:color="auto"/>
            </w:tcBorders>
            <w:shd w:val="clear" w:color="auto" w:fill="F7CAAC"/>
          </w:tcPr>
          <w:p w14:paraId="620FDFC6" w14:textId="77777777" w:rsidR="00174EC9" w:rsidRDefault="00174EC9">
            <w:pPr>
              <w:jc w:val="both"/>
              <w:rPr>
                <w:b/>
              </w:rPr>
            </w:pPr>
            <w:r>
              <w:rPr>
                <w:b/>
              </w:rPr>
              <w:t>Standardní doba studia</w:t>
            </w:r>
          </w:p>
        </w:tc>
        <w:tc>
          <w:tcPr>
            <w:tcW w:w="6504" w:type="dxa"/>
            <w:gridSpan w:val="17"/>
            <w:tcBorders>
              <w:bottom w:val="single" w:sz="2" w:space="0" w:color="auto"/>
            </w:tcBorders>
          </w:tcPr>
          <w:p w14:paraId="1608ABEA" w14:textId="77777777" w:rsidR="00174EC9" w:rsidRDefault="007F3FEA" w:rsidP="00042D47">
            <w:pPr>
              <w:ind w:right="-34"/>
            </w:pPr>
            <w:r>
              <w:t>4 roky</w:t>
            </w:r>
          </w:p>
        </w:tc>
      </w:tr>
      <w:tr w:rsidR="00174EC9" w14:paraId="241DCA97" w14:textId="77777777" w:rsidTr="000C4A98">
        <w:trPr>
          <w:gridAfter w:val="2"/>
          <w:wAfter w:w="183" w:type="dxa"/>
        </w:trPr>
        <w:tc>
          <w:tcPr>
            <w:tcW w:w="3419" w:type="dxa"/>
            <w:gridSpan w:val="4"/>
            <w:tcBorders>
              <w:bottom w:val="single" w:sz="2" w:space="0" w:color="auto"/>
            </w:tcBorders>
            <w:shd w:val="clear" w:color="auto" w:fill="F7CAAC"/>
          </w:tcPr>
          <w:p w14:paraId="5A7C5F45" w14:textId="77777777" w:rsidR="00174EC9" w:rsidRDefault="00174EC9">
            <w:pPr>
              <w:jc w:val="both"/>
              <w:rPr>
                <w:b/>
              </w:rPr>
            </w:pPr>
            <w:r>
              <w:rPr>
                <w:b/>
              </w:rPr>
              <w:t>Jazyk studia</w:t>
            </w:r>
          </w:p>
        </w:tc>
        <w:tc>
          <w:tcPr>
            <w:tcW w:w="6504" w:type="dxa"/>
            <w:gridSpan w:val="17"/>
            <w:tcBorders>
              <w:bottom w:val="single" w:sz="2" w:space="0" w:color="auto"/>
            </w:tcBorders>
          </w:tcPr>
          <w:p w14:paraId="705FBE8B" w14:textId="186892A3" w:rsidR="00174EC9" w:rsidRDefault="00AE159B" w:rsidP="00AE159B">
            <w:r>
              <w:t>č</w:t>
            </w:r>
            <w:r w:rsidR="007F3FEA">
              <w:t>eský</w:t>
            </w:r>
          </w:p>
        </w:tc>
      </w:tr>
      <w:tr w:rsidR="00174EC9" w14:paraId="3E0FFD80" w14:textId="77777777" w:rsidTr="000C4A98">
        <w:trPr>
          <w:gridAfter w:val="2"/>
          <w:wAfter w:w="183" w:type="dxa"/>
        </w:trPr>
        <w:tc>
          <w:tcPr>
            <w:tcW w:w="3419" w:type="dxa"/>
            <w:gridSpan w:val="4"/>
            <w:tcBorders>
              <w:bottom w:val="single" w:sz="2" w:space="0" w:color="auto"/>
            </w:tcBorders>
            <w:shd w:val="clear" w:color="auto" w:fill="F7CAAC"/>
          </w:tcPr>
          <w:p w14:paraId="25F1D282" w14:textId="77777777" w:rsidR="00174EC9" w:rsidRDefault="00174EC9">
            <w:pPr>
              <w:jc w:val="both"/>
              <w:rPr>
                <w:b/>
              </w:rPr>
            </w:pPr>
            <w:r>
              <w:rPr>
                <w:b/>
              </w:rPr>
              <w:t>Udělovaný akademický titul</w:t>
            </w:r>
          </w:p>
        </w:tc>
        <w:tc>
          <w:tcPr>
            <w:tcW w:w="6504" w:type="dxa"/>
            <w:gridSpan w:val="17"/>
            <w:tcBorders>
              <w:bottom w:val="single" w:sz="2" w:space="0" w:color="auto"/>
            </w:tcBorders>
          </w:tcPr>
          <w:p w14:paraId="49257BED" w14:textId="77777777" w:rsidR="00174EC9" w:rsidRDefault="00837D73">
            <w:r>
              <w:t>doktor (Ph.D.)</w:t>
            </w:r>
          </w:p>
        </w:tc>
      </w:tr>
      <w:tr w:rsidR="00174EC9" w14:paraId="148E5878" w14:textId="77777777" w:rsidTr="000C4A98">
        <w:trPr>
          <w:gridAfter w:val="2"/>
          <w:wAfter w:w="183" w:type="dxa"/>
        </w:trPr>
        <w:tc>
          <w:tcPr>
            <w:tcW w:w="3419" w:type="dxa"/>
            <w:gridSpan w:val="4"/>
            <w:tcBorders>
              <w:bottom w:val="single" w:sz="2" w:space="0" w:color="auto"/>
            </w:tcBorders>
            <w:shd w:val="clear" w:color="auto" w:fill="F7CAAC"/>
          </w:tcPr>
          <w:p w14:paraId="067CFF81" w14:textId="77777777" w:rsidR="00174EC9" w:rsidRDefault="00174EC9" w:rsidP="005F401C">
            <w:pPr>
              <w:jc w:val="both"/>
              <w:rPr>
                <w:b/>
              </w:rPr>
            </w:pPr>
            <w:r>
              <w:rPr>
                <w:b/>
              </w:rPr>
              <w:t>Rigorózní řízení</w:t>
            </w:r>
          </w:p>
        </w:tc>
        <w:tc>
          <w:tcPr>
            <w:tcW w:w="1543" w:type="dxa"/>
            <w:gridSpan w:val="5"/>
            <w:tcBorders>
              <w:bottom w:val="single" w:sz="2" w:space="0" w:color="auto"/>
            </w:tcBorders>
          </w:tcPr>
          <w:p w14:paraId="0462AFD7" w14:textId="77777777" w:rsidR="00174EC9" w:rsidRDefault="00174EC9">
            <w:r>
              <w:t>ne</w:t>
            </w:r>
          </w:p>
        </w:tc>
        <w:tc>
          <w:tcPr>
            <w:tcW w:w="2835" w:type="dxa"/>
            <w:gridSpan w:val="7"/>
            <w:tcBorders>
              <w:bottom w:val="single" w:sz="2" w:space="0" w:color="auto"/>
            </w:tcBorders>
            <w:shd w:val="clear" w:color="auto" w:fill="F7CAAC"/>
          </w:tcPr>
          <w:p w14:paraId="59007284" w14:textId="77777777" w:rsidR="00174EC9" w:rsidRPr="005F401C" w:rsidRDefault="00174EC9">
            <w:pPr>
              <w:rPr>
                <w:b/>
                <w:bCs/>
              </w:rPr>
            </w:pPr>
            <w:r w:rsidRPr="005F401C">
              <w:rPr>
                <w:b/>
                <w:bCs/>
              </w:rPr>
              <w:t>Udělovaný akademický titul</w:t>
            </w:r>
          </w:p>
        </w:tc>
        <w:tc>
          <w:tcPr>
            <w:tcW w:w="2126" w:type="dxa"/>
            <w:gridSpan w:val="5"/>
            <w:tcBorders>
              <w:bottom w:val="single" w:sz="2" w:space="0" w:color="auto"/>
            </w:tcBorders>
          </w:tcPr>
          <w:p w14:paraId="013620A0" w14:textId="38523B83" w:rsidR="00174EC9" w:rsidRDefault="00692A98">
            <w:r>
              <w:t>---</w:t>
            </w:r>
          </w:p>
        </w:tc>
      </w:tr>
      <w:tr w:rsidR="00174EC9" w14:paraId="7775B928" w14:textId="77777777" w:rsidTr="000C4A98">
        <w:trPr>
          <w:gridAfter w:val="2"/>
          <w:wAfter w:w="183" w:type="dxa"/>
        </w:trPr>
        <w:tc>
          <w:tcPr>
            <w:tcW w:w="3419" w:type="dxa"/>
            <w:gridSpan w:val="4"/>
            <w:tcBorders>
              <w:bottom w:val="single" w:sz="2" w:space="0" w:color="auto"/>
            </w:tcBorders>
            <w:shd w:val="clear" w:color="auto" w:fill="F7CAAC"/>
          </w:tcPr>
          <w:p w14:paraId="33E4ABDE" w14:textId="77777777" w:rsidR="00174EC9" w:rsidRDefault="00174EC9" w:rsidP="005F401C">
            <w:pPr>
              <w:jc w:val="both"/>
              <w:rPr>
                <w:b/>
              </w:rPr>
            </w:pPr>
            <w:r>
              <w:rPr>
                <w:b/>
              </w:rPr>
              <w:t>Garant studijního programu</w:t>
            </w:r>
          </w:p>
        </w:tc>
        <w:tc>
          <w:tcPr>
            <w:tcW w:w="6504" w:type="dxa"/>
            <w:gridSpan w:val="17"/>
            <w:tcBorders>
              <w:bottom w:val="single" w:sz="2" w:space="0" w:color="auto"/>
            </w:tcBorders>
          </w:tcPr>
          <w:p w14:paraId="66A2326F" w14:textId="6C1052D6" w:rsidR="00174EC9" w:rsidRDefault="00AE159B">
            <w:r>
              <w:t>doc. Ing. Michal Staněk, Ph.D.</w:t>
            </w:r>
          </w:p>
        </w:tc>
      </w:tr>
      <w:tr w:rsidR="00174EC9" w14:paraId="3D22AA95" w14:textId="77777777" w:rsidTr="000C4A98">
        <w:trPr>
          <w:gridAfter w:val="2"/>
          <w:wAfter w:w="183" w:type="dxa"/>
        </w:trPr>
        <w:tc>
          <w:tcPr>
            <w:tcW w:w="3419" w:type="dxa"/>
            <w:gridSpan w:val="4"/>
            <w:tcBorders>
              <w:top w:val="single" w:sz="2" w:space="0" w:color="auto"/>
              <w:left w:val="single" w:sz="2" w:space="0" w:color="auto"/>
              <w:bottom w:val="single" w:sz="2" w:space="0" w:color="auto"/>
              <w:right w:val="single" w:sz="2" w:space="0" w:color="auto"/>
            </w:tcBorders>
            <w:shd w:val="clear" w:color="auto" w:fill="F7CAAC"/>
          </w:tcPr>
          <w:p w14:paraId="7A4D1A2E" w14:textId="77777777" w:rsidR="00174EC9" w:rsidRDefault="00174EC9">
            <w:pPr>
              <w:jc w:val="both"/>
              <w:rPr>
                <w:b/>
              </w:rPr>
            </w:pPr>
            <w:r>
              <w:rPr>
                <w:b/>
              </w:rPr>
              <w:t>Zaměření na přípravu k výkonu regulovaného povolání</w:t>
            </w:r>
          </w:p>
        </w:tc>
        <w:tc>
          <w:tcPr>
            <w:tcW w:w="6504" w:type="dxa"/>
            <w:gridSpan w:val="17"/>
            <w:tcBorders>
              <w:top w:val="single" w:sz="2" w:space="0" w:color="auto"/>
              <w:left w:val="single" w:sz="2" w:space="0" w:color="auto"/>
              <w:bottom w:val="single" w:sz="2" w:space="0" w:color="auto"/>
              <w:right w:val="single" w:sz="2" w:space="0" w:color="auto"/>
            </w:tcBorders>
          </w:tcPr>
          <w:p w14:paraId="7AF25137" w14:textId="77777777" w:rsidR="00174EC9" w:rsidRDefault="00174EC9">
            <w:r>
              <w:t>ne</w:t>
            </w:r>
          </w:p>
        </w:tc>
      </w:tr>
      <w:tr w:rsidR="00174EC9" w14:paraId="3D3833F0" w14:textId="77777777" w:rsidTr="000C4A98">
        <w:trPr>
          <w:gridAfter w:val="2"/>
          <w:wAfter w:w="183" w:type="dxa"/>
        </w:trPr>
        <w:tc>
          <w:tcPr>
            <w:tcW w:w="3419" w:type="dxa"/>
            <w:gridSpan w:val="4"/>
            <w:tcBorders>
              <w:top w:val="single" w:sz="2" w:space="0" w:color="auto"/>
              <w:left w:val="single" w:sz="2" w:space="0" w:color="auto"/>
              <w:bottom w:val="single" w:sz="2" w:space="0" w:color="auto"/>
              <w:right w:val="single" w:sz="2" w:space="0" w:color="auto"/>
            </w:tcBorders>
            <w:shd w:val="clear" w:color="auto" w:fill="F7CAAC"/>
          </w:tcPr>
          <w:p w14:paraId="75F6FCDA" w14:textId="77777777" w:rsidR="00174EC9" w:rsidRDefault="00174EC9">
            <w:pPr>
              <w:jc w:val="both"/>
              <w:rPr>
                <w:b/>
              </w:rPr>
            </w:pPr>
            <w:r>
              <w:rPr>
                <w:b/>
              </w:rPr>
              <w:t xml:space="preserve">Zaměření na přípravu odborníků z oblasti bezpečnosti České republiky </w:t>
            </w:r>
          </w:p>
        </w:tc>
        <w:tc>
          <w:tcPr>
            <w:tcW w:w="6504" w:type="dxa"/>
            <w:gridSpan w:val="17"/>
            <w:tcBorders>
              <w:top w:val="single" w:sz="2" w:space="0" w:color="auto"/>
              <w:left w:val="single" w:sz="2" w:space="0" w:color="auto"/>
              <w:bottom w:val="single" w:sz="2" w:space="0" w:color="auto"/>
              <w:right w:val="single" w:sz="2" w:space="0" w:color="auto"/>
            </w:tcBorders>
          </w:tcPr>
          <w:p w14:paraId="1F4F3886" w14:textId="77777777" w:rsidR="00174EC9" w:rsidRDefault="00174EC9">
            <w:r>
              <w:t>ne</w:t>
            </w:r>
          </w:p>
        </w:tc>
      </w:tr>
      <w:tr w:rsidR="00174EC9" w14:paraId="290FD1EA" w14:textId="77777777" w:rsidTr="000C4A98">
        <w:trPr>
          <w:gridAfter w:val="2"/>
          <w:wAfter w:w="183" w:type="dxa"/>
          <w:trHeight w:val="438"/>
        </w:trPr>
        <w:tc>
          <w:tcPr>
            <w:tcW w:w="3419" w:type="dxa"/>
            <w:gridSpan w:val="4"/>
            <w:tcBorders>
              <w:top w:val="single" w:sz="2" w:space="0" w:color="auto"/>
              <w:left w:val="single" w:sz="2" w:space="0" w:color="auto"/>
              <w:bottom w:val="single" w:sz="2" w:space="0" w:color="auto"/>
              <w:right w:val="single" w:sz="2" w:space="0" w:color="auto"/>
            </w:tcBorders>
            <w:shd w:val="clear" w:color="auto" w:fill="F7CAAC"/>
          </w:tcPr>
          <w:p w14:paraId="302D4E10" w14:textId="77777777" w:rsidR="00174EC9" w:rsidRDefault="00174EC9">
            <w:pPr>
              <w:jc w:val="both"/>
              <w:rPr>
                <w:b/>
              </w:rPr>
            </w:pPr>
            <w:r>
              <w:rPr>
                <w:b/>
              </w:rPr>
              <w:t>Uznávací orgán</w:t>
            </w:r>
          </w:p>
        </w:tc>
        <w:tc>
          <w:tcPr>
            <w:tcW w:w="6504" w:type="dxa"/>
            <w:gridSpan w:val="17"/>
            <w:tcBorders>
              <w:top w:val="single" w:sz="2" w:space="0" w:color="auto"/>
              <w:left w:val="single" w:sz="2" w:space="0" w:color="auto"/>
              <w:bottom w:val="single" w:sz="2" w:space="0" w:color="auto"/>
              <w:right w:val="single" w:sz="2" w:space="0" w:color="auto"/>
            </w:tcBorders>
          </w:tcPr>
          <w:p w14:paraId="5518876A" w14:textId="77777777" w:rsidR="00174EC9" w:rsidRDefault="00837D73">
            <w:r>
              <w:t>ne</w:t>
            </w:r>
          </w:p>
        </w:tc>
      </w:tr>
      <w:tr w:rsidR="00174EC9" w14:paraId="6E941955" w14:textId="77777777" w:rsidTr="000C4A98">
        <w:trPr>
          <w:gridAfter w:val="2"/>
          <w:wAfter w:w="183" w:type="dxa"/>
        </w:trPr>
        <w:tc>
          <w:tcPr>
            <w:tcW w:w="9923" w:type="dxa"/>
            <w:gridSpan w:val="21"/>
            <w:tcBorders>
              <w:top w:val="single" w:sz="2" w:space="0" w:color="auto"/>
            </w:tcBorders>
            <w:shd w:val="clear" w:color="auto" w:fill="F7CAAC"/>
          </w:tcPr>
          <w:p w14:paraId="5EF4C0C4" w14:textId="77777777" w:rsidR="00174EC9" w:rsidRDefault="00174EC9">
            <w:pPr>
              <w:jc w:val="both"/>
            </w:pPr>
            <w:r>
              <w:rPr>
                <w:b/>
              </w:rPr>
              <w:t>Oblast(i) vzdělávání a u kombinovaného studijního programu podíl jednotlivých oblastí vzdělávání v %</w:t>
            </w:r>
          </w:p>
        </w:tc>
      </w:tr>
      <w:tr w:rsidR="00174EC9" w14:paraId="15A17C77" w14:textId="77777777" w:rsidTr="000C4A98">
        <w:trPr>
          <w:gridAfter w:val="2"/>
          <w:wAfter w:w="183" w:type="dxa"/>
          <w:trHeight w:val="543"/>
        </w:trPr>
        <w:tc>
          <w:tcPr>
            <w:tcW w:w="9923" w:type="dxa"/>
            <w:gridSpan w:val="21"/>
            <w:shd w:val="clear" w:color="auto" w:fill="FFFFFF"/>
          </w:tcPr>
          <w:p w14:paraId="71F1368A" w14:textId="0ACDAA1B" w:rsidR="00AE159B" w:rsidRDefault="003C6810" w:rsidP="00F965E5">
            <w:pPr>
              <w:pStyle w:val="Default"/>
              <w:spacing w:before="120" w:after="60"/>
              <w:rPr>
                <w:sz w:val="20"/>
                <w:szCs w:val="20"/>
              </w:rPr>
            </w:pPr>
            <w:ins w:id="1" w:author="Michal Staněk" w:date="2021-04-07T16:56:00Z">
              <w:r>
                <w:rPr>
                  <w:sz w:val="20"/>
                  <w:szCs w:val="20"/>
                </w:rPr>
                <w:t>27</w:t>
              </w:r>
            </w:ins>
            <w:del w:id="2" w:author="Michal Staněk" w:date="2021-04-06T23:13:00Z">
              <w:r w:rsidR="00990F6C" w:rsidDel="00275B30">
                <w:rPr>
                  <w:sz w:val="20"/>
                  <w:szCs w:val="20"/>
                </w:rPr>
                <w:delText>2</w:delText>
              </w:r>
              <w:r w:rsidR="00FF298B" w:rsidDel="00275B30">
                <w:rPr>
                  <w:sz w:val="20"/>
                  <w:szCs w:val="20"/>
                </w:rPr>
                <w:delText>9</w:delText>
              </w:r>
            </w:del>
            <w:r w:rsidR="00D222BC">
              <w:rPr>
                <w:sz w:val="20"/>
                <w:szCs w:val="20"/>
              </w:rPr>
              <w:t xml:space="preserve">% </w:t>
            </w:r>
            <w:r w:rsidR="00AE159B">
              <w:rPr>
                <w:sz w:val="20"/>
                <w:szCs w:val="20"/>
              </w:rPr>
              <w:t>Chemie</w:t>
            </w:r>
          </w:p>
          <w:p w14:paraId="429CD4EE" w14:textId="143BC26D" w:rsidR="00174EC9" w:rsidRPr="00AE159B" w:rsidRDefault="00990F6C" w:rsidP="00F965E5">
            <w:pPr>
              <w:pStyle w:val="Default"/>
              <w:spacing w:before="60" w:after="120"/>
              <w:rPr>
                <w:sz w:val="20"/>
                <w:szCs w:val="20"/>
              </w:rPr>
            </w:pPr>
            <w:r>
              <w:rPr>
                <w:sz w:val="20"/>
                <w:szCs w:val="20"/>
              </w:rPr>
              <w:t>7</w:t>
            </w:r>
            <w:ins w:id="3" w:author="Michal Staněk" w:date="2021-04-07T16:56:00Z">
              <w:r w:rsidR="003C6810">
                <w:rPr>
                  <w:sz w:val="20"/>
                  <w:szCs w:val="20"/>
                </w:rPr>
                <w:t>3</w:t>
              </w:r>
            </w:ins>
            <w:del w:id="4" w:author="Michal Staněk" w:date="2021-04-06T23:13:00Z">
              <w:r w:rsidR="00FF298B" w:rsidDel="00275B30">
                <w:rPr>
                  <w:sz w:val="20"/>
                  <w:szCs w:val="20"/>
                </w:rPr>
                <w:delText>1</w:delText>
              </w:r>
            </w:del>
            <w:r w:rsidR="00D222BC">
              <w:rPr>
                <w:sz w:val="20"/>
                <w:szCs w:val="20"/>
              </w:rPr>
              <w:t xml:space="preserve">% </w:t>
            </w:r>
            <w:r w:rsidR="00AE159B">
              <w:rPr>
                <w:sz w:val="20"/>
                <w:szCs w:val="20"/>
              </w:rPr>
              <w:t xml:space="preserve">Strojírenství, technologie a </w:t>
            </w:r>
            <w:commentRangeStart w:id="5"/>
            <w:r w:rsidR="00AE159B">
              <w:rPr>
                <w:sz w:val="20"/>
                <w:szCs w:val="20"/>
              </w:rPr>
              <w:t>materiály</w:t>
            </w:r>
            <w:commentRangeEnd w:id="5"/>
            <w:r w:rsidR="007C193B">
              <w:rPr>
                <w:rStyle w:val="Odkaznakoment"/>
                <w:rFonts w:eastAsia="Times New Roman"/>
                <w:color w:val="auto"/>
              </w:rPr>
              <w:commentReference w:id="5"/>
            </w:r>
            <w:r w:rsidR="00AE159B">
              <w:rPr>
                <w:sz w:val="20"/>
                <w:szCs w:val="20"/>
              </w:rPr>
              <w:t xml:space="preserve"> </w:t>
            </w:r>
          </w:p>
        </w:tc>
      </w:tr>
      <w:tr w:rsidR="00174EC9" w14:paraId="36470F9B" w14:textId="77777777" w:rsidTr="000C4A98">
        <w:trPr>
          <w:gridAfter w:val="2"/>
          <w:wAfter w:w="183" w:type="dxa"/>
          <w:trHeight w:val="70"/>
        </w:trPr>
        <w:tc>
          <w:tcPr>
            <w:tcW w:w="9923" w:type="dxa"/>
            <w:gridSpan w:val="21"/>
            <w:shd w:val="clear" w:color="auto" w:fill="F7CAAC"/>
          </w:tcPr>
          <w:p w14:paraId="6F309813" w14:textId="77777777" w:rsidR="00174EC9" w:rsidRDefault="00174EC9">
            <w:r>
              <w:rPr>
                <w:b/>
              </w:rPr>
              <w:t>Cíle studia ve studijním programu</w:t>
            </w:r>
          </w:p>
        </w:tc>
      </w:tr>
      <w:tr w:rsidR="00174EC9" w14:paraId="3FD69F90" w14:textId="77777777" w:rsidTr="000C4A98">
        <w:trPr>
          <w:gridAfter w:val="2"/>
          <w:wAfter w:w="183" w:type="dxa"/>
          <w:trHeight w:val="1791"/>
        </w:trPr>
        <w:tc>
          <w:tcPr>
            <w:tcW w:w="9923" w:type="dxa"/>
            <w:gridSpan w:val="21"/>
            <w:shd w:val="clear" w:color="auto" w:fill="FFFFFF"/>
          </w:tcPr>
          <w:p w14:paraId="5D78B693" w14:textId="4479B07F" w:rsidR="00AE159B" w:rsidRDefault="00AE159B" w:rsidP="00F965E5">
            <w:pPr>
              <w:spacing w:before="120" w:after="120" w:line="264" w:lineRule="auto"/>
              <w:jc w:val="both"/>
            </w:pPr>
            <w:r>
              <w:t xml:space="preserve">Doktorský studijní program </w:t>
            </w:r>
            <w:r w:rsidR="00D61040">
              <w:t xml:space="preserve">Nástroje a procesy </w:t>
            </w:r>
            <w:r>
              <w:t xml:space="preserve">nabízí mezioborové studium na rozhraní polymerních materiálů </w:t>
            </w:r>
            <w:r w:rsidR="00CA2913">
              <w:br/>
            </w:r>
            <w:r>
              <w:t xml:space="preserve">a technologií a strojírenských disciplín souvisejících s návrhem výrobků z polymerů a kompozitů na polymerní bázi </w:t>
            </w:r>
            <w:r w:rsidR="00CA2913">
              <w:br/>
            </w:r>
            <w:r>
              <w:t>a konstrukcí nástrojů pro jejich výrobu.</w:t>
            </w:r>
          </w:p>
          <w:p w14:paraId="747ECEF6" w14:textId="556BB60C" w:rsidR="00174EC9" w:rsidRDefault="00AE159B" w:rsidP="00F965E5">
            <w:pPr>
              <w:spacing w:before="120" w:after="120" w:line="264" w:lineRule="auto"/>
              <w:jc w:val="both"/>
            </w:pPr>
            <w:r>
              <w:t>Cílem studia je výchova studentů k samostatné tvůrčí vědeckovýzkumné činnosti založené na získaných teoretických znalostech a experimentálních schopnostech za využití moderních přístrojů a zařízení, počítačových simulací a modelování procesů v oblastech zabývajících se zpracováním polymerních materiálů.</w:t>
            </w:r>
          </w:p>
        </w:tc>
      </w:tr>
      <w:tr w:rsidR="00174EC9" w14:paraId="4877E3B3" w14:textId="77777777" w:rsidTr="000C4A98">
        <w:trPr>
          <w:gridAfter w:val="2"/>
          <w:wAfter w:w="183" w:type="dxa"/>
          <w:trHeight w:val="187"/>
        </w:trPr>
        <w:tc>
          <w:tcPr>
            <w:tcW w:w="9923" w:type="dxa"/>
            <w:gridSpan w:val="21"/>
            <w:shd w:val="clear" w:color="auto" w:fill="F7CAAC"/>
          </w:tcPr>
          <w:p w14:paraId="27B43C3E" w14:textId="77777777" w:rsidR="00174EC9" w:rsidRDefault="00174EC9">
            <w:pPr>
              <w:jc w:val="both"/>
            </w:pPr>
            <w:r>
              <w:rPr>
                <w:b/>
              </w:rPr>
              <w:t>Profil absolventa studijního programu</w:t>
            </w:r>
          </w:p>
        </w:tc>
      </w:tr>
      <w:tr w:rsidR="00174EC9" w14:paraId="3F93A326" w14:textId="77777777" w:rsidTr="000C4A98">
        <w:trPr>
          <w:gridAfter w:val="2"/>
          <w:wAfter w:w="183" w:type="dxa"/>
          <w:trHeight w:val="1367"/>
        </w:trPr>
        <w:tc>
          <w:tcPr>
            <w:tcW w:w="9923" w:type="dxa"/>
            <w:gridSpan w:val="21"/>
            <w:shd w:val="clear" w:color="auto" w:fill="FFFFFF"/>
          </w:tcPr>
          <w:p w14:paraId="18E2BFE3" w14:textId="2033C10E" w:rsidR="003B36BB" w:rsidRPr="003B36BB" w:rsidRDefault="003B36BB" w:rsidP="003B36BB">
            <w:pPr>
              <w:pStyle w:val="xmsonormal"/>
              <w:shd w:val="clear" w:color="auto" w:fill="FFFFFF"/>
              <w:spacing w:before="120" w:beforeAutospacing="0" w:after="120" w:afterAutospacing="0" w:line="264" w:lineRule="auto"/>
              <w:jc w:val="both"/>
              <w:textAlignment w:val="baseline"/>
              <w:rPr>
                <w:sz w:val="20"/>
                <w:szCs w:val="20"/>
              </w:rPr>
            </w:pPr>
            <w:r w:rsidRPr="003B36BB">
              <w:rPr>
                <w:sz w:val="20"/>
                <w:szCs w:val="20"/>
              </w:rPr>
              <w:t xml:space="preserve">Absolvent doktorského studijního programu Nástroje a procesy bude schopen samostatné vědecké a tvůrčí činnosti, a bude schopen uplatňovat poznatky nabyté studiem při řešení složitých problémů souvisejících s výrobními procesy </w:t>
            </w:r>
            <w:r w:rsidR="00CA2913">
              <w:rPr>
                <w:sz w:val="20"/>
                <w:szCs w:val="20"/>
              </w:rPr>
              <w:br/>
            </w:r>
            <w:r w:rsidRPr="003B36BB">
              <w:rPr>
                <w:sz w:val="20"/>
                <w:szCs w:val="20"/>
              </w:rPr>
              <w:t xml:space="preserve">v gumárenském, plastikářském a strojírenském průmyslu. Absolvent </w:t>
            </w:r>
            <w:r w:rsidR="00CA2913">
              <w:rPr>
                <w:sz w:val="20"/>
                <w:szCs w:val="20"/>
              </w:rPr>
              <w:t>bude</w:t>
            </w:r>
            <w:r w:rsidR="00CA2913" w:rsidRPr="003B36BB">
              <w:rPr>
                <w:sz w:val="20"/>
                <w:szCs w:val="20"/>
              </w:rPr>
              <w:t xml:space="preserve"> </w:t>
            </w:r>
            <w:r w:rsidRPr="003B36BB">
              <w:rPr>
                <w:sz w:val="20"/>
                <w:szCs w:val="20"/>
              </w:rPr>
              <w:t>schopen samostatné konstrukční činnosti související s navrhováním výrobků z polymerních materiálů s využitím sofistikovaných nástrojů pro jejich výrobu. Díky schopnostem využívat nejmodernější dostupné prostředky z oblastí CAD, CAM, CAE a Průmyslu 4.0 najde uplatnění při optimalizaci procesů na komplexních výrobních linkách. Během studia získá široké teoretické znalosti z oblasti moderních technických materiálů (zejména polymerů, kovů a kompozitů) a osvojí si nejnovější experimentální metody pro hodnocení jejich vlastností.</w:t>
            </w:r>
          </w:p>
          <w:p w14:paraId="225C0760" w14:textId="4DF580C4" w:rsidR="003B36BB" w:rsidRDefault="003B36BB" w:rsidP="003B36BB">
            <w:pPr>
              <w:pStyle w:val="xmsonormal"/>
              <w:shd w:val="clear" w:color="auto" w:fill="FFFFFF"/>
              <w:spacing w:before="120" w:beforeAutospacing="0" w:after="120" w:afterAutospacing="0" w:line="264" w:lineRule="auto"/>
              <w:jc w:val="both"/>
            </w:pPr>
            <w:r w:rsidRPr="003B36BB">
              <w:rPr>
                <w:sz w:val="20"/>
                <w:szCs w:val="20"/>
              </w:rPr>
              <w:t xml:space="preserve">Absolvent tohoto studijního programu nalezne uplatnění jak v oblasti základního výzkumu v technických vědách </w:t>
            </w:r>
            <w:r w:rsidR="00CA2913">
              <w:rPr>
                <w:sz w:val="20"/>
                <w:szCs w:val="20"/>
              </w:rPr>
              <w:br/>
            </w:r>
            <w:r w:rsidRPr="003B36BB">
              <w:rPr>
                <w:sz w:val="20"/>
                <w:szCs w:val="20"/>
              </w:rPr>
              <w:t>v institucích zabývajících se výzkumem, vývojem a inovacemi, tak i v průmyslové sféře orientované především na automobilový, letecký, strojírenský, či zpracovatelský průmysl v tuzemských či zahraničních podnicích.</w:t>
            </w:r>
          </w:p>
        </w:tc>
      </w:tr>
      <w:tr w:rsidR="00174EC9" w14:paraId="399D9BEA" w14:textId="77777777" w:rsidTr="000C4A98">
        <w:trPr>
          <w:gridAfter w:val="2"/>
          <w:wAfter w:w="183" w:type="dxa"/>
          <w:trHeight w:val="185"/>
        </w:trPr>
        <w:tc>
          <w:tcPr>
            <w:tcW w:w="9923" w:type="dxa"/>
            <w:gridSpan w:val="21"/>
            <w:shd w:val="clear" w:color="auto" w:fill="F7CAAC"/>
          </w:tcPr>
          <w:p w14:paraId="1DE6C844" w14:textId="77777777" w:rsidR="00174EC9" w:rsidRPr="00ED322D" w:rsidRDefault="00174EC9" w:rsidP="005F401C">
            <w:r w:rsidRPr="00ED322D">
              <w:rPr>
                <w:b/>
              </w:rPr>
              <w:t>Pravidla a podmínky pro tvorbu studijních plánů</w:t>
            </w:r>
          </w:p>
        </w:tc>
      </w:tr>
      <w:tr w:rsidR="00C9575F" w14:paraId="34283ABC" w14:textId="77777777" w:rsidTr="000C4A98">
        <w:trPr>
          <w:gridAfter w:val="2"/>
          <w:wAfter w:w="183" w:type="dxa"/>
          <w:trHeight w:val="2651"/>
        </w:trPr>
        <w:tc>
          <w:tcPr>
            <w:tcW w:w="9923" w:type="dxa"/>
            <w:gridSpan w:val="21"/>
            <w:shd w:val="clear" w:color="auto" w:fill="FFFFFF"/>
          </w:tcPr>
          <w:p w14:paraId="6E733739" w14:textId="3336BCA3" w:rsidR="00C9575F" w:rsidRPr="006472F1" w:rsidRDefault="00C9575F" w:rsidP="00F965E5">
            <w:pPr>
              <w:shd w:val="clear" w:color="auto" w:fill="FFFFFF"/>
              <w:spacing w:before="120" w:after="120" w:line="264" w:lineRule="auto"/>
              <w:jc w:val="both"/>
            </w:pPr>
            <w:r w:rsidRPr="006472F1">
              <w:t xml:space="preserve">Ustanovení pro studium v doktorských studijních programech (týkající se organizace a uskutečňování doktorského studijního programu, státní doktorské zkoušky, disertační práce a její obhajoby) se řídí Studijním a </w:t>
            </w:r>
            <w:r>
              <w:t>z</w:t>
            </w:r>
            <w:r w:rsidRPr="006472F1">
              <w:t xml:space="preserve">kušebním </w:t>
            </w:r>
            <w:r w:rsidR="00127565">
              <w:t>ř</w:t>
            </w:r>
            <w:r w:rsidRPr="006472F1">
              <w:t xml:space="preserve">ádem UTB ve Zlíně (SZŘ UTB) </w:t>
            </w:r>
            <w:ins w:id="6" w:author="Michal Staněk" w:date="2021-03-30T14:21:00Z">
              <w:r w:rsidR="00A376CD">
                <w:fldChar w:fldCharType="begin"/>
              </w:r>
              <w:r w:rsidR="00A376CD">
                <w:instrText xml:space="preserve"> HYPERLINK "https://www.utb.cz/mdocs-posts/3-uplne-zneni-studijniho-a-zkusebniho-radu-utb-ve-zline/" </w:instrText>
              </w:r>
              <w:r w:rsidR="00A376CD">
                <w:fldChar w:fldCharType="separate"/>
              </w:r>
              <w:r w:rsidR="00A376CD" w:rsidRPr="00A376CD">
                <w:rPr>
                  <w:rStyle w:val="Hypertextovodkaz"/>
                </w:rPr>
                <w:t>https://www.utb.cz/mdocs-posts/3-uplne-zneni-studijniho-a-zkusebniho-radu-utb-ve-zline/</w:t>
              </w:r>
              <w:r w:rsidR="00A376CD">
                <w:fldChar w:fldCharType="end"/>
              </w:r>
            </w:ins>
            <w:del w:id="7" w:author="Michal Staněk" w:date="2021-03-30T14:21:00Z">
              <w:r w:rsidR="0092203B" w:rsidDel="00A376CD">
                <w:fldChar w:fldCharType="begin"/>
              </w:r>
              <w:r w:rsidR="0092203B" w:rsidDel="00A376CD">
                <w:delInstrText xml:space="preserve"> HYPERLINK "https://ft.utb.cz/mdocs-posts/studijnim-a-zkusebnim-radem-utb-ve-zline/" </w:delInstrText>
              </w:r>
              <w:r w:rsidR="0092203B" w:rsidDel="00A376CD">
                <w:fldChar w:fldCharType="separate"/>
              </w:r>
              <w:r w:rsidR="009374F6" w:rsidRPr="00284DF5" w:rsidDel="00A376CD">
                <w:rPr>
                  <w:rStyle w:val="Hypertextovodkaz"/>
                </w:rPr>
                <w:delText>https://ft.utb.cz/mdocs-posts/studijnim-a-zkusebnim-radem-utb-ve-zline/</w:delText>
              </w:r>
              <w:r w:rsidR="0092203B" w:rsidDel="00A376CD">
                <w:rPr>
                  <w:rStyle w:val="Hypertextovodkaz"/>
                </w:rPr>
                <w:fldChar w:fldCharType="end"/>
              </w:r>
            </w:del>
            <w:r w:rsidR="009374F6" w:rsidRPr="009374F6">
              <w:rPr>
                <w:rStyle w:val="Hypertextovodkaz"/>
                <w:u w:val="none"/>
              </w:rPr>
              <w:t xml:space="preserve"> </w:t>
            </w:r>
            <w:r w:rsidRPr="006472F1">
              <w:t xml:space="preserve">a Vnitřním </w:t>
            </w:r>
            <w:r>
              <w:t>předpisem Fakulty t</w:t>
            </w:r>
            <w:r w:rsidRPr="006472F1">
              <w:t>echnologické Univerzity Tomáše Bati ve Zlíně (VP FT UTB)</w:t>
            </w:r>
            <w:r>
              <w:t xml:space="preserve"> Pravidla průběhu studia ve studijních programech uskutečňovaných na Fakultě technologické</w:t>
            </w:r>
            <w:r w:rsidR="009374F6">
              <w:t xml:space="preserve"> </w:t>
            </w:r>
            <w:hyperlink r:id="rId18" w:history="1">
              <w:r w:rsidR="003F734B" w:rsidRPr="00687FA3">
                <w:rPr>
                  <w:rStyle w:val="Hypertextovodkaz"/>
                </w:rPr>
                <w:t>https://ft.utb.cz/mdocs-posts/pravidla-prubehu-studia-ve-studijnich-programech-uskutecnovanych-na-fakulte-technologicke/</w:t>
              </w:r>
            </w:hyperlink>
            <w:r w:rsidRPr="006472F1">
              <w:t xml:space="preserve">, které jsou dostupné na www stránkách UTB ve Zlíně. </w:t>
            </w:r>
          </w:p>
          <w:p w14:paraId="551A7008" w14:textId="77777777" w:rsidR="00C9575F" w:rsidRPr="0009351C" w:rsidRDefault="00C9575F" w:rsidP="00F965E5">
            <w:pPr>
              <w:spacing w:before="120" w:after="120" w:line="264" w:lineRule="auto"/>
              <w:jc w:val="both"/>
              <w:rPr>
                <w:spacing w:val="-2"/>
              </w:rPr>
            </w:pPr>
            <w:r w:rsidRPr="0009351C">
              <w:rPr>
                <w:spacing w:val="-2"/>
              </w:rPr>
              <w:t>Předměty doktorského studijního programu jsou odborné předměty a cizí jazyk. Doktorand skládá zkoušky z odborných předmětů váza</w:t>
            </w:r>
            <w:r>
              <w:rPr>
                <w:spacing w:val="-2"/>
              </w:rPr>
              <w:t>ných k tématu dis</w:t>
            </w:r>
            <w:r w:rsidRPr="0009351C">
              <w:rPr>
                <w:spacing w:val="-2"/>
              </w:rPr>
              <w:t>ertační práce a zkoušku z cizího jazyka.</w:t>
            </w:r>
          </w:p>
          <w:p w14:paraId="7248B327" w14:textId="77777777" w:rsidR="00C9575F" w:rsidRPr="0009351C" w:rsidRDefault="00C9575F" w:rsidP="00F965E5">
            <w:pPr>
              <w:spacing w:before="120" w:after="120" w:line="264" w:lineRule="auto"/>
              <w:jc w:val="both"/>
              <w:rPr>
                <w:spacing w:val="-2"/>
              </w:rPr>
            </w:pPr>
            <w:r w:rsidRPr="0009351C">
              <w:rPr>
                <w:spacing w:val="-2"/>
              </w:rPr>
              <w:t>Při sestavování Individuálního studijního plánu doktoranda si student volí povinně cizí jazyk a minimálně tři odborné předměty.</w:t>
            </w:r>
            <w:r>
              <w:rPr>
                <w:spacing w:val="-2"/>
              </w:rPr>
              <w:t xml:space="preserve"> Alespoň</w:t>
            </w:r>
            <w:r w:rsidRPr="0009351C">
              <w:rPr>
                <w:spacing w:val="-2"/>
              </w:rPr>
              <w:t xml:space="preserve"> </w:t>
            </w:r>
            <w:r>
              <w:rPr>
                <w:spacing w:val="-2"/>
              </w:rPr>
              <w:t>jeden</w:t>
            </w:r>
            <w:r w:rsidRPr="0009351C">
              <w:rPr>
                <w:spacing w:val="-2"/>
              </w:rPr>
              <w:t xml:space="preserve"> z nich musí být ze seznamu povinně volitelných. Seznamy předmětů jsou stanoveny příslušnou oborovou radou.</w:t>
            </w:r>
          </w:p>
          <w:p w14:paraId="6A0DCD9C" w14:textId="0C877C31" w:rsidR="00C9575F" w:rsidRPr="006472F1" w:rsidRDefault="00C9575F" w:rsidP="00F965E5">
            <w:pPr>
              <w:shd w:val="clear" w:color="auto" w:fill="FFFFFF"/>
              <w:spacing w:before="120" w:after="120" w:line="264" w:lineRule="auto"/>
              <w:jc w:val="both"/>
            </w:pPr>
            <w:r w:rsidRPr="006472F1">
              <w:t>Tvorba Individuálního studijního plánu vymezující</w:t>
            </w:r>
            <w:r w:rsidR="00127565">
              <w:t>ho</w:t>
            </w:r>
            <w:r w:rsidRPr="006472F1">
              <w:t xml:space="preserve"> povinnosti studenta v doktorském studijním programu se řídí Článkem 36 platného SZŘ UTB, přičemž mezi předměty, které je doktorand povinen absolvovat, patří jak odborné </w:t>
            </w:r>
            <w:r w:rsidRPr="006472F1">
              <w:lastRenderedPageBreak/>
              <w:t>předměty vázané k tématu disertační práce, tak cizí jazyk</w:t>
            </w:r>
            <w:r w:rsidR="006457EE">
              <w:t xml:space="preserve"> </w:t>
            </w:r>
            <w:r w:rsidR="006457EE" w:rsidRPr="006472F1">
              <w:t>(viz Článek 37 SZŘ UTB a VP FT UTB)</w:t>
            </w:r>
            <w:r w:rsidRPr="006472F1">
              <w:t xml:space="preserve">. Povinnou součástí Individuálního studijního plánu je požadavek pro řádné ukončení studia, a to doložení nejméně dvou publikací v časopisech evidovaných v databázi Web </w:t>
            </w:r>
            <w:proofErr w:type="spellStart"/>
            <w:r w:rsidRPr="006472F1">
              <w:t>of</w:t>
            </w:r>
            <w:proofErr w:type="spellEnd"/>
            <w:r w:rsidRPr="006472F1">
              <w:t xml:space="preserve"> Science s příznakem </w:t>
            </w:r>
            <w:proofErr w:type="spellStart"/>
            <w:r w:rsidRPr="006472F1">
              <w:t>article</w:t>
            </w:r>
            <w:proofErr w:type="spellEnd"/>
            <w:r w:rsidRPr="006472F1">
              <w:t xml:space="preserve"> (podmínkou je akceptace v tisku), kdy alespoň u jedné z nich je doktorand uveden jako první autor. </w:t>
            </w:r>
            <w:r w:rsidR="00DC7093">
              <w:t>J</w:t>
            </w:r>
            <w:r w:rsidR="00DC7093" w:rsidRPr="00DC7093">
              <w:t>ednu</w:t>
            </w:r>
            <w:r w:rsidR="00DC7093">
              <w:t xml:space="preserve"> z těchto</w:t>
            </w:r>
            <w:r w:rsidR="00DC7093" w:rsidRPr="00DC7093">
              <w:t xml:space="preserve"> publikac</w:t>
            </w:r>
            <w:r w:rsidR="00DC7093">
              <w:t>í je možno nahradit publikací evidovanou</w:t>
            </w:r>
            <w:r w:rsidR="00DC7093" w:rsidRPr="00DC7093">
              <w:t xml:space="preserve"> v databázi </w:t>
            </w:r>
            <w:proofErr w:type="spellStart"/>
            <w:r w:rsidR="00DC7093" w:rsidRPr="00DC7093">
              <w:t>Scopus</w:t>
            </w:r>
            <w:proofErr w:type="spellEnd"/>
            <w:r w:rsidR="00DC7093" w:rsidRPr="00DC7093">
              <w:t>.</w:t>
            </w:r>
          </w:p>
          <w:p w14:paraId="2E95CFFC" w14:textId="29618A0C" w:rsidR="00C9575F" w:rsidRPr="006472F1" w:rsidRDefault="00C9575F" w:rsidP="00F965E5">
            <w:pPr>
              <w:shd w:val="clear" w:color="auto" w:fill="FFFFFF"/>
              <w:spacing w:before="120" w:after="120" w:line="264" w:lineRule="auto"/>
              <w:jc w:val="both"/>
            </w:pPr>
            <w:r w:rsidRPr="006472F1">
              <w:t>Pravidla vymezující požadavky na státní závěrečnou doktorskou zkoušku jsou uveden</w:t>
            </w:r>
            <w:r w:rsidR="00127565">
              <w:t>a</w:t>
            </w:r>
            <w:r w:rsidRPr="006472F1">
              <w:t xml:space="preserve"> v Dílu 2 SZŘ UTB a VP FT UTB. Ke státní doktorské zkoušce se doktorand může přihlásit pokud:</w:t>
            </w:r>
          </w:p>
          <w:p w14:paraId="4458C91E" w14:textId="11A1E84A" w:rsidR="00C9575F" w:rsidRPr="006472F1" w:rsidRDefault="00C9575F" w:rsidP="00F965E5">
            <w:pPr>
              <w:pStyle w:val="Odstavecseseznamem"/>
              <w:numPr>
                <w:ilvl w:val="0"/>
                <w:numId w:val="1"/>
              </w:numPr>
              <w:shd w:val="clear" w:color="auto" w:fill="FFFFFF"/>
              <w:spacing w:before="120" w:after="120" w:line="264" w:lineRule="auto"/>
              <w:ind w:left="714" w:hanging="357"/>
              <w:jc w:val="both"/>
            </w:pPr>
            <w:r w:rsidRPr="006472F1">
              <w:t xml:space="preserve">úspěšně vykonal zkoušky ze všech předmětů předepsaných jeho </w:t>
            </w:r>
            <w:r w:rsidR="00127565">
              <w:t>I</w:t>
            </w:r>
            <w:r w:rsidRPr="006472F1">
              <w:t>ndividuálním studijním plánem,</w:t>
            </w:r>
          </w:p>
          <w:p w14:paraId="1D28642F" w14:textId="5E59B0E0" w:rsidR="00C9575F" w:rsidRPr="006472F1" w:rsidRDefault="00C9575F" w:rsidP="00F965E5">
            <w:pPr>
              <w:pStyle w:val="Odstavecseseznamem"/>
              <w:numPr>
                <w:ilvl w:val="0"/>
                <w:numId w:val="1"/>
              </w:numPr>
              <w:shd w:val="clear" w:color="auto" w:fill="FFFFFF"/>
              <w:spacing w:before="120" w:after="120" w:line="264" w:lineRule="auto"/>
              <w:ind w:left="714" w:hanging="357"/>
              <w:jc w:val="both"/>
            </w:pPr>
            <w:r w:rsidRPr="006472F1">
              <w:t xml:space="preserve">předložil pojednání ke státní doktorské zkoušce, které obsahuje zejména kriticky zhodnocený stav poznání </w:t>
            </w:r>
            <w:r w:rsidR="00CA2913">
              <w:br/>
            </w:r>
            <w:r w:rsidRPr="006472F1">
              <w:t>v oblasti tématu disertační práce, vymezení předpokládaných cílů disertační práce, charakteristiky zvolených metod řešení a doposud dosažené výsledky,</w:t>
            </w:r>
          </w:p>
          <w:p w14:paraId="31982236" w14:textId="77777777" w:rsidR="00C9575F" w:rsidRPr="006472F1" w:rsidRDefault="00C9575F" w:rsidP="00F965E5">
            <w:pPr>
              <w:pStyle w:val="Odstavecseseznamem"/>
              <w:numPr>
                <w:ilvl w:val="0"/>
                <w:numId w:val="1"/>
              </w:numPr>
              <w:shd w:val="clear" w:color="auto" w:fill="FFFFFF"/>
              <w:spacing w:before="120" w:after="120" w:line="264" w:lineRule="auto"/>
              <w:ind w:left="714" w:hanging="357"/>
              <w:jc w:val="both"/>
            </w:pPr>
            <w:r w:rsidRPr="006472F1">
              <w:t xml:space="preserve">předložil přehled aktivit vykonaných během svého studia v doktorském studijním programu včetně přehledu uveřejněných prací.  </w:t>
            </w:r>
          </w:p>
          <w:p w14:paraId="346541DE" w14:textId="753E8CC7" w:rsidR="00C9575F" w:rsidRPr="006472F1" w:rsidRDefault="00C9575F" w:rsidP="00F965E5">
            <w:pPr>
              <w:shd w:val="clear" w:color="auto" w:fill="FFFFFF"/>
              <w:spacing w:before="120" w:after="120" w:line="264" w:lineRule="auto"/>
              <w:jc w:val="both"/>
            </w:pPr>
            <w:r w:rsidRPr="006472F1">
              <w:t xml:space="preserve">Požadavky na disertační práci a její obhajobu jsou podrobně uvedeny v Dílu 3 SZŘ UTB a VP FT UTB. V případě, že disertační práci tvoří tematicky uspořádaný soubor uveřejněných prací s průvodním textem, je požadováno, aby jej tvořily minimálně tři publikace s příznakem </w:t>
            </w:r>
            <w:proofErr w:type="spellStart"/>
            <w:r w:rsidRPr="006472F1">
              <w:t>article</w:t>
            </w:r>
            <w:proofErr w:type="spellEnd"/>
            <w:r w:rsidRPr="006472F1">
              <w:t xml:space="preserve"> přijat</w:t>
            </w:r>
            <w:r w:rsidR="00127565">
              <w:t>é</w:t>
            </w:r>
            <w:r w:rsidRPr="006472F1">
              <w:t xml:space="preserve"> v časopisech evidovaných v databázi Web </w:t>
            </w:r>
            <w:proofErr w:type="spellStart"/>
            <w:r w:rsidRPr="006472F1">
              <w:t>of</w:t>
            </w:r>
            <w:proofErr w:type="spellEnd"/>
            <w:r w:rsidRPr="006472F1">
              <w:t xml:space="preserve"> Science TM </w:t>
            </w:r>
            <w:proofErr w:type="spellStart"/>
            <w:r w:rsidRPr="006472F1">
              <w:t>Core</w:t>
            </w:r>
            <w:proofErr w:type="spellEnd"/>
            <w:r w:rsidRPr="006472F1">
              <w:t xml:space="preserve"> </w:t>
            </w:r>
            <w:proofErr w:type="spellStart"/>
            <w:r w:rsidRPr="006472F1">
              <w:t>Collection</w:t>
            </w:r>
            <w:proofErr w:type="spellEnd"/>
            <w:r w:rsidRPr="006472F1">
              <w:t xml:space="preserve"> a jedna práce připravená k odeslání do redakce (případně čtyři publikace s příznakem </w:t>
            </w:r>
            <w:proofErr w:type="spellStart"/>
            <w:r>
              <w:t>a</w:t>
            </w:r>
            <w:r w:rsidRPr="006472F1">
              <w:t>rticle</w:t>
            </w:r>
            <w:proofErr w:type="spellEnd"/>
            <w:r w:rsidRPr="006472F1">
              <w:t xml:space="preserve"> přijaté v časopisech evidovaných v databázi Web </w:t>
            </w:r>
            <w:proofErr w:type="spellStart"/>
            <w:r w:rsidRPr="006472F1">
              <w:t>of</w:t>
            </w:r>
            <w:proofErr w:type="spellEnd"/>
            <w:r w:rsidRPr="006472F1">
              <w:t xml:space="preserve"> Science TM </w:t>
            </w:r>
            <w:proofErr w:type="spellStart"/>
            <w:r w:rsidRPr="006472F1">
              <w:t>Core</w:t>
            </w:r>
            <w:proofErr w:type="spellEnd"/>
            <w:r w:rsidRPr="006472F1">
              <w:t xml:space="preserve"> </w:t>
            </w:r>
            <w:proofErr w:type="spellStart"/>
            <w:r w:rsidRPr="006472F1">
              <w:t>Collection</w:t>
            </w:r>
            <w:proofErr w:type="spellEnd"/>
            <w:r w:rsidRPr="006472F1">
              <w:t xml:space="preserve">). Alespoň u dvou prací musí být doktorand uveden jako první autor. Konkrétní publikace může být pro tento účel použita jen v jedné disertační práci. </w:t>
            </w:r>
          </w:p>
          <w:p w14:paraId="2B9CA9BB" w14:textId="32105920" w:rsidR="00C9575F" w:rsidRPr="0009351C" w:rsidRDefault="00C9575F" w:rsidP="00F965E5">
            <w:pPr>
              <w:spacing w:before="120" w:after="120" w:line="264" w:lineRule="auto"/>
              <w:jc w:val="both"/>
            </w:pPr>
            <w:r w:rsidRPr="006472F1">
              <w:t>Ochranu duševního vlastnictví ve vztahu k dílu vytvořené</w:t>
            </w:r>
            <w:r w:rsidR="00127565">
              <w:t>mu</w:t>
            </w:r>
            <w:r w:rsidRPr="006472F1">
              <w:t xml:space="preserve"> doktorandem (jako např. disertační či jiná odborná práce) upravuje licenční smlouva, jejíž vzor je přílohou č. 6 </w:t>
            </w:r>
            <w:r>
              <w:t xml:space="preserve">Směrnice rektora </w:t>
            </w:r>
            <w:r w:rsidRPr="006472F1">
              <w:t>SR/25/2017</w:t>
            </w:r>
            <w:r>
              <w:t xml:space="preserve"> – viz </w:t>
            </w:r>
            <w:hyperlink r:id="rId19" w:history="1">
              <w:r w:rsidRPr="00284DF5">
                <w:rPr>
                  <w:rStyle w:val="Hypertextovodkaz"/>
                </w:rPr>
                <w:t>https://www.utb.cz/mdocs-posts/sr_25_2017_p6/?afterLogin=1</w:t>
              </w:r>
            </w:hyperlink>
            <w:r>
              <w:t>.</w:t>
            </w:r>
          </w:p>
        </w:tc>
      </w:tr>
      <w:tr w:rsidR="00C9575F" w14:paraId="79174CFC" w14:textId="77777777" w:rsidTr="000C4A98">
        <w:trPr>
          <w:gridAfter w:val="2"/>
          <w:wAfter w:w="183" w:type="dxa"/>
          <w:trHeight w:val="258"/>
        </w:trPr>
        <w:tc>
          <w:tcPr>
            <w:tcW w:w="9923" w:type="dxa"/>
            <w:gridSpan w:val="21"/>
            <w:shd w:val="clear" w:color="auto" w:fill="F7CAAC"/>
          </w:tcPr>
          <w:p w14:paraId="066202EF" w14:textId="4F4510AA" w:rsidR="00C9575F" w:rsidRDefault="00C9575F" w:rsidP="00C9575F">
            <w:r>
              <w:rPr>
                <w:b/>
              </w:rPr>
              <w:lastRenderedPageBreak/>
              <w:t>Podmínky k přijetí ke studiu</w:t>
            </w:r>
          </w:p>
        </w:tc>
      </w:tr>
      <w:tr w:rsidR="00C9575F" w14:paraId="7C6F630C" w14:textId="77777777" w:rsidTr="000C4A98">
        <w:trPr>
          <w:gridAfter w:val="2"/>
          <w:wAfter w:w="183" w:type="dxa"/>
          <w:trHeight w:val="1026"/>
        </w:trPr>
        <w:tc>
          <w:tcPr>
            <w:tcW w:w="9923" w:type="dxa"/>
            <w:gridSpan w:val="21"/>
            <w:shd w:val="clear" w:color="auto" w:fill="FFFFFF"/>
          </w:tcPr>
          <w:p w14:paraId="0DF1484D" w14:textId="0102AEAE" w:rsidR="00C9575F" w:rsidRPr="00042D47" w:rsidRDefault="00F01FC2" w:rsidP="00F965E5">
            <w:pPr>
              <w:spacing w:before="120" w:after="120" w:line="264" w:lineRule="auto"/>
              <w:jc w:val="both"/>
            </w:pPr>
            <w:r w:rsidRPr="00F01FC2">
              <w:t xml:space="preserve">Ke studiu v doktorském studijním </w:t>
            </w:r>
            <w:r w:rsidR="00D61040">
              <w:t>programu</w:t>
            </w:r>
            <w:r w:rsidRPr="00F01FC2">
              <w:t xml:space="preserve"> mohou být přijati absolventi vysokoškolského studia magisterského studijního programu zakončeného státní závěrečnou zkouškou a obhajobou diplomové práce, kteří splnili podmínky přijímacího řízení. Jejich vzdělání musí být prostupné s</w:t>
            </w:r>
            <w:r w:rsidR="00D61040">
              <w:t xml:space="preserve"> programem</w:t>
            </w:r>
            <w:r w:rsidRPr="00F01FC2">
              <w:t xml:space="preserve"> Nástroje a procesy.</w:t>
            </w:r>
            <w:r>
              <w:t xml:space="preserve"> </w:t>
            </w:r>
            <w:r w:rsidR="00C9575F" w:rsidRPr="00C9575F">
              <w:t>Podmínky k přijetí se řídí příslušnou vnitřní normou Fakulty technologické.</w:t>
            </w:r>
          </w:p>
        </w:tc>
      </w:tr>
      <w:tr w:rsidR="00C9575F" w14:paraId="6E30DED0" w14:textId="77777777" w:rsidTr="000C4A98">
        <w:trPr>
          <w:gridAfter w:val="2"/>
          <w:wAfter w:w="183" w:type="dxa"/>
          <w:trHeight w:val="268"/>
        </w:trPr>
        <w:tc>
          <w:tcPr>
            <w:tcW w:w="9923" w:type="dxa"/>
            <w:gridSpan w:val="21"/>
            <w:shd w:val="clear" w:color="auto" w:fill="F7CAAC"/>
          </w:tcPr>
          <w:p w14:paraId="5837C296" w14:textId="77777777" w:rsidR="00C9575F" w:rsidRDefault="00C9575F" w:rsidP="00C9575F">
            <w:pPr>
              <w:rPr>
                <w:b/>
              </w:rPr>
            </w:pPr>
            <w:r>
              <w:rPr>
                <w:b/>
              </w:rPr>
              <w:t>Návaznost na další typy studijních programů</w:t>
            </w:r>
          </w:p>
        </w:tc>
      </w:tr>
      <w:tr w:rsidR="00C9575F" w14:paraId="577EEF22" w14:textId="77777777" w:rsidTr="000C4A98">
        <w:trPr>
          <w:gridAfter w:val="2"/>
          <w:wAfter w:w="183" w:type="dxa"/>
          <w:trHeight w:val="853"/>
        </w:trPr>
        <w:tc>
          <w:tcPr>
            <w:tcW w:w="9923" w:type="dxa"/>
            <w:gridSpan w:val="21"/>
            <w:shd w:val="clear" w:color="auto" w:fill="FFFFFF"/>
          </w:tcPr>
          <w:p w14:paraId="7A474A2E" w14:textId="4ED64EF8" w:rsidR="00F01FC2" w:rsidRPr="00956F2C" w:rsidRDefault="00F01FC2" w:rsidP="00F965E5">
            <w:pPr>
              <w:spacing w:before="120" w:after="120" w:line="264" w:lineRule="auto"/>
              <w:jc w:val="both"/>
            </w:pPr>
            <w:r w:rsidRPr="00956F2C">
              <w:t xml:space="preserve">Studijní program </w:t>
            </w:r>
            <w:r w:rsidR="00D61040" w:rsidRPr="00956F2C">
              <w:t>Nástroje a procesy</w:t>
            </w:r>
            <w:r w:rsidRPr="00956F2C">
              <w:t xml:space="preserve"> navazuje</w:t>
            </w:r>
            <w:r w:rsidR="00AE455C" w:rsidRPr="00956F2C">
              <w:t xml:space="preserve"> na studijní programy akreditované na Fakultě technologické</w:t>
            </w:r>
            <w:r w:rsidR="00CA2913">
              <w:t>, jejichž bližší specifikace je uvedena níže</w:t>
            </w:r>
            <w:r w:rsidRPr="00956F2C">
              <w:t>.</w:t>
            </w:r>
          </w:p>
          <w:p w14:paraId="1BF5C066" w14:textId="0EA0604E" w:rsidR="00F01FC2" w:rsidRPr="00956F2C" w:rsidRDefault="00F01FC2" w:rsidP="00F965E5">
            <w:pPr>
              <w:spacing w:before="120" w:after="120" w:line="264" w:lineRule="auto"/>
              <w:jc w:val="both"/>
            </w:pPr>
            <w:r w:rsidRPr="00956F2C">
              <w:t>Bakalářské studium je nabízeno v</w:t>
            </w:r>
            <w:r w:rsidR="00CA2913">
              <w:t>e</w:t>
            </w:r>
            <w:r w:rsidRPr="00956F2C">
              <w:t xml:space="preserve"> studijním oboru Technologická zařízení a je shodným východiskem pro</w:t>
            </w:r>
            <w:r w:rsidR="00AE455C" w:rsidRPr="00956F2C">
              <w:t xml:space="preserve"> oborově příbuzné</w:t>
            </w:r>
            <w:r w:rsidRPr="00956F2C">
              <w:t xml:space="preserve"> </w:t>
            </w:r>
            <w:r w:rsidR="00AE455C" w:rsidRPr="00956F2C">
              <w:t>programy</w:t>
            </w:r>
            <w:r w:rsidRPr="00956F2C">
              <w:t xml:space="preserve"> navazujícího magisterského studia. V jeho průběhu je studentům poskytován vyvážený základ inženýrských disciplín doplněných o laboratorní výuku s maximálně možným využitím nejmodernější přístrojové techniky.</w:t>
            </w:r>
          </w:p>
          <w:p w14:paraId="3DE2BBEE" w14:textId="77777777" w:rsidR="00F01FC2" w:rsidRPr="00956F2C" w:rsidRDefault="00F01FC2" w:rsidP="00F965E5">
            <w:pPr>
              <w:spacing w:before="120" w:after="120" w:line="264" w:lineRule="auto"/>
              <w:jc w:val="both"/>
            </w:pPr>
            <w:r w:rsidRPr="00956F2C">
              <w:t>Mimořádná pozornost je věnována využití výpočetní techniky, a to konkrétně v oblastech CAD (</w:t>
            </w:r>
            <w:proofErr w:type="spellStart"/>
            <w:r w:rsidRPr="00956F2C">
              <w:t>Computer</w:t>
            </w:r>
            <w:proofErr w:type="spellEnd"/>
            <w:r w:rsidRPr="00956F2C">
              <w:t xml:space="preserve"> </w:t>
            </w:r>
            <w:proofErr w:type="spellStart"/>
            <w:r w:rsidRPr="00956F2C">
              <w:t>Aided</w:t>
            </w:r>
            <w:proofErr w:type="spellEnd"/>
            <w:r w:rsidRPr="00956F2C">
              <w:t xml:space="preserve"> Design), CAM (</w:t>
            </w:r>
            <w:proofErr w:type="spellStart"/>
            <w:r w:rsidRPr="00956F2C">
              <w:t>Computer</w:t>
            </w:r>
            <w:proofErr w:type="spellEnd"/>
            <w:r w:rsidRPr="00956F2C">
              <w:t xml:space="preserve"> </w:t>
            </w:r>
            <w:proofErr w:type="spellStart"/>
            <w:r w:rsidRPr="00956F2C">
              <w:t>Aided</w:t>
            </w:r>
            <w:proofErr w:type="spellEnd"/>
            <w:r w:rsidRPr="00956F2C">
              <w:t xml:space="preserve"> </w:t>
            </w:r>
            <w:proofErr w:type="spellStart"/>
            <w:r w:rsidRPr="00956F2C">
              <w:t>Manufacturing</w:t>
            </w:r>
            <w:proofErr w:type="spellEnd"/>
            <w:r w:rsidRPr="00956F2C">
              <w:t>), CAE (</w:t>
            </w:r>
            <w:proofErr w:type="spellStart"/>
            <w:r w:rsidRPr="00956F2C">
              <w:t>Computer</w:t>
            </w:r>
            <w:proofErr w:type="spellEnd"/>
            <w:r w:rsidRPr="00956F2C">
              <w:t xml:space="preserve"> </w:t>
            </w:r>
            <w:proofErr w:type="spellStart"/>
            <w:r w:rsidRPr="00956F2C">
              <w:t>Aided</w:t>
            </w:r>
            <w:proofErr w:type="spellEnd"/>
            <w:r w:rsidRPr="00956F2C">
              <w:t xml:space="preserve"> </w:t>
            </w:r>
            <w:proofErr w:type="spellStart"/>
            <w:r w:rsidRPr="00956F2C">
              <w:t>Engineering</w:t>
            </w:r>
            <w:proofErr w:type="spellEnd"/>
            <w:r w:rsidRPr="00956F2C">
              <w:t>) a FEM (</w:t>
            </w:r>
            <w:proofErr w:type="spellStart"/>
            <w:r w:rsidRPr="00956F2C">
              <w:t>Finite</w:t>
            </w:r>
            <w:proofErr w:type="spellEnd"/>
            <w:r w:rsidRPr="00956F2C">
              <w:t xml:space="preserve"> </w:t>
            </w:r>
            <w:proofErr w:type="spellStart"/>
            <w:r w:rsidRPr="00956F2C">
              <w:t>Elements</w:t>
            </w:r>
            <w:proofErr w:type="spellEnd"/>
            <w:r w:rsidRPr="00956F2C">
              <w:t xml:space="preserve"> </w:t>
            </w:r>
            <w:proofErr w:type="spellStart"/>
            <w:r w:rsidRPr="00956F2C">
              <w:t>Method</w:t>
            </w:r>
            <w:proofErr w:type="spellEnd"/>
            <w:r w:rsidRPr="00956F2C">
              <w:t>) aplikací apod. Tímto jsou absolventi bakalářského studia velmi dobře připraveni pro navazující magisterské studium i pro uplatnění v praxi.</w:t>
            </w:r>
          </w:p>
          <w:p w14:paraId="3E50801D" w14:textId="0B0C2B85" w:rsidR="00F01FC2" w:rsidRPr="00956F2C" w:rsidRDefault="00F01FC2" w:rsidP="00F965E5">
            <w:pPr>
              <w:spacing w:before="120" w:after="120" w:line="264" w:lineRule="auto"/>
              <w:jc w:val="both"/>
            </w:pPr>
            <w:r w:rsidRPr="00956F2C">
              <w:t>V navazujícím magisterském studiu</w:t>
            </w:r>
            <w:r w:rsidR="00F63790" w:rsidRPr="00956F2C">
              <w:t>,</w:t>
            </w:r>
            <w:r w:rsidRPr="00956F2C">
              <w:t xml:space="preserve"> nabízeném ve třech studijních </w:t>
            </w:r>
            <w:r w:rsidR="00AE455C" w:rsidRPr="00956F2C">
              <w:t>programech</w:t>
            </w:r>
            <w:r w:rsidRPr="00956F2C">
              <w:t xml:space="preserve"> </w:t>
            </w:r>
            <w:r w:rsidR="00F63790" w:rsidRPr="00956F2C">
              <w:t xml:space="preserve">(Konstrukce technologických zařízení, Výrobní inženýrství a Řízení jakosti), </w:t>
            </w:r>
            <w:r w:rsidRPr="00956F2C">
              <w:t xml:space="preserve">dochází k doplnění teoretických </w:t>
            </w:r>
            <w:r w:rsidR="002A2704" w:rsidRPr="00956F2C">
              <w:t>znalostí,</w:t>
            </w:r>
            <w:r w:rsidRPr="00956F2C">
              <w:t xml:space="preserve"> a především je kladen důraz na profesní odbornou úroveň, efektivnost a návaznost disciplín s ohledem na uplatnění absolventů v praxi.</w:t>
            </w:r>
          </w:p>
          <w:p w14:paraId="314FAC88" w14:textId="77777777" w:rsidR="00F01FC2" w:rsidRPr="00956F2C" w:rsidRDefault="00F01FC2" w:rsidP="00F965E5">
            <w:pPr>
              <w:spacing w:before="120" w:after="120" w:line="264" w:lineRule="auto"/>
              <w:jc w:val="both"/>
            </w:pPr>
            <w:r w:rsidRPr="00956F2C">
              <w:t>Výrazným znakem magisterského studia je opět významné využití výpočetní techniky a nejmodernějších přístrojů používaných při analýze procesů při zpracování výrobků z polymerů a dále řešení konstrukce nástrojů pro zpracování polymerů. Toto vše v logické návaznosti na aplikované matematicko-statistické metody, či metody řízení jakosti.</w:t>
            </w:r>
          </w:p>
          <w:p w14:paraId="79677978" w14:textId="5A8C219D" w:rsidR="00F965E5" w:rsidRPr="00956F2C" w:rsidRDefault="00F01FC2" w:rsidP="003B36BB">
            <w:pPr>
              <w:spacing w:before="120" w:after="120" w:line="264" w:lineRule="auto"/>
              <w:jc w:val="both"/>
            </w:pPr>
            <w:r w:rsidRPr="00956F2C">
              <w:t xml:space="preserve">Doktorské studium je určeno pro absolventy vysokoškolského studia magisterských studijních programů prostupných </w:t>
            </w:r>
            <w:r w:rsidR="00295A29">
              <w:br/>
            </w:r>
            <w:r w:rsidRPr="00956F2C">
              <w:t xml:space="preserve">s programem </w:t>
            </w:r>
            <w:r w:rsidR="002A2704" w:rsidRPr="00956F2C">
              <w:t>Nástroje a procesy</w:t>
            </w:r>
            <w:r w:rsidRPr="00956F2C">
              <w:t xml:space="preserve">. Absolvent doktorského studia ovládá a využívá specifické aplikace výpočetních metod určených k podpoře navrhování polymerních výrobků a nástrojů včetně složitých simulací a modelů. Taktéž ovládá </w:t>
            </w:r>
            <w:r w:rsidR="00295A29">
              <w:br/>
            </w:r>
            <w:r w:rsidRPr="00956F2C">
              <w:t>a hodnotí souvislosti mezi strukturou, chemickými a technologickými vlastnostmi konstrukčních materiálů, kompozitů, kovů a keramiky. Velká pozornost je věnována počítačové podpoře, automatizaci, a ekonomické efektivnosti výrobních procesů, nástrojů a matematicko-statistickým metodám hodnocení parametrů určujících jakost produkce.</w:t>
            </w:r>
          </w:p>
          <w:p w14:paraId="3F5D0522" w14:textId="77777777" w:rsidR="00F965E5" w:rsidRPr="00956F2C" w:rsidRDefault="00F965E5" w:rsidP="00F01FC2">
            <w:pPr>
              <w:spacing w:before="120" w:after="120" w:line="276" w:lineRule="auto"/>
              <w:jc w:val="both"/>
            </w:pPr>
          </w:p>
          <w:p w14:paraId="0984336A" w14:textId="77777777" w:rsidR="00F965E5" w:rsidRPr="00956F2C" w:rsidRDefault="00F965E5" w:rsidP="00F01FC2">
            <w:pPr>
              <w:spacing w:before="120" w:after="120" w:line="276" w:lineRule="auto"/>
              <w:jc w:val="both"/>
            </w:pPr>
          </w:p>
          <w:p w14:paraId="49518598" w14:textId="77777777" w:rsidR="00C9575F" w:rsidRPr="00956F2C" w:rsidRDefault="00C9575F" w:rsidP="00C9575F"/>
        </w:tc>
      </w:tr>
      <w:tr w:rsidR="00174EC9" w14:paraId="58AC8BEA" w14:textId="77777777" w:rsidTr="000C4A98">
        <w:trPr>
          <w:gridAfter w:val="2"/>
          <w:wAfter w:w="183" w:type="dxa"/>
        </w:trPr>
        <w:tc>
          <w:tcPr>
            <w:tcW w:w="9923" w:type="dxa"/>
            <w:gridSpan w:val="21"/>
            <w:tcBorders>
              <w:bottom w:val="double" w:sz="4" w:space="0" w:color="auto"/>
            </w:tcBorders>
            <w:shd w:val="clear" w:color="auto" w:fill="BDD6EE"/>
          </w:tcPr>
          <w:p w14:paraId="3BA8E02A" w14:textId="77777777" w:rsidR="00174EC9" w:rsidRDefault="00174EC9">
            <w:pPr>
              <w:jc w:val="both"/>
              <w:rPr>
                <w:b/>
                <w:sz w:val="28"/>
              </w:rPr>
            </w:pPr>
            <w:bookmarkStart w:id="8" w:name="_Hlk54872562"/>
            <w:bookmarkStart w:id="9" w:name="_Hlk37221023"/>
            <w:r>
              <w:rPr>
                <w:b/>
                <w:sz w:val="28"/>
              </w:rPr>
              <w:lastRenderedPageBreak/>
              <w:t>B-</w:t>
            </w:r>
            <w:proofErr w:type="spellStart"/>
            <w:r>
              <w:rPr>
                <w:b/>
                <w:sz w:val="28"/>
              </w:rPr>
              <w:t>IIb</w:t>
            </w:r>
            <w:proofErr w:type="spellEnd"/>
            <w:r>
              <w:rPr>
                <w:b/>
                <w:sz w:val="28"/>
              </w:rPr>
              <w:t xml:space="preserve"> – Studijní plány a návrh témat prací (doktorské studijní programy)</w:t>
            </w:r>
          </w:p>
        </w:tc>
      </w:tr>
      <w:tr w:rsidR="00174EC9" w14:paraId="6542DF8A" w14:textId="77777777" w:rsidTr="000C4A98">
        <w:trPr>
          <w:gridAfter w:val="2"/>
          <w:wAfter w:w="183" w:type="dxa"/>
        </w:trPr>
        <w:tc>
          <w:tcPr>
            <w:tcW w:w="3761" w:type="dxa"/>
            <w:gridSpan w:val="6"/>
            <w:shd w:val="clear" w:color="auto" w:fill="F7CAAC"/>
          </w:tcPr>
          <w:p w14:paraId="6E8075FC" w14:textId="77777777" w:rsidR="00174EC9" w:rsidRDefault="00174EC9">
            <w:pPr>
              <w:jc w:val="both"/>
              <w:rPr>
                <w:b/>
              </w:rPr>
            </w:pPr>
            <w:r>
              <w:rPr>
                <w:b/>
              </w:rPr>
              <w:t>Studijní povinnosti</w:t>
            </w:r>
          </w:p>
        </w:tc>
        <w:tc>
          <w:tcPr>
            <w:tcW w:w="6162" w:type="dxa"/>
            <w:gridSpan w:val="15"/>
            <w:tcBorders>
              <w:bottom w:val="nil"/>
            </w:tcBorders>
          </w:tcPr>
          <w:p w14:paraId="513B268D" w14:textId="77777777" w:rsidR="00174EC9" w:rsidRDefault="00174EC9">
            <w:pPr>
              <w:jc w:val="both"/>
            </w:pPr>
          </w:p>
        </w:tc>
      </w:tr>
      <w:tr w:rsidR="00174EC9" w14:paraId="669A5F84" w14:textId="77777777" w:rsidTr="000C4A98">
        <w:trPr>
          <w:gridAfter w:val="2"/>
          <w:wAfter w:w="183" w:type="dxa"/>
          <w:trHeight w:val="1950"/>
        </w:trPr>
        <w:tc>
          <w:tcPr>
            <w:tcW w:w="9923" w:type="dxa"/>
            <w:gridSpan w:val="21"/>
            <w:tcBorders>
              <w:top w:val="nil"/>
            </w:tcBorders>
          </w:tcPr>
          <w:p w14:paraId="518695B0" w14:textId="605C017F" w:rsidR="006E3BA3" w:rsidRPr="00041758" w:rsidRDefault="006E3BA3" w:rsidP="00F965E5">
            <w:pPr>
              <w:spacing w:before="120" w:after="120" w:line="264" w:lineRule="auto"/>
              <w:jc w:val="both"/>
              <w:rPr>
                <w:spacing w:val="-2"/>
              </w:rPr>
            </w:pPr>
            <w:r w:rsidRPr="00041758">
              <w:rPr>
                <w:spacing w:val="-2"/>
              </w:rPr>
              <w:t xml:space="preserve">Předměty doktorského studijního programu jsou odborné předměty a cizí jazyk. Doktorand skládá alespoň 3 zkoušky </w:t>
            </w:r>
            <w:r w:rsidR="009F7F42">
              <w:rPr>
                <w:spacing w:val="-2"/>
              </w:rPr>
              <w:br/>
            </w:r>
            <w:r w:rsidRPr="00041758">
              <w:rPr>
                <w:spacing w:val="-2"/>
              </w:rPr>
              <w:t>z odborných předmětů vázaných k tématu disertační práce a zkoušku z cizího jazyka</w:t>
            </w:r>
            <w:r w:rsidR="001A289A">
              <w:rPr>
                <w:spacing w:val="-2"/>
              </w:rPr>
              <w:t xml:space="preserve"> (Odborná komunikace v angličtině)</w:t>
            </w:r>
            <w:r w:rsidRPr="00041758">
              <w:rPr>
                <w:spacing w:val="-2"/>
              </w:rPr>
              <w:t>.</w:t>
            </w:r>
          </w:p>
          <w:p w14:paraId="332951A3" w14:textId="15D2C53C" w:rsidR="006E3BA3" w:rsidRPr="00041758" w:rsidRDefault="006E3BA3" w:rsidP="00F965E5">
            <w:pPr>
              <w:spacing w:before="120" w:after="120" w:line="264" w:lineRule="auto"/>
              <w:jc w:val="both"/>
              <w:rPr>
                <w:spacing w:val="-2"/>
              </w:rPr>
            </w:pPr>
            <w:r w:rsidRPr="00041758">
              <w:rPr>
                <w:spacing w:val="-2"/>
              </w:rPr>
              <w:t xml:space="preserve">Seznam předmětů pro doktorské studium na FT UTB ve Zlíně je zveřejněn na webových stránkách FT. Při sestavování Individuálního studijního plánu doktoranda si student volí </w:t>
            </w:r>
            <w:r>
              <w:rPr>
                <w:spacing w:val="-2"/>
              </w:rPr>
              <w:t xml:space="preserve">povinně cizí jazyk a </w:t>
            </w:r>
            <w:r w:rsidRPr="00041758">
              <w:rPr>
                <w:spacing w:val="-2"/>
              </w:rPr>
              <w:t xml:space="preserve">minimálně </w:t>
            </w:r>
            <w:r>
              <w:rPr>
                <w:spacing w:val="-2"/>
              </w:rPr>
              <w:t>tři odborné</w:t>
            </w:r>
            <w:r w:rsidR="009056E9">
              <w:rPr>
                <w:spacing w:val="-2"/>
              </w:rPr>
              <w:t xml:space="preserve"> předměty. Alespoň </w:t>
            </w:r>
            <w:r w:rsidR="009D6889">
              <w:rPr>
                <w:spacing w:val="-2"/>
              </w:rPr>
              <w:t>dva</w:t>
            </w:r>
            <w:r w:rsidR="009D6889" w:rsidRPr="00041758">
              <w:rPr>
                <w:spacing w:val="-2"/>
              </w:rPr>
              <w:t xml:space="preserve"> </w:t>
            </w:r>
            <w:r w:rsidRPr="00041758">
              <w:rPr>
                <w:spacing w:val="-2"/>
              </w:rPr>
              <w:t>z nich musí být ze seznamu povinně volitelných. Seznamy předmětů jsou stanoveny příslušnou oborovou radou.</w:t>
            </w:r>
          </w:p>
          <w:p w14:paraId="532DA5BE" w14:textId="77777777" w:rsidR="006E3BA3" w:rsidRPr="00D61B19" w:rsidRDefault="006E3BA3" w:rsidP="006E3BA3">
            <w:pPr>
              <w:jc w:val="both"/>
              <w:rPr>
                <w:spacing w:val="-2"/>
                <w:sz w:val="10"/>
                <w:szCs w:val="10"/>
              </w:rPr>
            </w:pPr>
          </w:p>
          <w:p w14:paraId="193C4776" w14:textId="77777777" w:rsidR="006E3BA3" w:rsidRDefault="006E3BA3" w:rsidP="006E3BA3">
            <w:pPr>
              <w:jc w:val="both"/>
              <w:rPr>
                <w:b/>
                <w:spacing w:val="-2"/>
                <w:u w:val="single"/>
              </w:rPr>
            </w:pPr>
            <w:r w:rsidRPr="00041758">
              <w:rPr>
                <w:b/>
                <w:spacing w:val="-2"/>
                <w:u w:val="single"/>
              </w:rPr>
              <w:t>Povinn</w:t>
            </w:r>
            <w:r>
              <w:rPr>
                <w:b/>
                <w:spacing w:val="-2"/>
                <w:u w:val="single"/>
              </w:rPr>
              <w:t>é</w:t>
            </w:r>
            <w:r w:rsidRPr="00041758">
              <w:rPr>
                <w:b/>
                <w:spacing w:val="-2"/>
                <w:u w:val="single"/>
              </w:rPr>
              <w:t xml:space="preserve"> předměty:</w:t>
            </w:r>
          </w:p>
          <w:p w14:paraId="388E40C0" w14:textId="51A2EB56" w:rsidR="006E3BA3" w:rsidRDefault="00BB6C9E" w:rsidP="006E3BA3">
            <w:pPr>
              <w:spacing w:before="80" w:line="336" w:lineRule="auto"/>
              <w:jc w:val="both"/>
              <w:rPr>
                <w:spacing w:val="-2"/>
              </w:rPr>
            </w:pPr>
            <w:hyperlink w:anchor="Odborna_kom_v_anglictine" w:history="1">
              <w:r w:rsidR="009056E9" w:rsidRPr="00FA043C">
                <w:rPr>
                  <w:rStyle w:val="Hypertextovodkaz"/>
                  <w:spacing w:val="-2"/>
                </w:rPr>
                <w:t>Odborná komunikace v angličtině</w:t>
              </w:r>
            </w:hyperlink>
            <w:r w:rsidR="009056E9">
              <w:rPr>
                <w:spacing w:val="-2"/>
              </w:rPr>
              <w:t xml:space="preserve"> </w:t>
            </w:r>
            <w:r w:rsidR="006E3BA3" w:rsidRPr="00041758">
              <w:rPr>
                <w:spacing w:val="-2"/>
              </w:rPr>
              <w:t>(doc. Ing.</w:t>
            </w:r>
            <w:r w:rsidR="006E3BA3">
              <w:rPr>
                <w:spacing w:val="-2"/>
              </w:rPr>
              <w:t xml:space="preserve"> Anežka </w:t>
            </w:r>
            <w:proofErr w:type="spellStart"/>
            <w:r w:rsidR="006E3BA3">
              <w:rPr>
                <w:spacing w:val="-2"/>
              </w:rPr>
              <w:t>Lengálová</w:t>
            </w:r>
            <w:proofErr w:type="spellEnd"/>
            <w:r w:rsidR="006E3BA3">
              <w:rPr>
                <w:spacing w:val="-2"/>
              </w:rPr>
              <w:t>, Ph.D.)</w:t>
            </w:r>
          </w:p>
          <w:p w14:paraId="4456D925" w14:textId="77777777" w:rsidR="006E3BA3" w:rsidRPr="005D75FD" w:rsidRDefault="006E3BA3" w:rsidP="006E3BA3">
            <w:pPr>
              <w:jc w:val="both"/>
              <w:rPr>
                <w:spacing w:val="-2"/>
                <w:sz w:val="10"/>
                <w:szCs w:val="10"/>
              </w:rPr>
            </w:pPr>
          </w:p>
          <w:p w14:paraId="52D540A6" w14:textId="12ADE395" w:rsidR="006E3BA3" w:rsidRDefault="006E3BA3" w:rsidP="006E3BA3">
            <w:pPr>
              <w:spacing w:line="264" w:lineRule="auto"/>
              <w:jc w:val="both"/>
              <w:rPr>
                <w:spacing w:val="-2"/>
              </w:rPr>
            </w:pPr>
            <w:r w:rsidRPr="00041758">
              <w:rPr>
                <w:b/>
                <w:spacing w:val="-2"/>
                <w:u w:val="single"/>
              </w:rPr>
              <w:t>Povinně volitelné předměty</w:t>
            </w:r>
            <w:r w:rsidR="00D61B19">
              <w:rPr>
                <w:b/>
                <w:spacing w:val="-2"/>
                <w:u w:val="single"/>
              </w:rPr>
              <w:t>:</w:t>
            </w:r>
            <w:r w:rsidR="003B0FCD" w:rsidRPr="003B0FCD">
              <w:rPr>
                <w:b/>
                <w:spacing w:val="-2"/>
              </w:rPr>
              <w:t xml:space="preserve"> </w:t>
            </w:r>
            <w:r>
              <w:rPr>
                <w:spacing w:val="-2"/>
              </w:rPr>
              <w:t>/</w:t>
            </w:r>
            <w:r w:rsidRPr="00041758">
              <w:rPr>
                <w:spacing w:val="-2"/>
              </w:rPr>
              <w:t xml:space="preserve">student volí </w:t>
            </w:r>
            <w:r w:rsidR="009056E9">
              <w:rPr>
                <w:spacing w:val="-2"/>
              </w:rPr>
              <w:t xml:space="preserve">min. </w:t>
            </w:r>
            <w:r w:rsidR="003B0FCD">
              <w:rPr>
                <w:spacing w:val="-2"/>
              </w:rPr>
              <w:t>2</w:t>
            </w:r>
            <w:r w:rsidRPr="00041758">
              <w:rPr>
                <w:spacing w:val="-2"/>
              </w:rPr>
              <w:t xml:space="preserve"> předmět</w:t>
            </w:r>
            <w:r w:rsidR="003B0FCD">
              <w:rPr>
                <w:spacing w:val="-2"/>
              </w:rPr>
              <w:t>y</w:t>
            </w:r>
            <w:r w:rsidRPr="00041758">
              <w:rPr>
                <w:spacing w:val="-2"/>
              </w:rPr>
              <w:t>/</w:t>
            </w:r>
          </w:p>
          <w:p w14:paraId="5A1E02D6" w14:textId="77C214D1" w:rsidR="009056E9" w:rsidRDefault="00BB6C9E" w:rsidP="00042D47">
            <w:pPr>
              <w:spacing w:before="80" w:line="336" w:lineRule="auto"/>
              <w:jc w:val="both"/>
              <w:rPr>
                <w:spacing w:val="-2"/>
              </w:rPr>
            </w:pPr>
            <w:hyperlink w:anchor="Aplikovana_reologie" w:history="1">
              <w:r w:rsidR="003B0FCD" w:rsidRPr="00FA043C">
                <w:rPr>
                  <w:rStyle w:val="Hypertextovodkaz"/>
                </w:rPr>
                <w:t>Aplikovaná reologie</w:t>
              </w:r>
            </w:hyperlink>
            <w:r w:rsidR="009056E9">
              <w:rPr>
                <w:spacing w:val="-2"/>
              </w:rPr>
              <w:t xml:space="preserve"> (</w:t>
            </w:r>
            <w:r w:rsidR="003B0FCD" w:rsidRPr="003B0FCD">
              <w:rPr>
                <w:spacing w:val="-2"/>
              </w:rPr>
              <w:t>prof. Ing. Martin Zatloukal, Ph.D.</w:t>
            </w:r>
            <w:r w:rsidR="00F965E5">
              <w:rPr>
                <w:spacing w:val="-2"/>
              </w:rPr>
              <w:t xml:space="preserve"> </w:t>
            </w:r>
            <w:proofErr w:type="spellStart"/>
            <w:r w:rsidR="003B0FCD" w:rsidRPr="003B0FCD">
              <w:rPr>
                <w:spacing w:val="-2"/>
              </w:rPr>
              <w:t>DSc</w:t>
            </w:r>
            <w:proofErr w:type="spellEnd"/>
            <w:r w:rsidR="009056E9">
              <w:rPr>
                <w:spacing w:val="-2"/>
              </w:rPr>
              <w:t>.)</w:t>
            </w:r>
          </w:p>
          <w:p w14:paraId="4C5FA01C" w14:textId="4E9FB25E" w:rsidR="009056E9" w:rsidRDefault="00BB6C9E" w:rsidP="00042D47">
            <w:pPr>
              <w:spacing w:line="336" w:lineRule="auto"/>
              <w:jc w:val="both"/>
              <w:rPr>
                <w:spacing w:val="-2"/>
              </w:rPr>
            </w:pPr>
            <w:hyperlink w:anchor="Fyzika_polymeru" w:history="1">
              <w:r w:rsidR="007D33B0" w:rsidRPr="00FA043C">
                <w:rPr>
                  <w:rStyle w:val="Hypertextovodkaz"/>
                </w:rPr>
                <w:t>Fyzika polymerů</w:t>
              </w:r>
            </w:hyperlink>
            <w:r w:rsidR="009056E9">
              <w:rPr>
                <w:spacing w:val="-2"/>
              </w:rPr>
              <w:t xml:space="preserve"> (</w:t>
            </w:r>
            <w:r w:rsidR="007D33B0" w:rsidRPr="007D33B0">
              <w:rPr>
                <w:spacing w:val="-2"/>
              </w:rPr>
              <w:t>prof. Ing. Berenika Hausnerová, Ph.D.</w:t>
            </w:r>
            <w:r w:rsidR="007D33B0">
              <w:rPr>
                <w:spacing w:val="-2"/>
              </w:rPr>
              <w:t>)</w:t>
            </w:r>
          </w:p>
          <w:p w14:paraId="660B3082" w14:textId="79284E55" w:rsidR="00F965E5" w:rsidRDefault="00BB6C9E" w:rsidP="00F965E5">
            <w:pPr>
              <w:spacing w:line="336" w:lineRule="auto"/>
              <w:jc w:val="both"/>
              <w:rPr>
                <w:spacing w:val="-2"/>
              </w:rPr>
            </w:pPr>
            <w:hyperlink w:anchor="Nauka_o_kov_mater" w:history="1">
              <w:r w:rsidR="00F965E5" w:rsidRPr="00615BEF">
                <w:rPr>
                  <w:rStyle w:val="Hypertextovodkaz"/>
                  <w:spacing w:val="-2"/>
                </w:rPr>
                <w:t>Nauka o kovových materiálech</w:t>
              </w:r>
            </w:hyperlink>
            <w:r w:rsidR="00F965E5">
              <w:rPr>
                <w:spacing w:val="-2"/>
              </w:rPr>
              <w:t xml:space="preserve"> (</w:t>
            </w:r>
            <w:r w:rsidR="00F965E5" w:rsidRPr="007D33B0">
              <w:rPr>
                <w:spacing w:val="-2"/>
              </w:rPr>
              <w:t xml:space="preserve">doc. Ing. Peter Pavol </w:t>
            </w:r>
            <w:proofErr w:type="spellStart"/>
            <w:r w:rsidR="00F965E5" w:rsidRPr="007D33B0">
              <w:rPr>
                <w:spacing w:val="-2"/>
              </w:rPr>
              <w:t>Monka</w:t>
            </w:r>
            <w:proofErr w:type="spellEnd"/>
            <w:r w:rsidR="00F965E5" w:rsidRPr="007D33B0">
              <w:rPr>
                <w:spacing w:val="-2"/>
              </w:rPr>
              <w:t>, PhD</w:t>
            </w:r>
            <w:r w:rsidR="00F965E5">
              <w:rPr>
                <w:spacing w:val="-2"/>
              </w:rPr>
              <w:t>.</w:t>
            </w:r>
            <w:r w:rsidR="00F965E5" w:rsidRPr="007D33B0">
              <w:rPr>
                <w:spacing w:val="-2"/>
              </w:rPr>
              <w:t>)</w:t>
            </w:r>
          </w:p>
          <w:p w14:paraId="0B8E403F" w14:textId="6E4DF7A0" w:rsidR="009056E9" w:rsidRDefault="00BB6C9E" w:rsidP="00042D47">
            <w:pPr>
              <w:spacing w:line="336" w:lineRule="auto"/>
              <w:jc w:val="both"/>
              <w:rPr>
                <w:spacing w:val="-2"/>
              </w:rPr>
            </w:pPr>
            <w:hyperlink w:anchor="Nastroj_pro_zprac_polym" w:history="1">
              <w:r w:rsidR="007D33B0" w:rsidRPr="00FA043C">
                <w:rPr>
                  <w:rStyle w:val="Hypertextovodkaz"/>
                </w:rPr>
                <w:t>Nástroje pro zpracování polymerů</w:t>
              </w:r>
            </w:hyperlink>
            <w:r w:rsidR="007D33B0" w:rsidRPr="007D33B0">
              <w:t xml:space="preserve"> </w:t>
            </w:r>
            <w:r w:rsidR="009056E9">
              <w:rPr>
                <w:spacing w:val="-2"/>
              </w:rPr>
              <w:t>(</w:t>
            </w:r>
            <w:r w:rsidR="007D33B0" w:rsidRPr="007D33B0">
              <w:rPr>
                <w:spacing w:val="-2"/>
              </w:rPr>
              <w:t>doc. Ing. Michal Staněk, Ph.D.</w:t>
            </w:r>
            <w:r w:rsidR="009056E9">
              <w:rPr>
                <w:spacing w:val="-2"/>
              </w:rPr>
              <w:t>)</w:t>
            </w:r>
          </w:p>
          <w:p w14:paraId="1D44F505" w14:textId="2C0CA942" w:rsidR="007D33B0" w:rsidRDefault="00BB6C9E" w:rsidP="00042D47">
            <w:pPr>
              <w:spacing w:line="336" w:lineRule="auto"/>
              <w:jc w:val="both"/>
              <w:rPr>
                <w:spacing w:val="-2"/>
              </w:rPr>
            </w:pPr>
            <w:hyperlink w:anchor="Poc_metody_tech_vel" w:history="1">
              <w:r w:rsidR="007D33B0" w:rsidRPr="00FA043C">
                <w:rPr>
                  <w:rStyle w:val="Hypertextovodkaz"/>
                  <w:spacing w:val="-2"/>
                </w:rPr>
                <w:t>Počítačové metody plánování měření technických veličin a jejich zpracování</w:t>
              </w:r>
            </w:hyperlink>
            <w:r w:rsidR="007D33B0">
              <w:rPr>
                <w:spacing w:val="-2"/>
              </w:rPr>
              <w:t xml:space="preserve"> (</w:t>
            </w:r>
            <w:r w:rsidR="007D33B0" w:rsidRPr="007D33B0">
              <w:rPr>
                <w:spacing w:val="-2"/>
              </w:rPr>
              <w:t>prof. Dr. Ing. Vladimír Pata</w:t>
            </w:r>
            <w:r w:rsidR="007D33B0">
              <w:rPr>
                <w:spacing w:val="-2"/>
              </w:rPr>
              <w:t>)</w:t>
            </w:r>
          </w:p>
          <w:p w14:paraId="3DD56931" w14:textId="3E3F0F95" w:rsidR="007D33B0" w:rsidRDefault="00BB6C9E" w:rsidP="00042D47">
            <w:pPr>
              <w:spacing w:line="336" w:lineRule="auto"/>
              <w:jc w:val="both"/>
              <w:rPr>
                <w:spacing w:val="-2"/>
              </w:rPr>
            </w:pPr>
            <w:hyperlink w:anchor="Stroj_technologie" w:history="1">
              <w:r w:rsidR="007D33B0" w:rsidRPr="00FA043C">
                <w:rPr>
                  <w:rStyle w:val="Hypertextovodkaz"/>
                  <w:spacing w:val="-2"/>
                </w:rPr>
                <w:t>Strojírenská technologie</w:t>
              </w:r>
            </w:hyperlink>
            <w:r w:rsidR="007D33B0">
              <w:rPr>
                <w:spacing w:val="-2"/>
              </w:rPr>
              <w:t xml:space="preserve"> (</w:t>
            </w:r>
            <w:r w:rsidR="007D33B0" w:rsidRPr="007D33B0">
              <w:rPr>
                <w:spacing w:val="-2"/>
              </w:rPr>
              <w:t>prof. Ing. Katarína Monková, PhD.</w:t>
            </w:r>
            <w:r w:rsidR="007D33B0">
              <w:rPr>
                <w:spacing w:val="-2"/>
              </w:rPr>
              <w:t>)</w:t>
            </w:r>
          </w:p>
          <w:p w14:paraId="5B9904A2" w14:textId="59651ECF" w:rsidR="007D33B0" w:rsidRDefault="00BB6C9E" w:rsidP="00042D47">
            <w:pPr>
              <w:spacing w:line="336" w:lineRule="auto"/>
              <w:jc w:val="both"/>
              <w:rPr>
                <w:spacing w:val="-2"/>
              </w:rPr>
            </w:pPr>
            <w:hyperlink w:anchor="Techol_Zprac_polymeru" w:history="1">
              <w:r w:rsidR="007D33B0" w:rsidRPr="008C67C6">
                <w:rPr>
                  <w:rStyle w:val="Hypertextovodkaz"/>
                  <w:spacing w:val="-2"/>
                </w:rPr>
                <w:t>Technologie zpracování polymer</w:t>
              </w:r>
              <w:r w:rsidR="008C67C6" w:rsidRPr="008C67C6">
                <w:rPr>
                  <w:rStyle w:val="Hypertextovodkaz"/>
                  <w:spacing w:val="-2"/>
                </w:rPr>
                <w:t>ních materiálů</w:t>
              </w:r>
            </w:hyperlink>
            <w:r w:rsidR="008C67C6">
              <w:rPr>
                <w:spacing w:val="-2"/>
              </w:rPr>
              <w:t xml:space="preserve"> </w:t>
            </w:r>
            <w:r w:rsidR="007D33B0">
              <w:rPr>
                <w:spacing w:val="-2"/>
              </w:rPr>
              <w:t>(</w:t>
            </w:r>
            <w:r w:rsidR="007D33B0" w:rsidRPr="007D33B0">
              <w:rPr>
                <w:spacing w:val="-2"/>
              </w:rPr>
              <w:t>prof. Ing. Roman Čermák, Ph.D.</w:t>
            </w:r>
            <w:r w:rsidR="007D33B0">
              <w:rPr>
                <w:spacing w:val="-2"/>
              </w:rPr>
              <w:t>)</w:t>
            </w:r>
          </w:p>
          <w:p w14:paraId="49EA5802" w14:textId="6F25D893" w:rsidR="00F965E5" w:rsidRDefault="00BB6C9E" w:rsidP="00F965E5">
            <w:pPr>
              <w:spacing w:line="336" w:lineRule="auto"/>
              <w:jc w:val="both"/>
              <w:rPr>
                <w:spacing w:val="-2"/>
              </w:rPr>
            </w:pPr>
            <w:hyperlink w:anchor="Vyrobni_stroje_a_zarizeni" w:history="1">
              <w:r w:rsidR="00F965E5" w:rsidRPr="00FA043C">
                <w:rPr>
                  <w:rStyle w:val="Hypertextovodkaz"/>
                  <w:spacing w:val="-2"/>
                </w:rPr>
                <w:t>Výrobní stroje a zařízení</w:t>
              </w:r>
            </w:hyperlink>
            <w:r w:rsidR="00F965E5">
              <w:rPr>
                <w:spacing w:val="-2"/>
              </w:rPr>
              <w:t xml:space="preserve"> (</w:t>
            </w:r>
            <w:r w:rsidR="00F965E5" w:rsidRPr="007D33B0">
              <w:rPr>
                <w:spacing w:val="-2"/>
              </w:rPr>
              <w:t>doc. Ing. Michal Stan</w:t>
            </w:r>
            <w:r w:rsidR="009E0E92">
              <w:rPr>
                <w:spacing w:val="-2"/>
              </w:rPr>
              <w:t>ěk</w:t>
            </w:r>
            <w:r w:rsidR="00F965E5" w:rsidRPr="007D33B0">
              <w:rPr>
                <w:spacing w:val="-2"/>
              </w:rPr>
              <w:t>, Ph.D.</w:t>
            </w:r>
            <w:r w:rsidR="00F965E5">
              <w:rPr>
                <w:spacing w:val="-2"/>
              </w:rPr>
              <w:t>)</w:t>
            </w:r>
          </w:p>
          <w:p w14:paraId="59D7EF42" w14:textId="3CA00612" w:rsidR="009056E9" w:rsidRPr="005D75FD" w:rsidRDefault="009056E9" w:rsidP="006E3BA3">
            <w:pPr>
              <w:spacing w:line="264" w:lineRule="auto"/>
              <w:jc w:val="both"/>
              <w:rPr>
                <w:spacing w:val="-2"/>
                <w:sz w:val="10"/>
                <w:szCs w:val="10"/>
              </w:rPr>
            </w:pPr>
          </w:p>
          <w:p w14:paraId="4C029AA1" w14:textId="0D265FB7" w:rsidR="009056E9" w:rsidRPr="00041758" w:rsidRDefault="009056E9" w:rsidP="00042D47">
            <w:pPr>
              <w:spacing w:line="264" w:lineRule="auto"/>
              <w:jc w:val="both"/>
              <w:rPr>
                <w:b/>
                <w:spacing w:val="-2"/>
                <w:u w:val="single"/>
              </w:rPr>
            </w:pPr>
            <w:r w:rsidRPr="00041758">
              <w:rPr>
                <w:b/>
                <w:spacing w:val="-2"/>
                <w:u w:val="single"/>
              </w:rPr>
              <w:t>Volitelné předměty:</w:t>
            </w:r>
          </w:p>
          <w:p w14:paraId="1AF302A9" w14:textId="752FB43B" w:rsidR="006C4FB9" w:rsidRDefault="00BB6C9E" w:rsidP="00042D47">
            <w:pPr>
              <w:spacing w:before="80" w:line="336" w:lineRule="auto"/>
              <w:jc w:val="both"/>
              <w:rPr>
                <w:spacing w:val="-2"/>
              </w:rPr>
            </w:pPr>
            <w:hyperlink w:anchor="Automat_riz_vyr_procesu" w:history="1">
              <w:r w:rsidR="007D33B0" w:rsidRPr="00FA043C">
                <w:rPr>
                  <w:rStyle w:val="Hypertextovodkaz"/>
                </w:rPr>
                <w:t>Automatické řízení výrobních procesů</w:t>
              </w:r>
            </w:hyperlink>
            <w:r w:rsidR="006C4FB9">
              <w:rPr>
                <w:spacing w:val="-2"/>
              </w:rPr>
              <w:t xml:space="preserve"> (</w:t>
            </w:r>
            <w:r w:rsidR="007D33B0">
              <w:rPr>
                <w:spacing w:val="-2"/>
              </w:rPr>
              <w:t>prof. Ing. Roman Prokop, CSc</w:t>
            </w:r>
            <w:r w:rsidR="006C4FB9" w:rsidRPr="006C4FB9">
              <w:rPr>
                <w:spacing w:val="-2"/>
              </w:rPr>
              <w:t>.</w:t>
            </w:r>
            <w:r w:rsidR="006C4FB9">
              <w:rPr>
                <w:spacing w:val="-2"/>
              </w:rPr>
              <w:t>)</w:t>
            </w:r>
          </w:p>
          <w:p w14:paraId="77B9BDA5" w14:textId="3CFF57C0" w:rsidR="006C4FB9" w:rsidRDefault="00BB6C9E" w:rsidP="00042D47">
            <w:pPr>
              <w:spacing w:line="336" w:lineRule="auto"/>
              <w:jc w:val="both"/>
              <w:rPr>
                <w:spacing w:val="-2"/>
              </w:rPr>
            </w:pPr>
            <w:hyperlink w:anchor="Dimenz_a_navrh_vyrobku" w:history="1">
              <w:r w:rsidR="007D33B0" w:rsidRPr="00FA043C">
                <w:rPr>
                  <w:rStyle w:val="Hypertextovodkaz"/>
                </w:rPr>
                <w:t>Dimenzování a navrhování výrobků</w:t>
              </w:r>
            </w:hyperlink>
            <w:r w:rsidR="006C4FB9">
              <w:rPr>
                <w:spacing w:val="-2"/>
              </w:rPr>
              <w:t xml:space="preserve"> (</w:t>
            </w:r>
            <w:r w:rsidR="007D33B0" w:rsidRPr="007D33B0">
              <w:rPr>
                <w:spacing w:val="-2"/>
              </w:rPr>
              <w:t>doc. Ing. Oldřich Šuba, CSc.</w:t>
            </w:r>
            <w:r w:rsidR="007D33B0">
              <w:rPr>
                <w:spacing w:val="-2"/>
              </w:rPr>
              <w:t>)</w:t>
            </w:r>
          </w:p>
          <w:p w14:paraId="2BAD623F" w14:textId="361A4E61" w:rsidR="006C4FB9" w:rsidRDefault="00BB6C9E" w:rsidP="00042D47">
            <w:pPr>
              <w:spacing w:line="336" w:lineRule="auto"/>
              <w:jc w:val="both"/>
              <w:rPr>
                <w:spacing w:val="-2"/>
              </w:rPr>
            </w:pPr>
            <w:hyperlink w:anchor="Elekt_a_mag_vl_mater" w:history="1">
              <w:r w:rsidR="00ED2FB9" w:rsidRPr="00ED2FB9">
                <w:rPr>
                  <w:rStyle w:val="Hypertextovodkaz"/>
                  <w:spacing w:val="-2"/>
                </w:rPr>
                <w:t>Elektrické a magnetické vlastnosti materiálů</w:t>
              </w:r>
            </w:hyperlink>
            <w:r w:rsidR="00ED2FB9">
              <w:rPr>
                <w:spacing w:val="-2"/>
              </w:rPr>
              <w:t xml:space="preserve"> </w:t>
            </w:r>
            <w:r w:rsidR="006C4FB9">
              <w:rPr>
                <w:spacing w:val="-2"/>
              </w:rPr>
              <w:t>(</w:t>
            </w:r>
            <w:r w:rsidR="007D33B0" w:rsidRPr="007D33B0">
              <w:rPr>
                <w:spacing w:val="-2"/>
              </w:rPr>
              <w:t xml:space="preserve">doc. Ing. </w:t>
            </w:r>
            <w:r w:rsidR="00ED2FB9">
              <w:rPr>
                <w:spacing w:val="-2"/>
              </w:rPr>
              <w:t xml:space="preserve">Jarmila </w:t>
            </w:r>
            <w:proofErr w:type="spellStart"/>
            <w:r w:rsidR="00ED2FB9">
              <w:rPr>
                <w:spacing w:val="-2"/>
              </w:rPr>
              <w:t>Vilčáková</w:t>
            </w:r>
            <w:proofErr w:type="spellEnd"/>
            <w:r w:rsidR="00ED2FB9">
              <w:rPr>
                <w:spacing w:val="-2"/>
              </w:rPr>
              <w:t>, Ph.D.</w:t>
            </w:r>
            <w:r w:rsidR="007D33B0">
              <w:rPr>
                <w:spacing w:val="-2"/>
              </w:rPr>
              <w:t>)</w:t>
            </w:r>
          </w:p>
          <w:p w14:paraId="359ED5BE" w14:textId="5C37ED31" w:rsidR="006C4FB9" w:rsidRDefault="00BB6C9E" w:rsidP="00042D47">
            <w:pPr>
              <w:spacing w:line="336" w:lineRule="auto"/>
              <w:jc w:val="both"/>
              <w:rPr>
                <w:spacing w:val="-2"/>
              </w:rPr>
            </w:pPr>
            <w:hyperlink w:anchor="Insturm_metody_v_test_polym" w:history="1">
              <w:r w:rsidR="007D33B0" w:rsidRPr="00FA043C">
                <w:rPr>
                  <w:rStyle w:val="Hypertextovodkaz"/>
                </w:rPr>
                <w:t>Instrumentální metody v analýze a testování polymerů</w:t>
              </w:r>
            </w:hyperlink>
            <w:r w:rsidR="006C4FB9">
              <w:rPr>
                <w:spacing w:val="-2"/>
              </w:rPr>
              <w:t xml:space="preserve"> (</w:t>
            </w:r>
            <w:r w:rsidR="007D33B0" w:rsidRPr="007D33B0">
              <w:rPr>
                <w:spacing w:val="-2"/>
              </w:rPr>
              <w:t xml:space="preserve">doc. Ing. et Ing. Ivo </w:t>
            </w:r>
            <w:proofErr w:type="spellStart"/>
            <w:r w:rsidR="007D33B0" w:rsidRPr="007D33B0">
              <w:rPr>
                <w:spacing w:val="-2"/>
              </w:rPr>
              <w:t>Kuřitka</w:t>
            </w:r>
            <w:proofErr w:type="spellEnd"/>
            <w:r w:rsidR="007D33B0" w:rsidRPr="007D33B0">
              <w:rPr>
                <w:spacing w:val="-2"/>
              </w:rPr>
              <w:t>, Ph.D. et Ph.D</w:t>
            </w:r>
            <w:r w:rsidR="006C4FB9">
              <w:rPr>
                <w:spacing w:val="-2"/>
              </w:rPr>
              <w:t>.)</w:t>
            </w:r>
          </w:p>
          <w:p w14:paraId="297A9F1C" w14:textId="1FCC468E" w:rsidR="006F13FC" w:rsidRDefault="00BB6C9E" w:rsidP="00042D47">
            <w:pPr>
              <w:spacing w:line="336" w:lineRule="auto"/>
              <w:jc w:val="both"/>
              <w:rPr>
                <w:spacing w:val="-2"/>
              </w:rPr>
            </w:pPr>
            <w:hyperlink w:anchor="Mechanika_elastomeru" w:history="1">
              <w:r w:rsidR="007D33B0" w:rsidRPr="00FA043C">
                <w:rPr>
                  <w:rStyle w:val="Hypertextovodkaz"/>
                </w:rPr>
                <w:t>Mechanika elastomerů</w:t>
              </w:r>
            </w:hyperlink>
            <w:r w:rsidR="006F13FC">
              <w:rPr>
                <w:spacing w:val="-2"/>
              </w:rPr>
              <w:t xml:space="preserve"> (</w:t>
            </w:r>
            <w:r w:rsidR="007D33B0" w:rsidRPr="007D33B0">
              <w:rPr>
                <w:spacing w:val="-2"/>
              </w:rPr>
              <w:t xml:space="preserve">doc. Ing. Jakub </w:t>
            </w:r>
            <w:proofErr w:type="spellStart"/>
            <w:r w:rsidR="007D33B0" w:rsidRPr="007D33B0">
              <w:rPr>
                <w:spacing w:val="-2"/>
              </w:rPr>
              <w:t>Javořík</w:t>
            </w:r>
            <w:proofErr w:type="spellEnd"/>
            <w:r w:rsidR="007D33B0" w:rsidRPr="007D33B0">
              <w:rPr>
                <w:spacing w:val="-2"/>
              </w:rPr>
              <w:t>, Ph.D.</w:t>
            </w:r>
            <w:r w:rsidR="007D33B0">
              <w:rPr>
                <w:spacing w:val="-2"/>
              </w:rPr>
              <w:t>)</w:t>
            </w:r>
          </w:p>
          <w:p w14:paraId="6036BAC7" w14:textId="78986F5B" w:rsidR="006F13FC" w:rsidRDefault="00BB6C9E" w:rsidP="00042D47">
            <w:pPr>
              <w:spacing w:line="336" w:lineRule="auto"/>
              <w:jc w:val="both"/>
              <w:rPr>
                <w:spacing w:val="-2"/>
              </w:rPr>
            </w:pPr>
            <w:hyperlink w:anchor="Modern_metody_bezkontakt" w:history="1">
              <w:r w:rsidR="007D33B0" w:rsidRPr="00FA043C">
                <w:rPr>
                  <w:rStyle w:val="Hypertextovodkaz"/>
                </w:rPr>
                <w:t>Moderní metody bezkontaktní metrologie</w:t>
              </w:r>
            </w:hyperlink>
            <w:r w:rsidR="006F13FC">
              <w:rPr>
                <w:spacing w:val="-2"/>
              </w:rPr>
              <w:t xml:space="preserve"> (</w:t>
            </w:r>
            <w:r w:rsidR="007D33B0" w:rsidRPr="007D33B0">
              <w:rPr>
                <w:spacing w:val="-2"/>
              </w:rPr>
              <w:t>prof. Dr. Ing. Vladimír Pata</w:t>
            </w:r>
            <w:r w:rsidR="007D33B0">
              <w:rPr>
                <w:spacing w:val="-2"/>
              </w:rPr>
              <w:t>)</w:t>
            </w:r>
          </w:p>
          <w:p w14:paraId="2EA85AAE" w14:textId="2E5A5581" w:rsidR="006F13FC" w:rsidDel="008511EB" w:rsidRDefault="00082188" w:rsidP="00042D47">
            <w:pPr>
              <w:spacing w:line="336" w:lineRule="auto"/>
              <w:jc w:val="both"/>
              <w:rPr>
                <w:del w:id="10" w:author="Michal Staněk" w:date="2021-04-06T23:17:00Z"/>
                <w:spacing w:val="-2"/>
              </w:rPr>
            </w:pPr>
            <w:del w:id="11" w:author="Michal Staněk" w:date="2021-04-06T23:17:00Z">
              <w:r w:rsidDel="008511EB">
                <w:fldChar w:fldCharType="begin"/>
              </w:r>
              <w:r w:rsidDel="008511EB">
                <w:delInstrText xml:space="preserve"> HYPERLINK \l "Nekonvenc_metody_obr" </w:delInstrText>
              </w:r>
              <w:r w:rsidDel="008511EB">
                <w:fldChar w:fldCharType="separate"/>
              </w:r>
              <w:r w:rsidR="007D33B0" w:rsidRPr="00FA043C" w:rsidDel="008511EB">
                <w:rPr>
                  <w:rStyle w:val="Hypertextovodkaz"/>
                </w:rPr>
                <w:delText>Nekonvenční metody obrábění</w:delText>
              </w:r>
              <w:r w:rsidDel="008511EB">
                <w:rPr>
                  <w:rStyle w:val="Hypertextovodkaz"/>
                </w:rPr>
                <w:fldChar w:fldCharType="end"/>
              </w:r>
              <w:r w:rsidR="006F13FC" w:rsidDel="008511EB">
                <w:rPr>
                  <w:spacing w:val="-2"/>
                </w:rPr>
                <w:delText xml:space="preserve"> (</w:delText>
              </w:r>
              <w:r w:rsidR="007D33B0" w:rsidRPr="007D33B0" w:rsidDel="008511EB">
                <w:rPr>
                  <w:spacing w:val="-2"/>
                </w:rPr>
                <w:delText xml:space="preserve">doc. Ing. Libuše Sýkorová, </w:delText>
              </w:r>
              <w:r w:rsidR="00D61B19" w:rsidDel="008511EB">
                <w:rPr>
                  <w:spacing w:val="-2"/>
                </w:rPr>
                <w:delText>Ph.D</w:delText>
              </w:r>
              <w:r w:rsidR="007D33B0" w:rsidRPr="007D33B0" w:rsidDel="008511EB">
                <w:rPr>
                  <w:spacing w:val="-2"/>
                </w:rPr>
                <w:delText>.</w:delText>
              </w:r>
              <w:r w:rsidR="006F13FC" w:rsidDel="008511EB">
                <w:rPr>
                  <w:spacing w:val="-2"/>
                </w:rPr>
                <w:delText>)</w:delText>
              </w:r>
            </w:del>
          </w:p>
          <w:p w14:paraId="0BAB9EC1" w14:textId="65C66BCC" w:rsidR="006F13FC" w:rsidRDefault="00BB6C9E" w:rsidP="00042D47">
            <w:pPr>
              <w:spacing w:line="336" w:lineRule="auto"/>
              <w:jc w:val="both"/>
              <w:rPr>
                <w:spacing w:val="-2"/>
              </w:rPr>
            </w:pPr>
            <w:hyperlink w:anchor="Obalove_materialy" w:history="1">
              <w:r w:rsidR="007D33B0" w:rsidRPr="00FA043C">
                <w:rPr>
                  <w:rStyle w:val="Hypertextovodkaz"/>
                </w:rPr>
                <w:t>Obalové materiály</w:t>
              </w:r>
            </w:hyperlink>
            <w:r w:rsidR="006F13FC">
              <w:rPr>
                <w:spacing w:val="-2"/>
              </w:rPr>
              <w:t xml:space="preserve"> (</w:t>
            </w:r>
            <w:r w:rsidR="007D33B0" w:rsidRPr="007D33B0">
              <w:rPr>
                <w:spacing w:val="-2"/>
              </w:rPr>
              <w:t xml:space="preserve">prof. Ing. Petr </w:t>
            </w:r>
            <w:proofErr w:type="spellStart"/>
            <w:r w:rsidR="007D33B0" w:rsidRPr="007D33B0">
              <w:rPr>
                <w:spacing w:val="-2"/>
              </w:rPr>
              <w:t>Sáha</w:t>
            </w:r>
            <w:proofErr w:type="spellEnd"/>
            <w:r w:rsidR="007D33B0" w:rsidRPr="007D33B0">
              <w:rPr>
                <w:spacing w:val="-2"/>
              </w:rPr>
              <w:t>, CSc.</w:t>
            </w:r>
            <w:r w:rsidR="007D33B0">
              <w:rPr>
                <w:spacing w:val="-2"/>
              </w:rPr>
              <w:t>)</w:t>
            </w:r>
          </w:p>
          <w:p w14:paraId="2B40A87E" w14:textId="25345FA6" w:rsidR="007D33B0" w:rsidRDefault="00BB6C9E" w:rsidP="00042D47">
            <w:pPr>
              <w:spacing w:line="336" w:lineRule="auto"/>
              <w:jc w:val="both"/>
              <w:rPr>
                <w:spacing w:val="-2"/>
              </w:rPr>
            </w:pPr>
            <w:hyperlink w:anchor="Ovliv_vlast_a_strukt_mat" w:history="1">
              <w:r w:rsidR="007D33B0" w:rsidRPr="00FA043C">
                <w:rPr>
                  <w:rStyle w:val="Hypertextovodkaz"/>
                  <w:spacing w:val="-2"/>
                </w:rPr>
                <w:t>Ovlivňování vlastností a struktury materiálů</w:t>
              </w:r>
            </w:hyperlink>
            <w:r w:rsidR="007D33B0">
              <w:rPr>
                <w:spacing w:val="-2"/>
              </w:rPr>
              <w:t xml:space="preserve"> (</w:t>
            </w:r>
            <w:r w:rsidR="007D33B0" w:rsidRPr="007D33B0">
              <w:rPr>
                <w:spacing w:val="-2"/>
              </w:rPr>
              <w:t xml:space="preserve">prof. Ing. Petr </w:t>
            </w:r>
            <w:proofErr w:type="spellStart"/>
            <w:r w:rsidR="007D33B0" w:rsidRPr="007D33B0">
              <w:rPr>
                <w:spacing w:val="-2"/>
              </w:rPr>
              <w:t>Slobodian</w:t>
            </w:r>
            <w:proofErr w:type="spellEnd"/>
            <w:r w:rsidR="007D33B0" w:rsidRPr="007D33B0">
              <w:rPr>
                <w:spacing w:val="-2"/>
              </w:rPr>
              <w:t>, Ph.D.</w:t>
            </w:r>
            <w:r w:rsidR="007D33B0">
              <w:rPr>
                <w:spacing w:val="-2"/>
              </w:rPr>
              <w:t>)</w:t>
            </w:r>
          </w:p>
          <w:p w14:paraId="46E16F75" w14:textId="4D878D84" w:rsidR="007D33B0" w:rsidRDefault="00BB6C9E" w:rsidP="00042D47">
            <w:pPr>
              <w:spacing w:line="336" w:lineRule="auto"/>
              <w:jc w:val="both"/>
              <w:rPr>
                <w:spacing w:val="-2"/>
              </w:rPr>
            </w:pPr>
            <w:hyperlink w:anchor="Pokroc_metody_plan_a_rizeni_vyroby" w:history="1">
              <w:r w:rsidR="007D33B0" w:rsidRPr="00FA043C">
                <w:rPr>
                  <w:rStyle w:val="Hypertextovodkaz"/>
                  <w:spacing w:val="-2"/>
                </w:rPr>
                <w:t>Pokročilé metody plánování a řízení výroby</w:t>
              </w:r>
            </w:hyperlink>
            <w:r w:rsidR="007D33B0">
              <w:rPr>
                <w:spacing w:val="-2"/>
              </w:rPr>
              <w:t xml:space="preserve"> (</w:t>
            </w:r>
            <w:r w:rsidR="007D33B0" w:rsidRPr="007D33B0">
              <w:rPr>
                <w:spacing w:val="-2"/>
              </w:rPr>
              <w:t>doc. Ing. David Tuček, Ph.D.</w:t>
            </w:r>
            <w:r w:rsidR="007D33B0">
              <w:rPr>
                <w:spacing w:val="-2"/>
              </w:rPr>
              <w:t>)</w:t>
            </w:r>
          </w:p>
          <w:p w14:paraId="06213F36" w14:textId="37C6A5FD" w:rsidR="007D33B0" w:rsidRDefault="00BB6C9E" w:rsidP="00042D47">
            <w:pPr>
              <w:spacing w:line="336" w:lineRule="auto"/>
              <w:jc w:val="both"/>
              <w:rPr>
                <w:spacing w:val="-2"/>
              </w:rPr>
            </w:pPr>
            <w:hyperlink w:anchor="Procesni_inzenyrstvi" w:history="1">
              <w:r w:rsidR="007D33B0" w:rsidRPr="00FA043C">
                <w:rPr>
                  <w:rStyle w:val="Hypertextovodkaz"/>
                  <w:spacing w:val="-2"/>
                </w:rPr>
                <w:t>Procesní inženýrství</w:t>
              </w:r>
            </w:hyperlink>
            <w:r w:rsidR="007D33B0">
              <w:rPr>
                <w:spacing w:val="-2"/>
              </w:rPr>
              <w:t xml:space="preserve"> (</w:t>
            </w:r>
            <w:r w:rsidR="007D33B0" w:rsidRPr="007D33B0">
              <w:rPr>
                <w:spacing w:val="-2"/>
              </w:rPr>
              <w:t>prof. Ing. Dagmar Janáčová, CSc.</w:t>
            </w:r>
            <w:r w:rsidR="007D33B0">
              <w:rPr>
                <w:spacing w:val="-2"/>
              </w:rPr>
              <w:t>)</w:t>
            </w:r>
          </w:p>
          <w:p w14:paraId="59F01F3E" w14:textId="501ECEAE" w:rsidR="007D33B0" w:rsidRDefault="00BB6C9E" w:rsidP="00042D47">
            <w:pPr>
              <w:spacing w:line="336" w:lineRule="auto"/>
              <w:jc w:val="both"/>
              <w:rPr>
                <w:spacing w:val="-2"/>
              </w:rPr>
            </w:pPr>
            <w:hyperlink w:anchor="Prum_roboty_a_manipul" w:history="1">
              <w:r w:rsidR="007D33B0" w:rsidRPr="00FA043C">
                <w:rPr>
                  <w:rStyle w:val="Hypertextovodkaz"/>
                  <w:spacing w:val="-2"/>
                </w:rPr>
                <w:t>Průmyslové roboty a manipulátory</w:t>
              </w:r>
            </w:hyperlink>
            <w:r w:rsidR="007D33B0">
              <w:rPr>
                <w:spacing w:val="-2"/>
              </w:rPr>
              <w:t xml:space="preserve"> (</w:t>
            </w:r>
            <w:r w:rsidR="007D33B0" w:rsidRPr="007D33B0">
              <w:rPr>
                <w:spacing w:val="-2"/>
              </w:rPr>
              <w:t>doc. RNDr. Ing. Zdeněk Úředníček, CSc.</w:t>
            </w:r>
            <w:r w:rsidR="007D33B0">
              <w:rPr>
                <w:spacing w:val="-2"/>
              </w:rPr>
              <w:t xml:space="preserve">) </w:t>
            </w:r>
          </w:p>
          <w:p w14:paraId="2CE414E8" w14:textId="6C3EC1F7" w:rsidR="00F855FC" w:rsidRDefault="00BB6C9E" w:rsidP="00042D47">
            <w:pPr>
              <w:spacing w:line="336" w:lineRule="auto"/>
              <w:jc w:val="both"/>
              <w:rPr>
                <w:spacing w:val="-2"/>
              </w:rPr>
            </w:pPr>
            <w:hyperlink w:anchor="Teor_procs" w:history="1">
              <w:r w:rsidR="00F855FC" w:rsidRPr="00FE18B3">
                <w:rPr>
                  <w:rStyle w:val="Hypertextovodkaz"/>
                  <w:spacing w:val="-2"/>
                </w:rPr>
                <w:t>Teorie procesů</w:t>
              </w:r>
            </w:hyperlink>
            <w:r w:rsidR="00F855FC">
              <w:rPr>
                <w:spacing w:val="-2"/>
              </w:rPr>
              <w:t xml:space="preserve"> (</w:t>
            </w:r>
            <w:r w:rsidR="00F855FC" w:rsidRPr="00F855FC">
              <w:rPr>
                <w:spacing w:val="-2"/>
              </w:rPr>
              <w:t>prof. Dr. Ing. Vladimír Pata</w:t>
            </w:r>
            <w:r w:rsidR="00F855FC">
              <w:rPr>
                <w:spacing w:val="-2"/>
              </w:rPr>
              <w:t>)</w:t>
            </w:r>
          </w:p>
          <w:p w14:paraId="7AEE8E42" w14:textId="175BD7C6" w:rsidR="00F855FC" w:rsidRDefault="00BB6C9E" w:rsidP="00042D47">
            <w:pPr>
              <w:spacing w:line="336" w:lineRule="auto"/>
              <w:jc w:val="both"/>
              <w:rPr>
                <w:spacing w:val="-2"/>
              </w:rPr>
            </w:pPr>
            <w:hyperlink w:anchor="Vlast_kompoz_mat" w:history="1">
              <w:r w:rsidR="00F855FC" w:rsidRPr="00FA043C">
                <w:rPr>
                  <w:rStyle w:val="Hypertextovodkaz"/>
                  <w:spacing w:val="-2"/>
                </w:rPr>
                <w:t>Vlastnosti kompozitních materiálů</w:t>
              </w:r>
            </w:hyperlink>
            <w:r w:rsidR="00F855FC">
              <w:rPr>
                <w:spacing w:val="-2"/>
              </w:rPr>
              <w:t xml:space="preserve"> (</w:t>
            </w:r>
            <w:r w:rsidR="00F855FC" w:rsidRPr="00F855FC">
              <w:rPr>
                <w:spacing w:val="-2"/>
              </w:rPr>
              <w:t>doc. Ing. Soňa Rusnáková, Ph.D.</w:t>
            </w:r>
            <w:r w:rsidR="00F855FC">
              <w:rPr>
                <w:spacing w:val="-2"/>
              </w:rPr>
              <w:t>)</w:t>
            </w:r>
          </w:p>
          <w:p w14:paraId="51F607E9" w14:textId="2C663697" w:rsidR="00F855FC" w:rsidRPr="00042D47" w:rsidRDefault="00BB6C9E" w:rsidP="00D61B19">
            <w:pPr>
              <w:spacing w:after="120" w:line="336" w:lineRule="auto"/>
              <w:jc w:val="both"/>
              <w:rPr>
                <w:spacing w:val="-2"/>
              </w:rPr>
            </w:pPr>
            <w:hyperlink w:anchor="Zprac_procesy_gumarenske" w:history="1">
              <w:r w:rsidR="00F855FC" w:rsidRPr="00FA043C">
                <w:rPr>
                  <w:rStyle w:val="Hypertextovodkaz"/>
                  <w:spacing w:val="-2"/>
                </w:rPr>
                <w:t>Zpracovatelské procesy gumárenské</w:t>
              </w:r>
            </w:hyperlink>
            <w:r w:rsidR="00F855FC">
              <w:rPr>
                <w:spacing w:val="-2"/>
              </w:rPr>
              <w:t xml:space="preserve"> (</w:t>
            </w:r>
            <w:r w:rsidR="00F855FC" w:rsidRPr="00F855FC">
              <w:rPr>
                <w:spacing w:val="-2"/>
              </w:rPr>
              <w:t xml:space="preserve">doc. Ing. Michal </w:t>
            </w:r>
            <w:proofErr w:type="spellStart"/>
            <w:r w:rsidR="00F855FC" w:rsidRPr="00F855FC">
              <w:rPr>
                <w:spacing w:val="-2"/>
              </w:rPr>
              <w:t>Sedlačík</w:t>
            </w:r>
            <w:proofErr w:type="spellEnd"/>
            <w:r w:rsidR="00F855FC" w:rsidRPr="00F855FC">
              <w:rPr>
                <w:spacing w:val="-2"/>
              </w:rPr>
              <w:t>, Ph.D.</w:t>
            </w:r>
            <w:r w:rsidR="00F855FC">
              <w:rPr>
                <w:spacing w:val="-2"/>
              </w:rPr>
              <w:t>)</w:t>
            </w:r>
          </w:p>
        </w:tc>
      </w:tr>
      <w:bookmarkEnd w:id="8"/>
      <w:tr w:rsidR="00174EC9" w14:paraId="7A48B469" w14:textId="77777777" w:rsidTr="000C4A98">
        <w:trPr>
          <w:gridAfter w:val="2"/>
          <w:wAfter w:w="183" w:type="dxa"/>
        </w:trPr>
        <w:tc>
          <w:tcPr>
            <w:tcW w:w="3761" w:type="dxa"/>
            <w:gridSpan w:val="6"/>
            <w:shd w:val="clear" w:color="auto" w:fill="F7CAAC"/>
          </w:tcPr>
          <w:p w14:paraId="4B4F3E0B" w14:textId="77777777" w:rsidR="00174EC9" w:rsidRDefault="00174EC9">
            <w:pPr>
              <w:jc w:val="both"/>
              <w:rPr>
                <w:b/>
              </w:rPr>
            </w:pPr>
            <w:r>
              <w:rPr>
                <w:b/>
              </w:rPr>
              <w:t>Požadavky na tvůrčí činnost</w:t>
            </w:r>
          </w:p>
        </w:tc>
        <w:tc>
          <w:tcPr>
            <w:tcW w:w="6162" w:type="dxa"/>
            <w:gridSpan w:val="15"/>
            <w:tcBorders>
              <w:bottom w:val="nil"/>
            </w:tcBorders>
          </w:tcPr>
          <w:p w14:paraId="3A0C05D6" w14:textId="77777777" w:rsidR="00174EC9" w:rsidRDefault="00174EC9">
            <w:pPr>
              <w:jc w:val="both"/>
            </w:pPr>
          </w:p>
        </w:tc>
      </w:tr>
      <w:tr w:rsidR="00174EC9" w14:paraId="345A88DB" w14:textId="77777777" w:rsidTr="000C4A98">
        <w:trPr>
          <w:gridAfter w:val="2"/>
          <w:wAfter w:w="183" w:type="dxa"/>
          <w:trHeight w:val="551"/>
        </w:trPr>
        <w:tc>
          <w:tcPr>
            <w:tcW w:w="9923" w:type="dxa"/>
            <w:gridSpan w:val="21"/>
            <w:tcBorders>
              <w:top w:val="nil"/>
            </w:tcBorders>
          </w:tcPr>
          <w:p w14:paraId="523E1FE6" w14:textId="77777777" w:rsidR="00FD7089" w:rsidRDefault="00FD7089" w:rsidP="00D61B19">
            <w:pPr>
              <w:spacing w:before="120" w:after="120" w:line="264" w:lineRule="auto"/>
              <w:jc w:val="both"/>
            </w:pPr>
            <w:r w:rsidRPr="00FD7089">
              <w:t xml:space="preserve">Publikační činnost zaměřená na časopisy indexované v databázích Web </w:t>
            </w:r>
            <w:proofErr w:type="spellStart"/>
            <w:r w:rsidRPr="00FD7089">
              <w:t>of</w:t>
            </w:r>
            <w:proofErr w:type="spellEnd"/>
            <w:r w:rsidRPr="00FD7089">
              <w:t xml:space="preserve"> Science, nebo </w:t>
            </w:r>
            <w:proofErr w:type="spellStart"/>
            <w:r w:rsidRPr="00FD7089">
              <w:t>Scopus</w:t>
            </w:r>
            <w:proofErr w:type="spellEnd"/>
            <w:r w:rsidRPr="00FD7089">
              <w:t>. Zapojení do výzkumné činnosti v rámci příslušných ústavů, grantových agentur a mezinárodních projektů.</w:t>
            </w:r>
          </w:p>
        </w:tc>
      </w:tr>
      <w:tr w:rsidR="00174EC9" w14:paraId="2F37CA59" w14:textId="77777777" w:rsidTr="000C4A98">
        <w:trPr>
          <w:gridAfter w:val="2"/>
          <w:wAfter w:w="183" w:type="dxa"/>
        </w:trPr>
        <w:tc>
          <w:tcPr>
            <w:tcW w:w="3761" w:type="dxa"/>
            <w:gridSpan w:val="6"/>
            <w:shd w:val="clear" w:color="auto" w:fill="F7CAAC"/>
          </w:tcPr>
          <w:p w14:paraId="10410C48" w14:textId="77777777" w:rsidR="00174EC9" w:rsidRDefault="00174EC9">
            <w:pPr>
              <w:rPr>
                <w:b/>
              </w:rPr>
            </w:pPr>
            <w:r>
              <w:rPr>
                <w:b/>
              </w:rPr>
              <w:t>Požadavky na absolvování stáží</w:t>
            </w:r>
          </w:p>
        </w:tc>
        <w:tc>
          <w:tcPr>
            <w:tcW w:w="6162" w:type="dxa"/>
            <w:gridSpan w:val="15"/>
            <w:tcBorders>
              <w:bottom w:val="nil"/>
            </w:tcBorders>
          </w:tcPr>
          <w:p w14:paraId="2A80EE04" w14:textId="77777777" w:rsidR="00174EC9" w:rsidRDefault="00174EC9">
            <w:pPr>
              <w:jc w:val="both"/>
            </w:pPr>
          </w:p>
        </w:tc>
      </w:tr>
      <w:tr w:rsidR="00D61B19" w14:paraId="4E5342EB" w14:textId="77777777" w:rsidTr="000C4A98">
        <w:trPr>
          <w:gridAfter w:val="2"/>
          <w:wAfter w:w="183" w:type="dxa"/>
          <w:trHeight w:val="633"/>
        </w:trPr>
        <w:tc>
          <w:tcPr>
            <w:tcW w:w="9923" w:type="dxa"/>
            <w:gridSpan w:val="21"/>
            <w:tcBorders>
              <w:top w:val="nil"/>
            </w:tcBorders>
          </w:tcPr>
          <w:p w14:paraId="0A5A8955" w14:textId="44B24545" w:rsidR="005D75FD" w:rsidRPr="005D75FD" w:rsidRDefault="00D61B19" w:rsidP="005D75FD">
            <w:pPr>
              <w:spacing w:before="120" w:after="120" w:line="264" w:lineRule="auto"/>
              <w:jc w:val="both"/>
            </w:pPr>
            <w:r w:rsidRPr="00041758">
              <w:rPr>
                <w:spacing w:val="-2"/>
              </w:rPr>
              <w:t xml:space="preserve">Součástí studijních povinností v doktorském studijním programu je absolvování části studia na zahraniční instituci v délce nejméně jednoho měsíce nebo účast na mezinárodním tvůrčím projektu s výsledky publikovanými nebo prezentovanými </w:t>
            </w:r>
            <w:r w:rsidR="009F7F42">
              <w:rPr>
                <w:spacing w:val="-2"/>
              </w:rPr>
              <w:br/>
            </w:r>
            <w:r w:rsidRPr="00041758">
              <w:rPr>
                <w:spacing w:val="-2"/>
              </w:rPr>
              <w:t>v zahraničí nebo jiná forma přímé účasti studenta na mezinárodní spolupráci.</w:t>
            </w:r>
          </w:p>
        </w:tc>
      </w:tr>
      <w:tr w:rsidR="00174EC9" w14:paraId="7272133A" w14:textId="77777777" w:rsidTr="000C4A98">
        <w:trPr>
          <w:gridAfter w:val="2"/>
          <w:wAfter w:w="183" w:type="dxa"/>
        </w:trPr>
        <w:tc>
          <w:tcPr>
            <w:tcW w:w="3761" w:type="dxa"/>
            <w:gridSpan w:val="6"/>
            <w:tcBorders>
              <w:bottom w:val="single" w:sz="4" w:space="0" w:color="auto"/>
            </w:tcBorders>
            <w:shd w:val="clear" w:color="auto" w:fill="F7CAAC"/>
          </w:tcPr>
          <w:p w14:paraId="6B3AFE52" w14:textId="77777777" w:rsidR="00174EC9" w:rsidRDefault="00174EC9">
            <w:r>
              <w:rPr>
                <w:b/>
              </w:rPr>
              <w:lastRenderedPageBreak/>
              <w:t>Další studijní povinnosti</w:t>
            </w:r>
          </w:p>
        </w:tc>
        <w:tc>
          <w:tcPr>
            <w:tcW w:w="6162" w:type="dxa"/>
            <w:gridSpan w:val="15"/>
            <w:tcBorders>
              <w:bottom w:val="nil"/>
            </w:tcBorders>
            <w:shd w:val="clear" w:color="auto" w:fill="FFFFFF"/>
          </w:tcPr>
          <w:p w14:paraId="513B7E88" w14:textId="77777777" w:rsidR="00174EC9" w:rsidRDefault="00174EC9">
            <w:pPr>
              <w:jc w:val="center"/>
            </w:pPr>
          </w:p>
        </w:tc>
      </w:tr>
      <w:tr w:rsidR="006378FA" w14:paraId="35DE6A3D" w14:textId="77777777" w:rsidTr="000C4A98">
        <w:trPr>
          <w:gridAfter w:val="2"/>
          <w:wAfter w:w="183" w:type="dxa"/>
        </w:trPr>
        <w:tc>
          <w:tcPr>
            <w:tcW w:w="9923" w:type="dxa"/>
            <w:gridSpan w:val="21"/>
            <w:tcBorders>
              <w:top w:val="nil"/>
              <w:bottom w:val="nil"/>
            </w:tcBorders>
            <w:shd w:val="clear" w:color="auto" w:fill="auto"/>
          </w:tcPr>
          <w:p w14:paraId="1D588086" w14:textId="77777777" w:rsidR="006378FA" w:rsidRDefault="006378FA" w:rsidP="006378FA">
            <w:pPr>
              <w:spacing w:before="80" w:after="80" w:line="276" w:lineRule="auto"/>
              <w:jc w:val="both"/>
              <w:rPr>
                <w:spacing w:val="-2"/>
              </w:rPr>
            </w:pPr>
            <w:r w:rsidRPr="00041758">
              <w:rPr>
                <w:spacing w:val="-2"/>
              </w:rPr>
              <w:t xml:space="preserve">Žadatelé o státní doktorskou zkoušku (SDZ) musí mít vykonány všechny předepsané zkoušky. </w:t>
            </w:r>
          </w:p>
          <w:p w14:paraId="6747503F" w14:textId="2D3FEAAE" w:rsidR="006378FA" w:rsidRDefault="006378FA" w:rsidP="001457D3">
            <w:pPr>
              <w:spacing w:before="80" w:after="80" w:line="276" w:lineRule="auto"/>
              <w:jc w:val="both"/>
            </w:pPr>
            <w:r w:rsidRPr="00041758">
              <w:rPr>
                <w:spacing w:val="-2"/>
              </w:rPr>
              <w:t>Žadatel vypracuje po dohodě s předsedou Oborové rady a školitelem Pojednání ke státní doktorské zkoušce na téma své</w:t>
            </w:r>
            <w:r w:rsidR="001457D3">
              <w:rPr>
                <w:spacing w:val="-2"/>
              </w:rPr>
              <w:t xml:space="preserve"> </w:t>
            </w:r>
            <w:r w:rsidRPr="00041758">
              <w:rPr>
                <w:spacing w:val="-2"/>
              </w:rPr>
              <w:t>práce. Předseda zkušební komise pro SDZ pověří jednoho z jejích členů, aby připravil a přednesl jako podklad pro jednání zkušební komise stanovisko k doktorandem předloženému pojednání.</w:t>
            </w:r>
          </w:p>
        </w:tc>
      </w:tr>
      <w:bookmarkEnd w:id="9"/>
      <w:tr w:rsidR="00615BEF" w14:paraId="630E8D35" w14:textId="77777777" w:rsidTr="000C4A98">
        <w:trPr>
          <w:gridAfter w:val="2"/>
          <w:wAfter w:w="183" w:type="dxa"/>
          <w:trHeight w:val="1875"/>
        </w:trPr>
        <w:tc>
          <w:tcPr>
            <w:tcW w:w="9923" w:type="dxa"/>
            <w:gridSpan w:val="21"/>
            <w:tcBorders>
              <w:top w:val="nil"/>
            </w:tcBorders>
          </w:tcPr>
          <w:p w14:paraId="165F24C1" w14:textId="77777777" w:rsidR="00615BEF" w:rsidRPr="00041758" w:rsidRDefault="00615BEF" w:rsidP="006378FA">
            <w:pPr>
              <w:spacing w:before="80" w:after="80" w:line="276" w:lineRule="auto"/>
              <w:jc w:val="both"/>
              <w:rPr>
                <w:spacing w:val="-2"/>
              </w:rPr>
            </w:pPr>
            <w:r w:rsidRPr="00041758">
              <w:rPr>
                <w:spacing w:val="-2"/>
              </w:rPr>
              <w:t>Všechny požadavky, okolnosti i průběh SDZ jsou uvedeny ve Vnitřním předpisu Fakulty technologické UTB ve Zlíně Pravidla průběhu studia ve studijních programech uskutečňovaných na Fakultě technologické. Tento Vnitřní předpis je dostupný na adrese:</w:t>
            </w:r>
            <w:r>
              <w:rPr>
                <w:spacing w:val="-2"/>
              </w:rPr>
              <w:t xml:space="preserve"> </w:t>
            </w:r>
            <w:hyperlink r:id="rId20" w:history="1">
              <w:r w:rsidRPr="00687FA3">
                <w:rPr>
                  <w:rStyle w:val="Hypertextovodkaz"/>
                </w:rPr>
                <w:t>https://ft.utb.cz/mdocs-posts/pravidla-prubehu-studia-ve-studijnich-programech-uskutecnovanych-na-fakulte-technologicke/</w:t>
              </w:r>
            </w:hyperlink>
            <w:r>
              <w:t>.</w:t>
            </w:r>
          </w:p>
          <w:p w14:paraId="5B11B4DD" w14:textId="77777777" w:rsidR="00615BEF" w:rsidRPr="00041758" w:rsidRDefault="00615BEF" w:rsidP="006378FA">
            <w:pPr>
              <w:spacing w:before="120" w:after="120" w:line="276" w:lineRule="auto"/>
              <w:jc w:val="both"/>
              <w:rPr>
                <w:spacing w:val="-2"/>
              </w:rPr>
            </w:pPr>
            <w:r w:rsidRPr="00041758">
              <w:rPr>
                <w:spacing w:val="-2"/>
              </w:rPr>
              <w:t xml:space="preserve">Požadavky k obhajobě disertační práce: </w:t>
            </w:r>
          </w:p>
          <w:p w14:paraId="51545754" w14:textId="77777777" w:rsidR="00615BEF" w:rsidRPr="00041758" w:rsidRDefault="00615BEF" w:rsidP="006378FA">
            <w:pPr>
              <w:spacing w:before="80" w:after="80" w:line="276" w:lineRule="auto"/>
              <w:jc w:val="both"/>
              <w:rPr>
                <w:spacing w:val="-2"/>
              </w:rPr>
            </w:pPr>
            <w:r w:rsidRPr="00041758">
              <w:rPr>
                <w:spacing w:val="-2"/>
              </w:rPr>
              <w:t xml:space="preserve">Doktorand studijního programu </w:t>
            </w:r>
            <w:r>
              <w:rPr>
                <w:spacing w:val="-2"/>
              </w:rPr>
              <w:t>Nástroje a procesy</w:t>
            </w:r>
            <w:r w:rsidRPr="00041758">
              <w:rPr>
                <w:spacing w:val="-2"/>
              </w:rPr>
              <w:t xml:space="preserve"> doloží nejméně dvě publikace evidované v databázi Web </w:t>
            </w:r>
            <w:proofErr w:type="spellStart"/>
            <w:r w:rsidRPr="00041758">
              <w:rPr>
                <w:spacing w:val="-2"/>
              </w:rPr>
              <w:t>of</w:t>
            </w:r>
            <w:proofErr w:type="spellEnd"/>
            <w:r w:rsidRPr="00041758">
              <w:rPr>
                <w:spacing w:val="-2"/>
              </w:rPr>
              <w:t xml:space="preserve"> Science</w:t>
            </w:r>
            <w:r>
              <w:rPr>
                <w:spacing w:val="-2"/>
              </w:rPr>
              <w:t xml:space="preserve"> nebo </w:t>
            </w:r>
            <w:proofErr w:type="spellStart"/>
            <w:r>
              <w:rPr>
                <w:spacing w:val="-2"/>
              </w:rPr>
              <w:t>Scopus</w:t>
            </w:r>
            <w:proofErr w:type="spellEnd"/>
            <w:r w:rsidRPr="00041758">
              <w:rPr>
                <w:spacing w:val="-2"/>
              </w:rPr>
              <w:t xml:space="preserve"> s příznakem </w:t>
            </w:r>
            <w:proofErr w:type="spellStart"/>
            <w:r w:rsidRPr="00041758">
              <w:rPr>
                <w:spacing w:val="-2"/>
              </w:rPr>
              <w:t>article</w:t>
            </w:r>
            <w:proofErr w:type="spellEnd"/>
            <w:r w:rsidRPr="00041758">
              <w:rPr>
                <w:spacing w:val="-2"/>
              </w:rPr>
              <w:t xml:space="preserve">, kdy alespoň u jedné je uveden jako první autor (podmínkou je akceptace </w:t>
            </w:r>
            <w:r>
              <w:rPr>
                <w:spacing w:val="-2"/>
              </w:rPr>
              <w:t>k</w:t>
            </w:r>
            <w:r w:rsidRPr="00041758">
              <w:rPr>
                <w:spacing w:val="-2"/>
              </w:rPr>
              <w:t xml:space="preserve"> tisku).</w:t>
            </w:r>
            <w:r>
              <w:rPr>
                <w:spacing w:val="-2"/>
              </w:rPr>
              <w:t xml:space="preserve"> V databázi Web </w:t>
            </w:r>
            <w:proofErr w:type="spellStart"/>
            <w:r>
              <w:rPr>
                <w:spacing w:val="-2"/>
              </w:rPr>
              <w:t>of</w:t>
            </w:r>
            <w:proofErr w:type="spellEnd"/>
            <w:r>
              <w:rPr>
                <w:spacing w:val="-2"/>
              </w:rPr>
              <w:t xml:space="preserve"> Science musí být minimálně jedna z povinných dvou publikací.</w:t>
            </w:r>
            <w:r w:rsidRPr="00041758">
              <w:rPr>
                <w:spacing w:val="-2"/>
              </w:rPr>
              <w:t xml:space="preserve"> </w:t>
            </w:r>
          </w:p>
          <w:p w14:paraId="2BA71193" w14:textId="77777777" w:rsidR="00615BEF" w:rsidRPr="00041758" w:rsidRDefault="00615BEF" w:rsidP="006378FA">
            <w:pPr>
              <w:spacing w:before="80" w:after="80" w:line="276" w:lineRule="auto"/>
              <w:jc w:val="both"/>
              <w:rPr>
                <w:spacing w:val="-2"/>
              </w:rPr>
            </w:pPr>
            <w:r w:rsidRPr="00041758">
              <w:rPr>
                <w:spacing w:val="-2"/>
              </w:rPr>
              <w:t xml:space="preserve">Všechny požadavky, okolnosti i průběh obhajoby disertační práce jsou uvedeny ve výše uvedeném Vnitřním předpisu Fakulty technologické Pravidla průběhu studia ve studijních programech uskutečňovaných na Fakultě technologické. </w:t>
            </w:r>
          </w:p>
          <w:p w14:paraId="435A08FF" w14:textId="77777777" w:rsidR="00615BEF" w:rsidRPr="00EA1DB1" w:rsidRDefault="00615BEF" w:rsidP="006378FA">
            <w:pPr>
              <w:spacing w:before="120" w:after="120" w:line="276" w:lineRule="auto"/>
              <w:rPr>
                <w:spacing w:val="-2"/>
              </w:rPr>
            </w:pPr>
            <w:r w:rsidRPr="00EA1DB1">
              <w:rPr>
                <w:spacing w:val="-2"/>
              </w:rPr>
              <w:t>Zapojení do pedagogické práce školícího pracoviště:</w:t>
            </w:r>
          </w:p>
          <w:p w14:paraId="7017FB3F" w14:textId="061843A2" w:rsidR="00615BEF" w:rsidRDefault="00615BEF" w:rsidP="006378FA">
            <w:pPr>
              <w:spacing w:before="80" w:after="120" w:line="276" w:lineRule="auto"/>
              <w:jc w:val="both"/>
            </w:pPr>
            <w:r w:rsidRPr="00EA1DB1">
              <w:rPr>
                <w:spacing w:val="-2"/>
              </w:rPr>
              <w:t>Součástí vědecké přípravy doktoranda je</w:t>
            </w:r>
            <w:r w:rsidRPr="00041758">
              <w:rPr>
                <w:spacing w:val="-2"/>
              </w:rPr>
              <w:t xml:space="preserve"> dle Vnitřního předpisu Fakulty technologické Pravidla průběhu studia ve studijních programech uskutečňovaných na Fakultě technologické</w:t>
            </w:r>
            <w:r>
              <w:rPr>
                <w:spacing w:val="-2"/>
              </w:rPr>
              <w:t xml:space="preserve"> </w:t>
            </w:r>
            <w:r w:rsidRPr="002A6F8C">
              <w:rPr>
                <w:spacing w:val="-2"/>
              </w:rPr>
              <w:t>(</w:t>
            </w:r>
            <w:hyperlink r:id="rId21" w:history="1">
              <w:r w:rsidRPr="002A6F8C">
                <w:rPr>
                  <w:rStyle w:val="Hypertextovodkaz"/>
                </w:rPr>
                <w:t>https://ft.utb.cz/mdocs-posts/pravidla-prubehu-studia-ve-studijnich-programech-uskutecnovanych-na-fakulte-technologicke/</w:t>
              </w:r>
            </w:hyperlink>
            <w:r w:rsidRPr="00D35735">
              <w:rPr>
                <w:rStyle w:val="Hypertextovodkaz"/>
                <w:color w:val="auto"/>
                <w:u w:val="none"/>
              </w:rPr>
              <w:t>)</w:t>
            </w:r>
            <w:r w:rsidRPr="00EA1DB1">
              <w:rPr>
                <w:spacing w:val="-2"/>
              </w:rPr>
              <w:t xml:space="preserve"> jeho zapojení do pedagogické činnosti dle možností příslušného ústavu. Doktorand tak získává zkušenosti v předávání poznatků. Doktorand prezenční formy ve 2., 3. a 4. roce studia absolvuje pedagogickou praxi, tj. působí v procesu výuky. Pokud situace na příslušném ústavu nedovolí doktorandovi vykonávat výuku v příslušném rozsahu, podílí se na uskutečňování výuky společně se svým školitelem (konzultantem, případně jiným pedagogem). Tento odstavec platí přiměřeně pro doktorandy kombinované formy studia a studující </w:t>
            </w:r>
            <w:r w:rsidR="009F7F42">
              <w:rPr>
                <w:spacing w:val="-2"/>
              </w:rPr>
              <w:br/>
            </w:r>
            <w:r w:rsidRPr="00EA1DB1">
              <w:rPr>
                <w:spacing w:val="-2"/>
              </w:rPr>
              <w:t>v programech uskutečňovaných v anglickém jazyce.</w:t>
            </w:r>
            <w:r w:rsidRPr="00041758">
              <w:rPr>
                <w:spacing w:val="-2"/>
              </w:rPr>
              <w:t xml:space="preserve"> </w:t>
            </w:r>
          </w:p>
        </w:tc>
      </w:tr>
      <w:tr w:rsidR="00FD7089" w14:paraId="00BFED1A" w14:textId="77777777" w:rsidTr="000C4A98">
        <w:trPr>
          <w:gridAfter w:val="2"/>
          <w:wAfter w:w="183" w:type="dxa"/>
        </w:trPr>
        <w:tc>
          <w:tcPr>
            <w:tcW w:w="3761" w:type="dxa"/>
            <w:gridSpan w:val="6"/>
            <w:shd w:val="clear" w:color="auto" w:fill="F7CAAC"/>
          </w:tcPr>
          <w:p w14:paraId="7A307149" w14:textId="77777777" w:rsidR="00FD7089" w:rsidRDefault="00FD7089" w:rsidP="00003F2F">
            <w:pPr>
              <w:jc w:val="both"/>
            </w:pPr>
            <w:r>
              <w:rPr>
                <w:b/>
              </w:rPr>
              <w:t>Návrh témat disertačních prací a témata obhájených prací</w:t>
            </w:r>
          </w:p>
        </w:tc>
        <w:tc>
          <w:tcPr>
            <w:tcW w:w="6162" w:type="dxa"/>
            <w:gridSpan w:val="15"/>
            <w:tcBorders>
              <w:bottom w:val="nil"/>
            </w:tcBorders>
            <w:shd w:val="clear" w:color="auto" w:fill="FFFFFF"/>
          </w:tcPr>
          <w:p w14:paraId="2F76EF1D" w14:textId="77777777" w:rsidR="00FD7089" w:rsidRDefault="00FD7089" w:rsidP="00FD7089">
            <w:pPr>
              <w:jc w:val="center"/>
            </w:pPr>
          </w:p>
        </w:tc>
      </w:tr>
      <w:tr w:rsidR="00FD7089" w14:paraId="6E8C0F3D" w14:textId="77777777" w:rsidTr="000C4A98">
        <w:trPr>
          <w:gridAfter w:val="2"/>
          <w:wAfter w:w="183" w:type="dxa"/>
          <w:trHeight w:val="3087"/>
        </w:trPr>
        <w:tc>
          <w:tcPr>
            <w:tcW w:w="9923" w:type="dxa"/>
            <w:gridSpan w:val="21"/>
            <w:tcBorders>
              <w:top w:val="nil"/>
            </w:tcBorders>
          </w:tcPr>
          <w:p w14:paraId="5DF7AF72" w14:textId="77777777" w:rsidR="006378FA" w:rsidRDefault="006378FA" w:rsidP="00D61B19">
            <w:pPr>
              <w:spacing w:before="120" w:line="336" w:lineRule="auto"/>
              <w:jc w:val="both"/>
              <w:rPr>
                <w:u w:val="single"/>
              </w:rPr>
            </w:pPr>
            <w:r w:rsidRPr="006378FA">
              <w:rPr>
                <w:u w:val="single"/>
              </w:rPr>
              <w:t>Návrh témat disertačních prací:</w:t>
            </w:r>
          </w:p>
          <w:p w14:paraId="6C8E19DA" w14:textId="0602F3D0" w:rsidR="00672461" w:rsidRDefault="00672461" w:rsidP="00475ECE">
            <w:pPr>
              <w:spacing w:line="276" w:lineRule="auto"/>
              <w:jc w:val="both"/>
            </w:pPr>
            <w:proofErr w:type="spellStart"/>
            <w:r>
              <w:t>Magnetoreologické</w:t>
            </w:r>
            <w:proofErr w:type="spellEnd"/>
            <w:r>
              <w:t xml:space="preserve"> dokončování povrchů / </w:t>
            </w:r>
            <w:proofErr w:type="spellStart"/>
            <w:r>
              <w:t>Magnetorheological</w:t>
            </w:r>
            <w:proofErr w:type="spellEnd"/>
            <w:r>
              <w:t xml:space="preserve"> </w:t>
            </w:r>
            <w:proofErr w:type="spellStart"/>
            <w:r w:rsidR="00D61B19">
              <w:t>S</w:t>
            </w:r>
            <w:r>
              <w:t>urface</w:t>
            </w:r>
            <w:proofErr w:type="spellEnd"/>
            <w:r>
              <w:t xml:space="preserve"> </w:t>
            </w:r>
            <w:proofErr w:type="spellStart"/>
            <w:r w:rsidR="00D61B19">
              <w:t>F</w:t>
            </w:r>
            <w:r>
              <w:t>inishing</w:t>
            </w:r>
            <w:proofErr w:type="spellEnd"/>
            <w:r>
              <w:t xml:space="preserve"> </w:t>
            </w:r>
          </w:p>
          <w:p w14:paraId="09F13F46" w14:textId="77777777" w:rsidR="00672461" w:rsidRDefault="00672461" w:rsidP="00475ECE">
            <w:pPr>
              <w:spacing w:line="276" w:lineRule="auto"/>
              <w:jc w:val="both"/>
            </w:pPr>
            <w:r>
              <w:t xml:space="preserve">Numerický model pro dynamické zatížení pneumatiky / </w:t>
            </w:r>
            <w:proofErr w:type="spellStart"/>
            <w:r>
              <w:t>Numerical</w:t>
            </w:r>
            <w:proofErr w:type="spellEnd"/>
            <w:r>
              <w:t xml:space="preserve"> Model </w:t>
            </w:r>
            <w:proofErr w:type="spellStart"/>
            <w:r>
              <w:t>of</w:t>
            </w:r>
            <w:proofErr w:type="spellEnd"/>
            <w:r>
              <w:t xml:space="preserve"> </w:t>
            </w:r>
            <w:proofErr w:type="spellStart"/>
            <w:r>
              <w:t>Dynamically</w:t>
            </w:r>
            <w:proofErr w:type="spellEnd"/>
            <w:r>
              <w:t xml:space="preserve"> </w:t>
            </w:r>
            <w:proofErr w:type="spellStart"/>
            <w:r>
              <w:t>Loaded</w:t>
            </w:r>
            <w:proofErr w:type="spellEnd"/>
            <w:r>
              <w:t xml:space="preserve"> </w:t>
            </w:r>
            <w:proofErr w:type="spellStart"/>
            <w:r>
              <w:t>Tire</w:t>
            </w:r>
            <w:proofErr w:type="spellEnd"/>
          </w:p>
          <w:p w14:paraId="5152BE4D" w14:textId="77777777" w:rsidR="00672461" w:rsidRDefault="00672461" w:rsidP="00475ECE">
            <w:pPr>
              <w:spacing w:line="276" w:lineRule="auto"/>
              <w:jc w:val="both"/>
            </w:pPr>
            <w:r>
              <w:t xml:space="preserve">Optimalizace obrábění polymerních kompozitů / </w:t>
            </w:r>
            <w:proofErr w:type="spellStart"/>
            <w:r>
              <w:t>Machining</w:t>
            </w:r>
            <w:proofErr w:type="spellEnd"/>
            <w:r>
              <w:t xml:space="preserve"> </w:t>
            </w:r>
            <w:proofErr w:type="spellStart"/>
            <w:r>
              <w:t>Optimization</w:t>
            </w:r>
            <w:proofErr w:type="spellEnd"/>
            <w:r>
              <w:t xml:space="preserve"> </w:t>
            </w:r>
            <w:proofErr w:type="spellStart"/>
            <w:r>
              <w:t>of</w:t>
            </w:r>
            <w:proofErr w:type="spellEnd"/>
            <w:r>
              <w:t xml:space="preserve"> </w:t>
            </w:r>
            <w:proofErr w:type="spellStart"/>
            <w:r>
              <w:t>Plastics</w:t>
            </w:r>
            <w:proofErr w:type="spellEnd"/>
            <w:r>
              <w:t xml:space="preserve"> </w:t>
            </w:r>
            <w:proofErr w:type="spellStart"/>
            <w:r>
              <w:t>Composites</w:t>
            </w:r>
            <w:proofErr w:type="spellEnd"/>
          </w:p>
          <w:p w14:paraId="5CDC937B" w14:textId="0510DA72" w:rsidR="00672461" w:rsidRDefault="00672461" w:rsidP="00475ECE">
            <w:pPr>
              <w:spacing w:line="276" w:lineRule="auto"/>
              <w:jc w:val="both"/>
            </w:pPr>
            <w:r>
              <w:t>Vliv historie zatěžování (</w:t>
            </w:r>
            <w:proofErr w:type="spellStart"/>
            <w:r>
              <w:t>Mullinsův</w:t>
            </w:r>
            <w:proofErr w:type="spellEnd"/>
            <w:r>
              <w:t xml:space="preserve"> efekt) na mechanické chování elastomeru při jednoosé a víceosé napjatosti / </w:t>
            </w:r>
            <w:proofErr w:type="spellStart"/>
            <w:r w:rsidR="00CA0771">
              <w:t>Effect</w:t>
            </w:r>
            <w:proofErr w:type="spellEnd"/>
            <w:r w:rsidR="00CA0771">
              <w:t xml:space="preserve"> </w:t>
            </w:r>
            <w:proofErr w:type="spellStart"/>
            <w:r w:rsidR="00CA0771">
              <w:t>of</w:t>
            </w:r>
            <w:proofErr w:type="spellEnd"/>
            <w:r w:rsidR="00CA0771">
              <w:t xml:space="preserve"> </w:t>
            </w:r>
            <w:proofErr w:type="spellStart"/>
            <w:r w:rsidR="00CA0771">
              <w:t>Loading</w:t>
            </w:r>
            <w:proofErr w:type="spellEnd"/>
            <w:r w:rsidR="00CA0771">
              <w:t xml:space="preserve"> </w:t>
            </w:r>
            <w:proofErr w:type="spellStart"/>
            <w:r w:rsidR="00CA0771">
              <w:t>History</w:t>
            </w:r>
            <w:proofErr w:type="spellEnd"/>
            <w:r w:rsidR="00CA0771">
              <w:t xml:space="preserve"> (</w:t>
            </w:r>
            <w:proofErr w:type="spellStart"/>
            <w:r w:rsidR="00CA0771">
              <w:t>Mullins</w:t>
            </w:r>
            <w:proofErr w:type="spellEnd"/>
            <w:r w:rsidR="00CA0771">
              <w:t xml:space="preserve"> </w:t>
            </w:r>
            <w:proofErr w:type="spellStart"/>
            <w:r w:rsidR="00CA0771">
              <w:t>Effect</w:t>
            </w:r>
            <w:proofErr w:type="spellEnd"/>
            <w:r w:rsidR="00CA0771">
              <w:t xml:space="preserve">) on </w:t>
            </w:r>
            <w:proofErr w:type="spellStart"/>
            <w:r w:rsidR="00CA0771">
              <w:t>the</w:t>
            </w:r>
            <w:proofErr w:type="spellEnd"/>
            <w:r w:rsidR="00CA0771">
              <w:t xml:space="preserve"> </w:t>
            </w:r>
            <w:proofErr w:type="spellStart"/>
            <w:r w:rsidR="00CA0771">
              <w:t>Mechanics</w:t>
            </w:r>
            <w:proofErr w:type="spellEnd"/>
            <w:r w:rsidR="00CA0771">
              <w:t xml:space="preserve"> </w:t>
            </w:r>
            <w:proofErr w:type="spellStart"/>
            <w:r w:rsidR="00CA0771">
              <w:t>of</w:t>
            </w:r>
            <w:proofErr w:type="spellEnd"/>
            <w:r w:rsidR="00CA0771">
              <w:t xml:space="preserve"> Elastomer </w:t>
            </w:r>
            <w:proofErr w:type="spellStart"/>
            <w:r w:rsidR="00CA0771">
              <w:t>under</w:t>
            </w:r>
            <w:proofErr w:type="spellEnd"/>
            <w:r w:rsidR="00CA0771">
              <w:t xml:space="preserve"> </w:t>
            </w:r>
            <w:proofErr w:type="spellStart"/>
            <w:r w:rsidR="00CA0771">
              <w:t>Uniaxial</w:t>
            </w:r>
            <w:proofErr w:type="spellEnd"/>
            <w:r w:rsidR="00CA0771">
              <w:t xml:space="preserve"> and </w:t>
            </w:r>
            <w:proofErr w:type="spellStart"/>
            <w:r w:rsidR="00CA0771">
              <w:t>Multiaxial</w:t>
            </w:r>
            <w:proofErr w:type="spellEnd"/>
            <w:r w:rsidR="00CA0771">
              <w:t xml:space="preserve"> Stress</w:t>
            </w:r>
          </w:p>
          <w:p w14:paraId="43619EC9" w14:textId="5DC75166" w:rsidR="00672461" w:rsidRDefault="00672461" w:rsidP="00475ECE">
            <w:pPr>
              <w:spacing w:line="276" w:lineRule="auto"/>
              <w:jc w:val="both"/>
            </w:pPr>
            <w:r>
              <w:t xml:space="preserve">Vliv technologie výroby materiálů na jejich světelně technické vlastnosti / </w:t>
            </w:r>
            <w:proofErr w:type="spellStart"/>
            <w:r>
              <w:t>Effect</w:t>
            </w:r>
            <w:proofErr w:type="spellEnd"/>
            <w:r>
              <w:t xml:space="preserve"> </w:t>
            </w:r>
            <w:proofErr w:type="spellStart"/>
            <w:r>
              <w:t>of</w:t>
            </w:r>
            <w:proofErr w:type="spellEnd"/>
            <w:r>
              <w:t xml:space="preserve"> </w:t>
            </w:r>
            <w:proofErr w:type="spellStart"/>
            <w:r w:rsidR="00D61B19">
              <w:t>P</w:t>
            </w:r>
            <w:r>
              <w:t>roduction</w:t>
            </w:r>
            <w:proofErr w:type="spellEnd"/>
            <w:r>
              <w:t xml:space="preserve"> </w:t>
            </w:r>
            <w:r w:rsidR="00D61B19">
              <w:t>T</w:t>
            </w:r>
            <w:r>
              <w:t xml:space="preserve">echnology </w:t>
            </w:r>
            <w:proofErr w:type="spellStart"/>
            <w:r>
              <w:t>of</w:t>
            </w:r>
            <w:proofErr w:type="spellEnd"/>
            <w:r>
              <w:t xml:space="preserve"> </w:t>
            </w:r>
            <w:proofErr w:type="spellStart"/>
            <w:r w:rsidR="00D61B19">
              <w:t>M</w:t>
            </w:r>
            <w:r>
              <w:t>aterials</w:t>
            </w:r>
            <w:proofErr w:type="spellEnd"/>
            <w:r>
              <w:t xml:space="preserve"> on </w:t>
            </w:r>
            <w:proofErr w:type="spellStart"/>
            <w:r>
              <w:t>their</w:t>
            </w:r>
            <w:proofErr w:type="spellEnd"/>
            <w:r>
              <w:t xml:space="preserve"> </w:t>
            </w:r>
            <w:proofErr w:type="spellStart"/>
            <w:r w:rsidR="00D61B19">
              <w:t>L</w:t>
            </w:r>
            <w:r>
              <w:t>ight-</w:t>
            </w:r>
            <w:r w:rsidR="00D61B19">
              <w:t>T</w:t>
            </w:r>
            <w:r>
              <w:t>echnical</w:t>
            </w:r>
            <w:proofErr w:type="spellEnd"/>
            <w:r>
              <w:t xml:space="preserve"> </w:t>
            </w:r>
            <w:proofErr w:type="spellStart"/>
            <w:r w:rsidR="00D61B19">
              <w:t>P</w:t>
            </w:r>
            <w:r>
              <w:t>roperties</w:t>
            </w:r>
            <w:proofErr w:type="spellEnd"/>
          </w:p>
          <w:p w14:paraId="1308F9A2" w14:textId="358BD39B" w:rsidR="00672461" w:rsidRDefault="00672461" w:rsidP="00D61B19">
            <w:pPr>
              <w:spacing w:line="336" w:lineRule="auto"/>
              <w:jc w:val="both"/>
              <w:rPr>
                <w:u w:val="single"/>
              </w:rPr>
            </w:pPr>
          </w:p>
          <w:p w14:paraId="263C2204" w14:textId="4F267FFD" w:rsidR="00A404FE" w:rsidRPr="00672461" w:rsidRDefault="00672461" w:rsidP="00D61B19">
            <w:pPr>
              <w:spacing w:line="336" w:lineRule="auto"/>
              <w:jc w:val="both"/>
              <w:rPr>
                <w:u w:val="single"/>
              </w:rPr>
            </w:pPr>
            <w:r w:rsidRPr="006378FA">
              <w:rPr>
                <w:u w:val="single"/>
              </w:rPr>
              <w:t>Obhájené práce:</w:t>
            </w:r>
          </w:p>
          <w:p w14:paraId="5B326AF2" w14:textId="36B16B6B" w:rsidR="006925AB" w:rsidRDefault="006925AB" w:rsidP="00475ECE">
            <w:pPr>
              <w:spacing w:line="276" w:lineRule="auto"/>
              <w:jc w:val="both"/>
            </w:pPr>
            <w:r>
              <w:t xml:space="preserve">Studium integrity povrchu polymerních materiálů při obrábění laserem / Study </w:t>
            </w:r>
            <w:proofErr w:type="spellStart"/>
            <w:r>
              <w:t>of</w:t>
            </w:r>
            <w:proofErr w:type="spellEnd"/>
            <w:r>
              <w:t xml:space="preserve"> </w:t>
            </w:r>
            <w:proofErr w:type="spellStart"/>
            <w:r>
              <w:t>Surface</w:t>
            </w:r>
            <w:proofErr w:type="spellEnd"/>
            <w:r>
              <w:t xml:space="preserve"> Integrity </w:t>
            </w:r>
            <w:proofErr w:type="spellStart"/>
            <w:r>
              <w:t>of</w:t>
            </w:r>
            <w:proofErr w:type="spellEnd"/>
            <w:r>
              <w:t xml:space="preserve"> Polymer </w:t>
            </w:r>
            <w:proofErr w:type="spellStart"/>
            <w:r>
              <w:t>Materials</w:t>
            </w:r>
            <w:proofErr w:type="spellEnd"/>
            <w:r>
              <w:t xml:space="preserve"> </w:t>
            </w:r>
            <w:proofErr w:type="spellStart"/>
            <w:r>
              <w:t>at</w:t>
            </w:r>
            <w:proofErr w:type="spellEnd"/>
            <w:r>
              <w:t xml:space="preserve"> Laser </w:t>
            </w:r>
            <w:proofErr w:type="spellStart"/>
            <w:r>
              <w:t>Machining</w:t>
            </w:r>
            <w:proofErr w:type="spellEnd"/>
          </w:p>
          <w:p w14:paraId="4F72B50C" w14:textId="6522C9D4" w:rsidR="006925AB" w:rsidRDefault="006925AB" w:rsidP="00475ECE">
            <w:pPr>
              <w:spacing w:line="276" w:lineRule="auto"/>
              <w:jc w:val="both"/>
            </w:pPr>
            <w:r>
              <w:t xml:space="preserve">Optimalizace procesu vstřikování práškových materiálů vykazujících fázovou separaci / </w:t>
            </w:r>
            <w:proofErr w:type="spellStart"/>
            <w:r>
              <w:t>Optimization</w:t>
            </w:r>
            <w:proofErr w:type="spellEnd"/>
            <w:r>
              <w:t xml:space="preserve"> </w:t>
            </w:r>
            <w:proofErr w:type="spellStart"/>
            <w:r>
              <w:t>of</w:t>
            </w:r>
            <w:proofErr w:type="spellEnd"/>
            <w:r>
              <w:t xml:space="preserve"> </w:t>
            </w:r>
            <w:proofErr w:type="spellStart"/>
            <w:r w:rsidR="00D61B19">
              <w:t>P</w:t>
            </w:r>
            <w:r>
              <w:t>rocessing</w:t>
            </w:r>
            <w:proofErr w:type="spellEnd"/>
            <w:r>
              <w:t xml:space="preserve"> </w:t>
            </w:r>
            <w:proofErr w:type="spellStart"/>
            <w:r>
              <w:t>of</w:t>
            </w:r>
            <w:proofErr w:type="spellEnd"/>
            <w:r>
              <w:t xml:space="preserve"> </w:t>
            </w:r>
            <w:proofErr w:type="spellStart"/>
            <w:r w:rsidR="00D61B19">
              <w:t>P</w:t>
            </w:r>
            <w:r>
              <w:t>owder</w:t>
            </w:r>
            <w:proofErr w:type="spellEnd"/>
            <w:r>
              <w:t xml:space="preserve"> </w:t>
            </w:r>
            <w:proofErr w:type="spellStart"/>
            <w:r w:rsidR="00D61B19">
              <w:t>I</w:t>
            </w:r>
            <w:r>
              <w:t>njection</w:t>
            </w:r>
            <w:proofErr w:type="spellEnd"/>
            <w:r>
              <w:t xml:space="preserve"> </w:t>
            </w:r>
            <w:proofErr w:type="spellStart"/>
            <w:r w:rsidR="00D61B19">
              <w:t>M</w:t>
            </w:r>
            <w:r>
              <w:t>olding</w:t>
            </w:r>
            <w:proofErr w:type="spellEnd"/>
            <w:r>
              <w:t xml:space="preserve"> </w:t>
            </w:r>
            <w:proofErr w:type="spellStart"/>
            <w:r w:rsidR="00D61B19">
              <w:t>F</w:t>
            </w:r>
            <w:r>
              <w:t>eedstocks</w:t>
            </w:r>
            <w:proofErr w:type="spellEnd"/>
            <w:r>
              <w:t xml:space="preserve"> </w:t>
            </w:r>
            <w:proofErr w:type="spellStart"/>
            <w:r w:rsidR="00D61B19">
              <w:t>P</w:t>
            </w:r>
            <w:r>
              <w:t>rone</w:t>
            </w:r>
            <w:proofErr w:type="spellEnd"/>
            <w:r>
              <w:t xml:space="preserve"> to </w:t>
            </w:r>
            <w:proofErr w:type="spellStart"/>
            <w:r w:rsidR="00D61B19">
              <w:t>P</w:t>
            </w:r>
            <w:r>
              <w:t>hase</w:t>
            </w:r>
            <w:proofErr w:type="spellEnd"/>
            <w:r>
              <w:t xml:space="preserve"> </w:t>
            </w:r>
            <w:proofErr w:type="spellStart"/>
            <w:r w:rsidR="00D61B19">
              <w:t>S</w:t>
            </w:r>
            <w:r>
              <w:t>eparation</w:t>
            </w:r>
            <w:proofErr w:type="spellEnd"/>
          </w:p>
          <w:p w14:paraId="4E357491" w14:textId="1AE3CBB6" w:rsidR="006925AB" w:rsidRDefault="006925AB" w:rsidP="00475ECE">
            <w:pPr>
              <w:spacing w:line="276" w:lineRule="auto"/>
              <w:jc w:val="both"/>
            </w:pPr>
            <w:r>
              <w:t xml:space="preserve">Vliv technologie dělení materiálů na jejich povrchové vlastnosti / Influence </w:t>
            </w:r>
            <w:proofErr w:type="spellStart"/>
            <w:r>
              <w:t>of</w:t>
            </w:r>
            <w:proofErr w:type="spellEnd"/>
            <w:r>
              <w:t xml:space="preserve"> </w:t>
            </w:r>
            <w:proofErr w:type="spellStart"/>
            <w:r>
              <w:t>the</w:t>
            </w:r>
            <w:proofErr w:type="spellEnd"/>
            <w:r>
              <w:t xml:space="preserve"> </w:t>
            </w:r>
            <w:proofErr w:type="spellStart"/>
            <w:r w:rsidR="00D61B19">
              <w:t>M</w:t>
            </w:r>
            <w:r>
              <w:t>aterial</w:t>
            </w:r>
            <w:proofErr w:type="spellEnd"/>
            <w:r>
              <w:t xml:space="preserve"> </w:t>
            </w:r>
            <w:proofErr w:type="spellStart"/>
            <w:r w:rsidR="00D61B19">
              <w:t>C</w:t>
            </w:r>
            <w:r>
              <w:t>utting</w:t>
            </w:r>
            <w:proofErr w:type="spellEnd"/>
            <w:r>
              <w:t xml:space="preserve"> </w:t>
            </w:r>
            <w:r w:rsidR="00D61B19">
              <w:t>T</w:t>
            </w:r>
            <w:r>
              <w:t xml:space="preserve">echnology on </w:t>
            </w:r>
            <w:proofErr w:type="spellStart"/>
            <w:r>
              <w:t>their</w:t>
            </w:r>
            <w:proofErr w:type="spellEnd"/>
            <w:r>
              <w:t xml:space="preserve"> </w:t>
            </w:r>
            <w:proofErr w:type="spellStart"/>
            <w:r w:rsidR="00D61B19">
              <w:t>S</w:t>
            </w:r>
            <w:r>
              <w:t>urface</w:t>
            </w:r>
            <w:proofErr w:type="spellEnd"/>
            <w:r>
              <w:t xml:space="preserve"> </w:t>
            </w:r>
            <w:proofErr w:type="spellStart"/>
            <w:r w:rsidR="00D61B19">
              <w:t>P</w:t>
            </w:r>
            <w:r>
              <w:t>roperties</w:t>
            </w:r>
            <w:proofErr w:type="spellEnd"/>
          </w:p>
          <w:p w14:paraId="1DBB2256" w14:textId="7D7EB909" w:rsidR="006925AB" w:rsidRDefault="006925AB" w:rsidP="00475ECE">
            <w:pPr>
              <w:spacing w:line="276" w:lineRule="auto"/>
              <w:jc w:val="both"/>
            </w:pPr>
            <w:r>
              <w:t xml:space="preserve">Výzkum vlivu technologických podmínek na jakost plastikářského nástroje a polymerních výrobků / </w:t>
            </w:r>
            <w:proofErr w:type="spellStart"/>
            <w:r>
              <w:t>The</w:t>
            </w:r>
            <w:proofErr w:type="spellEnd"/>
            <w:r>
              <w:t xml:space="preserve"> </w:t>
            </w:r>
            <w:r w:rsidR="00D61B19">
              <w:t>I</w:t>
            </w:r>
            <w:r>
              <w:t xml:space="preserve">nfluence </w:t>
            </w:r>
            <w:proofErr w:type="spellStart"/>
            <w:r>
              <w:t>of</w:t>
            </w:r>
            <w:proofErr w:type="spellEnd"/>
            <w:r>
              <w:t xml:space="preserve"> </w:t>
            </w:r>
            <w:proofErr w:type="spellStart"/>
            <w:r w:rsidR="00D61B19">
              <w:t>T</w:t>
            </w:r>
            <w:r>
              <w:t>echnological</w:t>
            </w:r>
            <w:proofErr w:type="spellEnd"/>
            <w:r>
              <w:t xml:space="preserve"> </w:t>
            </w:r>
            <w:proofErr w:type="spellStart"/>
            <w:r w:rsidR="00D61B19">
              <w:t>C</w:t>
            </w:r>
            <w:r>
              <w:t>onditions</w:t>
            </w:r>
            <w:proofErr w:type="spellEnd"/>
            <w:r>
              <w:t xml:space="preserve"> on </w:t>
            </w:r>
            <w:proofErr w:type="spellStart"/>
            <w:r>
              <w:t>the</w:t>
            </w:r>
            <w:proofErr w:type="spellEnd"/>
            <w:r>
              <w:t xml:space="preserve"> </w:t>
            </w:r>
            <w:proofErr w:type="spellStart"/>
            <w:r w:rsidR="00D61B19">
              <w:t>S</w:t>
            </w:r>
            <w:r>
              <w:t>urface</w:t>
            </w:r>
            <w:proofErr w:type="spellEnd"/>
            <w:r>
              <w:t xml:space="preserve"> </w:t>
            </w:r>
            <w:proofErr w:type="spellStart"/>
            <w:r w:rsidR="00D61B19">
              <w:t>Q</w:t>
            </w:r>
            <w:r>
              <w:t>uality</w:t>
            </w:r>
            <w:proofErr w:type="spellEnd"/>
            <w:r>
              <w:t xml:space="preserve"> </w:t>
            </w:r>
            <w:proofErr w:type="spellStart"/>
            <w:r>
              <w:t>of</w:t>
            </w:r>
            <w:proofErr w:type="spellEnd"/>
            <w:r>
              <w:t xml:space="preserve"> </w:t>
            </w:r>
            <w:proofErr w:type="spellStart"/>
            <w:r w:rsidR="00D61B19">
              <w:t>T</w:t>
            </w:r>
            <w:r>
              <w:t>ool</w:t>
            </w:r>
            <w:proofErr w:type="spellEnd"/>
            <w:r>
              <w:t xml:space="preserve"> and </w:t>
            </w:r>
            <w:r w:rsidR="00D61B19">
              <w:t>P</w:t>
            </w:r>
            <w:r>
              <w:t xml:space="preserve">olymer </w:t>
            </w:r>
            <w:proofErr w:type="spellStart"/>
            <w:r w:rsidR="00D61B19">
              <w:t>P</w:t>
            </w:r>
            <w:r>
              <w:t>roducts</w:t>
            </w:r>
            <w:proofErr w:type="spellEnd"/>
          </w:p>
          <w:p w14:paraId="478E726A" w14:textId="23A400D7" w:rsidR="006925AB" w:rsidRDefault="006925AB" w:rsidP="00475ECE">
            <w:pPr>
              <w:spacing w:line="276" w:lineRule="auto"/>
              <w:jc w:val="both"/>
            </w:pPr>
            <w:r>
              <w:t xml:space="preserve">Vliv výrobního procesu na mechanické vlastnosti pryžových zkušebních těles / </w:t>
            </w:r>
            <w:proofErr w:type="spellStart"/>
            <w:r>
              <w:t>The</w:t>
            </w:r>
            <w:proofErr w:type="spellEnd"/>
            <w:r>
              <w:t xml:space="preserve"> Influence </w:t>
            </w:r>
            <w:proofErr w:type="spellStart"/>
            <w:r>
              <w:t>of</w:t>
            </w:r>
            <w:proofErr w:type="spellEnd"/>
            <w:r>
              <w:t xml:space="preserve"> </w:t>
            </w:r>
            <w:proofErr w:type="spellStart"/>
            <w:r>
              <w:t>the</w:t>
            </w:r>
            <w:proofErr w:type="spellEnd"/>
            <w:r>
              <w:t xml:space="preserve"> </w:t>
            </w:r>
            <w:proofErr w:type="spellStart"/>
            <w:r>
              <w:t>Production</w:t>
            </w:r>
            <w:proofErr w:type="spellEnd"/>
            <w:r>
              <w:t xml:space="preserve"> </w:t>
            </w:r>
            <w:proofErr w:type="spellStart"/>
            <w:r>
              <w:t>Process</w:t>
            </w:r>
            <w:proofErr w:type="spellEnd"/>
            <w:r>
              <w:t xml:space="preserve"> on </w:t>
            </w:r>
            <w:proofErr w:type="spellStart"/>
            <w:r>
              <w:t>Mechanical</w:t>
            </w:r>
            <w:proofErr w:type="spellEnd"/>
            <w:r>
              <w:t xml:space="preserve"> </w:t>
            </w:r>
            <w:proofErr w:type="spellStart"/>
            <w:r>
              <w:t>Properties</w:t>
            </w:r>
            <w:proofErr w:type="spellEnd"/>
            <w:r>
              <w:t xml:space="preserve"> </w:t>
            </w:r>
            <w:proofErr w:type="spellStart"/>
            <w:r>
              <w:t>of</w:t>
            </w:r>
            <w:proofErr w:type="spellEnd"/>
            <w:r>
              <w:t xml:space="preserve"> </w:t>
            </w:r>
            <w:proofErr w:type="spellStart"/>
            <w:r>
              <w:t>Rubber</w:t>
            </w:r>
            <w:proofErr w:type="spellEnd"/>
            <w:r>
              <w:t xml:space="preserve"> Testing </w:t>
            </w:r>
            <w:proofErr w:type="spellStart"/>
            <w:r>
              <w:t>Samples</w:t>
            </w:r>
            <w:proofErr w:type="spellEnd"/>
          </w:p>
          <w:p w14:paraId="65C0F89E" w14:textId="7E63990C" w:rsidR="006925AB" w:rsidRDefault="006925AB" w:rsidP="006378FA">
            <w:pPr>
              <w:spacing w:line="276" w:lineRule="auto"/>
              <w:jc w:val="both"/>
            </w:pPr>
          </w:p>
          <w:p w14:paraId="4DF34C22" w14:textId="77777777" w:rsidR="006925AB" w:rsidRDefault="006925AB" w:rsidP="006378FA">
            <w:pPr>
              <w:spacing w:line="276" w:lineRule="auto"/>
              <w:jc w:val="both"/>
            </w:pPr>
          </w:p>
          <w:p w14:paraId="3C0D7CCA" w14:textId="4BEC32EC" w:rsidR="00475ECE" w:rsidRDefault="001457D3" w:rsidP="001457D3">
            <w:pPr>
              <w:jc w:val="both"/>
              <w:rPr>
                <w:spacing w:val="-2"/>
              </w:rPr>
            </w:pPr>
            <w:r w:rsidRPr="00041758">
              <w:rPr>
                <w:spacing w:val="-2"/>
              </w:rPr>
              <w:t xml:space="preserve">Adresa www stránky pro přístup k obhájeným disertačním pracím: </w:t>
            </w:r>
            <w:hyperlink r:id="rId22" w:history="1">
              <w:r w:rsidRPr="00576A9E">
                <w:rPr>
                  <w:rStyle w:val="Hypertextovodkaz"/>
                  <w:spacing w:val="-2"/>
                </w:rPr>
                <w:t>http://stag.utb.cz</w:t>
              </w:r>
            </w:hyperlink>
            <w:r w:rsidRPr="00576A9E">
              <w:rPr>
                <w:spacing w:val="-2"/>
              </w:rPr>
              <w:t xml:space="preserve"> Prohlížení IS/STAG Kvalifikační práce</w:t>
            </w:r>
            <w:r>
              <w:rPr>
                <w:spacing w:val="-2"/>
              </w:rPr>
              <w:t>.</w:t>
            </w:r>
          </w:p>
          <w:p w14:paraId="037E5872" w14:textId="020E031E" w:rsidR="00C1735B" w:rsidRDefault="00C1735B" w:rsidP="001457D3">
            <w:pPr>
              <w:jc w:val="both"/>
              <w:rPr>
                <w:spacing w:val="-2"/>
              </w:rPr>
            </w:pPr>
          </w:p>
          <w:p w14:paraId="6E9A43D4" w14:textId="2F29031F" w:rsidR="005D75FD" w:rsidRDefault="005D75FD" w:rsidP="001457D3">
            <w:pPr>
              <w:jc w:val="both"/>
              <w:rPr>
                <w:spacing w:val="-2"/>
              </w:rPr>
            </w:pPr>
          </w:p>
          <w:p w14:paraId="5369846B" w14:textId="77777777" w:rsidR="005D75FD" w:rsidRDefault="005D75FD" w:rsidP="001457D3">
            <w:pPr>
              <w:jc w:val="both"/>
              <w:rPr>
                <w:spacing w:val="-2"/>
              </w:rPr>
            </w:pPr>
          </w:p>
          <w:p w14:paraId="3723AC0C" w14:textId="5922261E" w:rsidR="003F734B" w:rsidRDefault="003F734B" w:rsidP="001457D3">
            <w:pPr>
              <w:jc w:val="both"/>
            </w:pPr>
          </w:p>
        </w:tc>
      </w:tr>
      <w:tr w:rsidR="00174EC9" w14:paraId="4B425B2B" w14:textId="77777777" w:rsidTr="000C4A98">
        <w:tc>
          <w:tcPr>
            <w:tcW w:w="10106" w:type="dxa"/>
            <w:gridSpan w:val="23"/>
            <w:tcBorders>
              <w:bottom w:val="double" w:sz="4" w:space="0" w:color="auto"/>
            </w:tcBorders>
            <w:shd w:val="clear" w:color="auto" w:fill="BDD6EE"/>
          </w:tcPr>
          <w:p w14:paraId="1E9167A8" w14:textId="77777777" w:rsidR="00174EC9" w:rsidRDefault="00174EC9">
            <w:pPr>
              <w:jc w:val="both"/>
              <w:rPr>
                <w:b/>
                <w:sz w:val="28"/>
              </w:rPr>
            </w:pPr>
            <w:r>
              <w:lastRenderedPageBreak/>
              <w:br w:type="page"/>
            </w:r>
            <w:r>
              <w:rPr>
                <w:b/>
                <w:sz w:val="28"/>
              </w:rPr>
              <w:t>B-III – Charakteristika studijního předmětu</w:t>
            </w:r>
          </w:p>
        </w:tc>
      </w:tr>
      <w:tr w:rsidR="00174EC9" w14:paraId="1EE9BF85" w14:textId="77777777" w:rsidTr="000C4A98">
        <w:tc>
          <w:tcPr>
            <w:tcW w:w="3403" w:type="dxa"/>
            <w:gridSpan w:val="3"/>
            <w:tcBorders>
              <w:top w:val="double" w:sz="4" w:space="0" w:color="auto"/>
            </w:tcBorders>
            <w:shd w:val="clear" w:color="auto" w:fill="F7CAAC"/>
          </w:tcPr>
          <w:p w14:paraId="4BB050DE" w14:textId="77777777" w:rsidR="00174EC9" w:rsidRPr="007231AA" w:rsidRDefault="00174EC9">
            <w:pPr>
              <w:jc w:val="both"/>
              <w:rPr>
                <w:b/>
                <w:sz w:val="19"/>
                <w:szCs w:val="19"/>
              </w:rPr>
            </w:pPr>
            <w:r w:rsidRPr="007231AA">
              <w:rPr>
                <w:b/>
                <w:sz w:val="19"/>
                <w:szCs w:val="19"/>
              </w:rPr>
              <w:t>Název studijního předmětu</w:t>
            </w:r>
          </w:p>
        </w:tc>
        <w:tc>
          <w:tcPr>
            <w:tcW w:w="6703" w:type="dxa"/>
            <w:gridSpan w:val="20"/>
            <w:tcBorders>
              <w:top w:val="double" w:sz="4" w:space="0" w:color="auto"/>
            </w:tcBorders>
          </w:tcPr>
          <w:p w14:paraId="461B4318" w14:textId="6CF40E40" w:rsidR="00174EC9" w:rsidRPr="00CC35D3" w:rsidRDefault="00F855FC">
            <w:pPr>
              <w:jc w:val="both"/>
              <w:rPr>
                <w:b/>
                <w:bCs/>
              </w:rPr>
            </w:pPr>
            <w:bookmarkStart w:id="12" w:name="Aplikovana_reologie"/>
            <w:r w:rsidRPr="00CC35D3">
              <w:rPr>
                <w:b/>
                <w:bCs/>
                <w:spacing w:val="-2"/>
              </w:rPr>
              <w:t>Aplikovaná reologie</w:t>
            </w:r>
            <w:bookmarkEnd w:id="12"/>
          </w:p>
        </w:tc>
      </w:tr>
      <w:tr w:rsidR="00174EC9" w14:paraId="147B8CEE" w14:textId="77777777" w:rsidTr="000C4A98">
        <w:tc>
          <w:tcPr>
            <w:tcW w:w="3403" w:type="dxa"/>
            <w:gridSpan w:val="3"/>
            <w:shd w:val="clear" w:color="auto" w:fill="F7CAAC"/>
          </w:tcPr>
          <w:p w14:paraId="086515F4" w14:textId="77777777" w:rsidR="00174EC9" w:rsidRPr="00E57C7B" w:rsidRDefault="00174EC9">
            <w:pPr>
              <w:jc w:val="both"/>
              <w:rPr>
                <w:b/>
                <w:sz w:val="18"/>
                <w:szCs w:val="18"/>
              </w:rPr>
            </w:pPr>
            <w:r w:rsidRPr="00E57C7B">
              <w:rPr>
                <w:b/>
                <w:sz w:val="18"/>
                <w:szCs w:val="18"/>
              </w:rPr>
              <w:t>Typ předmětu</w:t>
            </w:r>
          </w:p>
        </w:tc>
        <w:tc>
          <w:tcPr>
            <w:tcW w:w="3340" w:type="dxa"/>
            <w:gridSpan w:val="12"/>
          </w:tcPr>
          <w:p w14:paraId="2907F3CE" w14:textId="67F7B085" w:rsidR="00174EC9" w:rsidRPr="00E57C7B" w:rsidRDefault="0092203B">
            <w:pPr>
              <w:jc w:val="both"/>
              <w:rPr>
                <w:sz w:val="18"/>
                <w:szCs w:val="18"/>
              </w:rPr>
            </w:pPr>
            <w:ins w:id="13" w:author="Michal Staněk" w:date="2021-03-30T13:40:00Z">
              <w:r w:rsidRPr="0092203B">
                <w:rPr>
                  <w:sz w:val="18"/>
                  <w:szCs w:val="18"/>
                </w:rPr>
                <w:t>povinně volitelný</w:t>
              </w:r>
            </w:ins>
          </w:p>
        </w:tc>
        <w:tc>
          <w:tcPr>
            <w:tcW w:w="2695" w:type="dxa"/>
            <w:gridSpan w:val="5"/>
            <w:shd w:val="clear" w:color="auto" w:fill="F7CAAC"/>
          </w:tcPr>
          <w:p w14:paraId="3120E839" w14:textId="77777777" w:rsidR="00174EC9" w:rsidRPr="00E57C7B" w:rsidRDefault="00174EC9">
            <w:pPr>
              <w:jc w:val="both"/>
              <w:rPr>
                <w:sz w:val="18"/>
                <w:szCs w:val="18"/>
              </w:rPr>
            </w:pPr>
            <w:r w:rsidRPr="00E57C7B">
              <w:rPr>
                <w:b/>
                <w:sz w:val="18"/>
                <w:szCs w:val="18"/>
              </w:rPr>
              <w:t>doporučený ročník / semestr</w:t>
            </w:r>
          </w:p>
        </w:tc>
        <w:tc>
          <w:tcPr>
            <w:tcW w:w="668" w:type="dxa"/>
            <w:gridSpan w:val="3"/>
          </w:tcPr>
          <w:p w14:paraId="5679A9FF" w14:textId="77777777" w:rsidR="00174EC9" w:rsidRPr="00E57C7B" w:rsidRDefault="00174EC9">
            <w:pPr>
              <w:jc w:val="both"/>
              <w:rPr>
                <w:sz w:val="18"/>
                <w:szCs w:val="18"/>
              </w:rPr>
            </w:pPr>
          </w:p>
        </w:tc>
      </w:tr>
      <w:tr w:rsidR="00174EC9" w14:paraId="31C8338D" w14:textId="77777777" w:rsidTr="000C4A98">
        <w:tc>
          <w:tcPr>
            <w:tcW w:w="3403" w:type="dxa"/>
            <w:gridSpan w:val="3"/>
            <w:shd w:val="clear" w:color="auto" w:fill="F7CAAC"/>
          </w:tcPr>
          <w:p w14:paraId="62DA5283" w14:textId="77777777" w:rsidR="00174EC9" w:rsidRPr="00E57C7B" w:rsidRDefault="00174EC9">
            <w:pPr>
              <w:jc w:val="both"/>
              <w:rPr>
                <w:b/>
                <w:sz w:val="18"/>
                <w:szCs w:val="18"/>
              </w:rPr>
            </w:pPr>
            <w:r w:rsidRPr="00E57C7B">
              <w:rPr>
                <w:b/>
                <w:sz w:val="18"/>
                <w:szCs w:val="18"/>
              </w:rPr>
              <w:t>Rozsah studijního předmětu</w:t>
            </w:r>
          </w:p>
        </w:tc>
        <w:tc>
          <w:tcPr>
            <w:tcW w:w="1635" w:type="dxa"/>
            <w:gridSpan w:val="7"/>
          </w:tcPr>
          <w:p w14:paraId="6C9C5370" w14:textId="0F6DD1CE" w:rsidR="00174EC9" w:rsidRPr="00E57C7B" w:rsidRDefault="00174EC9">
            <w:pPr>
              <w:jc w:val="both"/>
              <w:rPr>
                <w:sz w:val="18"/>
                <w:szCs w:val="18"/>
              </w:rPr>
            </w:pPr>
          </w:p>
        </w:tc>
        <w:tc>
          <w:tcPr>
            <w:tcW w:w="889" w:type="dxa"/>
            <w:gridSpan w:val="2"/>
            <w:shd w:val="clear" w:color="auto" w:fill="F7CAAC"/>
          </w:tcPr>
          <w:p w14:paraId="4439E673" w14:textId="77777777" w:rsidR="00174EC9" w:rsidRPr="00E57C7B" w:rsidRDefault="00174EC9">
            <w:pPr>
              <w:jc w:val="both"/>
              <w:rPr>
                <w:b/>
                <w:sz w:val="18"/>
                <w:szCs w:val="18"/>
              </w:rPr>
            </w:pPr>
            <w:r w:rsidRPr="00E57C7B">
              <w:rPr>
                <w:b/>
                <w:sz w:val="18"/>
                <w:szCs w:val="18"/>
              </w:rPr>
              <w:t xml:space="preserve">hod. </w:t>
            </w:r>
          </w:p>
        </w:tc>
        <w:tc>
          <w:tcPr>
            <w:tcW w:w="816" w:type="dxa"/>
            <w:gridSpan w:val="3"/>
          </w:tcPr>
          <w:p w14:paraId="7C4A9FDE" w14:textId="77777777" w:rsidR="00174EC9" w:rsidRPr="00E57C7B" w:rsidRDefault="00174EC9">
            <w:pPr>
              <w:jc w:val="both"/>
              <w:rPr>
                <w:sz w:val="18"/>
                <w:szCs w:val="18"/>
              </w:rPr>
            </w:pPr>
          </w:p>
        </w:tc>
        <w:tc>
          <w:tcPr>
            <w:tcW w:w="2156" w:type="dxa"/>
            <w:gridSpan w:val="3"/>
            <w:shd w:val="clear" w:color="auto" w:fill="F7CAAC"/>
          </w:tcPr>
          <w:p w14:paraId="55E3FC89" w14:textId="77777777" w:rsidR="00174EC9" w:rsidRPr="00E57C7B" w:rsidRDefault="00174EC9">
            <w:pPr>
              <w:jc w:val="both"/>
              <w:rPr>
                <w:b/>
                <w:sz w:val="18"/>
                <w:szCs w:val="18"/>
              </w:rPr>
            </w:pPr>
            <w:r w:rsidRPr="00E57C7B">
              <w:rPr>
                <w:b/>
                <w:sz w:val="18"/>
                <w:szCs w:val="18"/>
              </w:rPr>
              <w:t>kreditů</w:t>
            </w:r>
          </w:p>
        </w:tc>
        <w:tc>
          <w:tcPr>
            <w:tcW w:w="1207" w:type="dxa"/>
            <w:gridSpan w:val="5"/>
          </w:tcPr>
          <w:p w14:paraId="265BFB66" w14:textId="77777777" w:rsidR="00174EC9" w:rsidRPr="00E57C7B" w:rsidRDefault="00174EC9">
            <w:pPr>
              <w:jc w:val="both"/>
              <w:rPr>
                <w:sz w:val="18"/>
                <w:szCs w:val="18"/>
              </w:rPr>
            </w:pPr>
          </w:p>
        </w:tc>
      </w:tr>
      <w:tr w:rsidR="00174EC9" w14:paraId="5315DAF4" w14:textId="77777777" w:rsidTr="000C4A98">
        <w:tc>
          <w:tcPr>
            <w:tcW w:w="3403" w:type="dxa"/>
            <w:gridSpan w:val="3"/>
            <w:shd w:val="clear" w:color="auto" w:fill="F7CAAC"/>
          </w:tcPr>
          <w:p w14:paraId="686E643D" w14:textId="77777777" w:rsidR="00174EC9" w:rsidRPr="00E57C7B" w:rsidRDefault="00174EC9" w:rsidP="00ED322D">
            <w:pPr>
              <w:jc w:val="both"/>
              <w:rPr>
                <w:b/>
                <w:sz w:val="18"/>
                <w:szCs w:val="18"/>
              </w:rPr>
            </w:pPr>
            <w:r w:rsidRPr="00E57C7B">
              <w:rPr>
                <w:b/>
                <w:sz w:val="18"/>
                <w:szCs w:val="18"/>
              </w:rPr>
              <w:t xml:space="preserve">Prerekvizity, </w:t>
            </w:r>
            <w:proofErr w:type="spellStart"/>
            <w:r w:rsidRPr="00E57C7B">
              <w:rPr>
                <w:b/>
                <w:sz w:val="18"/>
                <w:szCs w:val="18"/>
              </w:rPr>
              <w:t>korekvizity</w:t>
            </w:r>
            <w:proofErr w:type="spellEnd"/>
            <w:r w:rsidRPr="00E57C7B">
              <w:rPr>
                <w:b/>
                <w:sz w:val="18"/>
                <w:szCs w:val="18"/>
              </w:rPr>
              <w:t>, ekvivalence</w:t>
            </w:r>
          </w:p>
        </w:tc>
        <w:tc>
          <w:tcPr>
            <w:tcW w:w="6703" w:type="dxa"/>
            <w:gridSpan w:val="20"/>
          </w:tcPr>
          <w:p w14:paraId="6E0864F4" w14:textId="77777777" w:rsidR="00174EC9" w:rsidRPr="00E57C7B" w:rsidRDefault="00174EC9">
            <w:pPr>
              <w:jc w:val="both"/>
              <w:rPr>
                <w:sz w:val="18"/>
                <w:szCs w:val="18"/>
              </w:rPr>
            </w:pPr>
          </w:p>
        </w:tc>
      </w:tr>
      <w:tr w:rsidR="00174EC9" w14:paraId="7165C8B1" w14:textId="77777777" w:rsidTr="000C4A98">
        <w:tc>
          <w:tcPr>
            <w:tcW w:w="3403" w:type="dxa"/>
            <w:gridSpan w:val="3"/>
            <w:shd w:val="clear" w:color="auto" w:fill="F7CAAC"/>
          </w:tcPr>
          <w:p w14:paraId="087D954A" w14:textId="77777777" w:rsidR="00174EC9" w:rsidRPr="00E57C7B" w:rsidRDefault="00174EC9">
            <w:pPr>
              <w:jc w:val="both"/>
              <w:rPr>
                <w:b/>
                <w:sz w:val="18"/>
                <w:szCs w:val="18"/>
              </w:rPr>
            </w:pPr>
            <w:r w:rsidRPr="00E57C7B">
              <w:rPr>
                <w:b/>
                <w:sz w:val="18"/>
                <w:szCs w:val="18"/>
              </w:rPr>
              <w:t>Způsob ověření studijních výsledků</w:t>
            </w:r>
          </w:p>
        </w:tc>
        <w:tc>
          <w:tcPr>
            <w:tcW w:w="3340" w:type="dxa"/>
            <w:gridSpan w:val="12"/>
          </w:tcPr>
          <w:p w14:paraId="54D4F8C5" w14:textId="3D7A2868" w:rsidR="00174EC9" w:rsidRPr="000F0971" w:rsidRDefault="00F87F75">
            <w:pPr>
              <w:jc w:val="both"/>
              <w:rPr>
                <w:sz w:val="19"/>
                <w:szCs w:val="19"/>
              </w:rPr>
            </w:pPr>
            <w:r w:rsidRPr="000F0971">
              <w:rPr>
                <w:sz w:val="19"/>
                <w:szCs w:val="19"/>
              </w:rPr>
              <w:t>zkouška</w:t>
            </w:r>
          </w:p>
        </w:tc>
        <w:tc>
          <w:tcPr>
            <w:tcW w:w="2156" w:type="dxa"/>
            <w:gridSpan w:val="3"/>
            <w:shd w:val="clear" w:color="auto" w:fill="F7CAAC"/>
          </w:tcPr>
          <w:p w14:paraId="095882F3" w14:textId="77777777" w:rsidR="00174EC9" w:rsidRPr="00E57C7B" w:rsidRDefault="00174EC9">
            <w:pPr>
              <w:jc w:val="both"/>
              <w:rPr>
                <w:b/>
                <w:sz w:val="18"/>
                <w:szCs w:val="18"/>
              </w:rPr>
            </w:pPr>
            <w:r w:rsidRPr="00E57C7B">
              <w:rPr>
                <w:b/>
                <w:sz w:val="18"/>
                <w:szCs w:val="18"/>
              </w:rPr>
              <w:t>Forma výuky</w:t>
            </w:r>
          </w:p>
        </w:tc>
        <w:tc>
          <w:tcPr>
            <w:tcW w:w="1207" w:type="dxa"/>
            <w:gridSpan w:val="5"/>
          </w:tcPr>
          <w:p w14:paraId="23A44E8A" w14:textId="7084EF61" w:rsidR="00174EC9" w:rsidRPr="00E57C7B" w:rsidRDefault="00A54DA5">
            <w:pPr>
              <w:jc w:val="both"/>
              <w:rPr>
                <w:sz w:val="18"/>
                <w:szCs w:val="18"/>
              </w:rPr>
            </w:pPr>
            <w:ins w:id="14" w:author="Michal Staněk" w:date="2021-03-30T14:03:00Z">
              <w:r>
                <w:rPr>
                  <w:sz w:val="18"/>
                  <w:szCs w:val="18"/>
                </w:rPr>
                <w:t>konzultace</w:t>
              </w:r>
            </w:ins>
          </w:p>
        </w:tc>
      </w:tr>
      <w:tr w:rsidR="00174EC9" w14:paraId="1A2CDF9F" w14:textId="77777777" w:rsidTr="000C4A98">
        <w:tc>
          <w:tcPr>
            <w:tcW w:w="3403" w:type="dxa"/>
            <w:gridSpan w:val="3"/>
            <w:shd w:val="clear" w:color="auto" w:fill="F7CAAC"/>
          </w:tcPr>
          <w:p w14:paraId="68D10FDB" w14:textId="77777777" w:rsidR="00174EC9" w:rsidRPr="00E57C7B" w:rsidRDefault="00174EC9">
            <w:pPr>
              <w:jc w:val="both"/>
              <w:rPr>
                <w:b/>
                <w:sz w:val="18"/>
                <w:szCs w:val="18"/>
              </w:rPr>
            </w:pPr>
            <w:r w:rsidRPr="00E57C7B">
              <w:rPr>
                <w:b/>
                <w:sz w:val="18"/>
                <w:szCs w:val="18"/>
              </w:rPr>
              <w:t>Forma způsobu ověření studijních výsledků a další požadavky na studenta</w:t>
            </w:r>
          </w:p>
        </w:tc>
        <w:tc>
          <w:tcPr>
            <w:tcW w:w="6703" w:type="dxa"/>
            <w:gridSpan w:val="20"/>
            <w:tcBorders>
              <w:bottom w:val="single" w:sz="4" w:space="0" w:color="auto"/>
            </w:tcBorders>
          </w:tcPr>
          <w:p w14:paraId="375A3195" w14:textId="77777777" w:rsidR="00174EC9" w:rsidRPr="00E57C7B" w:rsidRDefault="00174EC9">
            <w:pPr>
              <w:jc w:val="both"/>
              <w:rPr>
                <w:sz w:val="18"/>
                <w:szCs w:val="18"/>
              </w:rPr>
            </w:pPr>
          </w:p>
        </w:tc>
      </w:tr>
      <w:tr w:rsidR="00174EC9" w14:paraId="43B9886F" w14:textId="77777777" w:rsidTr="000C4A98">
        <w:trPr>
          <w:trHeight w:val="197"/>
        </w:trPr>
        <w:tc>
          <w:tcPr>
            <w:tcW w:w="3403" w:type="dxa"/>
            <w:gridSpan w:val="3"/>
            <w:tcBorders>
              <w:top w:val="nil"/>
            </w:tcBorders>
            <w:shd w:val="clear" w:color="auto" w:fill="F7CAAC"/>
          </w:tcPr>
          <w:p w14:paraId="468B9CF8" w14:textId="77777777" w:rsidR="00174EC9" w:rsidRPr="00E57C7B" w:rsidRDefault="00174EC9">
            <w:pPr>
              <w:jc w:val="both"/>
              <w:rPr>
                <w:b/>
                <w:sz w:val="18"/>
                <w:szCs w:val="18"/>
              </w:rPr>
            </w:pPr>
            <w:r w:rsidRPr="00E57C7B">
              <w:rPr>
                <w:b/>
                <w:sz w:val="18"/>
                <w:szCs w:val="18"/>
              </w:rPr>
              <w:t>Garant předmětu</w:t>
            </w:r>
          </w:p>
        </w:tc>
        <w:tc>
          <w:tcPr>
            <w:tcW w:w="6703" w:type="dxa"/>
            <w:gridSpan w:val="20"/>
            <w:tcBorders>
              <w:top w:val="single" w:sz="4" w:space="0" w:color="auto"/>
            </w:tcBorders>
          </w:tcPr>
          <w:p w14:paraId="7511B77F" w14:textId="4AA019A9" w:rsidR="00174EC9" w:rsidRPr="007231AA" w:rsidRDefault="0075356C">
            <w:pPr>
              <w:jc w:val="both"/>
              <w:rPr>
                <w:sz w:val="19"/>
                <w:szCs w:val="19"/>
              </w:rPr>
            </w:pPr>
            <w:r w:rsidRPr="007231AA">
              <w:rPr>
                <w:spacing w:val="-2"/>
                <w:sz w:val="19"/>
                <w:szCs w:val="19"/>
              </w:rPr>
              <w:t xml:space="preserve">prof. Ing. Martin Zatloukal, Ph.D. </w:t>
            </w:r>
            <w:proofErr w:type="spellStart"/>
            <w:r w:rsidRPr="007231AA">
              <w:rPr>
                <w:spacing w:val="-2"/>
                <w:sz w:val="19"/>
                <w:szCs w:val="19"/>
              </w:rPr>
              <w:t>DSc</w:t>
            </w:r>
            <w:proofErr w:type="spellEnd"/>
            <w:r w:rsidRPr="007231AA">
              <w:rPr>
                <w:spacing w:val="-2"/>
                <w:sz w:val="19"/>
                <w:szCs w:val="19"/>
              </w:rPr>
              <w:t>.</w:t>
            </w:r>
          </w:p>
        </w:tc>
      </w:tr>
      <w:tr w:rsidR="00174EC9" w14:paraId="3AA97BFB" w14:textId="77777777" w:rsidTr="000C4A98">
        <w:trPr>
          <w:trHeight w:val="243"/>
        </w:trPr>
        <w:tc>
          <w:tcPr>
            <w:tcW w:w="3403" w:type="dxa"/>
            <w:gridSpan w:val="3"/>
            <w:tcBorders>
              <w:top w:val="nil"/>
            </w:tcBorders>
            <w:shd w:val="clear" w:color="auto" w:fill="F7CAAC"/>
          </w:tcPr>
          <w:p w14:paraId="3FB3E98F" w14:textId="77777777" w:rsidR="00174EC9" w:rsidRPr="00E57C7B" w:rsidRDefault="00174EC9">
            <w:pPr>
              <w:jc w:val="both"/>
              <w:rPr>
                <w:b/>
                <w:sz w:val="18"/>
                <w:szCs w:val="18"/>
              </w:rPr>
            </w:pPr>
            <w:r w:rsidRPr="00E57C7B">
              <w:rPr>
                <w:b/>
                <w:sz w:val="18"/>
                <w:szCs w:val="18"/>
              </w:rPr>
              <w:t>Zapojení garanta do výuky předmětu</w:t>
            </w:r>
          </w:p>
        </w:tc>
        <w:tc>
          <w:tcPr>
            <w:tcW w:w="6703" w:type="dxa"/>
            <w:gridSpan w:val="20"/>
            <w:tcBorders>
              <w:top w:val="nil"/>
            </w:tcBorders>
          </w:tcPr>
          <w:p w14:paraId="7413E79E" w14:textId="77777777" w:rsidR="00174EC9" w:rsidRPr="007231AA" w:rsidRDefault="001457D3">
            <w:pPr>
              <w:jc w:val="both"/>
              <w:rPr>
                <w:sz w:val="19"/>
                <w:szCs w:val="19"/>
              </w:rPr>
            </w:pPr>
            <w:proofErr w:type="gramStart"/>
            <w:r w:rsidRPr="007231AA">
              <w:rPr>
                <w:sz w:val="19"/>
                <w:szCs w:val="19"/>
              </w:rPr>
              <w:t>100%</w:t>
            </w:r>
            <w:proofErr w:type="gramEnd"/>
          </w:p>
        </w:tc>
      </w:tr>
      <w:tr w:rsidR="00174EC9" w14:paraId="7C0A430A" w14:textId="77777777" w:rsidTr="000C4A98">
        <w:tc>
          <w:tcPr>
            <w:tcW w:w="3403" w:type="dxa"/>
            <w:gridSpan w:val="3"/>
            <w:shd w:val="clear" w:color="auto" w:fill="F7CAAC"/>
          </w:tcPr>
          <w:p w14:paraId="13060F19" w14:textId="77777777" w:rsidR="00174EC9" w:rsidRPr="00E57C7B" w:rsidRDefault="00174EC9">
            <w:pPr>
              <w:jc w:val="both"/>
              <w:rPr>
                <w:b/>
                <w:sz w:val="18"/>
                <w:szCs w:val="18"/>
              </w:rPr>
            </w:pPr>
            <w:r w:rsidRPr="00E57C7B">
              <w:rPr>
                <w:b/>
                <w:sz w:val="18"/>
                <w:szCs w:val="18"/>
              </w:rPr>
              <w:t>Vyučující</w:t>
            </w:r>
          </w:p>
        </w:tc>
        <w:tc>
          <w:tcPr>
            <w:tcW w:w="6703" w:type="dxa"/>
            <w:gridSpan w:val="20"/>
            <w:tcBorders>
              <w:bottom w:val="nil"/>
            </w:tcBorders>
          </w:tcPr>
          <w:p w14:paraId="6A7DED6C" w14:textId="77777777" w:rsidR="00174EC9" w:rsidRPr="00E57C7B" w:rsidRDefault="00174EC9">
            <w:pPr>
              <w:jc w:val="both"/>
              <w:rPr>
                <w:sz w:val="18"/>
                <w:szCs w:val="18"/>
              </w:rPr>
            </w:pPr>
          </w:p>
        </w:tc>
      </w:tr>
      <w:tr w:rsidR="00174EC9" w14:paraId="092454D6" w14:textId="77777777" w:rsidTr="000C4A98">
        <w:trPr>
          <w:trHeight w:val="130"/>
        </w:trPr>
        <w:tc>
          <w:tcPr>
            <w:tcW w:w="10106" w:type="dxa"/>
            <w:gridSpan w:val="23"/>
            <w:tcBorders>
              <w:top w:val="nil"/>
            </w:tcBorders>
          </w:tcPr>
          <w:p w14:paraId="30BACBAC" w14:textId="2EBF45D1" w:rsidR="00174EC9" w:rsidRPr="007231AA" w:rsidRDefault="0075356C" w:rsidP="009C32B0">
            <w:pPr>
              <w:spacing w:before="20" w:after="20"/>
              <w:jc w:val="both"/>
              <w:rPr>
                <w:sz w:val="19"/>
                <w:szCs w:val="19"/>
              </w:rPr>
            </w:pPr>
            <w:r w:rsidRPr="007231AA">
              <w:rPr>
                <w:spacing w:val="-2"/>
                <w:sz w:val="19"/>
                <w:szCs w:val="19"/>
              </w:rPr>
              <w:t xml:space="preserve">prof. Ing. Martin Zatloukal, Ph.D. </w:t>
            </w:r>
            <w:proofErr w:type="spellStart"/>
            <w:r w:rsidRPr="007231AA">
              <w:rPr>
                <w:spacing w:val="-2"/>
                <w:sz w:val="19"/>
                <w:szCs w:val="19"/>
              </w:rPr>
              <w:t>DSc</w:t>
            </w:r>
            <w:proofErr w:type="spellEnd"/>
            <w:r w:rsidRPr="007231AA">
              <w:rPr>
                <w:spacing w:val="-2"/>
                <w:sz w:val="19"/>
                <w:szCs w:val="19"/>
              </w:rPr>
              <w:t>.</w:t>
            </w:r>
          </w:p>
        </w:tc>
      </w:tr>
      <w:tr w:rsidR="00174EC9" w14:paraId="160913D6" w14:textId="77777777" w:rsidTr="000C4A98">
        <w:tc>
          <w:tcPr>
            <w:tcW w:w="3403" w:type="dxa"/>
            <w:gridSpan w:val="3"/>
            <w:shd w:val="clear" w:color="auto" w:fill="F7CAAC"/>
          </w:tcPr>
          <w:p w14:paraId="51D756EE" w14:textId="77777777" w:rsidR="00174EC9" w:rsidRPr="00E57C7B" w:rsidRDefault="00174EC9">
            <w:pPr>
              <w:jc w:val="both"/>
              <w:rPr>
                <w:b/>
                <w:sz w:val="18"/>
                <w:szCs w:val="18"/>
              </w:rPr>
            </w:pPr>
            <w:r w:rsidRPr="00E57C7B">
              <w:rPr>
                <w:b/>
                <w:sz w:val="18"/>
                <w:szCs w:val="18"/>
              </w:rPr>
              <w:t>Stručná anotace předmětu</w:t>
            </w:r>
          </w:p>
        </w:tc>
        <w:tc>
          <w:tcPr>
            <w:tcW w:w="6703" w:type="dxa"/>
            <w:gridSpan w:val="20"/>
            <w:tcBorders>
              <w:bottom w:val="nil"/>
            </w:tcBorders>
          </w:tcPr>
          <w:p w14:paraId="4D2EC359" w14:textId="77777777" w:rsidR="00174EC9" w:rsidRPr="00E57C7B" w:rsidRDefault="00174EC9">
            <w:pPr>
              <w:jc w:val="both"/>
              <w:rPr>
                <w:sz w:val="18"/>
                <w:szCs w:val="18"/>
              </w:rPr>
            </w:pPr>
          </w:p>
        </w:tc>
      </w:tr>
      <w:tr w:rsidR="00174EC9" w14:paraId="39B5B5CB" w14:textId="77777777" w:rsidTr="000C4A98">
        <w:trPr>
          <w:trHeight w:val="2922"/>
        </w:trPr>
        <w:tc>
          <w:tcPr>
            <w:tcW w:w="10106" w:type="dxa"/>
            <w:gridSpan w:val="23"/>
            <w:tcBorders>
              <w:top w:val="nil"/>
              <w:bottom w:val="single" w:sz="12" w:space="0" w:color="auto"/>
            </w:tcBorders>
          </w:tcPr>
          <w:p w14:paraId="4D3DD79E" w14:textId="77777777" w:rsidR="00E57C7B" w:rsidRPr="00E57C7B" w:rsidRDefault="00E57C7B" w:rsidP="00E57C7B">
            <w:pPr>
              <w:jc w:val="both"/>
              <w:rPr>
                <w:sz w:val="19"/>
                <w:szCs w:val="19"/>
              </w:rPr>
            </w:pPr>
            <w:r w:rsidRPr="00E57C7B">
              <w:rPr>
                <w:color w:val="000000"/>
                <w:sz w:val="19"/>
                <w:szCs w:val="19"/>
                <w:shd w:val="clear" w:color="auto" w:fill="FFFFFF"/>
              </w:rPr>
              <w:t>Cílem předmětu je rozšířit znalosti studentů v oblasti reologického chování makromolekulárních látek se složitou vnitřní strukturou. Důraz je kladen na hlubší pochopení vztahů mezi molekulární strukturou těchto systémů, reologií a jejich chováním při zpracování.</w:t>
            </w:r>
          </w:p>
          <w:p w14:paraId="7899B1E0" w14:textId="77777777" w:rsidR="001457D3" w:rsidRPr="00E57C7B" w:rsidRDefault="001457D3">
            <w:pPr>
              <w:jc w:val="both"/>
              <w:rPr>
                <w:sz w:val="10"/>
                <w:szCs w:val="10"/>
              </w:rPr>
            </w:pPr>
          </w:p>
          <w:p w14:paraId="3B49CAB9" w14:textId="77777777" w:rsidR="001457D3" w:rsidRPr="00E57C7B" w:rsidRDefault="001457D3" w:rsidP="001457D3">
            <w:pPr>
              <w:jc w:val="both"/>
              <w:rPr>
                <w:sz w:val="19"/>
                <w:szCs w:val="19"/>
                <w:u w:val="single"/>
              </w:rPr>
            </w:pPr>
            <w:r w:rsidRPr="00E57C7B">
              <w:rPr>
                <w:sz w:val="19"/>
                <w:szCs w:val="19"/>
                <w:u w:val="single"/>
              </w:rPr>
              <w:t>Základní témata:</w:t>
            </w:r>
          </w:p>
          <w:p w14:paraId="2A4C6CDE" w14:textId="77777777" w:rsidR="00E57C7B" w:rsidRPr="00E57C7B" w:rsidRDefault="00E57C7B" w:rsidP="00E57C7B">
            <w:pPr>
              <w:pStyle w:val="Odstavecseseznamem"/>
              <w:numPr>
                <w:ilvl w:val="0"/>
                <w:numId w:val="18"/>
              </w:numPr>
              <w:ind w:left="113" w:hanging="113"/>
              <w:jc w:val="both"/>
              <w:rPr>
                <w:sz w:val="19"/>
                <w:szCs w:val="19"/>
                <w:shd w:val="clear" w:color="auto" w:fill="FFFFFF"/>
              </w:rPr>
            </w:pPr>
            <w:r w:rsidRPr="00E57C7B">
              <w:rPr>
                <w:sz w:val="19"/>
                <w:szCs w:val="19"/>
                <w:shd w:val="clear" w:color="auto" w:fill="FFFFFF"/>
              </w:rPr>
              <w:t>Konstituční vztahy pro viskózní a elastické látky.</w:t>
            </w:r>
          </w:p>
          <w:p w14:paraId="50F94A87" w14:textId="77777777" w:rsidR="00E57C7B" w:rsidRPr="00E57C7B" w:rsidRDefault="00E57C7B" w:rsidP="00E57C7B">
            <w:pPr>
              <w:pStyle w:val="Odstavecseseznamem"/>
              <w:numPr>
                <w:ilvl w:val="0"/>
                <w:numId w:val="18"/>
              </w:numPr>
              <w:ind w:left="113" w:hanging="113"/>
              <w:jc w:val="both"/>
              <w:rPr>
                <w:sz w:val="19"/>
                <w:szCs w:val="19"/>
                <w:shd w:val="clear" w:color="auto" w:fill="FFFFFF"/>
              </w:rPr>
            </w:pPr>
            <w:proofErr w:type="spellStart"/>
            <w:r w:rsidRPr="00E57C7B">
              <w:rPr>
                <w:sz w:val="19"/>
                <w:szCs w:val="19"/>
                <w:shd w:val="clear" w:color="auto" w:fill="FFFFFF"/>
              </w:rPr>
              <w:t>Newtonské</w:t>
            </w:r>
            <w:proofErr w:type="spellEnd"/>
            <w:r w:rsidRPr="00E57C7B">
              <w:rPr>
                <w:sz w:val="19"/>
                <w:szCs w:val="19"/>
                <w:shd w:val="clear" w:color="auto" w:fill="FFFFFF"/>
              </w:rPr>
              <w:t xml:space="preserve"> kapaliny.</w:t>
            </w:r>
          </w:p>
          <w:p w14:paraId="06ACFAA2" w14:textId="77777777" w:rsidR="00E57C7B" w:rsidRPr="00E57C7B" w:rsidRDefault="00E57C7B" w:rsidP="00E57C7B">
            <w:pPr>
              <w:pStyle w:val="Odstavecseseznamem"/>
              <w:numPr>
                <w:ilvl w:val="0"/>
                <w:numId w:val="18"/>
              </w:numPr>
              <w:ind w:left="113" w:hanging="113"/>
              <w:jc w:val="both"/>
              <w:rPr>
                <w:sz w:val="19"/>
                <w:szCs w:val="19"/>
                <w:shd w:val="clear" w:color="auto" w:fill="FFFFFF"/>
              </w:rPr>
            </w:pPr>
            <w:r w:rsidRPr="00E57C7B">
              <w:rPr>
                <w:sz w:val="19"/>
                <w:szCs w:val="19"/>
                <w:shd w:val="clear" w:color="auto" w:fill="FFFFFF"/>
              </w:rPr>
              <w:t>Generalizované viskózní kapaliny.</w:t>
            </w:r>
          </w:p>
          <w:p w14:paraId="3517C74F" w14:textId="77777777" w:rsidR="00E57C7B" w:rsidRPr="00E57C7B" w:rsidRDefault="00E57C7B" w:rsidP="00E57C7B">
            <w:pPr>
              <w:pStyle w:val="Odstavecseseznamem"/>
              <w:numPr>
                <w:ilvl w:val="0"/>
                <w:numId w:val="18"/>
              </w:numPr>
              <w:ind w:left="113" w:hanging="113"/>
              <w:jc w:val="both"/>
              <w:rPr>
                <w:sz w:val="19"/>
                <w:szCs w:val="19"/>
                <w:shd w:val="clear" w:color="auto" w:fill="FFFFFF"/>
              </w:rPr>
            </w:pPr>
            <w:r w:rsidRPr="00E57C7B">
              <w:rPr>
                <w:sz w:val="19"/>
                <w:szCs w:val="19"/>
                <w:shd w:val="clear" w:color="auto" w:fill="FFFFFF"/>
              </w:rPr>
              <w:t>Plastické chování.</w:t>
            </w:r>
          </w:p>
          <w:p w14:paraId="6C45ECDA" w14:textId="77777777" w:rsidR="00E57C7B" w:rsidRPr="00E57C7B" w:rsidRDefault="00E57C7B" w:rsidP="00E57C7B">
            <w:pPr>
              <w:pStyle w:val="Odstavecseseznamem"/>
              <w:numPr>
                <w:ilvl w:val="0"/>
                <w:numId w:val="18"/>
              </w:numPr>
              <w:ind w:left="113" w:hanging="113"/>
              <w:jc w:val="both"/>
              <w:rPr>
                <w:sz w:val="19"/>
                <w:szCs w:val="19"/>
                <w:shd w:val="clear" w:color="auto" w:fill="FFFFFF"/>
              </w:rPr>
            </w:pPr>
            <w:r w:rsidRPr="00E57C7B">
              <w:rPr>
                <w:sz w:val="19"/>
                <w:szCs w:val="19"/>
                <w:shd w:val="clear" w:color="auto" w:fill="FFFFFF"/>
              </w:rPr>
              <w:t xml:space="preserve">Lineární </w:t>
            </w:r>
            <w:proofErr w:type="spellStart"/>
            <w:r w:rsidRPr="00E57C7B">
              <w:rPr>
                <w:sz w:val="19"/>
                <w:szCs w:val="19"/>
                <w:shd w:val="clear" w:color="auto" w:fill="FFFFFF"/>
              </w:rPr>
              <w:t>viskoelasticita</w:t>
            </w:r>
            <w:proofErr w:type="spellEnd"/>
            <w:r w:rsidRPr="00E57C7B">
              <w:rPr>
                <w:sz w:val="19"/>
                <w:szCs w:val="19"/>
                <w:shd w:val="clear" w:color="auto" w:fill="FFFFFF"/>
              </w:rPr>
              <w:t>.</w:t>
            </w:r>
          </w:p>
          <w:p w14:paraId="519C4827" w14:textId="77777777" w:rsidR="00E57C7B" w:rsidRPr="00E57C7B" w:rsidRDefault="00E57C7B" w:rsidP="00E57C7B">
            <w:pPr>
              <w:pStyle w:val="Odstavecseseznamem"/>
              <w:numPr>
                <w:ilvl w:val="0"/>
                <w:numId w:val="18"/>
              </w:numPr>
              <w:ind w:left="113" w:hanging="113"/>
              <w:jc w:val="both"/>
              <w:rPr>
                <w:sz w:val="19"/>
                <w:szCs w:val="19"/>
                <w:shd w:val="clear" w:color="auto" w:fill="FFFFFF"/>
              </w:rPr>
            </w:pPr>
            <w:r w:rsidRPr="00E57C7B">
              <w:rPr>
                <w:sz w:val="19"/>
                <w:szCs w:val="19"/>
                <w:shd w:val="clear" w:color="auto" w:fill="FFFFFF"/>
              </w:rPr>
              <w:t xml:space="preserve">Nelineární </w:t>
            </w:r>
            <w:proofErr w:type="spellStart"/>
            <w:r w:rsidRPr="00E57C7B">
              <w:rPr>
                <w:sz w:val="19"/>
                <w:szCs w:val="19"/>
                <w:shd w:val="clear" w:color="auto" w:fill="FFFFFF"/>
              </w:rPr>
              <w:t>viskoelasticita</w:t>
            </w:r>
            <w:proofErr w:type="spellEnd"/>
            <w:r w:rsidRPr="00E57C7B">
              <w:rPr>
                <w:sz w:val="19"/>
                <w:szCs w:val="19"/>
                <w:shd w:val="clear" w:color="auto" w:fill="FFFFFF"/>
              </w:rPr>
              <w:t>.</w:t>
            </w:r>
          </w:p>
          <w:p w14:paraId="7388DBCD" w14:textId="77777777" w:rsidR="00E57C7B" w:rsidRPr="00E57C7B" w:rsidRDefault="00E57C7B" w:rsidP="00E57C7B">
            <w:pPr>
              <w:pStyle w:val="Odstavecseseznamem"/>
              <w:numPr>
                <w:ilvl w:val="0"/>
                <w:numId w:val="18"/>
              </w:numPr>
              <w:ind w:left="113" w:hanging="113"/>
              <w:jc w:val="both"/>
              <w:rPr>
                <w:sz w:val="19"/>
                <w:szCs w:val="19"/>
                <w:shd w:val="clear" w:color="auto" w:fill="FFFFFF"/>
              </w:rPr>
            </w:pPr>
            <w:r w:rsidRPr="00E57C7B">
              <w:rPr>
                <w:sz w:val="19"/>
                <w:szCs w:val="19"/>
                <w:shd w:val="clear" w:color="auto" w:fill="FFFFFF"/>
              </w:rPr>
              <w:t>Faktory ovlivňující reologické chování polymerních systémů.</w:t>
            </w:r>
          </w:p>
          <w:p w14:paraId="64654D4B" w14:textId="77777777" w:rsidR="00E57C7B" w:rsidRPr="00E57C7B" w:rsidRDefault="00E57C7B" w:rsidP="00E57C7B">
            <w:pPr>
              <w:pStyle w:val="Odstavecseseznamem"/>
              <w:numPr>
                <w:ilvl w:val="0"/>
                <w:numId w:val="18"/>
              </w:numPr>
              <w:ind w:left="113" w:hanging="113"/>
              <w:jc w:val="both"/>
              <w:rPr>
                <w:sz w:val="19"/>
                <w:szCs w:val="19"/>
                <w:shd w:val="clear" w:color="auto" w:fill="FFFFFF"/>
              </w:rPr>
            </w:pPr>
            <w:proofErr w:type="spellStart"/>
            <w:r w:rsidRPr="00E57C7B">
              <w:rPr>
                <w:sz w:val="19"/>
                <w:szCs w:val="19"/>
                <w:shd w:val="clear" w:color="auto" w:fill="FFFFFF"/>
              </w:rPr>
              <w:t>Experimenální</w:t>
            </w:r>
            <w:proofErr w:type="spellEnd"/>
            <w:r w:rsidRPr="00E57C7B">
              <w:rPr>
                <w:sz w:val="19"/>
                <w:szCs w:val="19"/>
                <w:shd w:val="clear" w:color="auto" w:fill="FFFFFF"/>
              </w:rPr>
              <w:t xml:space="preserve"> </w:t>
            </w:r>
            <w:proofErr w:type="spellStart"/>
            <w:r w:rsidRPr="00E57C7B">
              <w:rPr>
                <w:sz w:val="19"/>
                <w:szCs w:val="19"/>
                <w:shd w:val="clear" w:color="auto" w:fill="FFFFFF"/>
              </w:rPr>
              <w:t>reometrie</w:t>
            </w:r>
            <w:proofErr w:type="spellEnd"/>
            <w:r w:rsidRPr="00E57C7B">
              <w:rPr>
                <w:sz w:val="19"/>
                <w:szCs w:val="19"/>
                <w:shd w:val="clear" w:color="auto" w:fill="FFFFFF"/>
              </w:rPr>
              <w:t>.</w:t>
            </w:r>
          </w:p>
          <w:p w14:paraId="1D531FF9" w14:textId="77777777" w:rsidR="00E57C7B" w:rsidRPr="00E57C7B" w:rsidRDefault="00E57C7B" w:rsidP="00E57C7B">
            <w:pPr>
              <w:pStyle w:val="Odstavecseseznamem"/>
              <w:numPr>
                <w:ilvl w:val="0"/>
                <w:numId w:val="18"/>
              </w:numPr>
              <w:ind w:left="113" w:hanging="113"/>
              <w:jc w:val="both"/>
              <w:rPr>
                <w:sz w:val="19"/>
                <w:szCs w:val="19"/>
                <w:shd w:val="clear" w:color="auto" w:fill="FFFFFF"/>
              </w:rPr>
            </w:pPr>
            <w:r w:rsidRPr="00E57C7B">
              <w:rPr>
                <w:sz w:val="19"/>
                <w:szCs w:val="19"/>
                <w:shd w:val="clear" w:color="auto" w:fill="FFFFFF"/>
              </w:rPr>
              <w:t>Role reologie polymerních systémů a procesních podmínek na design zpracovatelského zařízení.</w:t>
            </w:r>
          </w:p>
          <w:p w14:paraId="18F2E7DD" w14:textId="18FE5240" w:rsidR="000A36FB" w:rsidRPr="00E57C7B" w:rsidRDefault="00E57C7B" w:rsidP="00E57C7B">
            <w:pPr>
              <w:pStyle w:val="Odstavecseseznamem"/>
              <w:numPr>
                <w:ilvl w:val="0"/>
                <w:numId w:val="18"/>
              </w:numPr>
              <w:ind w:left="113" w:hanging="113"/>
              <w:jc w:val="both"/>
              <w:rPr>
                <w:sz w:val="18"/>
                <w:szCs w:val="18"/>
              </w:rPr>
            </w:pPr>
            <w:r w:rsidRPr="00E57C7B">
              <w:rPr>
                <w:sz w:val="19"/>
                <w:szCs w:val="19"/>
                <w:shd w:val="clear" w:color="auto" w:fill="FFFFFF"/>
              </w:rPr>
              <w:t xml:space="preserve">Aplikovaná reologie pro vytlačování fólií, desek, vláken a profilů; </w:t>
            </w:r>
            <w:proofErr w:type="spellStart"/>
            <w:r w:rsidRPr="00E57C7B">
              <w:rPr>
                <w:sz w:val="19"/>
                <w:szCs w:val="19"/>
                <w:shd w:val="clear" w:color="auto" w:fill="FFFFFF"/>
              </w:rPr>
              <w:t>koextruzi</w:t>
            </w:r>
            <w:proofErr w:type="spellEnd"/>
            <w:r w:rsidRPr="00E57C7B">
              <w:rPr>
                <w:sz w:val="19"/>
                <w:szCs w:val="19"/>
                <w:shd w:val="clear" w:color="auto" w:fill="FFFFFF"/>
              </w:rPr>
              <w:t>; 3D tisk; vstřikování a tvarování; válcování a vyfukování.</w:t>
            </w:r>
          </w:p>
        </w:tc>
      </w:tr>
      <w:tr w:rsidR="00174EC9" w14:paraId="7832208C" w14:textId="77777777" w:rsidTr="000C4A98">
        <w:trPr>
          <w:trHeight w:val="265"/>
        </w:trPr>
        <w:tc>
          <w:tcPr>
            <w:tcW w:w="3904" w:type="dxa"/>
            <w:gridSpan w:val="7"/>
            <w:tcBorders>
              <w:top w:val="nil"/>
            </w:tcBorders>
            <w:shd w:val="clear" w:color="auto" w:fill="F7CAAC"/>
          </w:tcPr>
          <w:p w14:paraId="0B0C028B" w14:textId="77777777" w:rsidR="00174EC9" w:rsidRPr="00E57C7B" w:rsidRDefault="00174EC9">
            <w:pPr>
              <w:jc w:val="both"/>
              <w:rPr>
                <w:sz w:val="18"/>
                <w:szCs w:val="18"/>
              </w:rPr>
            </w:pPr>
            <w:r w:rsidRPr="00E57C7B">
              <w:rPr>
                <w:b/>
                <w:sz w:val="18"/>
                <w:szCs w:val="18"/>
              </w:rPr>
              <w:t>Studijní literatura a studijní pomůcky</w:t>
            </w:r>
          </w:p>
        </w:tc>
        <w:tc>
          <w:tcPr>
            <w:tcW w:w="6202" w:type="dxa"/>
            <w:gridSpan w:val="16"/>
            <w:tcBorders>
              <w:top w:val="nil"/>
              <w:bottom w:val="nil"/>
            </w:tcBorders>
          </w:tcPr>
          <w:p w14:paraId="66CA4125" w14:textId="77777777" w:rsidR="00174EC9" w:rsidRPr="00E57C7B" w:rsidRDefault="00174EC9">
            <w:pPr>
              <w:jc w:val="both"/>
              <w:rPr>
                <w:sz w:val="18"/>
                <w:szCs w:val="18"/>
              </w:rPr>
            </w:pPr>
          </w:p>
        </w:tc>
      </w:tr>
      <w:tr w:rsidR="00174EC9" w14:paraId="63F8AE6A" w14:textId="77777777" w:rsidTr="000C4A98">
        <w:trPr>
          <w:trHeight w:val="1497"/>
        </w:trPr>
        <w:tc>
          <w:tcPr>
            <w:tcW w:w="10106" w:type="dxa"/>
            <w:gridSpan w:val="23"/>
            <w:tcBorders>
              <w:top w:val="nil"/>
            </w:tcBorders>
          </w:tcPr>
          <w:p w14:paraId="3617A195" w14:textId="77777777" w:rsidR="001457D3" w:rsidRPr="009B2810" w:rsidRDefault="001457D3" w:rsidP="00E57C7B">
            <w:pPr>
              <w:jc w:val="both"/>
              <w:rPr>
                <w:sz w:val="18"/>
                <w:szCs w:val="18"/>
                <w:u w:val="single"/>
              </w:rPr>
            </w:pPr>
            <w:r w:rsidRPr="009B2810">
              <w:rPr>
                <w:sz w:val="18"/>
                <w:szCs w:val="18"/>
                <w:u w:val="single"/>
              </w:rPr>
              <w:t>Povinná literatura:</w:t>
            </w:r>
          </w:p>
          <w:p w14:paraId="02E2B343" w14:textId="3A266309" w:rsidR="00324F10" w:rsidRPr="00921047" w:rsidRDefault="00E57C7B" w:rsidP="00E57C7B">
            <w:pPr>
              <w:jc w:val="both"/>
              <w:rPr>
                <w:color w:val="0000FF"/>
                <w:sz w:val="15"/>
                <w:szCs w:val="15"/>
                <w:u w:val="single"/>
              </w:rPr>
            </w:pPr>
            <w:r w:rsidRPr="0022434F">
              <w:rPr>
                <w:bCs/>
                <w:caps/>
                <w:sz w:val="18"/>
                <w:szCs w:val="18"/>
              </w:rPr>
              <w:t>MÜNSTEDT, H</w:t>
            </w:r>
            <w:r>
              <w:rPr>
                <w:bCs/>
                <w:caps/>
                <w:sz w:val="18"/>
                <w:szCs w:val="18"/>
              </w:rPr>
              <w:t>.</w:t>
            </w:r>
            <w:r w:rsidRPr="0022434F">
              <w:rPr>
                <w:bCs/>
                <w:caps/>
                <w:sz w:val="18"/>
                <w:szCs w:val="18"/>
              </w:rPr>
              <w:t xml:space="preserve"> </w:t>
            </w:r>
            <w:proofErr w:type="spellStart"/>
            <w:r w:rsidRPr="009422FC">
              <w:rPr>
                <w:bCs/>
                <w:i/>
                <w:sz w:val="18"/>
                <w:szCs w:val="18"/>
              </w:rPr>
              <w:t>Elastic</w:t>
            </w:r>
            <w:proofErr w:type="spellEnd"/>
            <w:r w:rsidRPr="009422FC">
              <w:rPr>
                <w:bCs/>
                <w:i/>
                <w:sz w:val="18"/>
                <w:szCs w:val="18"/>
              </w:rPr>
              <w:t xml:space="preserve"> </w:t>
            </w:r>
            <w:proofErr w:type="spellStart"/>
            <w:r w:rsidRPr="009422FC">
              <w:rPr>
                <w:bCs/>
                <w:i/>
                <w:sz w:val="18"/>
                <w:szCs w:val="18"/>
              </w:rPr>
              <w:t>Behavior</w:t>
            </w:r>
            <w:proofErr w:type="spellEnd"/>
            <w:r w:rsidRPr="009422FC">
              <w:rPr>
                <w:bCs/>
                <w:i/>
                <w:sz w:val="18"/>
                <w:szCs w:val="18"/>
              </w:rPr>
              <w:t xml:space="preserve"> </w:t>
            </w:r>
            <w:proofErr w:type="spellStart"/>
            <w:r w:rsidRPr="009422FC">
              <w:rPr>
                <w:bCs/>
                <w:i/>
                <w:sz w:val="18"/>
                <w:szCs w:val="18"/>
              </w:rPr>
              <w:t>of</w:t>
            </w:r>
            <w:proofErr w:type="spellEnd"/>
            <w:r w:rsidRPr="009422FC">
              <w:rPr>
                <w:bCs/>
                <w:i/>
                <w:sz w:val="18"/>
                <w:szCs w:val="18"/>
              </w:rPr>
              <w:t xml:space="preserve"> Polymer </w:t>
            </w:r>
            <w:proofErr w:type="spellStart"/>
            <w:r w:rsidRPr="009422FC">
              <w:rPr>
                <w:bCs/>
                <w:i/>
                <w:sz w:val="18"/>
                <w:szCs w:val="18"/>
              </w:rPr>
              <w:t>Melts</w:t>
            </w:r>
            <w:proofErr w:type="spellEnd"/>
            <w:r w:rsidRPr="009422FC">
              <w:rPr>
                <w:bCs/>
                <w:i/>
                <w:sz w:val="18"/>
                <w:szCs w:val="18"/>
              </w:rPr>
              <w:t xml:space="preserve">: </w:t>
            </w:r>
            <w:proofErr w:type="spellStart"/>
            <w:r w:rsidRPr="009422FC">
              <w:rPr>
                <w:bCs/>
                <w:i/>
                <w:sz w:val="18"/>
                <w:szCs w:val="18"/>
              </w:rPr>
              <w:t>Rheology</w:t>
            </w:r>
            <w:proofErr w:type="spellEnd"/>
            <w:r w:rsidRPr="009422FC">
              <w:rPr>
                <w:bCs/>
                <w:i/>
                <w:sz w:val="18"/>
                <w:szCs w:val="18"/>
              </w:rPr>
              <w:t xml:space="preserve"> and </w:t>
            </w:r>
            <w:proofErr w:type="spellStart"/>
            <w:r w:rsidRPr="009422FC">
              <w:rPr>
                <w:bCs/>
                <w:i/>
                <w:sz w:val="18"/>
                <w:szCs w:val="18"/>
              </w:rPr>
              <w:t>Processing</w:t>
            </w:r>
            <w:proofErr w:type="spellEnd"/>
            <w:r w:rsidRPr="0022434F">
              <w:rPr>
                <w:bCs/>
                <w:sz w:val="18"/>
                <w:szCs w:val="18"/>
              </w:rPr>
              <w:t xml:space="preserve">. </w:t>
            </w:r>
            <w:proofErr w:type="spellStart"/>
            <w:r>
              <w:rPr>
                <w:bCs/>
                <w:sz w:val="18"/>
                <w:szCs w:val="18"/>
              </w:rPr>
              <w:t>M</w:t>
            </w:r>
            <w:r w:rsidRPr="0022434F">
              <w:rPr>
                <w:bCs/>
                <w:sz w:val="18"/>
                <w:szCs w:val="18"/>
              </w:rPr>
              <w:t>unich</w:t>
            </w:r>
            <w:proofErr w:type="spellEnd"/>
            <w:r w:rsidRPr="0022434F">
              <w:rPr>
                <w:bCs/>
                <w:sz w:val="18"/>
                <w:szCs w:val="18"/>
              </w:rPr>
              <w:t xml:space="preserve">: </w:t>
            </w:r>
            <w:proofErr w:type="spellStart"/>
            <w:r>
              <w:rPr>
                <w:bCs/>
                <w:sz w:val="18"/>
                <w:szCs w:val="18"/>
              </w:rPr>
              <w:t>H</w:t>
            </w:r>
            <w:r w:rsidRPr="0022434F">
              <w:rPr>
                <w:bCs/>
                <w:sz w:val="18"/>
                <w:szCs w:val="18"/>
              </w:rPr>
              <w:t>anser</w:t>
            </w:r>
            <w:proofErr w:type="spellEnd"/>
            <w:r w:rsidRPr="0022434F">
              <w:rPr>
                <w:bCs/>
                <w:sz w:val="18"/>
                <w:szCs w:val="18"/>
              </w:rPr>
              <w:t xml:space="preserve"> </w:t>
            </w:r>
            <w:proofErr w:type="spellStart"/>
            <w:r>
              <w:rPr>
                <w:bCs/>
                <w:sz w:val="18"/>
                <w:szCs w:val="18"/>
              </w:rPr>
              <w:t>P</w:t>
            </w:r>
            <w:r w:rsidRPr="0022434F">
              <w:rPr>
                <w:bCs/>
                <w:sz w:val="18"/>
                <w:szCs w:val="18"/>
              </w:rPr>
              <w:t>ublishers</w:t>
            </w:r>
            <w:proofErr w:type="spellEnd"/>
            <w:r w:rsidRPr="0022434F">
              <w:rPr>
                <w:bCs/>
                <w:caps/>
                <w:sz w:val="18"/>
                <w:szCs w:val="18"/>
              </w:rPr>
              <w:t>, 2019</w:t>
            </w:r>
            <w:r>
              <w:rPr>
                <w:bCs/>
                <w:caps/>
                <w:sz w:val="18"/>
                <w:szCs w:val="18"/>
              </w:rPr>
              <w:t xml:space="preserve">. </w:t>
            </w:r>
            <w:r>
              <w:rPr>
                <w:bCs/>
                <w:sz w:val="18"/>
                <w:szCs w:val="18"/>
              </w:rPr>
              <w:t xml:space="preserve">Dostupné z: </w:t>
            </w:r>
            <w:hyperlink r:id="rId23" w:history="1">
              <w:r w:rsidR="00324F10" w:rsidRPr="00324F10">
                <w:rPr>
                  <w:rStyle w:val="Hypertextovodkaz"/>
                  <w:sz w:val="14"/>
                  <w:szCs w:val="14"/>
                  <w:shd w:val="clear" w:color="auto" w:fill="FFFFFF"/>
                </w:rPr>
                <w:t>https://app.knovel.com/hotlink/toc/id:kpEBPMRP04/elastic-behavior-polymer/elastic-behavior-polymer</w:t>
              </w:r>
            </w:hyperlink>
            <w:r w:rsidR="00324F10" w:rsidRPr="00324F10">
              <w:rPr>
                <w:color w:val="323232"/>
                <w:sz w:val="14"/>
                <w:szCs w:val="14"/>
                <w:shd w:val="clear" w:color="auto" w:fill="FFFFFF"/>
              </w:rPr>
              <w:t>.</w:t>
            </w:r>
          </w:p>
          <w:p w14:paraId="7CA3E6FA" w14:textId="13BD1BC0" w:rsidR="00E57C7B" w:rsidRDefault="00E57C7B" w:rsidP="00E57C7B">
            <w:pPr>
              <w:jc w:val="both"/>
              <w:rPr>
                <w:color w:val="0000FF"/>
                <w:sz w:val="15"/>
                <w:szCs w:val="15"/>
                <w:u w:val="single"/>
              </w:rPr>
            </w:pPr>
            <w:r w:rsidRPr="00FB5138">
              <w:rPr>
                <w:bCs/>
                <w:caps/>
                <w:sz w:val="18"/>
                <w:szCs w:val="18"/>
              </w:rPr>
              <w:t xml:space="preserve">Dealy, J.M., Read, D.J., Larson, R.G. </w:t>
            </w:r>
            <w:proofErr w:type="spellStart"/>
            <w:r w:rsidRPr="00FB5138">
              <w:rPr>
                <w:rFonts w:eastAsiaTheme="minorHAnsi"/>
                <w:bCs/>
                <w:i/>
                <w:iCs/>
                <w:sz w:val="18"/>
                <w:szCs w:val="18"/>
              </w:rPr>
              <w:t>Structure</w:t>
            </w:r>
            <w:proofErr w:type="spellEnd"/>
            <w:r w:rsidRPr="00FB5138">
              <w:rPr>
                <w:rFonts w:eastAsiaTheme="minorHAnsi"/>
                <w:bCs/>
                <w:i/>
                <w:iCs/>
                <w:sz w:val="18"/>
                <w:szCs w:val="18"/>
              </w:rPr>
              <w:t xml:space="preserve"> and </w:t>
            </w:r>
            <w:proofErr w:type="spellStart"/>
            <w:r w:rsidRPr="00FB5138">
              <w:rPr>
                <w:rFonts w:eastAsiaTheme="minorHAnsi"/>
                <w:bCs/>
                <w:i/>
                <w:iCs/>
                <w:sz w:val="18"/>
                <w:szCs w:val="18"/>
              </w:rPr>
              <w:t>Rheology</w:t>
            </w:r>
            <w:proofErr w:type="spellEnd"/>
            <w:r w:rsidRPr="00FB5138">
              <w:rPr>
                <w:rFonts w:eastAsiaTheme="minorHAnsi"/>
                <w:bCs/>
                <w:i/>
                <w:iCs/>
                <w:sz w:val="18"/>
                <w:szCs w:val="18"/>
              </w:rPr>
              <w:t xml:space="preserve"> </w:t>
            </w:r>
            <w:proofErr w:type="spellStart"/>
            <w:r w:rsidRPr="00FB5138">
              <w:rPr>
                <w:rFonts w:eastAsiaTheme="minorHAnsi"/>
                <w:bCs/>
                <w:i/>
                <w:iCs/>
                <w:sz w:val="18"/>
                <w:szCs w:val="18"/>
              </w:rPr>
              <w:t>of</w:t>
            </w:r>
            <w:proofErr w:type="spellEnd"/>
            <w:r w:rsidRPr="00FB5138">
              <w:rPr>
                <w:rFonts w:eastAsiaTheme="minorHAnsi"/>
                <w:bCs/>
                <w:i/>
                <w:iCs/>
                <w:sz w:val="18"/>
                <w:szCs w:val="18"/>
              </w:rPr>
              <w:t xml:space="preserve"> </w:t>
            </w:r>
            <w:proofErr w:type="spellStart"/>
            <w:r w:rsidRPr="00FB5138">
              <w:rPr>
                <w:rFonts w:eastAsiaTheme="minorHAnsi"/>
                <w:bCs/>
                <w:i/>
                <w:iCs/>
                <w:sz w:val="18"/>
                <w:szCs w:val="18"/>
              </w:rPr>
              <w:t>Molten</w:t>
            </w:r>
            <w:proofErr w:type="spellEnd"/>
            <w:r w:rsidRPr="00FB5138">
              <w:rPr>
                <w:rFonts w:eastAsiaTheme="minorHAnsi"/>
                <w:bCs/>
                <w:i/>
                <w:iCs/>
                <w:sz w:val="18"/>
                <w:szCs w:val="18"/>
              </w:rPr>
              <w:t xml:space="preserve"> </w:t>
            </w:r>
            <w:proofErr w:type="spellStart"/>
            <w:proofErr w:type="gramStart"/>
            <w:r w:rsidRPr="00FB5138">
              <w:rPr>
                <w:rFonts w:eastAsiaTheme="minorHAnsi"/>
                <w:bCs/>
                <w:i/>
                <w:iCs/>
                <w:sz w:val="18"/>
                <w:szCs w:val="18"/>
              </w:rPr>
              <w:t>Polymers</w:t>
            </w:r>
            <w:proofErr w:type="spellEnd"/>
            <w:r w:rsidRPr="00FB5138">
              <w:rPr>
                <w:rFonts w:eastAsiaTheme="minorHAnsi"/>
                <w:bCs/>
                <w:i/>
                <w:iCs/>
                <w:sz w:val="18"/>
                <w:szCs w:val="18"/>
              </w:rPr>
              <w:t xml:space="preserve"> - </w:t>
            </w:r>
            <w:proofErr w:type="spellStart"/>
            <w:r w:rsidRPr="00FB5138">
              <w:rPr>
                <w:rFonts w:eastAsiaTheme="minorHAnsi"/>
                <w:bCs/>
                <w:i/>
                <w:iCs/>
                <w:sz w:val="18"/>
                <w:szCs w:val="18"/>
              </w:rPr>
              <w:t>From</w:t>
            </w:r>
            <w:proofErr w:type="spellEnd"/>
            <w:proofErr w:type="gramEnd"/>
            <w:r w:rsidRPr="00FB5138">
              <w:rPr>
                <w:rFonts w:eastAsiaTheme="minorHAnsi"/>
                <w:bCs/>
                <w:i/>
                <w:iCs/>
                <w:sz w:val="18"/>
                <w:szCs w:val="18"/>
              </w:rPr>
              <w:t xml:space="preserve"> </w:t>
            </w:r>
            <w:proofErr w:type="spellStart"/>
            <w:r w:rsidRPr="00FB5138">
              <w:rPr>
                <w:rFonts w:eastAsiaTheme="minorHAnsi"/>
                <w:bCs/>
                <w:i/>
                <w:iCs/>
                <w:sz w:val="18"/>
                <w:szCs w:val="18"/>
              </w:rPr>
              <w:t>Structure</w:t>
            </w:r>
            <w:proofErr w:type="spellEnd"/>
            <w:r w:rsidRPr="00FB5138">
              <w:rPr>
                <w:rFonts w:eastAsiaTheme="minorHAnsi"/>
                <w:bCs/>
                <w:i/>
                <w:iCs/>
                <w:sz w:val="18"/>
                <w:szCs w:val="18"/>
              </w:rPr>
              <w:t xml:space="preserve"> to </w:t>
            </w:r>
            <w:proofErr w:type="spellStart"/>
            <w:r w:rsidRPr="00FB5138">
              <w:rPr>
                <w:rFonts w:eastAsiaTheme="minorHAnsi"/>
                <w:bCs/>
                <w:i/>
                <w:iCs/>
                <w:sz w:val="18"/>
                <w:szCs w:val="18"/>
              </w:rPr>
              <w:t>Flow</w:t>
            </w:r>
            <w:proofErr w:type="spellEnd"/>
            <w:r w:rsidRPr="00FB5138">
              <w:rPr>
                <w:rFonts w:eastAsiaTheme="minorHAnsi"/>
                <w:bCs/>
                <w:i/>
                <w:iCs/>
                <w:sz w:val="18"/>
                <w:szCs w:val="18"/>
              </w:rPr>
              <w:t xml:space="preserve"> </w:t>
            </w:r>
            <w:proofErr w:type="spellStart"/>
            <w:r w:rsidRPr="00FB5138">
              <w:rPr>
                <w:rFonts w:eastAsiaTheme="minorHAnsi"/>
                <w:bCs/>
                <w:i/>
                <w:iCs/>
                <w:sz w:val="18"/>
                <w:szCs w:val="18"/>
              </w:rPr>
              <w:t>Behavior</w:t>
            </w:r>
            <w:proofErr w:type="spellEnd"/>
            <w:r w:rsidRPr="00FB5138">
              <w:rPr>
                <w:rFonts w:eastAsiaTheme="minorHAnsi"/>
                <w:bCs/>
                <w:i/>
                <w:iCs/>
                <w:sz w:val="18"/>
                <w:szCs w:val="18"/>
              </w:rPr>
              <w:t xml:space="preserve"> and </w:t>
            </w:r>
            <w:proofErr w:type="spellStart"/>
            <w:r w:rsidRPr="00FB5138">
              <w:rPr>
                <w:rFonts w:eastAsiaTheme="minorHAnsi"/>
                <w:bCs/>
                <w:i/>
                <w:iCs/>
                <w:sz w:val="18"/>
                <w:szCs w:val="18"/>
              </w:rPr>
              <w:t>Back</w:t>
            </w:r>
            <w:proofErr w:type="spellEnd"/>
            <w:r w:rsidRPr="00FB5138">
              <w:rPr>
                <w:rFonts w:eastAsiaTheme="minorHAnsi"/>
                <w:bCs/>
                <w:i/>
                <w:iCs/>
                <w:sz w:val="18"/>
                <w:szCs w:val="18"/>
              </w:rPr>
              <w:t xml:space="preserve"> </w:t>
            </w:r>
            <w:proofErr w:type="spellStart"/>
            <w:r w:rsidRPr="00FB5138">
              <w:rPr>
                <w:rFonts w:eastAsiaTheme="minorHAnsi"/>
                <w:bCs/>
                <w:i/>
                <w:iCs/>
                <w:sz w:val="18"/>
                <w:szCs w:val="18"/>
              </w:rPr>
              <w:t>Again</w:t>
            </w:r>
            <w:proofErr w:type="spellEnd"/>
            <w:r w:rsidRPr="00FB5138">
              <w:rPr>
                <w:bCs/>
                <w:i/>
                <w:iCs/>
                <w:sz w:val="18"/>
                <w:szCs w:val="18"/>
              </w:rPr>
              <w:t>.</w:t>
            </w:r>
            <w:r w:rsidRPr="00FB5138">
              <w:rPr>
                <w:rFonts w:eastAsiaTheme="minorHAnsi"/>
                <w:bCs/>
                <w:i/>
                <w:iCs/>
                <w:sz w:val="18"/>
                <w:szCs w:val="18"/>
              </w:rPr>
              <w:t xml:space="preserve"> </w:t>
            </w:r>
            <w:r w:rsidRPr="00FB5138">
              <w:rPr>
                <w:rFonts w:eastAsiaTheme="minorHAnsi"/>
                <w:bCs/>
                <w:iCs/>
                <w:sz w:val="18"/>
                <w:szCs w:val="18"/>
              </w:rPr>
              <w:t xml:space="preserve">2nd </w:t>
            </w:r>
            <w:r>
              <w:rPr>
                <w:bCs/>
                <w:iCs/>
                <w:sz w:val="18"/>
                <w:szCs w:val="18"/>
              </w:rPr>
              <w:t>Ed</w:t>
            </w:r>
            <w:r w:rsidRPr="00FB5138">
              <w:rPr>
                <w:bCs/>
                <w:iCs/>
                <w:sz w:val="18"/>
                <w:szCs w:val="18"/>
              </w:rPr>
              <w:t>.</w:t>
            </w:r>
            <w:r w:rsidRPr="00FB5138">
              <w:rPr>
                <w:bCs/>
                <w:i/>
                <w:iCs/>
                <w:sz w:val="18"/>
                <w:szCs w:val="18"/>
              </w:rPr>
              <w:t xml:space="preserve"> </w:t>
            </w:r>
            <w:proofErr w:type="spellStart"/>
            <w:r w:rsidRPr="00FB5138">
              <w:rPr>
                <w:bCs/>
                <w:caps/>
                <w:sz w:val="18"/>
                <w:szCs w:val="18"/>
              </w:rPr>
              <w:t>M</w:t>
            </w:r>
            <w:r w:rsidRPr="00FB5138">
              <w:rPr>
                <w:bCs/>
                <w:sz w:val="18"/>
                <w:szCs w:val="18"/>
              </w:rPr>
              <w:t>unich</w:t>
            </w:r>
            <w:proofErr w:type="spellEnd"/>
            <w:r w:rsidRPr="00FB5138">
              <w:rPr>
                <w:bCs/>
                <w:caps/>
                <w:sz w:val="18"/>
                <w:szCs w:val="18"/>
              </w:rPr>
              <w:t xml:space="preserve">: </w:t>
            </w:r>
            <w:proofErr w:type="spellStart"/>
            <w:r w:rsidRPr="00FB5138">
              <w:rPr>
                <w:bCs/>
                <w:caps/>
                <w:sz w:val="18"/>
                <w:szCs w:val="18"/>
              </w:rPr>
              <w:t>H</w:t>
            </w:r>
            <w:r w:rsidRPr="00FB5138">
              <w:rPr>
                <w:bCs/>
                <w:sz w:val="18"/>
                <w:szCs w:val="18"/>
              </w:rPr>
              <w:t>anser</w:t>
            </w:r>
            <w:proofErr w:type="spellEnd"/>
            <w:r w:rsidRPr="00FB5138">
              <w:rPr>
                <w:bCs/>
                <w:sz w:val="18"/>
                <w:szCs w:val="18"/>
              </w:rPr>
              <w:t>, 2018.</w:t>
            </w:r>
            <w:r>
              <w:rPr>
                <w:bCs/>
                <w:sz w:val="18"/>
                <w:szCs w:val="18"/>
              </w:rPr>
              <w:t xml:space="preserve"> Dostupné z: </w:t>
            </w:r>
            <w:hyperlink r:id="rId24" w:history="1">
              <w:r w:rsidRPr="00324F10">
                <w:rPr>
                  <w:color w:val="0000FF"/>
                  <w:sz w:val="14"/>
                  <w:szCs w:val="14"/>
                  <w:u w:val="single"/>
                </w:rPr>
                <w:t>https://app.knovel.com/web/toc.v/cid:kpSRMPFS01/viewerType:toc//root_slug:structure-rheology-molten/url_slug:structure-rheology-molten?b-q=rheology&amp;sort_on=default&amp;b-subscription=true&amp;b-group-by=true&amp;b-sort-on=default&amp;b-content-type=all_references</w:t>
              </w:r>
            </w:hyperlink>
            <w:r w:rsidR="00324F10" w:rsidRPr="00324F10">
              <w:rPr>
                <w:sz w:val="14"/>
                <w:szCs w:val="14"/>
              </w:rPr>
              <w:t>.</w:t>
            </w:r>
          </w:p>
          <w:p w14:paraId="36E0FB48" w14:textId="77777777" w:rsidR="00E57C7B" w:rsidRPr="00FB5138" w:rsidRDefault="00E57C7B" w:rsidP="00E57C7B">
            <w:pPr>
              <w:shd w:val="clear" w:color="auto" w:fill="FFFFFF"/>
              <w:jc w:val="both"/>
              <w:outlineLvl w:val="0"/>
              <w:rPr>
                <w:sz w:val="18"/>
                <w:szCs w:val="18"/>
              </w:rPr>
            </w:pPr>
            <w:r w:rsidRPr="00FB5138">
              <w:rPr>
                <w:bCs/>
                <w:caps/>
                <w:sz w:val="18"/>
                <w:szCs w:val="18"/>
              </w:rPr>
              <w:t>MALKIN, A.J., ISAYEV, A.I</w:t>
            </w:r>
            <w:r w:rsidRPr="00FB5138">
              <w:rPr>
                <w:bCs/>
                <w:i/>
                <w:iCs/>
                <w:sz w:val="18"/>
                <w:szCs w:val="18"/>
              </w:rPr>
              <w:t>. </w:t>
            </w:r>
            <w:proofErr w:type="spellStart"/>
            <w:r w:rsidRPr="00FB5138">
              <w:rPr>
                <w:bCs/>
                <w:i/>
                <w:iCs/>
                <w:sz w:val="18"/>
                <w:szCs w:val="18"/>
              </w:rPr>
              <w:t>Rheology</w:t>
            </w:r>
            <w:proofErr w:type="spellEnd"/>
            <w:r w:rsidRPr="00FB5138">
              <w:rPr>
                <w:bCs/>
                <w:i/>
                <w:iCs/>
                <w:sz w:val="18"/>
                <w:szCs w:val="18"/>
              </w:rPr>
              <w:t xml:space="preserve">: </w:t>
            </w:r>
            <w:proofErr w:type="spellStart"/>
            <w:r w:rsidRPr="00FB5138">
              <w:rPr>
                <w:bCs/>
                <w:i/>
                <w:iCs/>
                <w:sz w:val="18"/>
                <w:szCs w:val="18"/>
              </w:rPr>
              <w:t>Concepts</w:t>
            </w:r>
            <w:proofErr w:type="spellEnd"/>
            <w:r w:rsidRPr="00FB5138">
              <w:rPr>
                <w:bCs/>
                <w:i/>
                <w:iCs/>
                <w:sz w:val="18"/>
                <w:szCs w:val="18"/>
              </w:rPr>
              <w:t xml:space="preserve">, </w:t>
            </w:r>
            <w:proofErr w:type="spellStart"/>
            <w:r w:rsidRPr="00FB5138">
              <w:rPr>
                <w:bCs/>
                <w:i/>
                <w:iCs/>
                <w:sz w:val="18"/>
                <w:szCs w:val="18"/>
              </w:rPr>
              <w:t>Methods</w:t>
            </w:r>
            <w:proofErr w:type="spellEnd"/>
            <w:r w:rsidRPr="00FB5138">
              <w:rPr>
                <w:bCs/>
                <w:i/>
                <w:iCs/>
                <w:sz w:val="18"/>
                <w:szCs w:val="18"/>
              </w:rPr>
              <w:t xml:space="preserve">, and </w:t>
            </w:r>
            <w:proofErr w:type="spellStart"/>
            <w:r w:rsidRPr="00FB5138">
              <w:rPr>
                <w:bCs/>
                <w:i/>
                <w:iCs/>
                <w:sz w:val="18"/>
                <w:szCs w:val="18"/>
              </w:rPr>
              <w:t>Applications</w:t>
            </w:r>
            <w:proofErr w:type="spellEnd"/>
            <w:r w:rsidRPr="00FB5138">
              <w:rPr>
                <w:bCs/>
                <w:i/>
                <w:iCs/>
                <w:sz w:val="18"/>
                <w:szCs w:val="18"/>
              </w:rPr>
              <w:t xml:space="preserve">. </w:t>
            </w:r>
            <w:r w:rsidRPr="00FB5138">
              <w:rPr>
                <w:bCs/>
                <w:iCs/>
                <w:sz w:val="18"/>
                <w:szCs w:val="18"/>
              </w:rPr>
              <w:t xml:space="preserve">3rd </w:t>
            </w:r>
            <w:r>
              <w:rPr>
                <w:bCs/>
                <w:iCs/>
                <w:sz w:val="18"/>
                <w:szCs w:val="18"/>
              </w:rPr>
              <w:t>Ed</w:t>
            </w:r>
            <w:r w:rsidRPr="00FB5138">
              <w:rPr>
                <w:bCs/>
                <w:iCs/>
                <w:sz w:val="18"/>
                <w:szCs w:val="18"/>
              </w:rPr>
              <w:t xml:space="preserve">. Toronto: </w:t>
            </w:r>
            <w:proofErr w:type="spellStart"/>
            <w:r w:rsidRPr="00FB5138">
              <w:rPr>
                <w:bCs/>
                <w:iCs/>
                <w:sz w:val="18"/>
                <w:szCs w:val="18"/>
              </w:rPr>
              <w:t>ChemTec</w:t>
            </w:r>
            <w:proofErr w:type="spellEnd"/>
            <w:r w:rsidRPr="00FB5138">
              <w:rPr>
                <w:bCs/>
                <w:iCs/>
                <w:sz w:val="18"/>
                <w:szCs w:val="18"/>
              </w:rPr>
              <w:t xml:space="preserve"> </w:t>
            </w:r>
            <w:proofErr w:type="spellStart"/>
            <w:r w:rsidRPr="00FB5138">
              <w:rPr>
                <w:bCs/>
                <w:iCs/>
                <w:sz w:val="18"/>
                <w:szCs w:val="18"/>
              </w:rPr>
              <w:t>Publishing</w:t>
            </w:r>
            <w:proofErr w:type="spellEnd"/>
            <w:r w:rsidRPr="00FB5138">
              <w:rPr>
                <w:bCs/>
                <w:iCs/>
                <w:sz w:val="18"/>
                <w:szCs w:val="18"/>
              </w:rPr>
              <w:t>, 2017.</w:t>
            </w:r>
            <w:r>
              <w:rPr>
                <w:bCs/>
                <w:iCs/>
                <w:sz w:val="18"/>
                <w:szCs w:val="18"/>
              </w:rPr>
              <w:t xml:space="preserve"> Dostupné z: </w:t>
            </w:r>
            <w:hyperlink r:id="rId25" w:history="1">
              <w:r w:rsidRPr="00324F10">
                <w:rPr>
                  <w:color w:val="0000FF"/>
                  <w:sz w:val="14"/>
                  <w:szCs w:val="14"/>
                  <w:u w:val="single"/>
                </w:rPr>
                <w:t>https://app.knovel.com/web/toc.v/cid:kpRCMAE012/viewerType:toc//root_slug:rheology-concept-methods/url_slug:rheology-concept-methods?b-q=rheology&amp;sort_on=default&amp;b-subscription=true&amp;b-group-by=true&amp;b-sort-on=default&amp;b-content-type=all_references</w:t>
              </w:r>
            </w:hyperlink>
            <w:r w:rsidRPr="00324F10">
              <w:rPr>
                <w:sz w:val="14"/>
                <w:szCs w:val="14"/>
              </w:rPr>
              <w:t>.</w:t>
            </w:r>
          </w:p>
          <w:p w14:paraId="5C11B530" w14:textId="0EBAC509" w:rsidR="00324F10" w:rsidRPr="009422FC" w:rsidRDefault="00E57C7B" w:rsidP="00E57C7B">
            <w:pPr>
              <w:jc w:val="both"/>
              <w:rPr>
                <w:color w:val="0000FF"/>
                <w:sz w:val="12"/>
                <w:szCs w:val="12"/>
                <w:u w:val="single"/>
              </w:rPr>
            </w:pPr>
            <w:r>
              <w:rPr>
                <w:bCs/>
                <w:iCs/>
                <w:sz w:val="18"/>
                <w:szCs w:val="18"/>
              </w:rPr>
              <w:t>MÜNSTEDT, H</w:t>
            </w:r>
            <w:r w:rsidRPr="00E41A00">
              <w:rPr>
                <w:bCs/>
                <w:iCs/>
                <w:sz w:val="18"/>
                <w:szCs w:val="18"/>
              </w:rPr>
              <w:t xml:space="preserve">. </w:t>
            </w:r>
            <w:proofErr w:type="spellStart"/>
            <w:r w:rsidRPr="009422FC">
              <w:rPr>
                <w:bCs/>
                <w:i/>
                <w:iCs/>
                <w:sz w:val="18"/>
                <w:szCs w:val="18"/>
              </w:rPr>
              <w:t>Rheological</w:t>
            </w:r>
            <w:proofErr w:type="spellEnd"/>
            <w:r w:rsidRPr="009422FC">
              <w:rPr>
                <w:bCs/>
                <w:i/>
                <w:iCs/>
                <w:sz w:val="18"/>
                <w:szCs w:val="18"/>
              </w:rPr>
              <w:t xml:space="preserve"> and </w:t>
            </w:r>
            <w:proofErr w:type="spellStart"/>
            <w:r>
              <w:rPr>
                <w:bCs/>
                <w:i/>
                <w:iCs/>
                <w:sz w:val="18"/>
                <w:szCs w:val="18"/>
              </w:rPr>
              <w:t>M</w:t>
            </w:r>
            <w:r w:rsidRPr="009422FC">
              <w:rPr>
                <w:bCs/>
                <w:i/>
                <w:iCs/>
                <w:sz w:val="18"/>
                <w:szCs w:val="18"/>
              </w:rPr>
              <w:t>orphological</w:t>
            </w:r>
            <w:proofErr w:type="spellEnd"/>
            <w:r w:rsidRPr="009422FC">
              <w:rPr>
                <w:bCs/>
                <w:i/>
                <w:iCs/>
                <w:sz w:val="18"/>
                <w:szCs w:val="18"/>
              </w:rPr>
              <w:t xml:space="preserve"> </w:t>
            </w:r>
            <w:proofErr w:type="spellStart"/>
            <w:r>
              <w:rPr>
                <w:bCs/>
                <w:i/>
                <w:iCs/>
                <w:sz w:val="18"/>
                <w:szCs w:val="18"/>
              </w:rPr>
              <w:t>P</w:t>
            </w:r>
            <w:r w:rsidRPr="009422FC">
              <w:rPr>
                <w:bCs/>
                <w:i/>
                <w:iCs/>
                <w:sz w:val="18"/>
                <w:szCs w:val="18"/>
              </w:rPr>
              <w:t>roperties</w:t>
            </w:r>
            <w:proofErr w:type="spellEnd"/>
            <w:r w:rsidRPr="009422FC">
              <w:rPr>
                <w:bCs/>
                <w:i/>
                <w:iCs/>
                <w:sz w:val="18"/>
                <w:szCs w:val="18"/>
              </w:rPr>
              <w:t xml:space="preserve"> </w:t>
            </w:r>
            <w:proofErr w:type="spellStart"/>
            <w:r w:rsidRPr="009422FC">
              <w:rPr>
                <w:bCs/>
                <w:i/>
                <w:iCs/>
                <w:sz w:val="18"/>
                <w:szCs w:val="18"/>
              </w:rPr>
              <w:t>of</w:t>
            </w:r>
            <w:proofErr w:type="spellEnd"/>
            <w:r w:rsidRPr="009422FC">
              <w:rPr>
                <w:bCs/>
                <w:i/>
                <w:iCs/>
                <w:sz w:val="18"/>
                <w:szCs w:val="18"/>
              </w:rPr>
              <w:t xml:space="preserve"> </w:t>
            </w:r>
            <w:proofErr w:type="spellStart"/>
            <w:r>
              <w:rPr>
                <w:bCs/>
                <w:i/>
                <w:iCs/>
                <w:sz w:val="18"/>
                <w:szCs w:val="18"/>
              </w:rPr>
              <w:t>D</w:t>
            </w:r>
            <w:r w:rsidRPr="009422FC">
              <w:rPr>
                <w:bCs/>
                <w:i/>
                <w:iCs/>
                <w:sz w:val="18"/>
                <w:szCs w:val="18"/>
              </w:rPr>
              <w:t>ispersed</w:t>
            </w:r>
            <w:proofErr w:type="spellEnd"/>
            <w:r w:rsidRPr="009422FC">
              <w:rPr>
                <w:bCs/>
                <w:i/>
                <w:iCs/>
                <w:sz w:val="18"/>
                <w:szCs w:val="18"/>
              </w:rPr>
              <w:t xml:space="preserve"> </w:t>
            </w:r>
            <w:proofErr w:type="spellStart"/>
            <w:r>
              <w:rPr>
                <w:bCs/>
                <w:i/>
                <w:iCs/>
                <w:sz w:val="18"/>
                <w:szCs w:val="18"/>
              </w:rPr>
              <w:t>P</w:t>
            </w:r>
            <w:r w:rsidRPr="009422FC">
              <w:rPr>
                <w:bCs/>
                <w:i/>
                <w:iCs/>
                <w:sz w:val="18"/>
                <w:szCs w:val="18"/>
              </w:rPr>
              <w:t>olymeric</w:t>
            </w:r>
            <w:proofErr w:type="spellEnd"/>
            <w:r w:rsidRPr="009422FC">
              <w:rPr>
                <w:bCs/>
                <w:i/>
                <w:iCs/>
                <w:sz w:val="18"/>
                <w:szCs w:val="18"/>
              </w:rPr>
              <w:t xml:space="preserve"> </w:t>
            </w:r>
            <w:proofErr w:type="spellStart"/>
            <w:r>
              <w:rPr>
                <w:bCs/>
                <w:i/>
                <w:iCs/>
                <w:sz w:val="18"/>
                <w:szCs w:val="18"/>
              </w:rPr>
              <w:t>M</w:t>
            </w:r>
            <w:r w:rsidRPr="009422FC">
              <w:rPr>
                <w:bCs/>
                <w:i/>
                <w:iCs/>
                <w:sz w:val="18"/>
                <w:szCs w:val="18"/>
              </w:rPr>
              <w:t>aterials</w:t>
            </w:r>
            <w:proofErr w:type="spellEnd"/>
            <w:r w:rsidRPr="009422FC">
              <w:rPr>
                <w:bCs/>
                <w:i/>
                <w:iCs/>
                <w:sz w:val="18"/>
                <w:szCs w:val="18"/>
              </w:rPr>
              <w:t xml:space="preserve">: </w:t>
            </w:r>
            <w:proofErr w:type="spellStart"/>
            <w:r>
              <w:rPr>
                <w:bCs/>
                <w:i/>
                <w:iCs/>
                <w:sz w:val="18"/>
                <w:szCs w:val="18"/>
              </w:rPr>
              <w:t>F</w:t>
            </w:r>
            <w:r w:rsidRPr="009422FC">
              <w:rPr>
                <w:bCs/>
                <w:i/>
                <w:iCs/>
                <w:sz w:val="18"/>
                <w:szCs w:val="18"/>
              </w:rPr>
              <w:t>illed</w:t>
            </w:r>
            <w:proofErr w:type="spellEnd"/>
            <w:r w:rsidRPr="009422FC">
              <w:rPr>
                <w:bCs/>
                <w:i/>
                <w:iCs/>
                <w:sz w:val="18"/>
                <w:szCs w:val="18"/>
              </w:rPr>
              <w:t xml:space="preserve"> </w:t>
            </w:r>
            <w:proofErr w:type="spellStart"/>
            <w:r>
              <w:rPr>
                <w:bCs/>
                <w:i/>
                <w:iCs/>
                <w:sz w:val="18"/>
                <w:szCs w:val="18"/>
              </w:rPr>
              <w:t>P</w:t>
            </w:r>
            <w:r w:rsidRPr="009422FC">
              <w:rPr>
                <w:bCs/>
                <w:i/>
                <w:iCs/>
                <w:sz w:val="18"/>
                <w:szCs w:val="18"/>
              </w:rPr>
              <w:t>olymers</w:t>
            </w:r>
            <w:proofErr w:type="spellEnd"/>
            <w:r w:rsidRPr="009422FC">
              <w:rPr>
                <w:bCs/>
                <w:i/>
                <w:iCs/>
                <w:sz w:val="18"/>
                <w:szCs w:val="18"/>
              </w:rPr>
              <w:t xml:space="preserve"> and </w:t>
            </w:r>
            <w:r>
              <w:rPr>
                <w:bCs/>
                <w:i/>
                <w:iCs/>
                <w:sz w:val="18"/>
                <w:szCs w:val="18"/>
              </w:rPr>
              <w:t>P</w:t>
            </w:r>
            <w:r w:rsidRPr="009422FC">
              <w:rPr>
                <w:bCs/>
                <w:i/>
                <w:iCs/>
                <w:sz w:val="18"/>
                <w:szCs w:val="18"/>
              </w:rPr>
              <w:t xml:space="preserve">olymer </w:t>
            </w:r>
            <w:proofErr w:type="spellStart"/>
            <w:r>
              <w:rPr>
                <w:bCs/>
                <w:i/>
                <w:iCs/>
                <w:sz w:val="18"/>
                <w:szCs w:val="18"/>
              </w:rPr>
              <w:t>B</w:t>
            </w:r>
            <w:r w:rsidRPr="009422FC">
              <w:rPr>
                <w:bCs/>
                <w:i/>
                <w:iCs/>
                <w:sz w:val="18"/>
                <w:szCs w:val="18"/>
              </w:rPr>
              <w:t>lends</w:t>
            </w:r>
            <w:proofErr w:type="spellEnd"/>
            <w:r w:rsidRPr="00E41A00">
              <w:rPr>
                <w:bCs/>
                <w:iCs/>
                <w:sz w:val="18"/>
                <w:szCs w:val="18"/>
              </w:rPr>
              <w:t xml:space="preserve">. </w:t>
            </w:r>
            <w:proofErr w:type="spellStart"/>
            <w:r w:rsidRPr="00E41A00">
              <w:rPr>
                <w:bCs/>
                <w:iCs/>
                <w:sz w:val="18"/>
                <w:szCs w:val="18"/>
              </w:rPr>
              <w:t>Munich</w:t>
            </w:r>
            <w:proofErr w:type="spellEnd"/>
            <w:r w:rsidRPr="00E41A00">
              <w:rPr>
                <w:bCs/>
                <w:iCs/>
                <w:sz w:val="18"/>
                <w:szCs w:val="18"/>
              </w:rPr>
              <w:t xml:space="preserve">: </w:t>
            </w:r>
            <w:proofErr w:type="spellStart"/>
            <w:r w:rsidRPr="00E41A00">
              <w:rPr>
                <w:bCs/>
                <w:iCs/>
                <w:sz w:val="18"/>
                <w:szCs w:val="18"/>
              </w:rPr>
              <w:t>Hanser</w:t>
            </w:r>
            <w:proofErr w:type="spellEnd"/>
            <w:r w:rsidRPr="00E41A00">
              <w:rPr>
                <w:bCs/>
                <w:iCs/>
                <w:sz w:val="18"/>
                <w:szCs w:val="18"/>
              </w:rPr>
              <w:t xml:space="preserve"> </w:t>
            </w:r>
            <w:proofErr w:type="spellStart"/>
            <w:r w:rsidRPr="00E41A00">
              <w:rPr>
                <w:bCs/>
                <w:iCs/>
                <w:sz w:val="18"/>
                <w:szCs w:val="18"/>
              </w:rPr>
              <w:t>Publishers</w:t>
            </w:r>
            <w:proofErr w:type="spellEnd"/>
            <w:r w:rsidRPr="00E41A00">
              <w:rPr>
                <w:bCs/>
                <w:iCs/>
                <w:sz w:val="18"/>
                <w:szCs w:val="18"/>
              </w:rPr>
              <w:t>, 2016.</w:t>
            </w:r>
            <w:r>
              <w:rPr>
                <w:bCs/>
                <w:iCs/>
                <w:sz w:val="18"/>
                <w:szCs w:val="18"/>
              </w:rPr>
              <w:t xml:space="preserve"> Dostupné z: </w:t>
            </w:r>
            <w:hyperlink r:id="rId26" w:history="1">
              <w:r w:rsidR="00324F10" w:rsidRPr="00F957FB">
                <w:rPr>
                  <w:rStyle w:val="Hypertextovodkaz"/>
                  <w:sz w:val="14"/>
                  <w:szCs w:val="14"/>
                  <w:shd w:val="clear" w:color="auto" w:fill="FFFFFF"/>
                </w:rPr>
                <w:t>https://app.knovel.com/hotlink/toc/id:kpRMPDPMF1/rheological-morphological/rheological-morphological</w:t>
              </w:r>
            </w:hyperlink>
            <w:r w:rsidR="00324F10" w:rsidRPr="00324F10">
              <w:rPr>
                <w:color w:val="323232"/>
                <w:sz w:val="14"/>
                <w:szCs w:val="14"/>
                <w:shd w:val="clear" w:color="auto" w:fill="FFFFFF"/>
              </w:rPr>
              <w:t>.</w:t>
            </w:r>
          </w:p>
          <w:p w14:paraId="61F6B43F" w14:textId="77777777" w:rsidR="00E57C7B" w:rsidRPr="00FB5138" w:rsidRDefault="00E57C7B" w:rsidP="00E57C7B">
            <w:pPr>
              <w:jc w:val="both"/>
              <w:rPr>
                <w:bCs/>
                <w:iCs/>
                <w:sz w:val="18"/>
                <w:szCs w:val="18"/>
              </w:rPr>
            </w:pPr>
            <w:r w:rsidRPr="00FB5138">
              <w:rPr>
                <w:bCs/>
                <w:iCs/>
                <w:sz w:val="18"/>
                <w:szCs w:val="18"/>
              </w:rPr>
              <w:t>DEALY, J.M., WANG, J. </w:t>
            </w:r>
            <w:r w:rsidRPr="00FB5138">
              <w:rPr>
                <w:bCs/>
                <w:i/>
                <w:iCs/>
                <w:sz w:val="18"/>
                <w:szCs w:val="18"/>
              </w:rPr>
              <w:t xml:space="preserve">Melt </w:t>
            </w:r>
            <w:proofErr w:type="spellStart"/>
            <w:r w:rsidRPr="00FB5138">
              <w:rPr>
                <w:bCs/>
                <w:i/>
                <w:iCs/>
                <w:sz w:val="18"/>
                <w:szCs w:val="18"/>
              </w:rPr>
              <w:t>Rheology</w:t>
            </w:r>
            <w:proofErr w:type="spellEnd"/>
            <w:r w:rsidRPr="00FB5138">
              <w:rPr>
                <w:bCs/>
                <w:i/>
                <w:iCs/>
                <w:sz w:val="18"/>
                <w:szCs w:val="18"/>
              </w:rPr>
              <w:t xml:space="preserve"> and </w:t>
            </w:r>
            <w:proofErr w:type="spellStart"/>
            <w:r w:rsidRPr="00FB5138">
              <w:rPr>
                <w:bCs/>
                <w:i/>
                <w:iCs/>
                <w:sz w:val="18"/>
                <w:szCs w:val="18"/>
              </w:rPr>
              <w:t>its</w:t>
            </w:r>
            <w:proofErr w:type="spellEnd"/>
            <w:r w:rsidRPr="00FB5138">
              <w:rPr>
                <w:bCs/>
                <w:i/>
                <w:iCs/>
                <w:sz w:val="18"/>
                <w:szCs w:val="18"/>
              </w:rPr>
              <w:t xml:space="preserve"> </w:t>
            </w:r>
            <w:proofErr w:type="spellStart"/>
            <w:r w:rsidRPr="00FB5138">
              <w:rPr>
                <w:bCs/>
                <w:i/>
                <w:iCs/>
                <w:sz w:val="18"/>
                <w:szCs w:val="18"/>
              </w:rPr>
              <w:t>Applications</w:t>
            </w:r>
            <w:proofErr w:type="spellEnd"/>
            <w:r w:rsidRPr="00FB5138">
              <w:rPr>
                <w:bCs/>
                <w:i/>
                <w:iCs/>
                <w:sz w:val="18"/>
                <w:szCs w:val="18"/>
              </w:rPr>
              <w:t xml:space="preserve"> in </w:t>
            </w:r>
            <w:proofErr w:type="spellStart"/>
            <w:r w:rsidRPr="00FB5138">
              <w:rPr>
                <w:bCs/>
                <w:i/>
                <w:iCs/>
                <w:sz w:val="18"/>
                <w:szCs w:val="18"/>
              </w:rPr>
              <w:t>the</w:t>
            </w:r>
            <w:proofErr w:type="spellEnd"/>
            <w:r w:rsidRPr="00FB5138">
              <w:rPr>
                <w:bCs/>
                <w:i/>
                <w:iCs/>
                <w:sz w:val="18"/>
                <w:szCs w:val="18"/>
              </w:rPr>
              <w:t xml:space="preserve"> </w:t>
            </w:r>
            <w:proofErr w:type="spellStart"/>
            <w:r w:rsidRPr="00FB5138">
              <w:rPr>
                <w:bCs/>
                <w:i/>
                <w:iCs/>
                <w:sz w:val="18"/>
                <w:szCs w:val="18"/>
              </w:rPr>
              <w:t>Plastics</w:t>
            </w:r>
            <w:proofErr w:type="spellEnd"/>
            <w:r w:rsidRPr="00FB5138">
              <w:rPr>
                <w:bCs/>
                <w:i/>
                <w:iCs/>
                <w:sz w:val="18"/>
                <w:szCs w:val="18"/>
              </w:rPr>
              <w:t xml:space="preserve"> </w:t>
            </w:r>
            <w:proofErr w:type="spellStart"/>
            <w:r w:rsidRPr="00FB5138">
              <w:rPr>
                <w:bCs/>
                <w:i/>
                <w:iCs/>
                <w:sz w:val="18"/>
                <w:szCs w:val="18"/>
              </w:rPr>
              <w:t>Industry</w:t>
            </w:r>
            <w:proofErr w:type="spellEnd"/>
            <w:r w:rsidRPr="00FB5138">
              <w:rPr>
                <w:bCs/>
                <w:iCs/>
                <w:sz w:val="18"/>
                <w:szCs w:val="18"/>
              </w:rPr>
              <w:t xml:space="preserve">. 2nd </w:t>
            </w:r>
            <w:r>
              <w:rPr>
                <w:bCs/>
                <w:iCs/>
                <w:sz w:val="18"/>
                <w:szCs w:val="18"/>
              </w:rPr>
              <w:t>E</w:t>
            </w:r>
            <w:r w:rsidRPr="00FB5138">
              <w:rPr>
                <w:bCs/>
                <w:iCs/>
                <w:sz w:val="18"/>
                <w:szCs w:val="18"/>
              </w:rPr>
              <w:t xml:space="preserve">d. </w:t>
            </w:r>
            <w:proofErr w:type="spellStart"/>
            <w:r w:rsidRPr="00FB5138">
              <w:rPr>
                <w:bCs/>
                <w:iCs/>
                <w:sz w:val="18"/>
                <w:szCs w:val="18"/>
              </w:rPr>
              <w:t>Dordrecht</w:t>
            </w:r>
            <w:proofErr w:type="spellEnd"/>
            <w:r w:rsidRPr="00FB5138">
              <w:rPr>
                <w:bCs/>
                <w:iCs/>
                <w:sz w:val="18"/>
                <w:szCs w:val="18"/>
              </w:rPr>
              <w:t xml:space="preserve">: </w:t>
            </w:r>
            <w:proofErr w:type="spellStart"/>
            <w:r w:rsidRPr="00FB5138">
              <w:rPr>
                <w:bCs/>
                <w:iCs/>
                <w:sz w:val="18"/>
                <w:szCs w:val="18"/>
              </w:rPr>
              <w:t>Springer</w:t>
            </w:r>
            <w:proofErr w:type="spellEnd"/>
            <w:r w:rsidRPr="00FB5138">
              <w:rPr>
                <w:bCs/>
                <w:iCs/>
                <w:sz w:val="18"/>
                <w:szCs w:val="18"/>
              </w:rPr>
              <w:t>, 2013.</w:t>
            </w:r>
          </w:p>
          <w:p w14:paraId="506DC4E7" w14:textId="77777777" w:rsidR="00E57C7B" w:rsidRPr="00FB5138" w:rsidRDefault="00E57C7B" w:rsidP="00E57C7B">
            <w:pPr>
              <w:jc w:val="both"/>
              <w:rPr>
                <w:color w:val="0000FF"/>
                <w:sz w:val="16"/>
                <w:szCs w:val="16"/>
                <w:u w:val="single"/>
              </w:rPr>
            </w:pPr>
            <w:r w:rsidRPr="00FB5138">
              <w:rPr>
                <w:bCs/>
                <w:iCs/>
                <w:sz w:val="18"/>
                <w:szCs w:val="18"/>
              </w:rPr>
              <w:t>HAN, C.D.</w:t>
            </w:r>
            <w:r w:rsidRPr="00FB5138">
              <w:rPr>
                <w:bCs/>
                <w:i/>
                <w:iCs/>
                <w:sz w:val="18"/>
                <w:szCs w:val="18"/>
              </w:rPr>
              <w:t> </w:t>
            </w:r>
            <w:proofErr w:type="spellStart"/>
            <w:r w:rsidRPr="00FB5138">
              <w:rPr>
                <w:bCs/>
                <w:i/>
                <w:iCs/>
                <w:sz w:val="18"/>
                <w:szCs w:val="18"/>
              </w:rPr>
              <w:t>Rheology</w:t>
            </w:r>
            <w:proofErr w:type="spellEnd"/>
            <w:r w:rsidRPr="00FB5138">
              <w:rPr>
                <w:bCs/>
                <w:i/>
                <w:iCs/>
                <w:sz w:val="18"/>
                <w:szCs w:val="18"/>
              </w:rPr>
              <w:t xml:space="preserve"> and </w:t>
            </w:r>
            <w:proofErr w:type="spellStart"/>
            <w:r w:rsidRPr="00FB5138">
              <w:rPr>
                <w:bCs/>
                <w:i/>
                <w:iCs/>
                <w:sz w:val="18"/>
                <w:szCs w:val="18"/>
              </w:rPr>
              <w:t>Processing</w:t>
            </w:r>
            <w:proofErr w:type="spellEnd"/>
            <w:r w:rsidRPr="00FB5138">
              <w:rPr>
                <w:bCs/>
                <w:i/>
                <w:iCs/>
                <w:sz w:val="18"/>
                <w:szCs w:val="18"/>
              </w:rPr>
              <w:t xml:space="preserve"> </w:t>
            </w:r>
            <w:proofErr w:type="spellStart"/>
            <w:r w:rsidRPr="00FB5138">
              <w:rPr>
                <w:bCs/>
                <w:i/>
                <w:iCs/>
                <w:sz w:val="18"/>
                <w:szCs w:val="18"/>
              </w:rPr>
              <w:t>of</w:t>
            </w:r>
            <w:proofErr w:type="spellEnd"/>
            <w:r w:rsidRPr="00FB5138">
              <w:rPr>
                <w:bCs/>
                <w:i/>
                <w:iCs/>
                <w:sz w:val="18"/>
                <w:szCs w:val="18"/>
              </w:rPr>
              <w:t xml:space="preserve"> </w:t>
            </w:r>
            <w:proofErr w:type="spellStart"/>
            <w:r w:rsidRPr="00FB5138">
              <w:rPr>
                <w:bCs/>
                <w:i/>
                <w:iCs/>
                <w:sz w:val="18"/>
                <w:szCs w:val="18"/>
              </w:rPr>
              <w:t>Polymeric</w:t>
            </w:r>
            <w:proofErr w:type="spellEnd"/>
            <w:r w:rsidRPr="00FB5138">
              <w:rPr>
                <w:bCs/>
                <w:i/>
                <w:iCs/>
                <w:sz w:val="18"/>
                <w:szCs w:val="18"/>
              </w:rPr>
              <w:t xml:space="preserve"> </w:t>
            </w:r>
            <w:proofErr w:type="spellStart"/>
            <w:r w:rsidRPr="00FB5138">
              <w:rPr>
                <w:bCs/>
                <w:i/>
                <w:iCs/>
                <w:sz w:val="18"/>
                <w:szCs w:val="18"/>
              </w:rPr>
              <w:t>Materials</w:t>
            </w:r>
            <w:proofErr w:type="spellEnd"/>
            <w:r w:rsidRPr="00FB5138">
              <w:rPr>
                <w:bCs/>
                <w:i/>
                <w:iCs/>
                <w:sz w:val="18"/>
                <w:szCs w:val="18"/>
              </w:rPr>
              <w:t xml:space="preserve">, </w:t>
            </w:r>
            <w:proofErr w:type="spellStart"/>
            <w:r w:rsidRPr="00FB5138">
              <w:rPr>
                <w:bCs/>
                <w:i/>
                <w:iCs/>
                <w:sz w:val="18"/>
                <w:szCs w:val="18"/>
              </w:rPr>
              <w:t>Volume</w:t>
            </w:r>
            <w:proofErr w:type="spellEnd"/>
            <w:r w:rsidRPr="00FB5138">
              <w:rPr>
                <w:bCs/>
                <w:i/>
                <w:iCs/>
                <w:sz w:val="18"/>
                <w:szCs w:val="18"/>
              </w:rPr>
              <w:t xml:space="preserve"> 1 – Polymer </w:t>
            </w:r>
            <w:proofErr w:type="spellStart"/>
            <w:r w:rsidRPr="00FB5138">
              <w:rPr>
                <w:bCs/>
                <w:i/>
                <w:iCs/>
                <w:sz w:val="18"/>
                <w:szCs w:val="18"/>
              </w:rPr>
              <w:t>Rheology</w:t>
            </w:r>
            <w:proofErr w:type="spellEnd"/>
            <w:r w:rsidRPr="00FB5138">
              <w:rPr>
                <w:bCs/>
                <w:iCs/>
                <w:sz w:val="18"/>
                <w:szCs w:val="18"/>
              </w:rPr>
              <w:t xml:space="preserve">. New York: Oxford University </w:t>
            </w:r>
            <w:proofErr w:type="spellStart"/>
            <w:r w:rsidRPr="00FB5138">
              <w:rPr>
                <w:bCs/>
                <w:iCs/>
                <w:sz w:val="18"/>
                <w:szCs w:val="18"/>
              </w:rPr>
              <w:t>Press</w:t>
            </w:r>
            <w:proofErr w:type="spellEnd"/>
            <w:r w:rsidRPr="00FB5138">
              <w:rPr>
                <w:bCs/>
                <w:iCs/>
                <w:sz w:val="18"/>
                <w:szCs w:val="18"/>
              </w:rPr>
              <w:t>, 2007.</w:t>
            </w:r>
            <w:r>
              <w:rPr>
                <w:bCs/>
                <w:iCs/>
                <w:sz w:val="18"/>
                <w:szCs w:val="18"/>
              </w:rPr>
              <w:t xml:space="preserve"> Dostupné z: </w:t>
            </w:r>
            <w:hyperlink r:id="rId27" w:history="1">
              <w:r w:rsidRPr="00324F10">
                <w:rPr>
                  <w:color w:val="0000FF"/>
                  <w:sz w:val="14"/>
                  <w:szCs w:val="14"/>
                  <w:u w:val="single"/>
                </w:rPr>
                <w:t>https://app.knovel.com/web/toc.v/cid:kpRPPMVPR4/viewerType:toc//root_slug:rheology-processing-polymeric/url_slug:rheology-processing-polymeric?b-q=rheology&amp;sort_on=default&amp;b-subscription=true&amp;b-group-by=true&amp;b-sort-on=default&amp;b-content-type=all_references</w:t>
              </w:r>
            </w:hyperlink>
            <w:r w:rsidRPr="00324F10">
              <w:rPr>
                <w:sz w:val="14"/>
                <w:szCs w:val="14"/>
              </w:rPr>
              <w:t>.</w:t>
            </w:r>
          </w:p>
          <w:p w14:paraId="1E27C0F7" w14:textId="77777777" w:rsidR="00E57C7B" w:rsidRPr="00FB5138" w:rsidRDefault="00E57C7B" w:rsidP="00E57C7B">
            <w:pPr>
              <w:jc w:val="both"/>
              <w:rPr>
                <w:bCs/>
                <w:caps/>
                <w:sz w:val="18"/>
                <w:szCs w:val="18"/>
              </w:rPr>
            </w:pPr>
            <w:r w:rsidRPr="00FB5138">
              <w:rPr>
                <w:bCs/>
                <w:iCs/>
                <w:sz w:val="18"/>
                <w:szCs w:val="18"/>
              </w:rPr>
              <w:t>HAN, C.D.</w:t>
            </w:r>
            <w:r w:rsidRPr="00FB5138">
              <w:rPr>
                <w:bCs/>
                <w:i/>
                <w:iCs/>
                <w:sz w:val="18"/>
                <w:szCs w:val="18"/>
              </w:rPr>
              <w:t> </w:t>
            </w:r>
            <w:proofErr w:type="spellStart"/>
            <w:r w:rsidRPr="00FB5138">
              <w:rPr>
                <w:bCs/>
                <w:i/>
                <w:iCs/>
                <w:sz w:val="18"/>
                <w:szCs w:val="18"/>
              </w:rPr>
              <w:t>Rheology</w:t>
            </w:r>
            <w:proofErr w:type="spellEnd"/>
            <w:r w:rsidRPr="00FB5138">
              <w:rPr>
                <w:bCs/>
                <w:i/>
                <w:iCs/>
                <w:sz w:val="18"/>
                <w:szCs w:val="18"/>
              </w:rPr>
              <w:t xml:space="preserve"> and </w:t>
            </w:r>
            <w:proofErr w:type="spellStart"/>
            <w:r w:rsidRPr="00FB5138">
              <w:rPr>
                <w:bCs/>
                <w:i/>
                <w:iCs/>
                <w:sz w:val="18"/>
                <w:szCs w:val="18"/>
              </w:rPr>
              <w:t>Processing</w:t>
            </w:r>
            <w:proofErr w:type="spellEnd"/>
            <w:r w:rsidRPr="00FB5138">
              <w:rPr>
                <w:bCs/>
                <w:i/>
                <w:iCs/>
                <w:sz w:val="18"/>
                <w:szCs w:val="18"/>
              </w:rPr>
              <w:t xml:space="preserve"> </w:t>
            </w:r>
            <w:proofErr w:type="spellStart"/>
            <w:r w:rsidRPr="00FB5138">
              <w:rPr>
                <w:bCs/>
                <w:i/>
                <w:iCs/>
                <w:sz w:val="18"/>
                <w:szCs w:val="18"/>
              </w:rPr>
              <w:t>of</w:t>
            </w:r>
            <w:proofErr w:type="spellEnd"/>
            <w:r w:rsidRPr="00FB5138">
              <w:rPr>
                <w:bCs/>
                <w:i/>
                <w:iCs/>
                <w:sz w:val="18"/>
                <w:szCs w:val="18"/>
              </w:rPr>
              <w:t xml:space="preserve"> </w:t>
            </w:r>
            <w:proofErr w:type="spellStart"/>
            <w:r w:rsidRPr="00FB5138">
              <w:rPr>
                <w:bCs/>
                <w:i/>
                <w:iCs/>
                <w:sz w:val="18"/>
                <w:szCs w:val="18"/>
              </w:rPr>
              <w:t>Polymeric</w:t>
            </w:r>
            <w:proofErr w:type="spellEnd"/>
            <w:r w:rsidRPr="00FB5138">
              <w:rPr>
                <w:bCs/>
                <w:i/>
                <w:iCs/>
                <w:sz w:val="18"/>
                <w:szCs w:val="18"/>
              </w:rPr>
              <w:t xml:space="preserve"> </w:t>
            </w:r>
            <w:proofErr w:type="spellStart"/>
            <w:r w:rsidRPr="00FB5138">
              <w:rPr>
                <w:bCs/>
                <w:i/>
                <w:iCs/>
                <w:sz w:val="18"/>
                <w:szCs w:val="18"/>
              </w:rPr>
              <w:t>Materials</w:t>
            </w:r>
            <w:proofErr w:type="spellEnd"/>
            <w:r w:rsidRPr="00FB5138">
              <w:rPr>
                <w:bCs/>
                <w:i/>
                <w:iCs/>
                <w:sz w:val="18"/>
                <w:szCs w:val="18"/>
              </w:rPr>
              <w:t xml:space="preserve">, </w:t>
            </w:r>
            <w:proofErr w:type="spellStart"/>
            <w:r w:rsidRPr="00FB5138">
              <w:rPr>
                <w:bCs/>
                <w:i/>
                <w:iCs/>
                <w:sz w:val="18"/>
                <w:szCs w:val="18"/>
              </w:rPr>
              <w:t>Volume</w:t>
            </w:r>
            <w:proofErr w:type="spellEnd"/>
            <w:r w:rsidRPr="00FB5138">
              <w:rPr>
                <w:bCs/>
                <w:i/>
                <w:iCs/>
                <w:sz w:val="18"/>
                <w:szCs w:val="18"/>
              </w:rPr>
              <w:t xml:space="preserve"> 2 – Polymer </w:t>
            </w:r>
            <w:proofErr w:type="spellStart"/>
            <w:r w:rsidRPr="00FB5138">
              <w:rPr>
                <w:bCs/>
                <w:i/>
                <w:iCs/>
                <w:sz w:val="18"/>
                <w:szCs w:val="18"/>
              </w:rPr>
              <w:t>Processing</w:t>
            </w:r>
            <w:proofErr w:type="spellEnd"/>
            <w:r w:rsidRPr="00FB5138">
              <w:rPr>
                <w:bCs/>
                <w:iCs/>
                <w:sz w:val="18"/>
                <w:szCs w:val="18"/>
              </w:rPr>
              <w:t xml:space="preserve">. New York: Oxford University </w:t>
            </w:r>
            <w:proofErr w:type="spellStart"/>
            <w:r w:rsidRPr="00FB5138">
              <w:rPr>
                <w:bCs/>
                <w:iCs/>
                <w:sz w:val="18"/>
                <w:szCs w:val="18"/>
              </w:rPr>
              <w:t>Press</w:t>
            </w:r>
            <w:proofErr w:type="spellEnd"/>
            <w:r w:rsidRPr="00FB5138">
              <w:rPr>
                <w:bCs/>
                <w:iCs/>
                <w:sz w:val="18"/>
                <w:szCs w:val="18"/>
              </w:rPr>
              <w:t>, 2007.</w:t>
            </w:r>
            <w:r>
              <w:rPr>
                <w:bCs/>
                <w:iCs/>
                <w:sz w:val="18"/>
                <w:szCs w:val="18"/>
              </w:rPr>
              <w:t xml:space="preserve"> Dostupné z: </w:t>
            </w:r>
            <w:hyperlink r:id="rId28" w:history="1">
              <w:r w:rsidRPr="00324F10">
                <w:rPr>
                  <w:color w:val="0000FF"/>
                  <w:sz w:val="14"/>
                  <w:szCs w:val="14"/>
                  <w:u w:val="single"/>
                </w:rPr>
                <w:t>https://app.knovel.com/web/toc.v/cid:kpRPPMVPP3/viewerType:toc//root_slug:rheology-processing-polymeric/url_slug:rheology-processing-polymeric?b-q=rheology&amp;sort_on=default&amp;b-subscription=true&amp;b-group-by=true&amp;b-sort-on=default&amp;b-content-type=all_references</w:t>
              </w:r>
            </w:hyperlink>
            <w:r w:rsidRPr="00324F10">
              <w:rPr>
                <w:sz w:val="14"/>
                <w:szCs w:val="14"/>
              </w:rPr>
              <w:t>.</w:t>
            </w:r>
          </w:p>
          <w:p w14:paraId="76227E8C" w14:textId="4744822B" w:rsidR="00E57C7B" w:rsidRPr="00FB5138" w:rsidRDefault="00E57C7B" w:rsidP="00E57C7B">
            <w:pPr>
              <w:jc w:val="both"/>
              <w:rPr>
                <w:sz w:val="18"/>
                <w:szCs w:val="18"/>
              </w:rPr>
            </w:pPr>
            <w:r w:rsidRPr="00FB5138">
              <w:rPr>
                <w:iCs/>
                <w:color w:val="000000"/>
                <w:sz w:val="18"/>
                <w:szCs w:val="18"/>
              </w:rPr>
              <w:t>HATZIKIRIAKOS, S.G., MIGLER, K. </w:t>
            </w:r>
            <w:r w:rsidRPr="00FB5138">
              <w:rPr>
                <w:i/>
                <w:iCs/>
                <w:color w:val="000000"/>
                <w:sz w:val="18"/>
                <w:szCs w:val="18"/>
              </w:rPr>
              <w:t xml:space="preserve">Polymer </w:t>
            </w:r>
            <w:proofErr w:type="spellStart"/>
            <w:r>
              <w:rPr>
                <w:i/>
                <w:iCs/>
                <w:color w:val="000000"/>
                <w:sz w:val="18"/>
                <w:szCs w:val="18"/>
              </w:rPr>
              <w:t>Processing</w:t>
            </w:r>
            <w:proofErr w:type="spellEnd"/>
            <w:r>
              <w:rPr>
                <w:i/>
                <w:iCs/>
                <w:color w:val="000000"/>
                <w:sz w:val="18"/>
                <w:szCs w:val="18"/>
              </w:rPr>
              <w:t xml:space="preserve"> </w:t>
            </w:r>
            <w:proofErr w:type="spellStart"/>
            <w:r>
              <w:rPr>
                <w:i/>
                <w:iCs/>
                <w:color w:val="000000"/>
                <w:sz w:val="18"/>
                <w:szCs w:val="18"/>
              </w:rPr>
              <w:t>I</w:t>
            </w:r>
            <w:r w:rsidRPr="00FB5138">
              <w:rPr>
                <w:i/>
                <w:iCs/>
                <w:color w:val="000000"/>
                <w:sz w:val="18"/>
                <w:szCs w:val="18"/>
              </w:rPr>
              <w:t>nstabilities</w:t>
            </w:r>
            <w:proofErr w:type="spellEnd"/>
            <w:r w:rsidRPr="00FB5138">
              <w:rPr>
                <w:i/>
                <w:iCs/>
                <w:color w:val="000000"/>
                <w:sz w:val="18"/>
                <w:szCs w:val="18"/>
              </w:rPr>
              <w:t xml:space="preserve">: </w:t>
            </w:r>
            <w:proofErr w:type="spellStart"/>
            <w:r>
              <w:rPr>
                <w:i/>
                <w:iCs/>
                <w:color w:val="000000"/>
                <w:sz w:val="18"/>
                <w:szCs w:val="18"/>
              </w:rPr>
              <w:t>C</w:t>
            </w:r>
            <w:r w:rsidRPr="00FB5138">
              <w:rPr>
                <w:i/>
                <w:iCs/>
                <w:color w:val="000000"/>
                <w:sz w:val="18"/>
                <w:szCs w:val="18"/>
              </w:rPr>
              <w:t>ontrol</w:t>
            </w:r>
            <w:proofErr w:type="spellEnd"/>
            <w:r w:rsidRPr="00FB5138">
              <w:rPr>
                <w:i/>
                <w:iCs/>
                <w:color w:val="000000"/>
                <w:sz w:val="18"/>
                <w:szCs w:val="18"/>
              </w:rPr>
              <w:t xml:space="preserve"> and </w:t>
            </w:r>
            <w:proofErr w:type="spellStart"/>
            <w:r>
              <w:rPr>
                <w:i/>
                <w:iCs/>
                <w:color w:val="000000"/>
                <w:sz w:val="18"/>
                <w:szCs w:val="18"/>
              </w:rPr>
              <w:t>U</w:t>
            </w:r>
            <w:r w:rsidRPr="00FB5138">
              <w:rPr>
                <w:i/>
                <w:iCs/>
                <w:color w:val="000000"/>
                <w:sz w:val="18"/>
                <w:szCs w:val="18"/>
              </w:rPr>
              <w:t>nderstanding</w:t>
            </w:r>
            <w:proofErr w:type="spellEnd"/>
            <w:r w:rsidRPr="00FB5138">
              <w:rPr>
                <w:iCs/>
                <w:color w:val="000000"/>
                <w:sz w:val="18"/>
                <w:szCs w:val="18"/>
              </w:rPr>
              <w:t xml:space="preserve">. New York: Marcel </w:t>
            </w:r>
            <w:proofErr w:type="spellStart"/>
            <w:r w:rsidRPr="00FB5138">
              <w:rPr>
                <w:iCs/>
                <w:color w:val="000000"/>
                <w:sz w:val="18"/>
                <w:szCs w:val="18"/>
              </w:rPr>
              <w:t>Dekker</w:t>
            </w:r>
            <w:proofErr w:type="spellEnd"/>
            <w:r w:rsidRPr="00FB5138">
              <w:rPr>
                <w:iCs/>
                <w:color w:val="000000"/>
                <w:sz w:val="18"/>
                <w:szCs w:val="18"/>
              </w:rPr>
              <w:t xml:space="preserve">, 2004. </w:t>
            </w:r>
            <w:r>
              <w:rPr>
                <w:iCs/>
                <w:color w:val="000000"/>
                <w:sz w:val="18"/>
                <w:szCs w:val="18"/>
              </w:rPr>
              <w:t xml:space="preserve">Dostupné z: </w:t>
            </w:r>
            <w:hyperlink r:id="rId29" w:history="1">
              <w:r w:rsidRPr="00DA1D8B">
                <w:rPr>
                  <w:color w:val="0000FF"/>
                  <w:sz w:val="14"/>
                  <w:szCs w:val="14"/>
                  <w:u w:val="single"/>
                </w:rPr>
                <w:t>https://www.taylorfrancis.com/books/e/9781420030686</w:t>
              </w:r>
            </w:hyperlink>
            <w:r w:rsidR="00324F10" w:rsidRPr="00324F10">
              <w:rPr>
                <w:sz w:val="14"/>
                <w:szCs w:val="14"/>
              </w:rPr>
              <w:t>.</w:t>
            </w:r>
          </w:p>
          <w:p w14:paraId="245DB141" w14:textId="77777777" w:rsidR="00E57C7B" w:rsidRPr="00FB5138" w:rsidRDefault="00E57C7B" w:rsidP="00E57C7B">
            <w:pPr>
              <w:jc w:val="both"/>
              <w:rPr>
                <w:sz w:val="15"/>
                <w:szCs w:val="15"/>
              </w:rPr>
            </w:pPr>
            <w:r w:rsidRPr="00FB5138">
              <w:rPr>
                <w:bCs/>
                <w:iCs/>
                <w:sz w:val="18"/>
                <w:szCs w:val="18"/>
              </w:rPr>
              <w:t xml:space="preserve">MORRISON, F.A. </w:t>
            </w:r>
            <w:proofErr w:type="spellStart"/>
            <w:r w:rsidRPr="00FB5138">
              <w:rPr>
                <w:bCs/>
                <w:i/>
                <w:iCs/>
                <w:sz w:val="18"/>
                <w:szCs w:val="18"/>
              </w:rPr>
              <w:t>Understanding</w:t>
            </w:r>
            <w:proofErr w:type="spellEnd"/>
            <w:r w:rsidRPr="00FB5138">
              <w:rPr>
                <w:bCs/>
                <w:i/>
                <w:iCs/>
                <w:sz w:val="18"/>
                <w:szCs w:val="18"/>
              </w:rPr>
              <w:t xml:space="preserve"> </w:t>
            </w:r>
            <w:proofErr w:type="spellStart"/>
            <w:r>
              <w:rPr>
                <w:bCs/>
                <w:i/>
                <w:iCs/>
                <w:sz w:val="18"/>
                <w:szCs w:val="18"/>
              </w:rPr>
              <w:t>Rh</w:t>
            </w:r>
            <w:r w:rsidRPr="00FB5138">
              <w:rPr>
                <w:bCs/>
                <w:i/>
                <w:iCs/>
                <w:sz w:val="18"/>
                <w:szCs w:val="18"/>
              </w:rPr>
              <w:t>eology</w:t>
            </w:r>
            <w:proofErr w:type="spellEnd"/>
            <w:r w:rsidRPr="00FB5138">
              <w:rPr>
                <w:bCs/>
                <w:iCs/>
                <w:sz w:val="18"/>
                <w:szCs w:val="18"/>
              </w:rPr>
              <w:t xml:space="preserve">. New York: Oxford University </w:t>
            </w:r>
            <w:proofErr w:type="spellStart"/>
            <w:r w:rsidRPr="00FB5138">
              <w:rPr>
                <w:bCs/>
                <w:iCs/>
                <w:sz w:val="18"/>
                <w:szCs w:val="18"/>
              </w:rPr>
              <w:t>Press</w:t>
            </w:r>
            <w:proofErr w:type="spellEnd"/>
            <w:r w:rsidRPr="00FB5138">
              <w:rPr>
                <w:bCs/>
                <w:iCs/>
                <w:sz w:val="18"/>
                <w:szCs w:val="18"/>
              </w:rPr>
              <w:t>, 2001.</w:t>
            </w:r>
            <w:r>
              <w:rPr>
                <w:bCs/>
                <w:iCs/>
                <w:sz w:val="18"/>
                <w:szCs w:val="18"/>
              </w:rPr>
              <w:t xml:space="preserve"> Dostupné z: </w:t>
            </w:r>
            <w:hyperlink r:id="rId30" w:history="1">
              <w:r w:rsidRPr="00324F10">
                <w:rPr>
                  <w:color w:val="0000FF"/>
                  <w:sz w:val="14"/>
                  <w:szCs w:val="14"/>
                  <w:u w:val="single"/>
                </w:rPr>
                <w:t>https://app.knovel.com/web/toc.v/cid:kpUR00000I/viewerType:toc//root_slug:understanding-rheology/url_slug:understanding-rheology?b-q=rheology&amp;sort_on=default&amp;b-subscription=true&amp;b-off-set=10&amp;b-rows=10&amp;b-group-by=true&amp;b-sort-on=default&amp;b-content-type=all_references</w:t>
              </w:r>
            </w:hyperlink>
            <w:r w:rsidRPr="00324F10">
              <w:rPr>
                <w:sz w:val="14"/>
                <w:szCs w:val="14"/>
              </w:rPr>
              <w:t>.</w:t>
            </w:r>
          </w:p>
          <w:p w14:paraId="2BD7816F" w14:textId="77777777" w:rsidR="00E57C7B" w:rsidRPr="007231AA" w:rsidRDefault="00E57C7B" w:rsidP="00E57C7B">
            <w:pPr>
              <w:jc w:val="both"/>
              <w:rPr>
                <w:sz w:val="18"/>
                <w:szCs w:val="18"/>
                <w:u w:val="single"/>
              </w:rPr>
            </w:pPr>
          </w:p>
          <w:p w14:paraId="26CC2A32" w14:textId="4921AC30" w:rsidR="00E57C7B" w:rsidRPr="00E57C7B" w:rsidRDefault="00E57C7B" w:rsidP="00E57C7B">
            <w:pPr>
              <w:jc w:val="both"/>
              <w:rPr>
                <w:sz w:val="18"/>
                <w:szCs w:val="18"/>
                <w:u w:val="single"/>
              </w:rPr>
            </w:pPr>
            <w:r w:rsidRPr="00E57C7B">
              <w:rPr>
                <w:sz w:val="18"/>
                <w:szCs w:val="18"/>
                <w:u w:val="single"/>
              </w:rPr>
              <w:t>Doporučená literatura:</w:t>
            </w:r>
          </w:p>
          <w:p w14:paraId="017B767E" w14:textId="1E417C85" w:rsidR="00E57C7B" w:rsidRPr="00E57C7B" w:rsidRDefault="00E57C7B" w:rsidP="00E57C7B">
            <w:pPr>
              <w:shd w:val="clear" w:color="auto" w:fill="FFFFFF"/>
              <w:jc w:val="both"/>
              <w:rPr>
                <w:bCs/>
                <w:iCs/>
                <w:sz w:val="18"/>
                <w:szCs w:val="18"/>
              </w:rPr>
            </w:pPr>
            <w:r w:rsidRPr="00E57C7B">
              <w:rPr>
                <w:bCs/>
                <w:iCs/>
                <w:sz w:val="18"/>
                <w:szCs w:val="18"/>
              </w:rPr>
              <w:lastRenderedPageBreak/>
              <w:t>RUEDA, M.M., AUSCHER, M.-C., FULCHIRON, R., PÉRIÉ, T., MARTIN, G., SONNTAG, P., CASSAGNAU, P.</w:t>
            </w:r>
            <w:r w:rsidRPr="00E57C7B">
              <w:rPr>
                <w:rStyle w:val="txt"/>
                <w:rFonts w:ascii="Arial" w:hAnsi="Arial" w:cs="Arial"/>
                <w:color w:val="000000"/>
                <w:sz w:val="18"/>
                <w:szCs w:val="18"/>
                <w:shd w:val="clear" w:color="auto" w:fill="FFFFFF"/>
              </w:rPr>
              <w:t xml:space="preserve"> </w:t>
            </w:r>
            <w:proofErr w:type="spellStart"/>
            <w:r w:rsidRPr="00E57C7B">
              <w:rPr>
                <w:i/>
                <w:iCs/>
                <w:sz w:val="18"/>
                <w:szCs w:val="18"/>
              </w:rPr>
              <w:t>Rheology</w:t>
            </w:r>
            <w:proofErr w:type="spellEnd"/>
            <w:r w:rsidRPr="00E57C7B">
              <w:rPr>
                <w:i/>
                <w:iCs/>
                <w:sz w:val="18"/>
                <w:szCs w:val="18"/>
              </w:rPr>
              <w:t xml:space="preserve"> and </w:t>
            </w:r>
            <w:proofErr w:type="spellStart"/>
            <w:r w:rsidRPr="00E57C7B">
              <w:rPr>
                <w:i/>
                <w:iCs/>
                <w:sz w:val="18"/>
                <w:szCs w:val="18"/>
              </w:rPr>
              <w:t>Applications</w:t>
            </w:r>
            <w:proofErr w:type="spellEnd"/>
            <w:r w:rsidRPr="00E57C7B">
              <w:rPr>
                <w:i/>
                <w:iCs/>
                <w:sz w:val="18"/>
                <w:szCs w:val="18"/>
              </w:rPr>
              <w:t xml:space="preserve"> </w:t>
            </w:r>
            <w:proofErr w:type="spellStart"/>
            <w:r w:rsidRPr="00E57C7B">
              <w:rPr>
                <w:i/>
                <w:iCs/>
                <w:sz w:val="18"/>
                <w:szCs w:val="18"/>
              </w:rPr>
              <w:t>of</w:t>
            </w:r>
            <w:proofErr w:type="spellEnd"/>
            <w:r w:rsidRPr="00E57C7B">
              <w:rPr>
                <w:i/>
                <w:iCs/>
                <w:sz w:val="18"/>
                <w:szCs w:val="18"/>
              </w:rPr>
              <w:t xml:space="preserve"> </w:t>
            </w:r>
            <w:proofErr w:type="spellStart"/>
            <w:r w:rsidRPr="00E57C7B">
              <w:rPr>
                <w:i/>
                <w:iCs/>
                <w:sz w:val="18"/>
                <w:szCs w:val="18"/>
              </w:rPr>
              <w:t>Highly</w:t>
            </w:r>
            <w:proofErr w:type="spellEnd"/>
            <w:r w:rsidRPr="00E57C7B">
              <w:rPr>
                <w:i/>
                <w:iCs/>
                <w:sz w:val="18"/>
                <w:szCs w:val="18"/>
              </w:rPr>
              <w:t xml:space="preserve"> </w:t>
            </w:r>
            <w:proofErr w:type="spellStart"/>
            <w:r w:rsidRPr="00E57C7B">
              <w:rPr>
                <w:i/>
                <w:iCs/>
                <w:sz w:val="18"/>
                <w:szCs w:val="18"/>
              </w:rPr>
              <w:t>Filled</w:t>
            </w:r>
            <w:proofErr w:type="spellEnd"/>
            <w:r w:rsidRPr="00E57C7B">
              <w:rPr>
                <w:i/>
                <w:iCs/>
                <w:sz w:val="18"/>
                <w:szCs w:val="18"/>
              </w:rPr>
              <w:t xml:space="preserve"> </w:t>
            </w:r>
            <w:proofErr w:type="spellStart"/>
            <w:r w:rsidRPr="00E57C7B">
              <w:rPr>
                <w:i/>
                <w:iCs/>
                <w:sz w:val="18"/>
                <w:szCs w:val="18"/>
              </w:rPr>
              <w:t>Polymers</w:t>
            </w:r>
            <w:proofErr w:type="spellEnd"/>
            <w:r w:rsidRPr="00E57C7B">
              <w:rPr>
                <w:i/>
                <w:iCs/>
                <w:sz w:val="18"/>
                <w:szCs w:val="18"/>
              </w:rPr>
              <w:t xml:space="preserve">: A </w:t>
            </w:r>
            <w:proofErr w:type="spellStart"/>
            <w:r w:rsidRPr="00E57C7B">
              <w:rPr>
                <w:i/>
                <w:iCs/>
                <w:sz w:val="18"/>
                <w:szCs w:val="18"/>
              </w:rPr>
              <w:t>Review</w:t>
            </w:r>
            <w:proofErr w:type="spellEnd"/>
            <w:r w:rsidRPr="00E57C7B">
              <w:rPr>
                <w:i/>
                <w:iCs/>
                <w:sz w:val="18"/>
                <w:szCs w:val="18"/>
              </w:rPr>
              <w:t xml:space="preserve"> </w:t>
            </w:r>
            <w:proofErr w:type="spellStart"/>
            <w:r w:rsidRPr="00E57C7B">
              <w:rPr>
                <w:i/>
                <w:iCs/>
                <w:sz w:val="18"/>
                <w:szCs w:val="18"/>
              </w:rPr>
              <w:t>of</w:t>
            </w:r>
            <w:proofErr w:type="spellEnd"/>
            <w:r w:rsidRPr="00E57C7B">
              <w:rPr>
                <w:i/>
                <w:iCs/>
                <w:sz w:val="18"/>
                <w:szCs w:val="18"/>
              </w:rPr>
              <w:t xml:space="preserve"> </w:t>
            </w:r>
            <w:proofErr w:type="spellStart"/>
            <w:r w:rsidRPr="00E57C7B">
              <w:rPr>
                <w:i/>
                <w:iCs/>
                <w:sz w:val="18"/>
                <w:szCs w:val="18"/>
              </w:rPr>
              <w:t>Current</w:t>
            </w:r>
            <w:proofErr w:type="spellEnd"/>
            <w:r w:rsidRPr="00E57C7B">
              <w:rPr>
                <w:i/>
                <w:iCs/>
                <w:sz w:val="18"/>
                <w:szCs w:val="18"/>
              </w:rPr>
              <w:t xml:space="preserve"> </w:t>
            </w:r>
            <w:proofErr w:type="spellStart"/>
            <w:r w:rsidRPr="00E57C7B">
              <w:rPr>
                <w:i/>
                <w:iCs/>
                <w:sz w:val="18"/>
                <w:szCs w:val="18"/>
              </w:rPr>
              <w:t>Understanding</w:t>
            </w:r>
            <w:proofErr w:type="spellEnd"/>
            <w:r w:rsidRPr="00E57C7B">
              <w:rPr>
                <w:i/>
                <w:iCs/>
                <w:sz w:val="18"/>
                <w:szCs w:val="18"/>
              </w:rPr>
              <w:t>.</w:t>
            </w:r>
            <w:r w:rsidRPr="00E57C7B">
              <w:rPr>
                <w:rStyle w:val="txt"/>
                <w:rFonts w:ascii="Arial" w:hAnsi="Arial" w:cs="Arial"/>
                <w:color w:val="000000"/>
                <w:sz w:val="18"/>
                <w:szCs w:val="18"/>
                <w:shd w:val="clear" w:color="auto" w:fill="FFFFFF"/>
              </w:rPr>
              <w:t> </w:t>
            </w:r>
            <w:proofErr w:type="spellStart"/>
            <w:r w:rsidRPr="00E57C7B">
              <w:rPr>
                <w:bCs/>
                <w:sz w:val="18"/>
                <w:szCs w:val="18"/>
              </w:rPr>
              <w:t>Progress</w:t>
            </w:r>
            <w:proofErr w:type="spellEnd"/>
            <w:r w:rsidRPr="00E57C7B">
              <w:rPr>
                <w:bCs/>
                <w:sz w:val="18"/>
                <w:szCs w:val="18"/>
              </w:rPr>
              <w:t xml:space="preserve"> in Polymer Science</w:t>
            </w:r>
            <w:r w:rsidRPr="00E57C7B">
              <w:rPr>
                <w:bCs/>
                <w:iCs/>
                <w:sz w:val="18"/>
                <w:szCs w:val="18"/>
              </w:rPr>
              <w:t xml:space="preserve"> 66, 22-53, 2017. </w:t>
            </w:r>
          </w:p>
          <w:p w14:paraId="787D6755" w14:textId="251C50BE" w:rsidR="00E57C7B" w:rsidRPr="00E57C7B" w:rsidRDefault="00E57C7B" w:rsidP="00E57C7B">
            <w:pPr>
              <w:shd w:val="clear" w:color="auto" w:fill="FFFFFF"/>
              <w:jc w:val="both"/>
              <w:rPr>
                <w:bCs/>
                <w:iCs/>
                <w:sz w:val="18"/>
                <w:szCs w:val="18"/>
              </w:rPr>
            </w:pPr>
            <w:r w:rsidRPr="00E57C7B">
              <w:rPr>
                <w:bCs/>
                <w:iCs/>
                <w:sz w:val="18"/>
                <w:szCs w:val="18"/>
              </w:rPr>
              <w:t xml:space="preserve">HATZIKIRIAKOS, S.G. </w:t>
            </w:r>
            <w:r w:rsidRPr="00E57C7B">
              <w:rPr>
                <w:i/>
                <w:iCs/>
                <w:sz w:val="18"/>
                <w:szCs w:val="18"/>
              </w:rPr>
              <w:t xml:space="preserve">Wall Slip </w:t>
            </w:r>
            <w:proofErr w:type="spellStart"/>
            <w:r w:rsidRPr="00E57C7B">
              <w:rPr>
                <w:i/>
                <w:iCs/>
                <w:sz w:val="18"/>
                <w:szCs w:val="18"/>
              </w:rPr>
              <w:t>of</w:t>
            </w:r>
            <w:proofErr w:type="spellEnd"/>
            <w:r w:rsidRPr="00E57C7B">
              <w:rPr>
                <w:i/>
                <w:iCs/>
                <w:sz w:val="18"/>
                <w:szCs w:val="18"/>
              </w:rPr>
              <w:t xml:space="preserve"> </w:t>
            </w:r>
            <w:proofErr w:type="spellStart"/>
            <w:r w:rsidRPr="00E57C7B">
              <w:rPr>
                <w:i/>
                <w:iCs/>
                <w:sz w:val="18"/>
                <w:szCs w:val="18"/>
              </w:rPr>
              <w:t>Molten</w:t>
            </w:r>
            <w:proofErr w:type="spellEnd"/>
            <w:r w:rsidRPr="00E57C7B">
              <w:rPr>
                <w:i/>
                <w:iCs/>
                <w:sz w:val="18"/>
                <w:szCs w:val="18"/>
              </w:rPr>
              <w:t xml:space="preserve"> </w:t>
            </w:r>
            <w:proofErr w:type="spellStart"/>
            <w:r w:rsidRPr="00E57C7B">
              <w:rPr>
                <w:i/>
                <w:iCs/>
                <w:sz w:val="18"/>
                <w:szCs w:val="18"/>
              </w:rPr>
              <w:t>Polymers</w:t>
            </w:r>
            <w:proofErr w:type="spellEnd"/>
            <w:r w:rsidRPr="00E57C7B">
              <w:rPr>
                <w:i/>
                <w:iCs/>
                <w:sz w:val="18"/>
                <w:szCs w:val="18"/>
              </w:rPr>
              <w:t>.</w:t>
            </w:r>
            <w:r w:rsidRPr="00E57C7B">
              <w:rPr>
                <w:sz w:val="18"/>
                <w:szCs w:val="18"/>
              </w:rPr>
              <w:t xml:space="preserve"> </w:t>
            </w:r>
            <w:proofErr w:type="spellStart"/>
            <w:r w:rsidRPr="00E57C7B">
              <w:rPr>
                <w:sz w:val="18"/>
                <w:szCs w:val="18"/>
              </w:rPr>
              <w:t>Progress</w:t>
            </w:r>
            <w:proofErr w:type="spellEnd"/>
            <w:r w:rsidRPr="00E57C7B">
              <w:rPr>
                <w:sz w:val="18"/>
                <w:szCs w:val="18"/>
              </w:rPr>
              <w:t xml:space="preserve"> in Polymer Science </w:t>
            </w:r>
            <w:r w:rsidRPr="00E57C7B">
              <w:rPr>
                <w:iCs/>
                <w:sz w:val="18"/>
                <w:szCs w:val="18"/>
              </w:rPr>
              <w:t xml:space="preserve">37(4), 624-643, </w:t>
            </w:r>
            <w:r w:rsidRPr="00E57C7B">
              <w:rPr>
                <w:bCs/>
                <w:iCs/>
                <w:sz w:val="18"/>
                <w:szCs w:val="18"/>
              </w:rPr>
              <w:t>2012.</w:t>
            </w:r>
          </w:p>
          <w:p w14:paraId="7A3F2844" w14:textId="55D15D12" w:rsidR="001457D3" w:rsidRPr="009B2810" w:rsidRDefault="00E57C7B" w:rsidP="00E57C7B">
            <w:pPr>
              <w:shd w:val="clear" w:color="auto" w:fill="FFFFFF"/>
              <w:jc w:val="both"/>
              <w:rPr>
                <w:sz w:val="19"/>
                <w:szCs w:val="19"/>
              </w:rPr>
            </w:pPr>
            <w:r w:rsidRPr="00E57C7B">
              <w:rPr>
                <w:bCs/>
                <w:iCs/>
                <w:sz w:val="18"/>
                <w:szCs w:val="18"/>
              </w:rPr>
              <w:t>LEBLANC, J.L.</w:t>
            </w:r>
            <w:r w:rsidRPr="00E57C7B">
              <w:rPr>
                <w:rStyle w:val="txt"/>
                <w:rFonts w:ascii="Arial" w:hAnsi="Arial" w:cs="Arial"/>
                <w:color w:val="000000"/>
                <w:sz w:val="18"/>
                <w:szCs w:val="18"/>
                <w:shd w:val="clear" w:color="auto" w:fill="FFFFFF"/>
              </w:rPr>
              <w:t xml:space="preserve"> </w:t>
            </w:r>
            <w:proofErr w:type="spellStart"/>
            <w:r w:rsidRPr="00E57C7B">
              <w:rPr>
                <w:i/>
                <w:iCs/>
                <w:sz w:val="18"/>
                <w:szCs w:val="18"/>
              </w:rPr>
              <w:t>Rubber</w:t>
            </w:r>
            <w:proofErr w:type="spellEnd"/>
            <w:r w:rsidRPr="00E57C7B">
              <w:rPr>
                <w:i/>
                <w:iCs/>
                <w:sz w:val="18"/>
                <w:szCs w:val="18"/>
              </w:rPr>
              <w:t xml:space="preserve">-Filler </w:t>
            </w:r>
            <w:proofErr w:type="spellStart"/>
            <w:r w:rsidRPr="00E57C7B">
              <w:rPr>
                <w:i/>
                <w:iCs/>
                <w:sz w:val="18"/>
                <w:szCs w:val="18"/>
              </w:rPr>
              <w:t>Interactions</w:t>
            </w:r>
            <w:proofErr w:type="spellEnd"/>
            <w:r w:rsidRPr="00E57C7B">
              <w:rPr>
                <w:i/>
                <w:iCs/>
                <w:sz w:val="18"/>
                <w:szCs w:val="18"/>
              </w:rPr>
              <w:t xml:space="preserve"> and </w:t>
            </w:r>
            <w:proofErr w:type="spellStart"/>
            <w:r w:rsidRPr="00E57C7B">
              <w:rPr>
                <w:i/>
                <w:iCs/>
                <w:sz w:val="18"/>
                <w:szCs w:val="18"/>
              </w:rPr>
              <w:t>Rheological</w:t>
            </w:r>
            <w:proofErr w:type="spellEnd"/>
            <w:r w:rsidRPr="00E57C7B">
              <w:rPr>
                <w:i/>
                <w:iCs/>
                <w:sz w:val="18"/>
                <w:szCs w:val="18"/>
              </w:rPr>
              <w:t xml:space="preserve"> </w:t>
            </w:r>
            <w:proofErr w:type="spellStart"/>
            <w:r w:rsidRPr="00E57C7B">
              <w:rPr>
                <w:i/>
                <w:iCs/>
                <w:sz w:val="18"/>
                <w:szCs w:val="18"/>
              </w:rPr>
              <w:t>Properties</w:t>
            </w:r>
            <w:proofErr w:type="spellEnd"/>
            <w:r w:rsidRPr="00E57C7B">
              <w:rPr>
                <w:i/>
                <w:iCs/>
                <w:sz w:val="18"/>
                <w:szCs w:val="18"/>
              </w:rPr>
              <w:t xml:space="preserve"> in </w:t>
            </w:r>
            <w:proofErr w:type="spellStart"/>
            <w:r w:rsidRPr="00E57C7B">
              <w:rPr>
                <w:i/>
                <w:iCs/>
                <w:sz w:val="18"/>
                <w:szCs w:val="18"/>
              </w:rPr>
              <w:t>Filled</w:t>
            </w:r>
            <w:proofErr w:type="spellEnd"/>
            <w:r w:rsidRPr="00E57C7B">
              <w:rPr>
                <w:i/>
                <w:iCs/>
                <w:sz w:val="18"/>
                <w:szCs w:val="18"/>
              </w:rPr>
              <w:t xml:space="preserve"> </w:t>
            </w:r>
            <w:proofErr w:type="spellStart"/>
            <w:r w:rsidRPr="00E57C7B">
              <w:rPr>
                <w:i/>
                <w:iCs/>
                <w:sz w:val="18"/>
                <w:szCs w:val="18"/>
              </w:rPr>
              <w:t>Compounds</w:t>
            </w:r>
            <w:proofErr w:type="spellEnd"/>
            <w:r w:rsidRPr="00E57C7B">
              <w:rPr>
                <w:iCs/>
                <w:sz w:val="18"/>
                <w:szCs w:val="18"/>
              </w:rPr>
              <w:t>.</w:t>
            </w:r>
            <w:r w:rsidRPr="00E57C7B">
              <w:rPr>
                <w:rStyle w:val="txt"/>
                <w:rFonts w:ascii="Arial" w:hAnsi="Arial" w:cs="Arial"/>
                <w:color w:val="000000"/>
                <w:sz w:val="18"/>
                <w:szCs w:val="18"/>
                <w:shd w:val="clear" w:color="auto" w:fill="FFFFFF"/>
              </w:rPr>
              <w:t> </w:t>
            </w:r>
            <w:proofErr w:type="spellStart"/>
            <w:r w:rsidRPr="00E57C7B">
              <w:rPr>
                <w:sz w:val="18"/>
                <w:szCs w:val="18"/>
              </w:rPr>
              <w:t>Progress</w:t>
            </w:r>
            <w:proofErr w:type="spellEnd"/>
            <w:r w:rsidRPr="00E57C7B">
              <w:rPr>
                <w:sz w:val="18"/>
                <w:szCs w:val="18"/>
              </w:rPr>
              <w:t xml:space="preserve"> in Polymer Science </w:t>
            </w:r>
            <w:r w:rsidRPr="00E57C7B">
              <w:rPr>
                <w:iCs/>
                <w:sz w:val="18"/>
                <w:szCs w:val="18"/>
              </w:rPr>
              <w:t>27(4), 627-687, 2002.</w:t>
            </w:r>
          </w:p>
        </w:tc>
      </w:tr>
      <w:tr w:rsidR="00174EC9" w14:paraId="2339FA36" w14:textId="77777777" w:rsidTr="000C4A98">
        <w:tc>
          <w:tcPr>
            <w:tcW w:w="10106" w:type="dxa"/>
            <w:gridSpan w:val="23"/>
            <w:tcBorders>
              <w:top w:val="single" w:sz="12" w:space="0" w:color="auto"/>
              <w:left w:val="single" w:sz="2" w:space="0" w:color="auto"/>
              <w:bottom w:val="single" w:sz="2" w:space="0" w:color="auto"/>
              <w:right w:val="single" w:sz="2" w:space="0" w:color="auto"/>
            </w:tcBorders>
            <w:shd w:val="clear" w:color="auto" w:fill="F7CAAC"/>
          </w:tcPr>
          <w:p w14:paraId="56480022" w14:textId="77777777" w:rsidR="00174EC9" w:rsidRPr="009B2810" w:rsidRDefault="00174EC9">
            <w:pPr>
              <w:jc w:val="center"/>
              <w:rPr>
                <w:b/>
                <w:sz w:val="19"/>
                <w:szCs w:val="19"/>
              </w:rPr>
            </w:pPr>
            <w:r w:rsidRPr="009B2810">
              <w:rPr>
                <w:b/>
                <w:sz w:val="19"/>
                <w:szCs w:val="19"/>
              </w:rPr>
              <w:lastRenderedPageBreak/>
              <w:t>Informace ke kombinované nebo distanční formě</w:t>
            </w:r>
          </w:p>
        </w:tc>
      </w:tr>
      <w:tr w:rsidR="00174EC9" w14:paraId="6EEEDB2D" w14:textId="77777777" w:rsidTr="000C4A98">
        <w:tc>
          <w:tcPr>
            <w:tcW w:w="5038" w:type="dxa"/>
            <w:gridSpan w:val="10"/>
            <w:tcBorders>
              <w:top w:val="single" w:sz="2" w:space="0" w:color="auto"/>
            </w:tcBorders>
            <w:shd w:val="clear" w:color="auto" w:fill="F7CAAC"/>
          </w:tcPr>
          <w:p w14:paraId="0240A5A4" w14:textId="77777777" w:rsidR="00174EC9" w:rsidRPr="009B2810" w:rsidRDefault="00174EC9">
            <w:pPr>
              <w:jc w:val="both"/>
              <w:rPr>
                <w:sz w:val="19"/>
                <w:szCs w:val="19"/>
              </w:rPr>
            </w:pPr>
            <w:r w:rsidRPr="009B2810">
              <w:rPr>
                <w:b/>
                <w:sz w:val="19"/>
                <w:szCs w:val="19"/>
              </w:rPr>
              <w:t>Rozsah konzultací (soustředění)</w:t>
            </w:r>
          </w:p>
        </w:tc>
        <w:tc>
          <w:tcPr>
            <w:tcW w:w="889" w:type="dxa"/>
            <w:gridSpan w:val="2"/>
            <w:tcBorders>
              <w:top w:val="single" w:sz="2" w:space="0" w:color="auto"/>
            </w:tcBorders>
          </w:tcPr>
          <w:p w14:paraId="051F24A7" w14:textId="77777777" w:rsidR="00174EC9" w:rsidRPr="009B2810" w:rsidRDefault="00174EC9">
            <w:pPr>
              <w:jc w:val="both"/>
              <w:rPr>
                <w:sz w:val="19"/>
                <w:szCs w:val="19"/>
              </w:rPr>
            </w:pPr>
          </w:p>
        </w:tc>
        <w:tc>
          <w:tcPr>
            <w:tcW w:w="4179" w:type="dxa"/>
            <w:gridSpan w:val="11"/>
            <w:tcBorders>
              <w:top w:val="single" w:sz="2" w:space="0" w:color="auto"/>
            </w:tcBorders>
            <w:shd w:val="clear" w:color="auto" w:fill="F7CAAC"/>
          </w:tcPr>
          <w:p w14:paraId="16CDC442" w14:textId="77777777" w:rsidR="00174EC9" w:rsidRPr="009B2810" w:rsidRDefault="00174EC9">
            <w:pPr>
              <w:jc w:val="both"/>
              <w:rPr>
                <w:b/>
                <w:sz w:val="19"/>
                <w:szCs w:val="19"/>
              </w:rPr>
            </w:pPr>
            <w:r w:rsidRPr="009B2810">
              <w:rPr>
                <w:b/>
                <w:sz w:val="19"/>
                <w:szCs w:val="19"/>
              </w:rPr>
              <w:t xml:space="preserve">hodin </w:t>
            </w:r>
          </w:p>
        </w:tc>
      </w:tr>
      <w:tr w:rsidR="00174EC9" w14:paraId="330D5ADA" w14:textId="77777777" w:rsidTr="000C4A98">
        <w:tc>
          <w:tcPr>
            <w:tcW w:w="10106" w:type="dxa"/>
            <w:gridSpan w:val="23"/>
            <w:shd w:val="clear" w:color="auto" w:fill="F7CAAC"/>
          </w:tcPr>
          <w:p w14:paraId="5C5B3BAE" w14:textId="77777777" w:rsidR="00174EC9" w:rsidRPr="009B2810" w:rsidRDefault="00174EC9">
            <w:pPr>
              <w:jc w:val="both"/>
              <w:rPr>
                <w:b/>
                <w:sz w:val="19"/>
                <w:szCs w:val="19"/>
              </w:rPr>
            </w:pPr>
            <w:r w:rsidRPr="009B2810">
              <w:rPr>
                <w:b/>
                <w:sz w:val="19"/>
                <w:szCs w:val="19"/>
              </w:rPr>
              <w:t>Informace o způsobu kontaktu s vyučujícím</w:t>
            </w:r>
          </w:p>
        </w:tc>
      </w:tr>
      <w:tr w:rsidR="00174EC9" w14:paraId="04583A69" w14:textId="77777777" w:rsidTr="000C4A98">
        <w:trPr>
          <w:trHeight w:val="1121"/>
        </w:trPr>
        <w:tc>
          <w:tcPr>
            <w:tcW w:w="10106" w:type="dxa"/>
            <w:gridSpan w:val="23"/>
          </w:tcPr>
          <w:p w14:paraId="22633277" w14:textId="745C7743" w:rsidR="001457D3" w:rsidRPr="007231AA" w:rsidRDefault="001457D3" w:rsidP="001457D3">
            <w:pPr>
              <w:pStyle w:val="xxmsonormal"/>
              <w:shd w:val="clear" w:color="auto" w:fill="FFFFFF"/>
              <w:spacing w:before="0" w:beforeAutospacing="0" w:after="0" w:afterAutospacing="0"/>
              <w:jc w:val="both"/>
              <w:rPr>
                <w:color w:val="000000"/>
                <w:sz w:val="18"/>
                <w:szCs w:val="18"/>
              </w:rPr>
            </w:pPr>
            <w:r w:rsidRPr="007231AA">
              <w:rPr>
                <w:color w:val="000000"/>
                <w:sz w:val="18"/>
                <w:szCs w:val="18"/>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5293CDD4" w14:textId="32FB78D1" w:rsidR="001457D3" w:rsidRPr="007231AA" w:rsidRDefault="001457D3" w:rsidP="001457D3">
            <w:pPr>
              <w:pStyle w:val="xxmsonormal"/>
              <w:shd w:val="clear" w:color="auto" w:fill="FFFFFF"/>
              <w:spacing w:before="0" w:beforeAutospacing="0" w:after="0" w:afterAutospacing="0"/>
              <w:jc w:val="both"/>
              <w:rPr>
                <w:color w:val="000000"/>
                <w:sz w:val="10"/>
                <w:szCs w:val="10"/>
              </w:rPr>
            </w:pPr>
          </w:p>
          <w:p w14:paraId="36C9BC55" w14:textId="49E85895" w:rsidR="00324F10" w:rsidRDefault="001457D3" w:rsidP="001457D3">
            <w:pPr>
              <w:pStyle w:val="xxmsonormal"/>
              <w:shd w:val="clear" w:color="auto" w:fill="FFFFFF"/>
              <w:spacing w:before="0" w:beforeAutospacing="0" w:after="0" w:afterAutospacing="0"/>
              <w:rPr>
                <w:sz w:val="18"/>
                <w:szCs w:val="18"/>
              </w:rPr>
            </w:pPr>
            <w:r w:rsidRPr="007231AA">
              <w:rPr>
                <w:color w:val="000000"/>
                <w:sz w:val="18"/>
                <w:szCs w:val="18"/>
              </w:rPr>
              <w:t>Možnosti komunikace s</w:t>
            </w:r>
            <w:r w:rsidR="0061761B" w:rsidRPr="007231AA">
              <w:rPr>
                <w:color w:val="000000"/>
                <w:sz w:val="18"/>
                <w:szCs w:val="18"/>
              </w:rPr>
              <w:t> </w:t>
            </w:r>
            <w:r w:rsidRPr="007231AA">
              <w:rPr>
                <w:color w:val="000000"/>
                <w:sz w:val="18"/>
                <w:szCs w:val="18"/>
              </w:rPr>
              <w:t>vyučujícím</w:t>
            </w:r>
            <w:r w:rsidR="0061761B" w:rsidRPr="007231AA">
              <w:rPr>
                <w:color w:val="000000"/>
                <w:sz w:val="18"/>
                <w:szCs w:val="18"/>
              </w:rPr>
              <w:t xml:space="preserve">: </w:t>
            </w:r>
            <w:hyperlink r:id="rId31" w:history="1">
              <w:r w:rsidR="0061761B" w:rsidRPr="007231AA">
                <w:rPr>
                  <w:rStyle w:val="Hypertextovodkaz"/>
                  <w:sz w:val="18"/>
                  <w:szCs w:val="18"/>
                </w:rPr>
                <w:t>mzatloukal@utb.cz</w:t>
              </w:r>
            </w:hyperlink>
            <w:r w:rsidR="0061761B" w:rsidRPr="007231AA">
              <w:rPr>
                <w:sz w:val="18"/>
                <w:szCs w:val="18"/>
              </w:rPr>
              <w:t>, 576 031</w:t>
            </w:r>
            <w:r w:rsidR="00324F10">
              <w:rPr>
                <w:sz w:val="18"/>
                <w:szCs w:val="18"/>
              </w:rPr>
              <w:t> </w:t>
            </w:r>
            <w:r w:rsidR="0061761B" w:rsidRPr="007231AA">
              <w:rPr>
                <w:sz w:val="18"/>
                <w:szCs w:val="18"/>
              </w:rPr>
              <w:t>320</w:t>
            </w:r>
            <w:r w:rsidR="007231AA">
              <w:rPr>
                <w:sz w:val="18"/>
                <w:szCs w:val="18"/>
              </w:rPr>
              <w:t>.</w:t>
            </w:r>
          </w:p>
          <w:p w14:paraId="0B4C2C9D" w14:textId="6CA2A611" w:rsidR="00324F10" w:rsidRPr="009B2810" w:rsidRDefault="00324F10" w:rsidP="001457D3">
            <w:pPr>
              <w:pStyle w:val="xxmsonormal"/>
              <w:shd w:val="clear" w:color="auto" w:fill="FFFFFF"/>
              <w:spacing w:before="0" w:beforeAutospacing="0" w:after="0" w:afterAutospacing="0"/>
              <w:rPr>
                <w:sz w:val="19"/>
                <w:szCs w:val="19"/>
              </w:rPr>
            </w:pPr>
          </w:p>
        </w:tc>
      </w:tr>
      <w:tr w:rsidR="00F87F75" w14:paraId="5D0E5785" w14:textId="77777777" w:rsidTr="000C4A98">
        <w:tc>
          <w:tcPr>
            <w:tcW w:w="10106" w:type="dxa"/>
            <w:gridSpan w:val="23"/>
            <w:tcBorders>
              <w:bottom w:val="double" w:sz="4" w:space="0" w:color="auto"/>
            </w:tcBorders>
            <w:shd w:val="clear" w:color="auto" w:fill="BDD6EE"/>
          </w:tcPr>
          <w:p w14:paraId="3F9BF4E2" w14:textId="77777777" w:rsidR="00F87F75" w:rsidRDefault="00F87F75" w:rsidP="00F87F75">
            <w:pPr>
              <w:jc w:val="both"/>
              <w:rPr>
                <w:b/>
                <w:sz w:val="28"/>
              </w:rPr>
            </w:pPr>
            <w:r>
              <w:br w:type="page"/>
            </w:r>
            <w:r>
              <w:rPr>
                <w:b/>
                <w:sz w:val="28"/>
              </w:rPr>
              <w:t>B-III – Charakteristika studijního předmětu</w:t>
            </w:r>
          </w:p>
        </w:tc>
      </w:tr>
      <w:tr w:rsidR="00F87F75" w14:paraId="3055D358" w14:textId="77777777" w:rsidTr="000C4A98">
        <w:tc>
          <w:tcPr>
            <w:tcW w:w="3403" w:type="dxa"/>
            <w:gridSpan w:val="3"/>
            <w:tcBorders>
              <w:top w:val="double" w:sz="4" w:space="0" w:color="auto"/>
            </w:tcBorders>
            <w:shd w:val="clear" w:color="auto" w:fill="F7CAAC"/>
          </w:tcPr>
          <w:p w14:paraId="0A4065DB" w14:textId="77777777" w:rsidR="00F87F75" w:rsidRDefault="00F87F75" w:rsidP="00F87F75">
            <w:pPr>
              <w:jc w:val="both"/>
              <w:rPr>
                <w:b/>
              </w:rPr>
            </w:pPr>
            <w:r>
              <w:rPr>
                <w:b/>
              </w:rPr>
              <w:t>Název studijního předmětu</w:t>
            </w:r>
          </w:p>
        </w:tc>
        <w:tc>
          <w:tcPr>
            <w:tcW w:w="6703" w:type="dxa"/>
            <w:gridSpan w:val="20"/>
            <w:tcBorders>
              <w:top w:val="double" w:sz="4" w:space="0" w:color="auto"/>
            </w:tcBorders>
          </w:tcPr>
          <w:p w14:paraId="6390428C" w14:textId="63805CAC" w:rsidR="00F87F75" w:rsidRPr="00F87F75" w:rsidRDefault="00F855FC" w:rsidP="00F87F75">
            <w:pPr>
              <w:jc w:val="both"/>
              <w:rPr>
                <w:b/>
                <w:bCs/>
              </w:rPr>
            </w:pPr>
            <w:bookmarkStart w:id="15" w:name="Automat_riz_vyr_procesu"/>
            <w:r w:rsidRPr="00F855FC">
              <w:rPr>
                <w:b/>
                <w:bCs/>
                <w:spacing w:val="-2"/>
              </w:rPr>
              <w:t>Automatické řízení výrobních procesů</w:t>
            </w:r>
            <w:bookmarkEnd w:id="15"/>
          </w:p>
        </w:tc>
      </w:tr>
      <w:tr w:rsidR="00F87F75" w14:paraId="1A05F8EC" w14:textId="77777777" w:rsidTr="000C4A98">
        <w:tc>
          <w:tcPr>
            <w:tcW w:w="3403" w:type="dxa"/>
            <w:gridSpan w:val="3"/>
            <w:shd w:val="clear" w:color="auto" w:fill="F7CAAC"/>
          </w:tcPr>
          <w:p w14:paraId="6799B2AE" w14:textId="77777777" w:rsidR="00F87F75" w:rsidRDefault="00F87F75" w:rsidP="00F87F75">
            <w:pPr>
              <w:jc w:val="both"/>
              <w:rPr>
                <w:b/>
              </w:rPr>
            </w:pPr>
            <w:r>
              <w:rPr>
                <w:b/>
              </w:rPr>
              <w:t>Typ předmětu</w:t>
            </w:r>
          </w:p>
        </w:tc>
        <w:tc>
          <w:tcPr>
            <w:tcW w:w="3340" w:type="dxa"/>
            <w:gridSpan w:val="12"/>
          </w:tcPr>
          <w:p w14:paraId="0E68A3A4" w14:textId="137E1753" w:rsidR="00F87F75" w:rsidRDefault="0092203B" w:rsidP="00F87F75">
            <w:pPr>
              <w:jc w:val="both"/>
            </w:pPr>
            <w:ins w:id="16" w:author="Michal Staněk" w:date="2021-03-30T13:40:00Z">
              <w:r w:rsidRPr="0092203B">
                <w:t>volitelný</w:t>
              </w:r>
            </w:ins>
          </w:p>
        </w:tc>
        <w:tc>
          <w:tcPr>
            <w:tcW w:w="2695" w:type="dxa"/>
            <w:gridSpan w:val="5"/>
            <w:shd w:val="clear" w:color="auto" w:fill="F7CAAC"/>
          </w:tcPr>
          <w:p w14:paraId="5F5A89AB" w14:textId="77777777" w:rsidR="00F87F75" w:rsidRDefault="00F87F75" w:rsidP="00F87F75">
            <w:pPr>
              <w:jc w:val="both"/>
            </w:pPr>
            <w:r>
              <w:rPr>
                <w:b/>
              </w:rPr>
              <w:t>doporučený ročník / semestr</w:t>
            </w:r>
          </w:p>
        </w:tc>
        <w:tc>
          <w:tcPr>
            <w:tcW w:w="668" w:type="dxa"/>
            <w:gridSpan w:val="3"/>
          </w:tcPr>
          <w:p w14:paraId="2F603CB7" w14:textId="77777777" w:rsidR="00F87F75" w:rsidRDefault="00F87F75" w:rsidP="00F87F75">
            <w:pPr>
              <w:jc w:val="both"/>
            </w:pPr>
          </w:p>
        </w:tc>
      </w:tr>
      <w:tr w:rsidR="00F87F75" w14:paraId="51E2FE24" w14:textId="77777777" w:rsidTr="000C4A98">
        <w:tc>
          <w:tcPr>
            <w:tcW w:w="3403" w:type="dxa"/>
            <w:gridSpan w:val="3"/>
            <w:shd w:val="clear" w:color="auto" w:fill="F7CAAC"/>
          </w:tcPr>
          <w:p w14:paraId="722B314D" w14:textId="77777777" w:rsidR="00F87F75" w:rsidRDefault="00F87F75" w:rsidP="00F87F75">
            <w:pPr>
              <w:jc w:val="both"/>
              <w:rPr>
                <w:b/>
              </w:rPr>
            </w:pPr>
            <w:r>
              <w:rPr>
                <w:b/>
              </w:rPr>
              <w:t>Rozsah studijního předmětu</w:t>
            </w:r>
          </w:p>
        </w:tc>
        <w:tc>
          <w:tcPr>
            <w:tcW w:w="1635" w:type="dxa"/>
            <w:gridSpan w:val="7"/>
          </w:tcPr>
          <w:p w14:paraId="7E0F4052" w14:textId="77777777" w:rsidR="00F87F75" w:rsidRDefault="00F87F75" w:rsidP="00F87F75">
            <w:pPr>
              <w:jc w:val="both"/>
            </w:pPr>
          </w:p>
        </w:tc>
        <w:tc>
          <w:tcPr>
            <w:tcW w:w="889" w:type="dxa"/>
            <w:gridSpan w:val="2"/>
            <w:shd w:val="clear" w:color="auto" w:fill="F7CAAC"/>
          </w:tcPr>
          <w:p w14:paraId="2A23729E" w14:textId="77777777" w:rsidR="00F87F75" w:rsidRDefault="00F87F75" w:rsidP="00F87F75">
            <w:pPr>
              <w:jc w:val="both"/>
              <w:rPr>
                <w:b/>
              </w:rPr>
            </w:pPr>
            <w:r>
              <w:rPr>
                <w:b/>
              </w:rPr>
              <w:t xml:space="preserve">hod. </w:t>
            </w:r>
          </w:p>
        </w:tc>
        <w:tc>
          <w:tcPr>
            <w:tcW w:w="816" w:type="dxa"/>
            <w:gridSpan w:val="3"/>
          </w:tcPr>
          <w:p w14:paraId="2CF0CF5F" w14:textId="77777777" w:rsidR="00F87F75" w:rsidRDefault="00F87F75" w:rsidP="00F87F75">
            <w:pPr>
              <w:jc w:val="both"/>
            </w:pPr>
          </w:p>
        </w:tc>
        <w:tc>
          <w:tcPr>
            <w:tcW w:w="2156" w:type="dxa"/>
            <w:gridSpan w:val="3"/>
            <w:shd w:val="clear" w:color="auto" w:fill="F7CAAC"/>
          </w:tcPr>
          <w:p w14:paraId="2D503D4A" w14:textId="77777777" w:rsidR="00F87F75" w:rsidRDefault="00F87F75" w:rsidP="00F87F75">
            <w:pPr>
              <w:jc w:val="both"/>
              <w:rPr>
                <w:b/>
              </w:rPr>
            </w:pPr>
            <w:r>
              <w:rPr>
                <w:b/>
              </w:rPr>
              <w:t>kreditů</w:t>
            </w:r>
          </w:p>
        </w:tc>
        <w:tc>
          <w:tcPr>
            <w:tcW w:w="1207" w:type="dxa"/>
            <w:gridSpan w:val="5"/>
          </w:tcPr>
          <w:p w14:paraId="7A4C082F" w14:textId="77777777" w:rsidR="00F87F75" w:rsidRDefault="00F87F75" w:rsidP="00F87F75">
            <w:pPr>
              <w:jc w:val="both"/>
            </w:pPr>
          </w:p>
        </w:tc>
      </w:tr>
      <w:tr w:rsidR="00F87F75" w14:paraId="7369E163" w14:textId="77777777" w:rsidTr="000C4A98">
        <w:tc>
          <w:tcPr>
            <w:tcW w:w="3403" w:type="dxa"/>
            <w:gridSpan w:val="3"/>
            <w:shd w:val="clear" w:color="auto" w:fill="F7CAAC"/>
          </w:tcPr>
          <w:p w14:paraId="0C3C89B7" w14:textId="77777777" w:rsidR="00F87F75" w:rsidRDefault="00F87F75" w:rsidP="00F87F75">
            <w:pPr>
              <w:jc w:val="both"/>
              <w:rPr>
                <w:b/>
                <w:sz w:val="22"/>
              </w:rPr>
            </w:pPr>
            <w:r>
              <w:rPr>
                <w:b/>
              </w:rPr>
              <w:t xml:space="preserve">Prerekvizity, </w:t>
            </w:r>
            <w:proofErr w:type="spellStart"/>
            <w:r>
              <w:rPr>
                <w:b/>
              </w:rPr>
              <w:t>korekvizity</w:t>
            </w:r>
            <w:proofErr w:type="spellEnd"/>
            <w:r>
              <w:rPr>
                <w:b/>
              </w:rPr>
              <w:t>, ekvivalence</w:t>
            </w:r>
          </w:p>
        </w:tc>
        <w:tc>
          <w:tcPr>
            <w:tcW w:w="6703" w:type="dxa"/>
            <w:gridSpan w:val="20"/>
          </w:tcPr>
          <w:p w14:paraId="097BF4C5" w14:textId="77777777" w:rsidR="00F87F75" w:rsidRDefault="00F87F75" w:rsidP="00F87F75">
            <w:pPr>
              <w:jc w:val="both"/>
            </w:pPr>
          </w:p>
        </w:tc>
      </w:tr>
      <w:tr w:rsidR="00F87F75" w14:paraId="6456D4C3" w14:textId="77777777" w:rsidTr="000C4A98">
        <w:tc>
          <w:tcPr>
            <w:tcW w:w="3403" w:type="dxa"/>
            <w:gridSpan w:val="3"/>
            <w:shd w:val="clear" w:color="auto" w:fill="F7CAAC"/>
          </w:tcPr>
          <w:p w14:paraId="3FF8792B" w14:textId="77777777" w:rsidR="00F87F75" w:rsidRDefault="00F87F75" w:rsidP="00F87F75">
            <w:pPr>
              <w:jc w:val="both"/>
              <w:rPr>
                <w:b/>
              </w:rPr>
            </w:pPr>
            <w:r>
              <w:rPr>
                <w:b/>
              </w:rPr>
              <w:t>Způsob ověření studijních výsledků</w:t>
            </w:r>
          </w:p>
        </w:tc>
        <w:tc>
          <w:tcPr>
            <w:tcW w:w="3340" w:type="dxa"/>
            <w:gridSpan w:val="12"/>
          </w:tcPr>
          <w:p w14:paraId="3A4D372B" w14:textId="77777777" w:rsidR="00F87F75" w:rsidRDefault="00F87F75" w:rsidP="00F87F75">
            <w:pPr>
              <w:jc w:val="both"/>
            </w:pPr>
            <w:r>
              <w:t>zkouška</w:t>
            </w:r>
          </w:p>
        </w:tc>
        <w:tc>
          <w:tcPr>
            <w:tcW w:w="2156" w:type="dxa"/>
            <w:gridSpan w:val="3"/>
            <w:shd w:val="clear" w:color="auto" w:fill="F7CAAC"/>
          </w:tcPr>
          <w:p w14:paraId="3F4A5093" w14:textId="77777777" w:rsidR="00F87F75" w:rsidRDefault="00F87F75" w:rsidP="00F87F75">
            <w:pPr>
              <w:jc w:val="both"/>
              <w:rPr>
                <w:b/>
              </w:rPr>
            </w:pPr>
            <w:r>
              <w:rPr>
                <w:b/>
              </w:rPr>
              <w:t>Forma výuky</w:t>
            </w:r>
          </w:p>
        </w:tc>
        <w:tc>
          <w:tcPr>
            <w:tcW w:w="1207" w:type="dxa"/>
            <w:gridSpan w:val="5"/>
          </w:tcPr>
          <w:p w14:paraId="2101FD15" w14:textId="76CA1301" w:rsidR="00F87F75" w:rsidRDefault="00A54DA5" w:rsidP="00F87F75">
            <w:pPr>
              <w:jc w:val="both"/>
            </w:pPr>
            <w:ins w:id="17" w:author="Michal Staněk" w:date="2021-03-30T14:03:00Z">
              <w:r>
                <w:rPr>
                  <w:sz w:val="18"/>
                  <w:szCs w:val="18"/>
                </w:rPr>
                <w:t>konzultace</w:t>
              </w:r>
            </w:ins>
          </w:p>
        </w:tc>
      </w:tr>
      <w:tr w:rsidR="00F87F75" w14:paraId="08FF20C5" w14:textId="77777777" w:rsidTr="000C4A98">
        <w:tc>
          <w:tcPr>
            <w:tcW w:w="3403" w:type="dxa"/>
            <w:gridSpan w:val="3"/>
            <w:shd w:val="clear" w:color="auto" w:fill="F7CAAC"/>
          </w:tcPr>
          <w:p w14:paraId="722D1747" w14:textId="77777777" w:rsidR="00F87F75" w:rsidRDefault="00F87F75" w:rsidP="00F87F75">
            <w:pPr>
              <w:jc w:val="both"/>
              <w:rPr>
                <w:b/>
              </w:rPr>
            </w:pPr>
            <w:r>
              <w:rPr>
                <w:b/>
              </w:rPr>
              <w:t>Forma způsobu ověření studijních výsledků a další požadavky na studenta</w:t>
            </w:r>
          </w:p>
        </w:tc>
        <w:tc>
          <w:tcPr>
            <w:tcW w:w="6703" w:type="dxa"/>
            <w:gridSpan w:val="20"/>
            <w:tcBorders>
              <w:bottom w:val="single" w:sz="4" w:space="0" w:color="auto"/>
            </w:tcBorders>
          </w:tcPr>
          <w:p w14:paraId="46E2E1D9" w14:textId="77777777" w:rsidR="00F87F75" w:rsidRDefault="00F87F75" w:rsidP="00F87F75">
            <w:pPr>
              <w:jc w:val="both"/>
            </w:pPr>
          </w:p>
        </w:tc>
      </w:tr>
      <w:tr w:rsidR="00F87F75" w14:paraId="0FD073C0" w14:textId="77777777" w:rsidTr="000C4A98">
        <w:trPr>
          <w:trHeight w:val="197"/>
        </w:trPr>
        <w:tc>
          <w:tcPr>
            <w:tcW w:w="3403" w:type="dxa"/>
            <w:gridSpan w:val="3"/>
            <w:tcBorders>
              <w:top w:val="nil"/>
            </w:tcBorders>
            <w:shd w:val="clear" w:color="auto" w:fill="F7CAAC"/>
          </w:tcPr>
          <w:p w14:paraId="3E98DE5D" w14:textId="77777777" w:rsidR="00F87F75" w:rsidRDefault="00F87F75" w:rsidP="00F87F75">
            <w:pPr>
              <w:jc w:val="both"/>
              <w:rPr>
                <w:b/>
              </w:rPr>
            </w:pPr>
            <w:r>
              <w:rPr>
                <w:b/>
              </w:rPr>
              <w:t>Garant předmětu</w:t>
            </w:r>
          </w:p>
        </w:tc>
        <w:tc>
          <w:tcPr>
            <w:tcW w:w="6703" w:type="dxa"/>
            <w:gridSpan w:val="20"/>
            <w:tcBorders>
              <w:top w:val="single" w:sz="4" w:space="0" w:color="auto"/>
            </w:tcBorders>
          </w:tcPr>
          <w:p w14:paraId="0997637D" w14:textId="4C40F20A" w:rsidR="00F87F75" w:rsidRDefault="0075356C" w:rsidP="00F87F75">
            <w:pPr>
              <w:jc w:val="both"/>
            </w:pPr>
            <w:r>
              <w:rPr>
                <w:spacing w:val="-2"/>
              </w:rPr>
              <w:t>prof. Ing. Roman Prokop, CSc</w:t>
            </w:r>
            <w:r w:rsidRPr="006C4FB9">
              <w:rPr>
                <w:spacing w:val="-2"/>
              </w:rPr>
              <w:t>.</w:t>
            </w:r>
          </w:p>
        </w:tc>
      </w:tr>
      <w:tr w:rsidR="00F87F75" w14:paraId="7517868B" w14:textId="77777777" w:rsidTr="000C4A98">
        <w:trPr>
          <w:trHeight w:val="243"/>
        </w:trPr>
        <w:tc>
          <w:tcPr>
            <w:tcW w:w="3403" w:type="dxa"/>
            <w:gridSpan w:val="3"/>
            <w:tcBorders>
              <w:top w:val="nil"/>
            </w:tcBorders>
            <w:shd w:val="clear" w:color="auto" w:fill="F7CAAC"/>
          </w:tcPr>
          <w:p w14:paraId="4AF54F36" w14:textId="77777777" w:rsidR="00F87F75" w:rsidRDefault="00F87F75" w:rsidP="00F87F75">
            <w:pPr>
              <w:jc w:val="both"/>
              <w:rPr>
                <w:b/>
              </w:rPr>
            </w:pPr>
            <w:r>
              <w:rPr>
                <w:b/>
              </w:rPr>
              <w:t>Zapojení garanta do výuky předmětu</w:t>
            </w:r>
          </w:p>
        </w:tc>
        <w:tc>
          <w:tcPr>
            <w:tcW w:w="6703" w:type="dxa"/>
            <w:gridSpan w:val="20"/>
            <w:tcBorders>
              <w:top w:val="nil"/>
            </w:tcBorders>
          </w:tcPr>
          <w:p w14:paraId="3FECA8E1" w14:textId="296DD5DB" w:rsidR="00F87F75" w:rsidRDefault="005E38C5" w:rsidP="00F87F75">
            <w:pPr>
              <w:jc w:val="both"/>
            </w:pPr>
            <w:proofErr w:type="gramStart"/>
            <w:r w:rsidRPr="005E38C5">
              <w:t>100%</w:t>
            </w:r>
            <w:proofErr w:type="gramEnd"/>
          </w:p>
        </w:tc>
      </w:tr>
      <w:tr w:rsidR="00F87F75" w14:paraId="4EE347FD" w14:textId="77777777" w:rsidTr="000C4A98">
        <w:tc>
          <w:tcPr>
            <w:tcW w:w="3403" w:type="dxa"/>
            <w:gridSpan w:val="3"/>
            <w:shd w:val="clear" w:color="auto" w:fill="F7CAAC"/>
          </w:tcPr>
          <w:p w14:paraId="2291754A" w14:textId="77777777" w:rsidR="00F87F75" w:rsidRDefault="00F87F75" w:rsidP="00F87F75">
            <w:pPr>
              <w:jc w:val="both"/>
              <w:rPr>
                <w:b/>
              </w:rPr>
            </w:pPr>
            <w:r>
              <w:rPr>
                <w:b/>
              </w:rPr>
              <w:t>Vyučující</w:t>
            </w:r>
          </w:p>
        </w:tc>
        <w:tc>
          <w:tcPr>
            <w:tcW w:w="6703" w:type="dxa"/>
            <w:gridSpan w:val="20"/>
            <w:tcBorders>
              <w:bottom w:val="nil"/>
            </w:tcBorders>
          </w:tcPr>
          <w:p w14:paraId="414D55D9" w14:textId="77777777" w:rsidR="00F87F75" w:rsidRDefault="00F87F75" w:rsidP="00F87F75">
            <w:pPr>
              <w:jc w:val="both"/>
            </w:pPr>
          </w:p>
        </w:tc>
      </w:tr>
      <w:tr w:rsidR="00F87F75" w14:paraId="3A1F70C9" w14:textId="77777777" w:rsidTr="000C4A98">
        <w:trPr>
          <w:trHeight w:val="272"/>
        </w:trPr>
        <w:tc>
          <w:tcPr>
            <w:tcW w:w="10106" w:type="dxa"/>
            <w:gridSpan w:val="23"/>
            <w:tcBorders>
              <w:top w:val="nil"/>
            </w:tcBorders>
          </w:tcPr>
          <w:p w14:paraId="004D8CCE" w14:textId="2952101D" w:rsidR="00F87F75" w:rsidRDefault="0075356C" w:rsidP="009C32B0">
            <w:pPr>
              <w:spacing w:before="20" w:after="20"/>
              <w:jc w:val="both"/>
            </w:pPr>
            <w:r>
              <w:rPr>
                <w:spacing w:val="-2"/>
              </w:rPr>
              <w:t>prof. Ing. Roman Prokop, CSc</w:t>
            </w:r>
            <w:r w:rsidRPr="006C4FB9">
              <w:rPr>
                <w:spacing w:val="-2"/>
              </w:rPr>
              <w:t>.</w:t>
            </w:r>
          </w:p>
        </w:tc>
      </w:tr>
      <w:tr w:rsidR="00F87F75" w14:paraId="21E72107" w14:textId="77777777" w:rsidTr="000C4A98">
        <w:tc>
          <w:tcPr>
            <w:tcW w:w="3403" w:type="dxa"/>
            <w:gridSpan w:val="3"/>
            <w:shd w:val="clear" w:color="auto" w:fill="F7CAAC"/>
          </w:tcPr>
          <w:p w14:paraId="6336A077" w14:textId="77777777" w:rsidR="00F87F75" w:rsidRDefault="00F87F75" w:rsidP="00F87F75">
            <w:pPr>
              <w:jc w:val="both"/>
              <w:rPr>
                <w:b/>
              </w:rPr>
            </w:pPr>
            <w:r>
              <w:rPr>
                <w:b/>
              </w:rPr>
              <w:t>Stručná anotace předmětu</w:t>
            </w:r>
          </w:p>
        </w:tc>
        <w:tc>
          <w:tcPr>
            <w:tcW w:w="6703" w:type="dxa"/>
            <w:gridSpan w:val="20"/>
            <w:tcBorders>
              <w:bottom w:val="nil"/>
            </w:tcBorders>
          </w:tcPr>
          <w:p w14:paraId="41B6EE77" w14:textId="77777777" w:rsidR="00F87F75" w:rsidRDefault="00F87F75" w:rsidP="00F87F75">
            <w:pPr>
              <w:jc w:val="both"/>
            </w:pPr>
          </w:p>
        </w:tc>
      </w:tr>
      <w:tr w:rsidR="00F87F75" w14:paraId="6D7DBEA9" w14:textId="77777777" w:rsidTr="000C4A98">
        <w:trPr>
          <w:trHeight w:val="3283"/>
        </w:trPr>
        <w:tc>
          <w:tcPr>
            <w:tcW w:w="10106" w:type="dxa"/>
            <w:gridSpan w:val="23"/>
            <w:tcBorders>
              <w:top w:val="nil"/>
              <w:bottom w:val="single" w:sz="12" w:space="0" w:color="auto"/>
            </w:tcBorders>
          </w:tcPr>
          <w:p w14:paraId="62291891" w14:textId="77777777" w:rsidR="00F217C5" w:rsidRPr="007E34CD" w:rsidRDefault="00F217C5" w:rsidP="00F217C5">
            <w:pPr>
              <w:jc w:val="both"/>
            </w:pPr>
            <w:r w:rsidRPr="007E34CD">
              <w:t xml:space="preserve">Cílem předmětu je seznámit studenty doktorského stupně, kteří nejsou absolventy oboru Automatizace, Technická kybernetika s problematikou </w:t>
            </w:r>
            <w:r>
              <w:t xml:space="preserve">teorie řízení </w:t>
            </w:r>
            <w:r w:rsidRPr="007E34CD">
              <w:t>spojitých a diskrétních systémů. Jsou definovány základní principy automatického řízení, matematické nástroje pro teoretický popis a technické prostředky pro jejich realizaci.</w:t>
            </w:r>
            <w:r>
              <w:t xml:space="preserve"> </w:t>
            </w:r>
            <w:r w:rsidRPr="007E34CD">
              <w:t>Jsou řešeny otázky analýzy a syntézy spojitých a diskrétních regulačních obvodů, návrh regulátorů jak s pevně danou strukturou, tak i obecných lineárních regulátorů. Teoretické znalosti doplňují poznatky z oblasti programovatelných automatů.</w:t>
            </w:r>
          </w:p>
          <w:p w14:paraId="48641A01" w14:textId="77777777" w:rsidR="00F87F75" w:rsidRPr="001762EB" w:rsidRDefault="00F87F75" w:rsidP="00F87F75">
            <w:pPr>
              <w:jc w:val="both"/>
            </w:pPr>
          </w:p>
          <w:p w14:paraId="43466278" w14:textId="77777777" w:rsidR="00F87F75" w:rsidRPr="00F217C5" w:rsidRDefault="00F87F75" w:rsidP="00F87F75">
            <w:pPr>
              <w:jc w:val="both"/>
              <w:rPr>
                <w:u w:val="single"/>
              </w:rPr>
            </w:pPr>
            <w:r w:rsidRPr="00F217C5">
              <w:rPr>
                <w:u w:val="single"/>
              </w:rPr>
              <w:t>Základní témata:</w:t>
            </w:r>
          </w:p>
          <w:p w14:paraId="3FDEB558" w14:textId="77777777" w:rsidR="000A36FB" w:rsidRPr="00F217C5" w:rsidRDefault="007E34CD" w:rsidP="00777922">
            <w:pPr>
              <w:pStyle w:val="Odstavecseseznamem"/>
              <w:numPr>
                <w:ilvl w:val="0"/>
                <w:numId w:val="18"/>
              </w:numPr>
              <w:ind w:left="113" w:hanging="113"/>
              <w:jc w:val="both"/>
              <w:rPr>
                <w:shd w:val="clear" w:color="auto" w:fill="FFFFFF"/>
              </w:rPr>
            </w:pPr>
            <w:r w:rsidRPr="00F217C5">
              <w:rPr>
                <w:shd w:val="clear" w:color="auto" w:fill="FFFFFF"/>
              </w:rPr>
              <w:t>Matematický model, klasifikace modelů a systémů. Veličiny, vstupy, výstupy, poruchy. Identifikace, linearizace, simulace systémů.</w:t>
            </w:r>
          </w:p>
          <w:p w14:paraId="7C71E108" w14:textId="3DB636D0" w:rsidR="007E34CD" w:rsidRPr="00F217C5" w:rsidRDefault="007E34CD" w:rsidP="00777922">
            <w:pPr>
              <w:pStyle w:val="Odstavecseseznamem"/>
              <w:numPr>
                <w:ilvl w:val="0"/>
                <w:numId w:val="18"/>
              </w:numPr>
              <w:ind w:left="113" w:hanging="113"/>
              <w:jc w:val="both"/>
              <w:rPr>
                <w:shd w:val="clear" w:color="auto" w:fill="FFFFFF"/>
              </w:rPr>
            </w:pPr>
            <w:r w:rsidRPr="00F217C5">
              <w:rPr>
                <w:shd w:val="clear" w:color="auto" w:fill="FFFFFF"/>
              </w:rPr>
              <w:t xml:space="preserve">Technické prostředky pro získávání informací z technologických procesů. Technické prostředky pro realizaci regulátorů. </w:t>
            </w:r>
          </w:p>
          <w:p w14:paraId="64F33238" w14:textId="77777777" w:rsidR="000A36FB" w:rsidRPr="00F217C5" w:rsidRDefault="007E34CD" w:rsidP="00777922">
            <w:pPr>
              <w:pStyle w:val="Odstavecseseznamem"/>
              <w:numPr>
                <w:ilvl w:val="0"/>
                <w:numId w:val="18"/>
              </w:numPr>
              <w:ind w:left="113" w:hanging="113"/>
              <w:jc w:val="both"/>
              <w:rPr>
                <w:shd w:val="clear" w:color="auto" w:fill="FFFFFF"/>
              </w:rPr>
            </w:pPr>
            <w:r w:rsidRPr="00F217C5">
              <w:rPr>
                <w:shd w:val="clear" w:color="auto" w:fill="FFFFFF"/>
              </w:rPr>
              <w:t>Lineární spojité a diskrétní regulační obvody. Analýza spojitých a diskrétních regulačních obvodů, stabilita, kvalita regulace.</w:t>
            </w:r>
          </w:p>
          <w:p w14:paraId="37D2ED0A" w14:textId="142984FA" w:rsidR="007E34CD" w:rsidRPr="00F217C5" w:rsidRDefault="007E34CD" w:rsidP="00777922">
            <w:pPr>
              <w:pStyle w:val="Odstavecseseznamem"/>
              <w:numPr>
                <w:ilvl w:val="0"/>
                <w:numId w:val="18"/>
              </w:numPr>
              <w:ind w:left="113" w:hanging="113"/>
              <w:jc w:val="both"/>
              <w:rPr>
                <w:shd w:val="clear" w:color="auto" w:fill="FFFFFF"/>
              </w:rPr>
            </w:pPr>
            <w:r w:rsidRPr="00F217C5">
              <w:rPr>
                <w:shd w:val="clear" w:color="auto" w:fill="FFFFFF"/>
              </w:rPr>
              <w:t>Metody návrhu regulátorů ve spojité i diskrétní oblasti. PID a PSD regulátory.</w:t>
            </w:r>
          </w:p>
          <w:p w14:paraId="31DC594C" w14:textId="43399491" w:rsidR="007E34CD" w:rsidRPr="00F217C5" w:rsidRDefault="007E34CD" w:rsidP="00777922">
            <w:pPr>
              <w:pStyle w:val="Odstavecseseznamem"/>
              <w:numPr>
                <w:ilvl w:val="0"/>
                <w:numId w:val="18"/>
              </w:numPr>
              <w:ind w:left="113" w:hanging="113"/>
              <w:jc w:val="both"/>
              <w:rPr>
                <w:shd w:val="clear" w:color="auto" w:fill="FFFFFF"/>
              </w:rPr>
            </w:pPr>
            <w:r w:rsidRPr="00F217C5">
              <w:rPr>
                <w:shd w:val="clear" w:color="auto" w:fill="FFFFFF"/>
              </w:rPr>
              <w:t>Hardware řídicích počítačů. Mikropočítače. Programovatelné automaty. Komunikace mezi jednotlivými prvky v hierarchických systémech.</w:t>
            </w:r>
          </w:p>
          <w:p w14:paraId="7E3C61B8" w14:textId="1F857CD5" w:rsidR="00F87F75" w:rsidRPr="001762EB" w:rsidRDefault="007E34CD" w:rsidP="00777922">
            <w:pPr>
              <w:pStyle w:val="Odstavecseseznamem"/>
              <w:numPr>
                <w:ilvl w:val="0"/>
                <w:numId w:val="18"/>
              </w:numPr>
              <w:ind w:left="113" w:hanging="113"/>
              <w:jc w:val="both"/>
            </w:pPr>
            <w:r w:rsidRPr="00F217C5">
              <w:rPr>
                <w:shd w:val="clear" w:color="auto" w:fill="FFFFFF"/>
              </w:rPr>
              <w:t>Průmyslové sběrnice. Softwarové nástroje pro monitorovací a řídicí aplikace pro jednotlivé úrovně. Operační systémy pro práce v reálném čase.</w:t>
            </w:r>
          </w:p>
        </w:tc>
      </w:tr>
      <w:tr w:rsidR="00F87F75" w14:paraId="3F30468E" w14:textId="77777777" w:rsidTr="000C4A98">
        <w:trPr>
          <w:trHeight w:val="265"/>
        </w:trPr>
        <w:tc>
          <w:tcPr>
            <w:tcW w:w="3904" w:type="dxa"/>
            <w:gridSpan w:val="7"/>
            <w:tcBorders>
              <w:top w:val="nil"/>
            </w:tcBorders>
            <w:shd w:val="clear" w:color="auto" w:fill="F7CAAC"/>
          </w:tcPr>
          <w:p w14:paraId="0C084C1D" w14:textId="78FEDCEC" w:rsidR="00F87F75" w:rsidRPr="001762EB" w:rsidRDefault="00F87F75" w:rsidP="00F87F75">
            <w:pPr>
              <w:jc w:val="both"/>
            </w:pPr>
            <w:r w:rsidRPr="001762EB">
              <w:rPr>
                <w:b/>
              </w:rPr>
              <w:t xml:space="preserve">Studijní literatura a studijní </w:t>
            </w:r>
            <w:r w:rsidR="00BA62B5" w:rsidRPr="00BA62B5">
              <w:rPr>
                <w:b/>
              </w:rPr>
              <w:t>pomůcky</w:t>
            </w:r>
          </w:p>
        </w:tc>
        <w:tc>
          <w:tcPr>
            <w:tcW w:w="6202" w:type="dxa"/>
            <w:gridSpan w:val="16"/>
            <w:tcBorders>
              <w:top w:val="nil"/>
              <w:bottom w:val="nil"/>
            </w:tcBorders>
          </w:tcPr>
          <w:p w14:paraId="355CAB9C" w14:textId="77777777" w:rsidR="00F87F75" w:rsidRPr="001762EB" w:rsidRDefault="00F87F75" w:rsidP="00F87F75">
            <w:pPr>
              <w:jc w:val="both"/>
            </w:pPr>
          </w:p>
        </w:tc>
      </w:tr>
      <w:tr w:rsidR="00F87F75" w14:paraId="638C7424" w14:textId="77777777" w:rsidTr="000C4A98">
        <w:trPr>
          <w:trHeight w:val="1497"/>
        </w:trPr>
        <w:tc>
          <w:tcPr>
            <w:tcW w:w="10106" w:type="dxa"/>
            <w:gridSpan w:val="23"/>
            <w:tcBorders>
              <w:top w:val="nil"/>
            </w:tcBorders>
          </w:tcPr>
          <w:p w14:paraId="3A0F88FB" w14:textId="77777777" w:rsidR="00F87F75" w:rsidRPr="001762EB" w:rsidRDefault="00F87F75" w:rsidP="00155671">
            <w:pPr>
              <w:jc w:val="both"/>
              <w:rPr>
                <w:u w:val="single"/>
              </w:rPr>
            </w:pPr>
            <w:r w:rsidRPr="001762EB">
              <w:rPr>
                <w:u w:val="single"/>
              </w:rPr>
              <w:t>Povinná literatura:</w:t>
            </w:r>
          </w:p>
          <w:p w14:paraId="04142FF6" w14:textId="286E0FEE" w:rsidR="0089120B" w:rsidRPr="00AD76AD" w:rsidRDefault="0089120B" w:rsidP="00155671">
            <w:pPr>
              <w:jc w:val="both"/>
            </w:pPr>
            <w:r w:rsidRPr="007E34CD">
              <w:rPr>
                <w:caps/>
                <w:noProof/>
              </w:rPr>
              <w:t>Víteček, A., Vítečková, M</w:t>
            </w:r>
            <w:r>
              <w:rPr>
                <w:caps/>
                <w:noProof/>
              </w:rPr>
              <w:t xml:space="preserve">. </w:t>
            </w:r>
            <w:r w:rsidRPr="00EE6343">
              <w:rPr>
                <w:i/>
                <w:iCs/>
                <w:caps/>
                <w:noProof/>
              </w:rPr>
              <w:t>Z</w:t>
            </w:r>
            <w:r w:rsidRPr="00EE6343">
              <w:rPr>
                <w:i/>
                <w:iCs/>
                <w:noProof/>
              </w:rPr>
              <w:t>pětnovazební řízení mechatronických systémů.</w:t>
            </w:r>
            <w:r w:rsidRPr="007E34CD">
              <w:rPr>
                <w:noProof/>
              </w:rPr>
              <w:t xml:space="preserve"> Ostrava, 2013</w:t>
            </w:r>
            <w:r w:rsidRPr="00D806A1">
              <w:rPr>
                <w:noProof/>
              </w:rPr>
              <w:t xml:space="preserve">. </w:t>
            </w:r>
            <w:r w:rsidRPr="00AD76AD">
              <w:t>ISBN 978-80-248-3232-6</w:t>
            </w:r>
            <w:r>
              <w:t>.</w:t>
            </w:r>
          </w:p>
          <w:p w14:paraId="6C6B3CCB" w14:textId="68478C3B" w:rsidR="00DB240C" w:rsidRPr="00DB240C" w:rsidRDefault="00DB240C" w:rsidP="00DB240C">
            <w:pPr>
              <w:jc w:val="both"/>
            </w:pPr>
            <w:r w:rsidRPr="00DB240C">
              <w:t xml:space="preserve">ÅSTRÖM, </w:t>
            </w:r>
            <w:r>
              <w:t>K.</w:t>
            </w:r>
            <w:r w:rsidRPr="00DB240C">
              <w:t>J.</w:t>
            </w:r>
            <w:r>
              <w:t xml:space="preserve">, </w:t>
            </w:r>
            <w:r w:rsidRPr="00DB240C">
              <w:t>HÄGGLUND</w:t>
            </w:r>
            <w:r>
              <w:t>, T</w:t>
            </w:r>
            <w:r w:rsidRPr="00DB240C">
              <w:t>. </w:t>
            </w:r>
            <w:proofErr w:type="spellStart"/>
            <w:r w:rsidRPr="00ED542B">
              <w:rPr>
                <w:i/>
                <w:iCs/>
              </w:rPr>
              <w:t>Advanced</w:t>
            </w:r>
            <w:proofErr w:type="spellEnd"/>
            <w:r w:rsidRPr="00ED542B">
              <w:rPr>
                <w:i/>
                <w:iCs/>
              </w:rPr>
              <w:t xml:space="preserve"> PID </w:t>
            </w:r>
            <w:proofErr w:type="spellStart"/>
            <w:r w:rsidRPr="00ED542B">
              <w:rPr>
                <w:i/>
                <w:iCs/>
              </w:rPr>
              <w:t>Control</w:t>
            </w:r>
            <w:proofErr w:type="spellEnd"/>
            <w:r w:rsidRPr="00DB240C">
              <w:t>.</w:t>
            </w:r>
            <w:r w:rsidR="00363203">
              <w:t xml:space="preserve"> </w:t>
            </w:r>
            <w:r w:rsidRPr="00DB240C">
              <w:t>ISA, 200</w:t>
            </w:r>
            <w:r w:rsidR="00363203">
              <w:t>6</w:t>
            </w:r>
            <w:r w:rsidRPr="00DB240C">
              <w:t>.</w:t>
            </w:r>
            <w:r>
              <w:t xml:space="preserve"> </w:t>
            </w:r>
            <w:r w:rsidRPr="00DB240C">
              <w:t xml:space="preserve">461 </w:t>
            </w:r>
            <w:r>
              <w:t>s</w:t>
            </w:r>
            <w:r w:rsidRPr="00DB240C">
              <w:t>. ISBN 9781556179426. Dostupné z:</w:t>
            </w:r>
            <w:r w:rsidR="00DA1D8B">
              <w:t xml:space="preserve"> </w:t>
            </w:r>
            <w:hyperlink r:id="rId32" w:history="1">
              <w:r w:rsidR="000624A7" w:rsidRPr="000778C1">
                <w:rPr>
                  <w:rStyle w:val="Hypertextovodkaz"/>
                </w:rPr>
                <w:t>https://proxy.k.utb.cz/login?url=http://app.knovel.com/hotlink/toc/id:kpAPIDC001/advanced_pid_control</w:t>
              </w:r>
            </w:hyperlink>
            <w:r>
              <w:t>.</w:t>
            </w:r>
          </w:p>
          <w:p w14:paraId="2148E57A" w14:textId="706B72A2" w:rsidR="000624A7" w:rsidRPr="003E343F" w:rsidRDefault="000624A7" w:rsidP="000624A7">
            <w:pPr>
              <w:jc w:val="both"/>
            </w:pPr>
            <w:r w:rsidRPr="003E343F">
              <w:t>O</w:t>
            </w:r>
            <w:r>
              <w:t>GATA</w:t>
            </w:r>
            <w:r w:rsidRPr="003E343F">
              <w:t xml:space="preserve">, K. </w:t>
            </w:r>
            <w:proofErr w:type="spellStart"/>
            <w:r w:rsidRPr="003E343F">
              <w:rPr>
                <w:i/>
                <w:iCs/>
              </w:rPr>
              <w:t>Modern</w:t>
            </w:r>
            <w:proofErr w:type="spellEnd"/>
            <w:r w:rsidRPr="003E343F">
              <w:rPr>
                <w:i/>
                <w:iCs/>
              </w:rPr>
              <w:t xml:space="preserve"> </w:t>
            </w:r>
            <w:proofErr w:type="spellStart"/>
            <w:r w:rsidRPr="003E343F">
              <w:rPr>
                <w:i/>
                <w:iCs/>
              </w:rPr>
              <w:t>Control</w:t>
            </w:r>
            <w:proofErr w:type="spellEnd"/>
            <w:r w:rsidRPr="003E343F">
              <w:rPr>
                <w:i/>
                <w:iCs/>
              </w:rPr>
              <w:t xml:space="preserve"> </w:t>
            </w:r>
            <w:proofErr w:type="spellStart"/>
            <w:r w:rsidRPr="003E343F">
              <w:rPr>
                <w:i/>
                <w:iCs/>
              </w:rPr>
              <w:t>Engineering</w:t>
            </w:r>
            <w:proofErr w:type="spellEnd"/>
            <w:r w:rsidRPr="003E343F">
              <w:t xml:space="preserve">. </w:t>
            </w:r>
            <w:r>
              <w:t xml:space="preserve">5th Ed. </w:t>
            </w:r>
            <w:proofErr w:type="spellStart"/>
            <w:r w:rsidRPr="003E343F">
              <w:t>Pearson</w:t>
            </w:r>
            <w:proofErr w:type="spellEnd"/>
            <w:r w:rsidRPr="003E343F">
              <w:t>, 200</w:t>
            </w:r>
            <w:r>
              <w:t>2</w:t>
            </w:r>
            <w:r w:rsidRPr="003E343F">
              <w:t xml:space="preserve">. </w:t>
            </w:r>
            <w:r w:rsidRPr="007E34CD">
              <w:t>ISBN 0-</w:t>
            </w:r>
            <w:r>
              <w:t>13-060907</w:t>
            </w:r>
            <w:r w:rsidRPr="007E34CD">
              <w:t>-</w:t>
            </w:r>
            <w:r>
              <w:t>2</w:t>
            </w:r>
            <w:r w:rsidRPr="007E34CD">
              <w:t>.</w:t>
            </w:r>
            <w:r>
              <w:t xml:space="preserve"> </w:t>
            </w:r>
          </w:p>
          <w:p w14:paraId="4FABA882" w14:textId="6519A2D1" w:rsidR="00155671" w:rsidRDefault="0089120B" w:rsidP="00155671">
            <w:pPr>
              <w:jc w:val="both"/>
            </w:pPr>
            <w:r w:rsidRPr="00AD76AD">
              <w:t>DORF, R.C., B</w:t>
            </w:r>
            <w:r>
              <w:t>ISHOP</w:t>
            </w:r>
            <w:r w:rsidRPr="00AD76AD">
              <w:t xml:space="preserve">, R.H. </w:t>
            </w:r>
            <w:proofErr w:type="spellStart"/>
            <w:r w:rsidRPr="00AD76AD">
              <w:rPr>
                <w:i/>
                <w:iCs/>
              </w:rPr>
              <w:t>Modern</w:t>
            </w:r>
            <w:proofErr w:type="spellEnd"/>
            <w:r w:rsidRPr="00AD76AD">
              <w:rPr>
                <w:i/>
                <w:iCs/>
              </w:rPr>
              <w:t xml:space="preserve"> </w:t>
            </w:r>
            <w:proofErr w:type="spellStart"/>
            <w:r w:rsidRPr="00AD76AD">
              <w:rPr>
                <w:i/>
                <w:iCs/>
              </w:rPr>
              <w:t>Control</w:t>
            </w:r>
            <w:proofErr w:type="spellEnd"/>
            <w:r w:rsidRPr="00AD76AD">
              <w:rPr>
                <w:i/>
                <w:iCs/>
              </w:rPr>
              <w:t xml:space="preserve"> Systems</w:t>
            </w:r>
            <w:r w:rsidRPr="00AD76AD">
              <w:t xml:space="preserve">. </w:t>
            </w:r>
            <w:r>
              <w:t xml:space="preserve">13th Ed. </w:t>
            </w:r>
            <w:proofErr w:type="spellStart"/>
            <w:r w:rsidRPr="00AD76AD">
              <w:t>Pearson</w:t>
            </w:r>
            <w:proofErr w:type="spellEnd"/>
            <w:r w:rsidRPr="00AD76AD">
              <w:t>, 2016.</w:t>
            </w:r>
            <w:r>
              <w:t xml:space="preserve"> </w:t>
            </w:r>
            <w:r w:rsidRPr="007E34CD">
              <w:t xml:space="preserve">ISBN </w:t>
            </w:r>
            <w:r>
              <w:t>978-</w:t>
            </w:r>
            <w:r w:rsidRPr="007E34CD">
              <w:t>0-</w:t>
            </w:r>
            <w:r>
              <w:t>13</w:t>
            </w:r>
            <w:r w:rsidRPr="007E34CD">
              <w:t>-2</w:t>
            </w:r>
            <w:r>
              <w:t>45192</w:t>
            </w:r>
            <w:r w:rsidRPr="007E34CD">
              <w:t>-</w:t>
            </w:r>
            <w:r>
              <w:t>5</w:t>
            </w:r>
            <w:r w:rsidRPr="007E34CD">
              <w:t>.</w:t>
            </w:r>
            <w:r w:rsidR="00155671">
              <w:t xml:space="preserve"> </w:t>
            </w:r>
          </w:p>
          <w:p w14:paraId="18D27EE3" w14:textId="23881068" w:rsidR="00155671" w:rsidRPr="007E34CD" w:rsidRDefault="0089120B" w:rsidP="00155671">
            <w:pPr>
              <w:jc w:val="both"/>
            </w:pPr>
            <w:r w:rsidRPr="007E34CD">
              <w:rPr>
                <w:caps/>
              </w:rPr>
              <w:t>Šulc, B., Vítečková, M.</w:t>
            </w:r>
            <w:r>
              <w:rPr>
                <w:caps/>
              </w:rPr>
              <w:t xml:space="preserve"> </w:t>
            </w:r>
            <w:r w:rsidRPr="00EE6343">
              <w:rPr>
                <w:i/>
                <w:iCs/>
              </w:rPr>
              <w:t>Teorie a praxe návrhu regulačních obvodů</w:t>
            </w:r>
            <w:r w:rsidRPr="007E34CD">
              <w:t>. Praha: ČVUT, 2004.</w:t>
            </w:r>
            <w:r>
              <w:rPr>
                <w:noProof/>
              </w:rPr>
              <w:t xml:space="preserve"> ISBN 80-01-03007-5.</w:t>
            </w:r>
            <w:r w:rsidR="00155671">
              <w:rPr>
                <w:noProof/>
              </w:rPr>
              <w:t xml:space="preserve"> </w:t>
            </w:r>
          </w:p>
          <w:p w14:paraId="430BE3B5" w14:textId="56C14DEF" w:rsidR="0089120B" w:rsidRDefault="0089120B" w:rsidP="00155671">
            <w:pPr>
              <w:ind w:left="709" w:hanging="709"/>
              <w:jc w:val="both"/>
            </w:pPr>
            <w:r w:rsidRPr="007E34CD">
              <w:rPr>
                <w:caps/>
              </w:rPr>
              <w:t>Zezulka, F.</w:t>
            </w:r>
            <w:r w:rsidRPr="007E34CD">
              <w:t xml:space="preserve"> </w:t>
            </w:r>
            <w:r w:rsidRPr="00EE6343">
              <w:rPr>
                <w:i/>
                <w:iCs/>
              </w:rPr>
              <w:t>Prostředky průmyslové automatizace</w:t>
            </w:r>
            <w:r w:rsidRPr="007E34CD">
              <w:t>. Brno: VUT, 2004. ISBN 80-214-2610-1.</w:t>
            </w:r>
          </w:p>
          <w:p w14:paraId="77C6B82F" w14:textId="77777777" w:rsidR="00155671" w:rsidRDefault="00155671" w:rsidP="00155671">
            <w:pPr>
              <w:jc w:val="both"/>
              <w:rPr>
                <w:caps/>
              </w:rPr>
            </w:pPr>
          </w:p>
          <w:p w14:paraId="57BC3F4B" w14:textId="77777777" w:rsidR="00F87F75" w:rsidRPr="007E34CD" w:rsidRDefault="00F87F75" w:rsidP="00155671">
            <w:pPr>
              <w:jc w:val="both"/>
              <w:rPr>
                <w:u w:val="single"/>
              </w:rPr>
            </w:pPr>
            <w:r w:rsidRPr="007E34CD">
              <w:rPr>
                <w:u w:val="single"/>
              </w:rPr>
              <w:t>Doporučená literatura:</w:t>
            </w:r>
          </w:p>
          <w:p w14:paraId="1D3FF371" w14:textId="35EA2F83" w:rsidR="0089120B" w:rsidRDefault="0089120B" w:rsidP="00155671">
            <w:pPr>
              <w:jc w:val="both"/>
              <w:rPr>
                <w:noProof/>
              </w:rPr>
            </w:pPr>
            <w:r w:rsidRPr="007E34CD">
              <w:rPr>
                <w:caps/>
                <w:noProof/>
              </w:rPr>
              <w:t>Balátě, J.</w:t>
            </w:r>
            <w:r>
              <w:rPr>
                <w:caps/>
                <w:noProof/>
              </w:rPr>
              <w:t xml:space="preserve"> </w:t>
            </w:r>
            <w:r w:rsidRPr="00EE6343">
              <w:rPr>
                <w:i/>
                <w:iCs/>
                <w:noProof/>
              </w:rPr>
              <w:t>Automatické řízení</w:t>
            </w:r>
            <w:r w:rsidRPr="007E34CD">
              <w:rPr>
                <w:noProof/>
              </w:rPr>
              <w:t xml:space="preserve">. Praha: </w:t>
            </w:r>
            <w:hyperlink r:id="rId33" w:history="1">
              <w:r w:rsidRPr="007E34CD">
                <w:rPr>
                  <w:noProof/>
                </w:rPr>
                <w:t>BEN technická literatura</w:t>
              </w:r>
            </w:hyperlink>
            <w:r w:rsidRPr="007E34CD">
              <w:rPr>
                <w:noProof/>
              </w:rPr>
              <w:t>, 2004.</w:t>
            </w:r>
            <w:r w:rsidR="00DA1D8B">
              <w:rPr>
                <w:noProof/>
              </w:rPr>
              <w:t xml:space="preserve"> </w:t>
            </w:r>
            <w:r>
              <w:rPr>
                <w:noProof/>
              </w:rPr>
              <w:t>ISBN 80-7300-020-2.</w:t>
            </w:r>
            <w:r w:rsidR="00155671">
              <w:rPr>
                <w:noProof/>
              </w:rPr>
              <w:t xml:space="preserve"> </w:t>
            </w:r>
          </w:p>
          <w:p w14:paraId="396AEF39" w14:textId="742D843C" w:rsidR="0089120B" w:rsidRPr="00AD76AD" w:rsidRDefault="0089120B" w:rsidP="00155671">
            <w:pPr>
              <w:jc w:val="both"/>
            </w:pPr>
            <w:r w:rsidRPr="00AD76AD">
              <w:t>F</w:t>
            </w:r>
            <w:r>
              <w:t>RANKLIN</w:t>
            </w:r>
            <w:r w:rsidRPr="00AD76AD">
              <w:t>, G.F., P</w:t>
            </w:r>
            <w:r>
              <w:t>OWELL</w:t>
            </w:r>
            <w:r w:rsidRPr="00AD76AD">
              <w:t>, J.D., E</w:t>
            </w:r>
            <w:r>
              <w:t>MAMI</w:t>
            </w:r>
            <w:r w:rsidRPr="00AD76AD">
              <w:t>-N</w:t>
            </w:r>
            <w:r>
              <w:t>AEINI</w:t>
            </w:r>
            <w:r w:rsidRPr="00AD76AD">
              <w:t xml:space="preserve">, A. </w:t>
            </w:r>
            <w:r w:rsidRPr="00AD76AD">
              <w:rPr>
                <w:i/>
                <w:iCs/>
              </w:rPr>
              <w:t xml:space="preserve">Feedback </w:t>
            </w:r>
            <w:proofErr w:type="spellStart"/>
            <w:r w:rsidRPr="00AD76AD">
              <w:rPr>
                <w:i/>
                <w:iCs/>
              </w:rPr>
              <w:t>Control</w:t>
            </w:r>
            <w:proofErr w:type="spellEnd"/>
            <w:r w:rsidRPr="00AD76AD">
              <w:rPr>
                <w:i/>
                <w:iCs/>
              </w:rPr>
              <w:t xml:space="preserve"> </w:t>
            </w:r>
            <w:proofErr w:type="spellStart"/>
            <w:r w:rsidRPr="00AD76AD">
              <w:rPr>
                <w:i/>
                <w:iCs/>
              </w:rPr>
              <w:t>of</w:t>
            </w:r>
            <w:proofErr w:type="spellEnd"/>
            <w:r w:rsidRPr="00AD76AD">
              <w:rPr>
                <w:i/>
                <w:iCs/>
              </w:rPr>
              <w:t xml:space="preserve"> </w:t>
            </w:r>
            <w:proofErr w:type="spellStart"/>
            <w:r w:rsidRPr="00AD76AD">
              <w:rPr>
                <w:i/>
                <w:iCs/>
              </w:rPr>
              <w:t>Dynamic</w:t>
            </w:r>
            <w:proofErr w:type="spellEnd"/>
            <w:r w:rsidRPr="00AD76AD">
              <w:rPr>
                <w:i/>
                <w:iCs/>
              </w:rPr>
              <w:t xml:space="preserve"> Systems</w:t>
            </w:r>
            <w:r w:rsidRPr="00AD76AD">
              <w:t xml:space="preserve">. </w:t>
            </w:r>
            <w:proofErr w:type="spellStart"/>
            <w:r w:rsidRPr="00AD76AD">
              <w:t>Pearson</w:t>
            </w:r>
            <w:proofErr w:type="spellEnd"/>
            <w:r w:rsidRPr="00AD76AD">
              <w:t xml:space="preserve">, 2018. </w:t>
            </w:r>
            <w:r w:rsidRPr="007E34CD">
              <w:t xml:space="preserve">ISBN </w:t>
            </w:r>
            <w:r>
              <w:t>978</w:t>
            </w:r>
            <w:r w:rsidRPr="007E34CD">
              <w:t>-1-2</w:t>
            </w:r>
            <w:r>
              <w:t>9-206890-9</w:t>
            </w:r>
            <w:r w:rsidRPr="007E34CD">
              <w:t>.</w:t>
            </w:r>
            <w:r w:rsidR="00155671">
              <w:t xml:space="preserve"> </w:t>
            </w:r>
          </w:p>
          <w:p w14:paraId="566827E3" w14:textId="77777777" w:rsidR="0089120B" w:rsidRPr="007E34CD" w:rsidRDefault="0089120B" w:rsidP="00155671">
            <w:pPr>
              <w:jc w:val="both"/>
            </w:pPr>
            <w:r w:rsidRPr="007E34CD">
              <w:rPr>
                <w:caps/>
              </w:rPr>
              <w:t>JOHNSON, M.A., MORADI, M.H.</w:t>
            </w:r>
            <w:r>
              <w:rPr>
                <w:caps/>
              </w:rPr>
              <w:t xml:space="preserve"> </w:t>
            </w:r>
            <w:r w:rsidRPr="00EE6343">
              <w:rPr>
                <w:i/>
                <w:iCs/>
              </w:rPr>
              <w:t xml:space="preserve">PID </w:t>
            </w:r>
            <w:proofErr w:type="spellStart"/>
            <w:r w:rsidRPr="00EE6343">
              <w:rPr>
                <w:i/>
                <w:iCs/>
              </w:rPr>
              <w:t>Control</w:t>
            </w:r>
            <w:proofErr w:type="spellEnd"/>
            <w:r w:rsidRPr="007E34CD">
              <w:t xml:space="preserve">. </w:t>
            </w:r>
            <w:proofErr w:type="spellStart"/>
            <w:r w:rsidRPr="007E34CD">
              <w:t>Springer</w:t>
            </w:r>
            <w:proofErr w:type="spellEnd"/>
            <w:r w:rsidRPr="007E34CD">
              <w:t xml:space="preserve">, 2005. ISBN </w:t>
            </w:r>
            <w:r>
              <w:t>978-1</w:t>
            </w:r>
            <w:r w:rsidRPr="007E34CD">
              <w:t>-</w:t>
            </w:r>
            <w:r>
              <w:t>85233</w:t>
            </w:r>
            <w:r w:rsidRPr="007E34CD">
              <w:t>-</w:t>
            </w:r>
            <w:r>
              <w:t>702</w:t>
            </w:r>
            <w:r w:rsidRPr="007E34CD">
              <w:t>-</w:t>
            </w:r>
            <w:r>
              <w:t>5</w:t>
            </w:r>
            <w:r w:rsidRPr="007E34CD">
              <w:t>.</w:t>
            </w:r>
          </w:p>
          <w:p w14:paraId="6BD4F373" w14:textId="670154DC" w:rsidR="00155671" w:rsidRPr="001762EB" w:rsidRDefault="0089120B" w:rsidP="00155671">
            <w:pPr>
              <w:jc w:val="both"/>
            </w:pPr>
            <w:r w:rsidRPr="007E34CD">
              <w:t>ASTRÖM, K.J., MURRAY, R.M.</w:t>
            </w:r>
            <w:r>
              <w:t xml:space="preserve"> </w:t>
            </w:r>
            <w:r w:rsidRPr="00EE6343">
              <w:rPr>
                <w:i/>
                <w:iCs/>
              </w:rPr>
              <w:t xml:space="preserve">Feedback </w:t>
            </w:r>
            <w:r>
              <w:rPr>
                <w:i/>
                <w:iCs/>
              </w:rPr>
              <w:t>S</w:t>
            </w:r>
            <w:r w:rsidRPr="00EE6343">
              <w:rPr>
                <w:i/>
                <w:iCs/>
              </w:rPr>
              <w:t>ystems</w:t>
            </w:r>
            <w:r w:rsidRPr="007E34CD">
              <w:t xml:space="preserve">. </w:t>
            </w:r>
            <w:proofErr w:type="spellStart"/>
            <w:r w:rsidRPr="007E34CD">
              <w:t>Princeton</w:t>
            </w:r>
            <w:proofErr w:type="spellEnd"/>
            <w:r w:rsidRPr="007E34CD">
              <w:t xml:space="preserve">: University </w:t>
            </w:r>
            <w:proofErr w:type="spellStart"/>
            <w:r w:rsidRPr="007E34CD">
              <w:t>Press</w:t>
            </w:r>
            <w:proofErr w:type="spellEnd"/>
            <w:r w:rsidRPr="007E34CD">
              <w:t>, 2008.</w:t>
            </w:r>
            <w:r w:rsidRPr="00C574F1">
              <w:rPr>
                <w:sz w:val="22"/>
                <w:szCs w:val="22"/>
              </w:rPr>
              <w:t xml:space="preserve"> </w:t>
            </w:r>
            <w:r w:rsidRPr="007E34CD">
              <w:t xml:space="preserve">ISBN </w:t>
            </w:r>
            <w:r>
              <w:t>978-</w:t>
            </w:r>
            <w:r w:rsidRPr="007E34CD">
              <w:t>0-</w:t>
            </w:r>
            <w:r>
              <w:t>691</w:t>
            </w:r>
            <w:r w:rsidRPr="007E34CD">
              <w:t>-</w:t>
            </w:r>
            <w:r>
              <w:t>13576</w:t>
            </w:r>
            <w:r w:rsidRPr="007E34CD">
              <w:t>-</w:t>
            </w:r>
            <w:r>
              <w:t>2</w:t>
            </w:r>
            <w:r w:rsidRPr="007E34CD">
              <w:t>.</w:t>
            </w:r>
          </w:p>
        </w:tc>
      </w:tr>
      <w:tr w:rsidR="00F87F75" w14:paraId="11ACAC78" w14:textId="77777777" w:rsidTr="000C4A98">
        <w:tc>
          <w:tcPr>
            <w:tcW w:w="10106" w:type="dxa"/>
            <w:gridSpan w:val="23"/>
            <w:tcBorders>
              <w:top w:val="single" w:sz="12" w:space="0" w:color="auto"/>
              <w:left w:val="single" w:sz="2" w:space="0" w:color="auto"/>
              <w:bottom w:val="single" w:sz="2" w:space="0" w:color="auto"/>
              <w:right w:val="single" w:sz="2" w:space="0" w:color="auto"/>
            </w:tcBorders>
            <w:shd w:val="clear" w:color="auto" w:fill="F7CAAC"/>
          </w:tcPr>
          <w:p w14:paraId="1E50828A" w14:textId="77777777" w:rsidR="00F87F75" w:rsidRPr="001762EB" w:rsidRDefault="00F87F75" w:rsidP="00F87F75">
            <w:pPr>
              <w:jc w:val="center"/>
              <w:rPr>
                <w:b/>
              </w:rPr>
            </w:pPr>
            <w:r w:rsidRPr="001762EB">
              <w:rPr>
                <w:b/>
              </w:rPr>
              <w:lastRenderedPageBreak/>
              <w:t>Informace ke kombinované nebo distanční formě</w:t>
            </w:r>
          </w:p>
        </w:tc>
      </w:tr>
      <w:tr w:rsidR="00F87F75" w14:paraId="35B86715" w14:textId="77777777" w:rsidTr="000C4A98">
        <w:tc>
          <w:tcPr>
            <w:tcW w:w="5038" w:type="dxa"/>
            <w:gridSpan w:val="10"/>
            <w:tcBorders>
              <w:top w:val="single" w:sz="2" w:space="0" w:color="auto"/>
            </w:tcBorders>
            <w:shd w:val="clear" w:color="auto" w:fill="F7CAAC"/>
          </w:tcPr>
          <w:p w14:paraId="2861443F" w14:textId="77777777" w:rsidR="00F87F75" w:rsidRPr="001762EB" w:rsidRDefault="00F87F75" w:rsidP="00F87F75">
            <w:pPr>
              <w:jc w:val="both"/>
            </w:pPr>
            <w:r w:rsidRPr="001762EB">
              <w:rPr>
                <w:b/>
              </w:rPr>
              <w:t>Rozsah konzultací (soustředění)</w:t>
            </w:r>
          </w:p>
        </w:tc>
        <w:tc>
          <w:tcPr>
            <w:tcW w:w="889" w:type="dxa"/>
            <w:gridSpan w:val="2"/>
            <w:tcBorders>
              <w:top w:val="single" w:sz="2" w:space="0" w:color="auto"/>
            </w:tcBorders>
          </w:tcPr>
          <w:p w14:paraId="3683F7C2" w14:textId="77777777" w:rsidR="00F87F75" w:rsidRPr="001762EB" w:rsidRDefault="00F87F75" w:rsidP="00F87F75">
            <w:pPr>
              <w:jc w:val="both"/>
            </w:pPr>
          </w:p>
        </w:tc>
        <w:tc>
          <w:tcPr>
            <w:tcW w:w="4179" w:type="dxa"/>
            <w:gridSpan w:val="11"/>
            <w:tcBorders>
              <w:top w:val="single" w:sz="2" w:space="0" w:color="auto"/>
            </w:tcBorders>
            <w:shd w:val="clear" w:color="auto" w:fill="F7CAAC"/>
          </w:tcPr>
          <w:p w14:paraId="7FC4A344" w14:textId="77777777" w:rsidR="00F87F75" w:rsidRPr="001762EB" w:rsidRDefault="00F87F75" w:rsidP="00F87F75">
            <w:pPr>
              <w:jc w:val="both"/>
              <w:rPr>
                <w:b/>
              </w:rPr>
            </w:pPr>
            <w:r w:rsidRPr="001762EB">
              <w:rPr>
                <w:b/>
              </w:rPr>
              <w:t xml:space="preserve">hodin </w:t>
            </w:r>
          </w:p>
        </w:tc>
      </w:tr>
      <w:tr w:rsidR="00F87F75" w14:paraId="7965DD3B" w14:textId="77777777" w:rsidTr="000C4A98">
        <w:tc>
          <w:tcPr>
            <w:tcW w:w="10106" w:type="dxa"/>
            <w:gridSpan w:val="23"/>
            <w:shd w:val="clear" w:color="auto" w:fill="F7CAAC"/>
          </w:tcPr>
          <w:p w14:paraId="7E57625F" w14:textId="77777777" w:rsidR="00F87F75" w:rsidRPr="001762EB" w:rsidRDefault="00F87F75" w:rsidP="00F87F75">
            <w:pPr>
              <w:jc w:val="both"/>
              <w:rPr>
                <w:b/>
              </w:rPr>
            </w:pPr>
            <w:r w:rsidRPr="001762EB">
              <w:rPr>
                <w:b/>
              </w:rPr>
              <w:t>Informace o způsobu kontaktu s vyučujícím</w:t>
            </w:r>
          </w:p>
        </w:tc>
      </w:tr>
      <w:tr w:rsidR="00F87F75" w14:paraId="45C47680" w14:textId="77777777" w:rsidTr="000C4A98">
        <w:trPr>
          <w:trHeight w:val="1373"/>
        </w:trPr>
        <w:tc>
          <w:tcPr>
            <w:tcW w:w="10106" w:type="dxa"/>
            <w:gridSpan w:val="23"/>
          </w:tcPr>
          <w:p w14:paraId="2928725E" w14:textId="4665BA63" w:rsidR="0061761B" w:rsidRDefault="00752647" w:rsidP="00F87F75">
            <w:pPr>
              <w:pStyle w:val="xxmsonormal"/>
              <w:shd w:val="clear" w:color="auto" w:fill="FFFFFF"/>
              <w:spacing w:before="0" w:beforeAutospacing="0" w:after="0" w:afterAutospacing="0"/>
              <w:jc w:val="both"/>
              <w:rPr>
                <w:color w:val="000000"/>
                <w:sz w:val="20"/>
                <w:szCs w:val="20"/>
              </w:rPr>
            </w:pPr>
            <w:r w:rsidRPr="00752647">
              <w:rPr>
                <w:color w:val="000000"/>
                <w:sz w:val="20"/>
                <w:szCs w:val="20"/>
              </w:rPr>
              <w:t>Rozsah konzultací k jednotlivým předmětům doktorského studia je individuální; doktorand si sjedná s garantem předmětu sérii konzultací, na kterých je studentovi doporučena literatura, podpůrné materiály a případně další zdroje včetně klíčových tematických okruhů, které zohledňují jeho vědeckou profilaci a konkrétní zaměření jeho disertační práce. Při samostudiu, které je pro doktorský studijní program charakteristické, má student dle svých konkrétních potřeb možnost domluvit si individuální schůzky – viz kontakty níže.</w:t>
            </w:r>
          </w:p>
          <w:p w14:paraId="47AC45DA" w14:textId="77777777" w:rsidR="00752647" w:rsidRPr="001762EB" w:rsidRDefault="00752647" w:rsidP="00F87F75">
            <w:pPr>
              <w:pStyle w:val="xxmsonormal"/>
              <w:shd w:val="clear" w:color="auto" w:fill="FFFFFF"/>
              <w:spacing w:before="0" w:beforeAutospacing="0" w:after="0" w:afterAutospacing="0"/>
              <w:jc w:val="both"/>
              <w:rPr>
                <w:color w:val="000000"/>
                <w:sz w:val="20"/>
                <w:szCs w:val="20"/>
              </w:rPr>
            </w:pPr>
          </w:p>
          <w:p w14:paraId="3FDFCB22" w14:textId="7E7C17E9" w:rsidR="009E0E92" w:rsidRDefault="00F87F75" w:rsidP="00F87F75">
            <w:pPr>
              <w:pStyle w:val="xxmsonormal"/>
              <w:shd w:val="clear" w:color="auto" w:fill="FFFFFF"/>
              <w:spacing w:before="0" w:beforeAutospacing="0" w:after="0" w:afterAutospacing="0"/>
              <w:rPr>
                <w:color w:val="000000"/>
                <w:sz w:val="20"/>
                <w:szCs w:val="20"/>
              </w:rPr>
            </w:pPr>
            <w:r w:rsidRPr="001762EB">
              <w:rPr>
                <w:color w:val="000000"/>
                <w:sz w:val="20"/>
                <w:szCs w:val="20"/>
              </w:rPr>
              <w:t>Možnosti komunikace s vyučujícím:</w:t>
            </w:r>
            <w:r w:rsidR="0061761B">
              <w:rPr>
                <w:color w:val="000000"/>
                <w:sz w:val="20"/>
                <w:szCs w:val="20"/>
              </w:rPr>
              <w:t xml:space="preserve"> </w:t>
            </w:r>
            <w:hyperlink r:id="rId34" w:history="1">
              <w:r w:rsidR="0061761B" w:rsidRPr="006D5256">
                <w:rPr>
                  <w:rStyle w:val="Hypertextovodkaz"/>
                  <w:sz w:val="20"/>
                  <w:szCs w:val="20"/>
                </w:rPr>
                <w:t>prokop@utb.cz</w:t>
              </w:r>
            </w:hyperlink>
            <w:r w:rsidR="0061761B">
              <w:rPr>
                <w:color w:val="000000"/>
                <w:sz w:val="20"/>
                <w:szCs w:val="20"/>
              </w:rPr>
              <w:t xml:space="preserve">, </w:t>
            </w:r>
            <w:r w:rsidRPr="001762EB">
              <w:rPr>
                <w:color w:val="000000"/>
                <w:sz w:val="20"/>
                <w:szCs w:val="20"/>
              </w:rPr>
              <w:t>576</w:t>
            </w:r>
            <w:r w:rsidR="0061761B">
              <w:rPr>
                <w:color w:val="000000"/>
                <w:sz w:val="20"/>
                <w:szCs w:val="20"/>
              </w:rPr>
              <w:t> </w:t>
            </w:r>
            <w:r w:rsidRPr="001762EB">
              <w:rPr>
                <w:color w:val="000000"/>
                <w:sz w:val="20"/>
                <w:szCs w:val="20"/>
              </w:rPr>
              <w:t>03</w:t>
            </w:r>
            <w:r w:rsidR="0061761B">
              <w:rPr>
                <w:color w:val="000000"/>
                <w:sz w:val="20"/>
                <w:szCs w:val="20"/>
              </w:rPr>
              <w:t>5</w:t>
            </w:r>
            <w:r w:rsidR="00127565">
              <w:rPr>
                <w:color w:val="000000"/>
                <w:sz w:val="20"/>
                <w:szCs w:val="20"/>
              </w:rPr>
              <w:t> </w:t>
            </w:r>
            <w:r w:rsidR="0061761B">
              <w:rPr>
                <w:color w:val="000000"/>
                <w:sz w:val="20"/>
                <w:szCs w:val="20"/>
              </w:rPr>
              <w:t>257</w:t>
            </w:r>
            <w:r w:rsidRPr="001762EB">
              <w:rPr>
                <w:color w:val="000000"/>
                <w:sz w:val="20"/>
                <w:szCs w:val="20"/>
              </w:rPr>
              <w:t>.</w:t>
            </w:r>
          </w:p>
          <w:p w14:paraId="79AE4219" w14:textId="2D2AAE0C" w:rsidR="00127565" w:rsidRDefault="00127565" w:rsidP="00F87F75">
            <w:pPr>
              <w:pStyle w:val="xxmsonormal"/>
              <w:shd w:val="clear" w:color="auto" w:fill="FFFFFF"/>
              <w:spacing w:before="0" w:beforeAutospacing="0" w:after="0" w:afterAutospacing="0"/>
              <w:rPr>
                <w:color w:val="000000"/>
                <w:sz w:val="20"/>
                <w:szCs w:val="20"/>
              </w:rPr>
            </w:pPr>
          </w:p>
          <w:p w14:paraId="5963CAAA" w14:textId="6462C076" w:rsidR="00127565" w:rsidRDefault="00127565" w:rsidP="00F87F75">
            <w:pPr>
              <w:pStyle w:val="xxmsonormal"/>
              <w:shd w:val="clear" w:color="auto" w:fill="FFFFFF"/>
              <w:spacing w:before="0" w:beforeAutospacing="0" w:after="0" w:afterAutospacing="0"/>
              <w:rPr>
                <w:color w:val="000000"/>
                <w:sz w:val="20"/>
                <w:szCs w:val="20"/>
              </w:rPr>
            </w:pPr>
          </w:p>
          <w:p w14:paraId="3B7E4D81" w14:textId="77701125" w:rsidR="00127565" w:rsidRDefault="00127565" w:rsidP="00F87F75">
            <w:pPr>
              <w:pStyle w:val="xxmsonormal"/>
              <w:shd w:val="clear" w:color="auto" w:fill="FFFFFF"/>
              <w:spacing w:before="0" w:beforeAutospacing="0" w:after="0" w:afterAutospacing="0"/>
              <w:rPr>
                <w:color w:val="000000"/>
                <w:sz w:val="20"/>
                <w:szCs w:val="20"/>
              </w:rPr>
            </w:pPr>
          </w:p>
          <w:p w14:paraId="214EBCFE" w14:textId="77777777" w:rsidR="00127565" w:rsidRDefault="00127565" w:rsidP="00F87F75">
            <w:pPr>
              <w:pStyle w:val="xxmsonormal"/>
              <w:shd w:val="clear" w:color="auto" w:fill="FFFFFF"/>
              <w:spacing w:before="0" w:beforeAutospacing="0" w:after="0" w:afterAutospacing="0"/>
              <w:rPr>
                <w:color w:val="000000"/>
                <w:sz w:val="20"/>
                <w:szCs w:val="20"/>
              </w:rPr>
            </w:pPr>
          </w:p>
          <w:p w14:paraId="167CED6E" w14:textId="77777777" w:rsidR="007B5093" w:rsidRDefault="007B5093" w:rsidP="00F87F75">
            <w:pPr>
              <w:pStyle w:val="xxmsonormal"/>
              <w:shd w:val="clear" w:color="auto" w:fill="FFFFFF"/>
              <w:spacing w:before="0" w:beforeAutospacing="0" w:after="0" w:afterAutospacing="0"/>
              <w:rPr>
                <w:color w:val="000000"/>
                <w:sz w:val="20"/>
                <w:szCs w:val="20"/>
              </w:rPr>
            </w:pPr>
          </w:p>
          <w:p w14:paraId="4D3D5A77" w14:textId="79643260" w:rsidR="005D0586" w:rsidRPr="001762EB" w:rsidRDefault="005D0586" w:rsidP="00F87F75">
            <w:pPr>
              <w:pStyle w:val="xxmsonormal"/>
              <w:shd w:val="clear" w:color="auto" w:fill="FFFFFF"/>
              <w:spacing w:before="0" w:beforeAutospacing="0" w:after="0" w:afterAutospacing="0"/>
              <w:rPr>
                <w:sz w:val="20"/>
                <w:szCs w:val="20"/>
              </w:rPr>
            </w:pPr>
          </w:p>
        </w:tc>
      </w:tr>
      <w:tr w:rsidR="00F87F75" w14:paraId="09C5FC5C" w14:textId="77777777" w:rsidTr="000C4A98">
        <w:tc>
          <w:tcPr>
            <w:tcW w:w="10106" w:type="dxa"/>
            <w:gridSpan w:val="23"/>
            <w:tcBorders>
              <w:bottom w:val="double" w:sz="4" w:space="0" w:color="auto"/>
            </w:tcBorders>
            <w:shd w:val="clear" w:color="auto" w:fill="BDD6EE"/>
          </w:tcPr>
          <w:p w14:paraId="6D2A45D5" w14:textId="77777777" w:rsidR="00F87F75" w:rsidRDefault="00F87F75" w:rsidP="00F87F75">
            <w:pPr>
              <w:jc w:val="both"/>
              <w:rPr>
                <w:b/>
                <w:sz w:val="28"/>
              </w:rPr>
            </w:pPr>
            <w:r>
              <w:br w:type="page"/>
            </w:r>
            <w:r>
              <w:rPr>
                <w:b/>
                <w:sz w:val="28"/>
              </w:rPr>
              <w:t>B-III – Charakteristika studijního předmětu</w:t>
            </w:r>
          </w:p>
        </w:tc>
      </w:tr>
      <w:tr w:rsidR="00F87F75" w14:paraId="5549A1E7" w14:textId="77777777" w:rsidTr="000C4A98">
        <w:tc>
          <w:tcPr>
            <w:tcW w:w="3403" w:type="dxa"/>
            <w:gridSpan w:val="3"/>
            <w:tcBorders>
              <w:top w:val="double" w:sz="4" w:space="0" w:color="auto"/>
            </w:tcBorders>
            <w:shd w:val="clear" w:color="auto" w:fill="F7CAAC"/>
          </w:tcPr>
          <w:p w14:paraId="0B6F1231" w14:textId="77777777" w:rsidR="00F87F75" w:rsidRDefault="00F87F75" w:rsidP="00F87F75">
            <w:pPr>
              <w:jc w:val="both"/>
              <w:rPr>
                <w:b/>
              </w:rPr>
            </w:pPr>
            <w:r>
              <w:rPr>
                <w:b/>
              </w:rPr>
              <w:t>Název studijního předmětu</w:t>
            </w:r>
          </w:p>
        </w:tc>
        <w:tc>
          <w:tcPr>
            <w:tcW w:w="6703" w:type="dxa"/>
            <w:gridSpan w:val="20"/>
            <w:tcBorders>
              <w:top w:val="double" w:sz="4" w:space="0" w:color="auto"/>
            </w:tcBorders>
          </w:tcPr>
          <w:p w14:paraId="3F19A131" w14:textId="35194484" w:rsidR="00F87F75" w:rsidRPr="00F87F75" w:rsidRDefault="00F855FC" w:rsidP="00F87F75">
            <w:pPr>
              <w:jc w:val="both"/>
              <w:rPr>
                <w:b/>
                <w:bCs/>
              </w:rPr>
            </w:pPr>
            <w:bookmarkStart w:id="18" w:name="Dimenz_a_navrh_vyrobku"/>
            <w:r w:rsidRPr="00F855FC">
              <w:rPr>
                <w:b/>
                <w:bCs/>
                <w:spacing w:val="-2"/>
              </w:rPr>
              <w:t>Dimenzování a navrhování výrobků</w:t>
            </w:r>
            <w:bookmarkEnd w:id="18"/>
          </w:p>
        </w:tc>
      </w:tr>
      <w:tr w:rsidR="00F87F75" w14:paraId="3268647B" w14:textId="77777777" w:rsidTr="000C4A98">
        <w:tc>
          <w:tcPr>
            <w:tcW w:w="3403" w:type="dxa"/>
            <w:gridSpan w:val="3"/>
            <w:shd w:val="clear" w:color="auto" w:fill="F7CAAC"/>
          </w:tcPr>
          <w:p w14:paraId="04D4F13D" w14:textId="77777777" w:rsidR="00F87F75" w:rsidRPr="00F73A5E" w:rsidRDefault="00F87F75" w:rsidP="00F87F75">
            <w:pPr>
              <w:jc w:val="both"/>
              <w:rPr>
                <w:b/>
                <w:sz w:val="19"/>
                <w:szCs w:val="19"/>
              </w:rPr>
            </w:pPr>
            <w:r w:rsidRPr="00F73A5E">
              <w:rPr>
                <w:b/>
                <w:sz w:val="19"/>
                <w:szCs w:val="19"/>
              </w:rPr>
              <w:t>Typ předmětu</w:t>
            </w:r>
          </w:p>
        </w:tc>
        <w:tc>
          <w:tcPr>
            <w:tcW w:w="3340" w:type="dxa"/>
            <w:gridSpan w:val="12"/>
          </w:tcPr>
          <w:p w14:paraId="78376E39" w14:textId="6D294214" w:rsidR="00F87F75" w:rsidRPr="00F73A5E" w:rsidRDefault="0092203B" w:rsidP="00F87F75">
            <w:pPr>
              <w:jc w:val="both"/>
              <w:rPr>
                <w:sz w:val="19"/>
                <w:szCs w:val="19"/>
              </w:rPr>
            </w:pPr>
            <w:ins w:id="19" w:author="Michal Staněk" w:date="2021-03-30T13:40:00Z">
              <w:r w:rsidRPr="0092203B">
                <w:rPr>
                  <w:sz w:val="19"/>
                  <w:szCs w:val="19"/>
                </w:rPr>
                <w:t>volitelný</w:t>
              </w:r>
            </w:ins>
          </w:p>
        </w:tc>
        <w:tc>
          <w:tcPr>
            <w:tcW w:w="2695" w:type="dxa"/>
            <w:gridSpan w:val="5"/>
            <w:shd w:val="clear" w:color="auto" w:fill="F7CAAC"/>
          </w:tcPr>
          <w:p w14:paraId="018C8256" w14:textId="77777777" w:rsidR="00F87F75" w:rsidRPr="00F73A5E" w:rsidRDefault="00F87F75" w:rsidP="00F87F75">
            <w:pPr>
              <w:jc w:val="both"/>
              <w:rPr>
                <w:sz w:val="19"/>
                <w:szCs w:val="19"/>
              </w:rPr>
            </w:pPr>
            <w:r w:rsidRPr="00F73A5E">
              <w:rPr>
                <w:b/>
                <w:sz w:val="19"/>
                <w:szCs w:val="19"/>
              </w:rPr>
              <w:t>doporučený ročník / semestr</w:t>
            </w:r>
          </w:p>
        </w:tc>
        <w:tc>
          <w:tcPr>
            <w:tcW w:w="668" w:type="dxa"/>
            <w:gridSpan w:val="3"/>
          </w:tcPr>
          <w:p w14:paraId="0670DA03" w14:textId="77777777" w:rsidR="00F87F75" w:rsidRPr="00F73A5E" w:rsidRDefault="00F87F75" w:rsidP="00F87F75">
            <w:pPr>
              <w:jc w:val="both"/>
              <w:rPr>
                <w:sz w:val="19"/>
                <w:szCs w:val="19"/>
              </w:rPr>
            </w:pPr>
          </w:p>
        </w:tc>
      </w:tr>
      <w:tr w:rsidR="00F87F75" w14:paraId="746CEA9E" w14:textId="77777777" w:rsidTr="000C4A98">
        <w:tc>
          <w:tcPr>
            <w:tcW w:w="3403" w:type="dxa"/>
            <w:gridSpan w:val="3"/>
            <w:shd w:val="clear" w:color="auto" w:fill="F7CAAC"/>
          </w:tcPr>
          <w:p w14:paraId="69E39B48" w14:textId="77777777" w:rsidR="00F87F75" w:rsidRPr="00F73A5E" w:rsidRDefault="00F87F75" w:rsidP="00F87F75">
            <w:pPr>
              <w:jc w:val="both"/>
              <w:rPr>
                <w:b/>
                <w:sz w:val="19"/>
                <w:szCs w:val="19"/>
              </w:rPr>
            </w:pPr>
            <w:r w:rsidRPr="00F73A5E">
              <w:rPr>
                <w:b/>
                <w:sz w:val="19"/>
                <w:szCs w:val="19"/>
              </w:rPr>
              <w:t>Rozsah studijního předmětu</w:t>
            </w:r>
          </w:p>
        </w:tc>
        <w:tc>
          <w:tcPr>
            <w:tcW w:w="1635" w:type="dxa"/>
            <w:gridSpan w:val="7"/>
          </w:tcPr>
          <w:p w14:paraId="5BC8F67A" w14:textId="77777777" w:rsidR="00F87F75" w:rsidRPr="00F73A5E" w:rsidRDefault="00F87F75" w:rsidP="00F87F75">
            <w:pPr>
              <w:jc w:val="both"/>
              <w:rPr>
                <w:sz w:val="19"/>
                <w:szCs w:val="19"/>
              </w:rPr>
            </w:pPr>
          </w:p>
        </w:tc>
        <w:tc>
          <w:tcPr>
            <w:tcW w:w="889" w:type="dxa"/>
            <w:gridSpan w:val="2"/>
            <w:shd w:val="clear" w:color="auto" w:fill="F7CAAC"/>
          </w:tcPr>
          <w:p w14:paraId="47A49C42" w14:textId="77777777" w:rsidR="00F87F75" w:rsidRPr="00F73A5E" w:rsidRDefault="00F87F75" w:rsidP="00F87F75">
            <w:pPr>
              <w:jc w:val="both"/>
              <w:rPr>
                <w:b/>
                <w:sz w:val="19"/>
                <w:szCs w:val="19"/>
              </w:rPr>
            </w:pPr>
            <w:r w:rsidRPr="00F73A5E">
              <w:rPr>
                <w:b/>
                <w:sz w:val="19"/>
                <w:szCs w:val="19"/>
              </w:rPr>
              <w:t xml:space="preserve">hod. </w:t>
            </w:r>
          </w:p>
        </w:tc>
        <w:tc>
          <w:tcPr>
            <w:tcW w:w="816" w:type="dxa"/>
            <w:gridSpan w:val="3"/>
          </w:tcPr>
          <w:p w14:paraId="110B6613" w14:textId="77777777" w:rsidR="00F87F75" w:rsidRPr="00F73A5E" w:rsidRDefault="00F87F75" w:rsidP="00F87F75">
            <w:pPr>
              <w:jc w:val="both"/>
              <w:rPr>
                <w:sz w:val="19"/>
                <w:szCs w:val="19"/>
              </w:rPr>
            </w:pPr>
          </w:p>
        </w:tc>
        <w:tc>
          <w:tcPr>
            <w:tcW w:w="2156" w:type="dxa"/>
            <w:gridSpan w:val="3"/>
            <w:shd w:val="clear" w:color="auto" w:fill="F7CAAC"/>
          </w:tcPr>
          <w:p w14:paraId="7D578F0F" w14:textId="77777777" w:rsidR="00F87F75" w:rsidRPr="00F73A5E" w:rsidRDefault="00F87F75" w:rsidP="00F87F75">
            <w:pPr>
              <w:jc w:val="both"/>
              <w:rPr>
                <w:b/>
                <w:sz w:val="19"/>
                <w:szCs w:val="19"/>
              </w:rPr>
            </w:pPr>
            <w:r w:rsidRPr="00F73A5E">
              <w:rPr>
                <w:b/>
                <w:sz w:val="19"/>
                <w:szCs w:val="19"/>
              </w:rPr>
              <w:t>kreditů</w:t>
            </w:r>
          </w:p>
        </w:tc>
        <w:tc>
          <w:tcPr>
            <w:tcW w:w="1207" w:type="dxa"/>
            <w:gridSpan w:val="5"/>
          </w:tcPr>
          <w:p w14:paraId="23184071" w14:textId="77777777" w:rsidR="00F87F75" w:rsidRPr="00F73A5E" w:rsidRDefault="00F87F75" w:rsidP="00F87F75">
            <w:pPr>
              <w:jc w:val="both"/>
              <w:rPr>
                <w:sz w:val="19"/>
                <w:szCs w:val="19"/>
              </w:rPr>
            </w:pPr>
          </w:p>
        </w:tc>
      </w:tr>
      <w:tr w:rsidR="00F87F75" w14:paraId="1AC3B5E1" w14:textId="77777777" w:rsidTr="000C4A98">
        <w:tc>
          <w:tcPr>
            <w:tcW w:w="3403" w:type="dxa"/>
            <w:gridSpan w:val="3"/>
            <w:shd w:val="clear" w:color="auto" w:fill="F7CAAC"/>
          </w:tcPr>
          <w:p w14:paraId="117198C0" w14:textId="77777777" w:rsidR="00F87F75" w:rsidRPr="00F73A5E" w:rsidRDefault="00F87F75" w:rsidP="00F87F75">
            <w:pPr>
              <w:jc w:val="both"/>
              <w:rPr>
                <w:b/>
                <w:sz w:val="19"/>
                <w:szCs w:val="19"/>
              </w:rPr>
            </w:pPr>
            <w:r w:rsidRPr="00F73A5E">
              <w:rPr>
                <w:b/>
                <w:sz w:val="19"/>
                <w:szCs w:val="19"/>
              </w:rPr>
              <w:t xml:space="preserve">Prerekvizity, </w:t>
            </w:r>
            <w:proofErr w:type="spellStart"/>
            <w:r w:rsidRPr="00F73A5E">
              <w:rPr>
                <w:b/>
                <w:sz w:val="19"/>
                <w:szCs w:val="19"/>
              </w:rPr>
              <w:t>korekvizity</w:t>
            </w:r>
            <w:proofErr w:type="spellEnd"/>
            <w:r w:rsidRPr="00F73A5E">
              <w:rPr>
                <w:b/>
                <w:sz w:val="19"/>
                <w:szCs w:val="19"/>
              </w:rPr>
              <w:t>, ekvivalence</w:t>
            </w:r>
          </w:p>
        </w:tc>
        <w:tc>
          <w:tcPr>
            <w:tcW w:w="6703" w:type="dxa"/>
            <w:gridSpan w:val="20"/>
          </w:tcPr>
          <w:p w14:paraId="4DFDC036" w14:textId="77777777" w:rsidR="00F87F75" w:rsidRPr="00F73A5E" w:rsidRDefault="00F87F75" w:rsidP="00F87F75">
            <w:pPr>
              <w:jc w:val="both"/>
              <w:rPr>
                <w:sz w:val="19"/>
                <w:szCs w:val="19"/>
              </w:rPr>
            </w:pPr>
          </w:p>
        </w:tc>
      </w:tr>
      <w:tr w:rsidR="00F87F75" w14:paraId="5CF375AC" w14:textId="77777777" w:rsidTr="000C4A98">
        <w:tc>
          <w:tcPr>
            <w:tcW w:w="3403" w:type="dxa"/>
            <w:gridSpan w:val="3"/>
            <w:shd w:val="clear" w:color="auto" w:fill="F7CAAC"/>
          </w:tcPr>
          <w:p w14:paraId="61253F8B" w14:textId="77777777" w:rsidR="00F87F75" w:rsidRPr="00F73A5E" w:rsidRDefault="00F87F75" w:rsidP="00F87F75">
            <w:pPr>
              <w:jc w:val="both"/>
              <w:rPr>
                <w:b/>
                <w:sz w:val="19"/>
                <w:szCs w:val="19"/>
              </w:rPr>
            </w:pPr>
            <w:r w:rsidRPr="00F73A5E">
              <w:rPr>
                <w:b/>
                <w:sz w:val="19"/>
                <w:szCs w:val="19"/>
              </w:rPr>
              <w:t>Způsob ověření studijních výsledků</w:t>
            </w:r>
          </w:p>
        </w:tc>
        <w:tc>
          <w:tcPr>
            <w:tcW w:w="3340" w:type="dxa"/>
            <w:gridSpan w:val="12"/>
          </w:tcPr>
          <w:p w14:paraId="6D03AA49" w14:textId="77777777" w:rsidR="00F87F75" w:rsidRPr="00F73A5E" w:rsidRDefault="00F87F75" w:rsidP="00F87F75">
            <w:pPr>
              <w:jc w:val="both"/>
              <w:rPr>
                <w:sz w:val="19"/>
                <w:szCs w:val="19"/>
              </w:rPr>
            </w:pPr>
            <w:r w:rsidRPr="00F73A5E">
              <w:rPr>
                <w:sz w:val="19"/>
                <w:szCs w:val="19"/>
              </w:rPr>
              <w:t>zkouška</w:t>
            </w:r>
          </w:p>
        </w:tc>
        <w:tc>
          <w:tcPr>
            <w:tcW w:w="2156" w:type="dxa"/>
            <w:gridSpan w:val="3"/>
            <w:shd w:val="clear" w:color="auto" w:fill="F7CAAC"/>
          </w:tcPr>
          <w:p w14:paraId="40A896D9" w14:textId="77777777" w:rsidR="00F87F75" w:rsidRPr="00F73A5E" w:rsidRDefault="00F87F75" w:rsidP="00F87F75">
            <w:pPr>
              <w:jc w:val="both"/>
              <w:rPr>
                <w:b/>
                <w:sz w:val="19"/>
                <w:szCs w:val="19"/>
              </w:rPr>
            </w:pPr>
            <w:r w:rsidRPr="00F73A5E">
              <w:rPr>
                <w:b/>
                <w:sz w:val="19"/>
                <w:szCs w:val="19"/>
              </w:rPr>
              <w:t>Forma výuky</w:t>
            </w:r>
          </w:p>
        </w:tc>
        <w:tc>
          <w:tcPr>
            <w:tcW w:w="1207" w:type="dxa"/>
            <w:gridSpan w:val="5"/>
          </w:tcPr>
          <w:p w14:paraId="1EAFE511" w14:textId="41480938" w:rsidR="00F87F75" w:rsidRPr="00F73A5E" w:rsidRDefault="00A54DA5" w:rsidP="00F87F75">
            <w:pPr>
              <w:jc w:val="both"/>
              <w:rPr>
                <w:sz w:val="19"/>
                <w:szCs w:val="19"/>
              </w:rPr>
            </w:pPr>
            <w:ins w:id="20" w:author="Michal Staněk" w:date="2021-03-30T14:03:00Z">
              <w:r>
                <w:rPr>
                  <w:sz w:val="18"/>
                  <w:szCs w:val="18"/>
                </w:rPr>
                <w:t>konzultace</w:t>
              </w:r>
            </w:ins>
          </w:p>
        </w:tc>
      </w:tr>
      <w:tr w:rsidR="00F87F75" w14:paraId="618EE473" w14:textId="77777777" w:rsidTr="000C4A98">
        <w:tc>
          <w:tcPr>
            <w:tcW w:w="3403" w:type="dxa"/>
            <w:gridSpan w:val="3"/>
            <w:shd w:val="clear" w:color="auto" w:fill="F7CAAC"/>
          </w:tcPr>
          <w:p w14:paraId="02F61FAE" w14:textId="77777777" w:rsidR="00F87F75" w:rsidRPr="00F73A5E" w:rsidRDefault="00F87F75" w:rsidP="00F87F75">
            <w:pPr>
              <w:jc w:val="both"/>
              <w:rPr>
                <w:b/>
                <w:sz w:val="19"/>
                <w:szCs w:val="19"/>
              </w:rPr>
            </w:pPr>
            <w:r w:rsidRPr="00F73A5E">
              <w:rPr>
                <w:b/>
                <w:sz w:val="19"/>
                <w:szCs w:val="19"/>
              </w:rPr>
              <w:t>Forma způsobu ověření studijních výsledků a další požadavky na studenta</w:t>
            </w:r>
          </w:p>
        </w:tc>
        <w:tc>
          <w:tcPr>
            <w:tcW w:w="6703" w:type="dxa"/>
            <w:gridSpan w:val="20"/>
            <w:tcBorders>
              <w:bottom w:val="single" w:sz="4" w:space="0" w:color="auto"/>
            </w:tcBorders>
          </w:tcPr>
          <w:p w14:paraId="372A01AC" w14:textId="77777777" w:rsidR="00F87F75" w:rsidRPr="00F73A5E" w:rsidRDefault="00F87F75" w:rsidP="00F87F75">
            <w:pPr>
              <w:jc w:val="both"/>
              <w:rPr>
                <w:sz w:val="19"/>
                <w:szCs w:val="19"/>
              </w:rPr>
            </w:pPr>
          </w:p>
        </w:tc>
      </w:tr>
      <w:tr w:rsidR="00F87F75" w14:paraId="1AC2FF57" w14:textId="77777777" w:rsidTr="000C4A98">
        <w:trPr>
          <w:trHeight w:val="197"/>
        </w:trPr>
        <w:tc>
          <w:tcPr>
            <w:tcW w:w="3403" w:type="dxa"/>
            <w:gridSpan w:val="3"/>
            <w:tcBorders>
              <w:top w:val="nil"/>
            </w:tcBorders>
            <w:shd w:val="clear" w:color="auto" w:fill="F7CAAC"/>
          </w:tcPr>
          <w:p w14:paraId="41DEECC3" w14:textId="77777777" w:rsidR="00F87F75" w:rsidRPr="00F73A5E" w:rsidRDefault="00F87F75" w:rsidP="00F87F75">
            <w:pPr>
              <w:jc w:val="both"/>
              <w:rPr>
                <w:b/>
                <w:sz w:val="19"/>
                <w:szCs w:val="19"/>
              </w:rPr>
            </w:pPr>
            <w:r w:rsidRPr="00F73A5E">
              <w:rPr>
                <w:b/>
                <w:sz w:val="19"/>
                <w:szCs w:val="19"/>
              </w:rPr>
              <w:t>Garant předmětu</w:t>
            </w:r>
          </w:p>
        </w:tc>
        <w:tc>
          <w:tcPr>
            <w:tcW w:w="6703" w:type="dxa"/>
            <w:gridSpan w:val="20"/>
            <w:tcBorders>
              <w:top w:val="single" w:sz="4" w:space="0" w:color="auto"/>
            </w:tcBorders>
          </w:tcPr>
          <w:p w14:paraId="202DDEA4" w14:textId="49455627" w:rsidR="00F87F75" w:rsidRPr="00F73A5E" w:rsidRDefault="0075356C" w:rsidP="00F87F75">
            <w:pPr>
              <w:jc w:val="both"/>
              <w:rPr>
                <w:sz w:val="19"/>
                <w:szCs w:val="19"/>
              </w:rPr>
            </w:pPr>
            <w:r w:rsidRPr="00F73A5E">
              <w:rPr>
                <w:spacing w:val="-2"/>
                <w:sz w:val="19"/>
                <w:szCs w:val="19"/>
              </w:rPr>
              <w:t>doc. Ing. Oldřich Šuba, CSc.</w:t>
            </w:r>
          </w:p>
        </w:tc>
      </w:tr>
      <w:tr w:rsidR="00F87F75" w14:paraId="54753E59" w14:textId="77777777" w:rsidTr="000C4A98">
        <w:trPr>
          <w:trHeight w:val="243"/>
        </w:trPr>
        <w:tc>
          <w:tcPr>
            <w:tcW w:w="3403" w:type="dxa"/>
            <w:gridSpan w:val="3"/>
            <w:tcBorders>
              <w:top w:val="nil"/>
            </w:tcBorders>
            <w:shd w:val="clear" w:color="auto" w:fill="F7CAAC"/>
          </w:tcPr>
          <w:p w14:paraId="45CA6434" w14:textId="77777777" w:rsidR="00F87F75" w:rsidRPr="00F73A5E" w:rsidRDefault="00F87F75" w:rsidP="00F87F75">
            <w:pPr>
              <w:jc w:val="both"/>
              <w:rPr>
                <w:b/>
                <w:sz w:val="19"/>
                <w:szCs w:val="19"/>
              </w:rPr>
            </w:pPr>
            <w:r w:rsidRPr="00F73A5E">
              <w:rPr>
                <w:b/>
                <w:sz w:val="19"/>
                <w:szCs w:val="19"/>
              </w:rPr>
              <w:t>Zapojení garanta do výuky předmětu</w:t>
            </w:r>
          </w:p>
        </w:tc>
        <w:tc>
          <w:tcPr>
            <w:tcW w:w="6703" w:type="dxa"/>
            <w:gridSpan w:val="20"/>
            <w:tcBorders>
              <w:top w:val="nil"/>
            </w:tcBorders>
          </w:tcPr>
          <w:p w14:paraId="0072F031" w14:textId="530A5BC4" w:rsidR="00F87F75" w:rsidRPr="00F73A5E" w:rsidRDefault="005E38C5" w:rsidP="00F87F75">
            <w:pPr>
              <w:jc w:val="both"/>
              <w:rPr>
                <w:sz w:val="19"/>
                <w:szCs w:val="19"/>
              </w:rPr>
            </w:pPr>
            <w:proofErr w:type="gramStart"/>
            <w:r w:rsidRPr="00F73A5E">
              <w:rPr>
                <w:sz w:val="19"/>
                <w:szCs w:val="19"/>
              </w:rPr>
              <w:t>100%</w:t>
            </w:r>
            <w:proofErr w:type="gramEnd"/>
          </w:p>
        </w:tc>
      </w:tr>
      <w:tr w:rsidR="00F87F75" w14:paraId="4B3C8083" w14:textId="77777777" w:rsidTr="000C4A98">
        <w:tc>
          <w:tcPr>
            <w:tcW w:w="3403" w:type="dxa"/>
            <w:gridSpan w:val="3"/>
            <w:shd w:val="clear" w:color="auto" w:fill="F7CAAC"/>
          </w:tcPr>
          <w:p w14:paraId="30E5BF2A" w14:textId="77777777" w:rsidR="00F87F75" w:rsidRPr="00F73A5E" w:rsidRDefault="00F87F75" w:rsidP="00F87F75">
            <w:pPr>
              <w:jc w:val="both"/>
              <w:rPr>
                <w:b/>
                <w:sz w:val="19"/>
                <w:szCs w:val="19"/>
              </w:rPr>
            </w:pPr>
            <w:r w:rsidRPr="00F73A5E">
              <w:rPr>
                <w:b/>
                <w:sz w:val="19"/>
                <w:szCs w:val="19"/>
              </w:rPr>
              <w:t>Vyučující</w:t>
            </w:r>
          </w:p>
        </w:tc>
        <w:tc>
          <w:tcPr>
            <w:tcW w:w="6703" w:type="dxa"/>
            <w:gridSpan w:val="20"/>
            <w:tcBorders>
              <w:bottom w:val="nil"/>
            </w:tcBorders>
          </w:tcPr>
          <w:p w14:paraId="78E38399" w14:textId="77777777" w:rsidR="00F87F75" w:rsidRPr="00F73A5E" w:rsidRDefault="00F87F75" w:rsidP="00F87F75">
            <w:pPr>
              <w:jc w:val="both"/>
              <w:rPr>
                <w:sz w:val="19"/>
                <w:szCs w:val="19"/>
              </w:rPr>
            </w:pPr>
          </w:p>
        </w:tc>
      </w:tr>
      <w:tr w:rsidR="00F87F75" w14:paraId="07B05FAB" w14:textId="77777777" w:rsidTr="000C4A98">
        <w:trPr>
          <w:trHeight w:val="130"/>
        </w:trPr>
        <w:tc>
          <w:tcPr>
            <w:tcW w:w="10106" w:type="dxa"/>
            <w:gridSpan w:val="23"/>
            <w:tcBorders>
              <w:top w:val="nil"/>
            </w:tcBorders>
          </w:tcPr>
          <w:p w14:paraId="6B1B0C36" w14:textId="6DFACADC" w:rsidR="00F87F75" w:rsidRPr="00F73A5E" w:rsidRDefault="0075356C" w:rsidP="009C32B0">
            <w:pPr>
              <w:spacing w:before="20" w:after="20"/>
              <w:jc w:val="both"/>
              <w:rPr>
                <w:sz w:val="19"/>
                <w:szCs w:val="19"/>
              </w:rPr>
            </w:pPr>
            <w:r w:rsidRPr="00F73A5E">
              <w:rPr>
                <w:spacing w:val="-2"/>
                <w:sz w:val="19"/>
                <w:szCs w:val="19"/>
              </w:rPr>
              <w:t>doc. Ing. Oldřich Šuba, CSc.</w:t>
            </w:r>
          </w:p>
        </w:tc>
      </w:tr>
      <w:tr w:rsidR="00F87F75" w14:paraId="0A8E1BF1" w14:textId="77777777" w:rsidTr="000C4A98">
        <w:tc>
          <w:tcPr>
            <w:tcW w:w="3403" w:type="dxa"/>
            <w:gridSpan w:val="3"/>
            <w:shd w:val="clear" w:color="auto" w:fill="F7CAAC"/>
          </w:tcPr>
          <w:p w14:paraId="1452D3E7" w14:textId="77777777" w:rsidR="00F87F75" w:rsidRPr="00F73A5E" w:rsidRDefault="00F87F75" w:rsidP="00F87F75">
            <w:pPr>
              <w:jc w:val="both"/>
              <w:rPr>
                <w:b/>
                <w:sz w:val="19"/>
                <w:szCs w:val="19"/>
              </w:rPr>
            </w:pPr>
            <w:r w:rsidRPr="00F73A5E">
              <w:rPr>
                <w:b/>
                <w:sz w:val="19"/>
                <w:szCs w:val="19"/>
              </w:rPr>
              <w:t>Stručná anotace předmětu</w:t>
            </w:r>
          </w:p>
        </w:tc>
        <w:tc>
          <w:tcPr>
            <w:tcW w:w="6703" w:type="dxa"/>
            <w:gridSpan w:val="20"/>
            <w:tcBorders>
              <w:bottom w:val="nil"/>
            </w:tcBorders>
          </w:tcPr>
          <w:p w14:paraId="489801E9" w14:textId="77777777" w:rsidR="00F87F75" w:rsidRPr="00F73A5E" w:rsidRDefault="00F87F75" w:rsidP="00F87F75">
            <w:pPr>
              <w:jc w:val="both"/>
              <w:rPr>
                <w:sz w:val="19"/>
                <w:szCs w:val="19"/>
              </w:rPr>
            </w:pPr>
          </w:p>
        </w:tc>
      </w:tr>
      <w:tr w:rsidR="00F87F75" w14:paraId="505581ED" w14:textId="77777777" w:rsidTr="000C4A98">
        <w:trPr>
          <w:trHeight w:val="4469"/>
        </w:trPr>
        <w:tc>
          <w:tcPr>
            <w:tcW w:w="10106" w:type="dxa"/>
            <w:gridSpan w:val="23"/>
            <w:tcBorders>
              <w:top w:val="nil"/>
              <w:bottom w:val="single" w:sz="12" w:space="0" w:color="auto"/>
            </w:tcBorders>
          </w:tcPr>
          <w:p w14:paraId="08D2AD4B" w14:textId="73CB44AE" w:rsidR="00F87F75" w:rsidRPr="00F73A5E" w:rsidRDefault="00453C62" w:rsidP="00F87F75">
            <w:pPr>
              <w:jc w:val="both"/>
              <w:rPr>
                <w:sz w:val="19"/>
                <w:szCs w:val="19"/>
              </w:rPr>
            </w:pPr>
            <w:r w:rsidRPr="00F73A5E">
              <w:rPr>
                <w:color w:val="000000"/>
                <w:sz w:val="19"/>
                <w:szCs w:val="19"/>
                <w:shd w:val="clear" w:color="auto" w:fill="FFFFFF"/>
              </w:rPr>
              <w:t>Cílem předmětu je rozvinout schopnosti tvůrčího myšlení a samostatné aplikace teoretických poznatků z oblasti mechaniky plastů a kompozitů na praktických úkolech navrhování výrobků. Studenti se seznámí se základy řešení tvaru, navrhování, analýzy stavů napětí/deformace a dimenzování výrobků z plastů a kompozitů. Získají znalosti o technologických aspektech návrhů výrobků.</w:t>
            </w:r>
          </w:p>
          <w:p w14:paraId="0A419405" w14:textId="77777777" w:rsidR="00F87F75" w:rsidRPr="00F73A5E" w:rsidRDefault="00F87F75" w:rsidP="00F87F75">
            <w:pPr>
              <w:jc w:val="both"/>
              <w:rPr>
                <w:sz w:val="10"/>
                <w:szCs w:val="10"/>
              </w:rPr>
            </w:pPr>
          </w:p>
          <w:p w14:paraId="10D847A1" w14:textId="77777777" w:rsidR="00F87F75" w:rsidRPr="00F73A5E" w:rsidRDefault="00F87F75" w:rsidP="00F87F75">
            <w:pPr>
              <w:jc w:val="both"/>
              <w:rPr>
                <w:sz w:val="19"/>
                <w:szCs w:val="19"/>
                <w:u w:val="single"/>
              </w:rPr>
            </w:pPr>
            <w:r w:rsidRPr="00F73A5E">
              <w:rPr>
                <w:sz w:val="19"/>
                <w:szCs w:val="19"/>
                <w:u w:val="single"/>
              </w:rPr>
              <w:t>Základní témata:</w:t>
            </w:r>
          </w:p>
          <w:p w14:paraId="27559B08" w14:textId="77777777" w:rsidR="000A36FB" w:rsidRPr="00F73A5E" w:rsidRDefault="00453C62" w:rsidP="00777922">
            <w:pPr>
              <w:pStyle w:val="Odstavecseseznamem"/>
              <w:numPr>
                <w:ilvl w:val="0"/>
                <w:numId w:val="18"/>
              </w:numPr>
              <w:ind w:left="113" w:hanging="113"/>
              <w:jc w:val="both"/>
              <w:rPr>
                <w:sz w:val="19"/>
                <w:szCs w:val="19"/>
              </w:rPr>
            </w:pPr>
            <w:r w:rsidRPr="00F73A5E">
              <w:rPr>
                <w:sz w:val="19"/>
                <w:szCs w:val="19"/>
                <w:shd w:val="clear" w:color="auto" w:fill="FFFFFF"/>
              </w:rPr>
              <w:t xml:space="preserve">Vlastnosti plastů z hlediska navrhování výrobků, vliv teploty, doby zatížení, modifikace </w:t>
            </w:r>
            <w:proofErr w:type="spellStart"/>
            <w:r w:rsidRPr="00F73A5E">
              <w:rPr>
                <w:sz w:val="19"/>
                <w:szCs w:val="19"/>
                <w:shd w:val="clear" w:color="auto" w:fill="FFFFFF"/>
              </w:rPr>
              <w:t>lehčením</w:t>
            </w:r>
            <w:proofErr w:type="spellEnd"/>
            <w:r w:rsidRPr="00F73A5E">
              <w:rPr>
                <w:sz w:val="19"/>
                <w:szCs w:val="19"/>
                <w:shd w:val="clear" w:color="auto" w:fill="FFFFFF"/>
              </w:rPr>
              <w:t>, plněním, krátkodobé a časově závislé mech. chování plastů.</w:t>
            </w:r>
          </w:p>
          <w:p w14:paraId="09191F32" w14:textId="77777777" w:rsidR="000A36FB" w:rsidRPr="00F73A5E" w:rsidRDefault="00453C62" w:rsidP="00777922">
            <w:pPr>
              <w:pStyle w:val="Odstavecseseznamem"/>
              <w:numPr>
                <w:ilvl w:val="0"/>
                <w:numId w:val="18"/>
              </w:numPr>
              <w:ind w:left="113" w:hanging="113"/>
              <w:jc w:val="both"/>
              <w:rPr>
                <w:sz w:val="19"/>
                <w:szCs w:val="19"/>
              </w:rPr>
            </w:pPr>
            <w:r w:rsidRPr="00F73A5E">
              <w:rPr>
                <w:sz w:val="19"/>
                <w:szCs w:val="19"/>
                <w:shd w:val="clear" w:color="auto" w:fill="FFFFFF"/>
              </w:rPr>
              <w:t>Technologické aspekty, pevnost st. spojů, deformace po ztuhnutí, reziduální napjatost ve výrobcích. Řešení tvaru výrobků z hlediska tuhosti a únosnosti. FEM analýzy v oblasti výrobků z plastů a kompozitů.</w:t>
            </w:r>
          </w:p>
          <w:p w14:paraId="371440C8" w14:textId="3004D360" w:rsidR="000A36FB" w:rsidRPr="00F73A5E" w:rsidRDefault="00453C62" w:rsidP="00777922">
            <w:pPr>
              <w:pStyle w:val="Odstavecseseznamem"/>
              <w:numPr>
                <w:ilvl w:val="0"/>
                <w:numId w:val="18"/>
              </w:numPr>
              <w:ind w:left="113" w:hanging="113"/>
              <w:jc w:val="both"/>
              <w:rPr>
                <w:sz w:val="19"/>
                <w:szCs w:val="19"/>
              </w:rPr>
            </w:pPr>
            <w:r w:rsidRPr="00F73A5E">
              <w:rPr>
                <w:sz w:val="19"/>
                <w:szCs w:val="19"/>
                <w:shd w:val="clear" w:color="auto" w:fill="FFFFFF"/>
              </w:rPr>
              <w:t xml:space="preserve">Mechanika složených a kompozitních prvků, sendvičové prvky </w:t>
            </w:r>
            <w:r w:rsidR="00FE316E">
              <w:rPr>
                <w:sz w:val="19"/>
                <w:szCs w:val="19"/>
                <w:shd w:val="clear" w:color="auto" w:fill="FFFFFF"/>
              </w:rPr>
              <w:t>–</w:t>
            </w:r>
            <w:r w:rsidRPr="00F73A5E">
              <w:rPr>
                <w:sz w:val="19"/>
                <w:szCs w:val="19"/>
                <w:shd w:val="clear" w:color="auto" w:fill="FFFFFF"/>
              </w:rPr>
              <w:t xml:space="preserve"> tuhost, pevnost, optimalizace sendvičových struktur, ohyb prutů vyztužených dlouhými vlákny, </w:t>
            </w:r>
            <w:proofErr w:type="spellStart"/>
            <w:r w:rsidRPr="00F73A5E">
              <w:rPr>
                <w:sz w:val="19"/>
                <w:szCs w:val="19"/>
                <w:shd w:val="clear" w:color="auto" w:fill="FFFFFF"/>
              </w:rPr>
              <w:t>bimodularita</w:t>
            </w:r>
            <w:proofErr w:type="spellEnd"/>
            <w:r w:rsidRPr="00F73A5E">
              <w:rPr>
                <w:sz w:val="19"/>
                <w:szCs w:val="19"/>
                <w:shd w:val="clear" w:color="auto" w:fill="FFFFFF"/>
              </w:rPr>
              <w:t>.</w:t>
            </w:r>
          </w:p>
          <w:p w14:paraId="51EADC44" w14:textId="77777777" w:rsidR="000A36FB" w:rsidRPr="00F73A5E" w:rsidRDefault="00453C62" w:rsidP="00777922">
            <w:pPr>
              <w:pStyle w:val="Odstavecseseznamem"/>
              <w:numPr>
                <w:ilvl w:val="0"/>
                <w:numId w:val="18"/>
              </w:numPr>
              <w:ind w:left="113" w:hanging="113"/>
              <w:jc w:val="both"/>
              <w:rPr>
                <w:sz w:val="19"/>
                <w:szCs w:val="19"/>
              </w:rPr>
            </w:pPr>
            <w:r w:rsidRPr="00F73A5E">
              <w:rPr>
                <w:sz w:val="19"/>
                <w:szCs w:val="19"/>
                <w:shd w:val="clear" w:color="auto" w:fill="FFFFFF"/>
              </w:rPr>
              <w:t>Nelineární ohyb, mezní ohybový moment dvouose symetrických průřezů, princip navrhování dle mezních stavů. Mezní zatížení výrobků, statický, kinematický přístup.</w:t>
            </w:r>
          </w:p>
          <w:p w14:paraId="4B21E5CD" w14:textId="77777777" w:rsidR="000A36FB" w:rsidRPr="00F73A5E" w:rsidRDefault="00453C62" w:rsidP="00777922">
            <w:pPr>
              <w:pStyle w:val="Odstavecseseznamem"/>
              <w:numPr>
                <w:ilvl w:val="0"/>
                <w:numId w:val="18"/>
              </w:numPr>
              <w:ind w:left="113" w:hanging="113"/>
              <w:jc w:val="both"/>
              <w:rPr>
                <w:sz w:val="19"/>
                <w:szCs w:val="19"/>
              </w:rPr>
            </w:pPr>
            <w:proofErr w:type="spellStart"/>
            <w:r w:rsidRPr="00F73A5E">
              <w:rPr>
                <w:sz w:val="19"/>
                <w:szCs w:val="19"/>
                <w:shd w:val="clear" w:color="auto" w:fill="FFFFFF"/>
              </w:rPr>
              <w:t>Pryžokovové</w:t>
            </w:r>
            <w:proofErr w:type="spellEnd"/>
            <w:r w:rsidRPr="00F73A5E">
              <w:rPr>
                <w:sz w:val="19"/>
                <w:szCs w:val="19"/>
                <w:shd w:val="clear" w:color="auto" w:fill="FFFFFF"/>
              </w:rPr>
              <w:t xml:space="preserve"> pružné prvky. Tlakové pružiny, tvarová funkce.</w:t>
            </w:r>
          </w:p>
          <w:p w14:paraId="32E8E773" w14:textId="0568386E" w:rsidR="000A36FB" w:rsidRPr="00F73A5E" w:rsidRDefault="00453C62" w:rsidP="00777922">
            <w:pPr>
              <w:pStyle w:val="Odstavecseseznamem"/>
              <w:numPr>
                <w:ilvl w:val="0"/>
                <w:numId w:val="18"/>
              </w:numPr>
              <w:ind w:left="113" w:hanging="113"/>
              <w:jc w:val="both"/>
              <w:rPr>
                <w:sz w:val="19"/>
                <w:szCs w:val="19"/>
              </w:rPr>
            </w:pPr>
            <w:proofErr w:type="spellStart"/>
            <w:r w:rsidRPr="00F73A5E">
              <w:rPr>
                <w:sz w:val="19"/>
                <w:szCs w:val="19"/>
                <w:shd w:val="clear" w:color="auto" w:fill="FFFFFF"/>
              </w:rPr>
              <w:t>Hyperelastické</w:t>
            </w:r>
            <w:proofErr w:type="spellEnd"/>
            <w:r w:rsidRPr="00F73A5E">
              <w:rPr>
                <w:sz w:val="19"/>
                <w:szCs w:val="19"/>
                <w:shd w:val="clear" w:color="auto" w:fill="FFFFFF"/>
              </w:rPr>
              <w:t xml:space="preserve"> chování elastomerů</w:t>
            </w:r>
            <w:r w:rsidR="000A36FB" w:rsidRPr="00F73A5E">
              <w:rPr>
                <w:sz w:val="19"/>
                <w:szCs w:val="19"/>
                <w:shd w:val="clear" w:color="auto" w:fill="FFFFFF"/>
              </w:rPr>
              <w:t>.</w:t>
            </w:r>
          </w:p>
          <w:p w14:paraId="54A0C545" w14:textId="77777777" w:rsidR="000A36FB" w:rsidRPr="00F73A5E" w:rsidRDefault="00453C62" w:rsidP="00777922">
            <w:pPr>
              <w:pStyle w:val="Odstavecseseznamem"/>
              <w:numPr>
                <w:ilvl w:val="0"/>
                <w:numId w:val="18"/>
              </w:numPr>
              <w:ind w:left="113" w:hanging="113"/>
              <w:jc w:val="both"/>
              <w:rPr>
                <w:sz w:val="19"/>
                <w:szCs w:val="19"/>
              </w:rPr>
            </w:pPr>
            <w:r w:rsidRPr="00F73A5E">
              <w:rPr>
                <w:sz w:val="19"/>
                <w:szCs w:val="19"/>
                <w:shd w:val="clear" w:color="auto" w:fill="FFFFFF"/>
              </w:rPr>
              <w:t>Izotropní homogenní stěny výrobků z termoplastů, membránová a ohybová napjatost/deformace stěn skořepinových výrobků.</w:t>
            </w:r>
          </w:p>
          <w:p w14:paraId="4022E38C" w14:textId="77777777" w:rsidR="000A36FB" w:rsidRPr="00F73A5E" w:rsidRDefault="00453C62" w:rsidP="00777922">
            <w:pPr>
              <w:pStyle w:val="Odstavecseseznamem"/>
              <w:numPr>
                <w:ilvl w:val="0"/>
                <w:numId w:val="18"/>
              </w:numPr>
              <w:ind w:left="113" w:hanging="113"/>
              <w:jc w:val="both"/>
              <w:rPr>
                <w:sz w:val="19"/>
                <w:szCs w:val="19"/>
              </w:rPr>
            </w:pPr>
            <w:r w:rsidRPr="00F73A5E">
              <w:rPr>
                <w:sz w:val="19"/>
                <w:szCs w:val="19"/>
                <w:shd w:val="clear" w:color="auto" w:fill="FFFFFF"/>
              </w:rPr>
              <w:t>Izotropní stěny obecně vrstevnaté struktury. Stěny z termoplastů s gradientem teploty.</w:t>
            </w:r>
          </w:p>
          <w:p w14:paraId="4236E46C" w14:textId="442DE058" w:rsidR="000A36FB" w:rsidRPr="00F73A5E" w:rsidRDefault="00453C62" w:rsidP="00777922">
            <w:pPr>
              <w:pStyle w:val="Odstavecseseznamem"/>
              <w:numPr>
                <w:ilvl w:val="0"/>
                <w:numId w:val="18"/>
              </w:numPr>
              <w:ind w:left="113" w:hanging="113"/>
              <w:jc w:val="both"/>
              <w:rPr>
                <w:sz w:val="19"/>
                <w:szCs w:val="19"/>
              </w:rPr>
            </w:pPr>
            <w:r w:rsidRPr="00F73A5E">
              <w:rPr>
                <w:sz w:val="19"/>
                <w:szCs w:val="19"/>
                <w:shd w:val="clear" w:color="auto" w:fill="FFFFFF"/>
              </w:rPr>
              <w:t xml:space="preserve">Zvláštnosti mech. chování tenkostěnných výrobků. Stabilitní a </w:t>
            </w:r>
            <w:proofErr w:type="spellStart"/>
            <w:r w:rsidRPr="00F73A5E">
              <w:rPr>
                <w:sz w:val="19"/>
                <w:szCs w:val="19"/>
                <w:shd w:val="clear" w:color="auto" w:fill="FFFFFF"/>
              </w:rPr>
              <w:t>poststabilitní</w:t>
            </w:r>
            <w:proofErr w:type="spellEnd"/>
            <w:r w:rsidRPr="00F73A5E">
              <w:rPr>
                <w:sz w:val="19"/>
                <w:szCs w:val="19"/>
                <w:shd w:val="clear" w:color="auto" w:fill="FFFFFF"/>
              </w:rPr>
              <w:t xml:space="preserve"> chování tenkostěnných výrobků </w:t>
            </w:r>
            <w:r w:rsidR="00FE316E">
              <w:rPr>
                <w:sz w:val="19"/>
                <w:szCs w:val="19"/>
                <w:shd w:val="clear" w:color="auto" w:fill="FFFFFF"/>
              </w:rPr>
              <w:t>–</w:t>
            </w:r>
            <w:r w:rsidRPr="00F73A5E">
              <w:rPr>
                <w:sz w:val="19"/>
                <w:szCs w:val="19"/>
                <w:shd w:val="clear" w:color="auto" w:fill="FFFFFF"/>
              </w:rPr>
              <w:t xml:space="preserve"> skořepin.</w:t>
            </w:r>
          </w:p>
          <w:p w14:paraId="3FDF3F2A" w14:textId="2F045AF9" w:rsidR="000A36FB" w:rsidRPr="00F73A5E" w:rsidRDefault="00453C62" w:rsidP="00777922">
            <w:pPr>
              <w:pStyle w:val="Odstavecseseznamem"/>
              <w:numPr>
                <w:ilvl w:val="0"/>
                <w:numId w:val="18"/>
              </w:numPr>
              <w:ind w:left="113" w:hanging="113"/>
              <w:jc w:val="both"/>
              <w:rPr>
                <w:sz w:val="19"/>
                <w:szCs w:val="19"/>
              </w:rPr>
            </w:pPr>
            <w:r w:rsidRPr="00F73A5E">
              <w:rPr>
                <w:sz w:val="19"/>
                <w:szCs w:val="19"/>
                <w:shd w:val="clear" w:color="auto" w:fill="FFFFFF"/>
              </w:rPr>
              <w:t>Anizotro</w:t>
            </w:r>
            <w:r w:rsidR="00A47FC5">
              <w:rPr>
                <w:sz w:val="19"/>
                <w:szCs w:val="19"/>
                <w:shd w:val="clear" w:color="auto" w:fill="FFFFFF"/>
              </w:rPr>
              <w:t>p</w:t>
            </w:r>
            <w:r w:rsidRPr="00F73A5E">
              <w:rPr>
                <w:sz w:val="19"/>
                <w:szCs w:val="19"/>
                <w:shd w:val="clear" w:color="auto" w:fill="FFFFFF"/>
              </w:rPr>
              <w:t xml:space="preserve">ní plošné výrobky vrstevnaté struktury </w:t>
            </w:r>
            <w:r w:rsidR="00FE316E">
              <w:rPr>
                <w:sz w:val="19"/>
                <w:szCs w:val="19"/>
                <w:shd w:val="clear" w:color="auto" w:fill="FFFFFF"/>
              </w:rPr>
              <w:t>–</w:t>
            </w:r>
            <w:r w:rsidRPr="00F73A5E">
              <w:rPr>
                <w:sz w:val="19"/>
                <w:szCs w:val="19"/>
                <w:shd w:val="clear" w:color="auto" w:fill="FFFFFF"/>
              </w:rPr>
              <w:t xml:space="preserve"> lamináty.</w:t>
            </w:r>
          </w:p>
          <w:p w14:paraId="2037AF0A" w14:textId="77777777" w:rsidR="000A36FB" w:rsidRPr="00F73A5E" w:rsidRDefault="00453C62" w:rsidP="00777922">
            <w:pPr>
              <w:pStyle w:val="Odstavecseseznamem"/>
              <w:numPr>
                <w:ilvl w:val="0"/>
                <w:numId w:val="18"/>
              </w:numPr>
              <w:ind w:left="113" w:hanging="113"/>
              <w:jc w:val="both"/>
              <w:rPr>
                <w:sz w:val="19"/>
                <w:szCs w:val="19"/>
              </w:rPr>
            </w:pPr>
            <w:r w:rsidRPr="00F73A5E">
              <w:rPr>
                <w:sz w:val="19"/>
                <w:szCs w:val="19"/>
                <w:shd w:val="clear" w:color="auto" w:fill="FFFFFF"/>
              </w:rPr>
              <w:t xml:space="preserve">Obecné rovnice elasticity </w:t>
            </w:r>
            <w:proofErr w:type="gramStart"/>
            <w:r w:rsidRPr="00F73A5E">
              <w:rPr>
                <w:sz w:val="19"/>
                <w:szCs w:val="19"/>
                <w:shd w:val="clear" w:color="auto" w:fill="FFFFFF"/>
              </w:rPr>
              <w:t>3D</w:t>
            </w:r>
            <w:proofErr w:type="gramEnd"/>
            <w:r w:rsidRPr="00F73A5E">
              <w:rPr>
                <w:sz w:val="19"/>
                <w:szCs w:val="19"/>
                <w:shd w:val="clear" w:color="auto" w:fill="FFFFFF"/>
              </w:rPr>
              <w:t xml:space="preserve">, 2D, matice C, S, transformace. Symetrie </w:t>
            </w:r>
            <w:proofErr w:type="spellStart"/>
            <w:r w:rsidRPr="00F73A5E">
              <w:rPr>
                <w:sz w:val="19"/>
                <w:szCs w:val="19"/>
                <w:shd w:val="clear" w:color="auto" w:fill="FFFFFF"/>
              </w:rPr>
              <w:t>elast</w:t>
            </w:r>
            <w:proofErr w:type="spellEnd"/>
            <w:r w:rsidRPr="00F73A5E">
              <w:rPr>
                <w:sz w:val="19"/>
                <w:szCs w:val="19"/>
                <w:shd w:val="clear" w:color="auto" w:fill="FFFFFF"/>
              </w:rPr>
              <w:t xml:space="preserve">. vlastností, monotropní, ortotropní materiály, </w:t>
            </w:r>
            <w:proofErr w:type="spellStart"/>
            <w:r w:rsidRPr="00F73A5E">
              <w:rPr>
                <w:sz w:val="19"/>
                <w:szCs w:val="19"/>
                <w:shd w:val="clear" w:color="auto" w:fill="FFFFFF"/>
              </w:rPr>
              <w:t>elast</w:t>
            </w:r>
            <w:proofErr w:type="spellEnd"/>
            <w:r w:rsidRPr="00F73A5E">
              <w:rPr>
                <w:sz w:val="19"/>
                <w:szCs w:val="19"/>
                <w:shd w:val="clear" w:color="auto" w:fill="FFFFFF"/>
              </w:rPr>
              <w:t xml:space="preserve">. a </w:t>
            </w:r>
            <w:proofErr w:type="spellStart"/>
            <w:r w:rsidRPr="00F73A5E">
              <w:rPr>
                <w:sz w:val="19"/>
                <w:szCs w:val="19"/>
                <w:shd w:val="clear" w:color="auto" w:fill="FFFFFF"/>
              </w:rPr>
              <w:t>termoelast</w:t>
            </w:r>
            <w:proofErr w:type="spellEnd"/>
            <w:r w:rsidRPr="00F73A5E">
              <w:rPr>
                <w:sz w:val="19"/>
                <w:szCs w:val="19"/>
                <w:shd w:val="clear" w:color="auto" w:fill="FFFFFF"/>
              </w:rPr>
              <w:t xml:space="preserve">. chování </w:t>
            </w:r>
            <w:proofErr w:type="spellStart"/>
            <w:r w:rsidRPr="00F73A5E">
              <w:rPr>
                <w:sz w:val="19"/>
                <w:szCs w:val="19"/>
                <w:shd w:val="clear" w:color="auto" w:fill="FFFFFF"/>
              </w:rPr>
              <w:t>ortotrop</w:t>
            </w:r>
            <w:proofErr w:type="spellEnd"/>
            <w:r w:rsidRPr="00F73A5E">
              <w:rPr>
                <w:sz w:val="19"/>
                <w:szCs w:val="19"/>
                <w:shd w:val="clear" w:color="auto" w:fill="FFFFFF"/>
              </w:rPr>
              <w:t>. laminy.</w:t>
            </w:r>
          </w:p>
          <w:p w14:paraId="4723F3EF" w14:textId="77777777" w:rsidR="000A36FB" w:rsidRPr="00F73A5E" w:rsidRDefault="00453C62" w:rsidP="00777922">
            <w:pPr>
              <w:pStyle w:val="Odstavecseseznamem"/>
              <w:numPr>
                <w:ilvl w:val="0"/>
                <w:numId w:val="18"/>
              </w:numPr>
              <w:ind w:left="113" w:hanging="113"/>
              <w:jc w:val="both"/>
              <w:rPr>
                <w:sz w:val="19"/>
                <w:szCs w:val="19"/>
              </w:rPr>
            </w:pPr>
            <w:r w:rsidRPr="00F73A5E">
              <w:rPr>
                <w:sz w:val="19"/>
                <w:szCs w:val="19"/>
                <w:shd w:val="clear" w:color="auto" w:fill="FFFFFF"/>
              </w:rPr>
              <w:t xml:space="preserve">Úvod do </w:t>
            </w:r>
            <w:proofErr w:type="spellStart"/>
            <w:r w:rsidRPr="00F73A5E">
              <w:rPr>
                <w:sz w:val="19"/>
                <w:szCs w:val="19"/>
                <w:shd w:val="clear" w:color="auto" w:fill="FFFFFF"/>
              </w:rPr>
              <w:t>mikromechaniky</w:t>
            </w:r>
            <w:proofErr w:type="spellEnd"/>
            <w:r w:rsidRPr="00F73A5E">
              <w:rPr>
                <w:sz w:val="19"/>
                <w:szCs w:val="19"/>
                <w:shd w:val="clear" w:color="auto" w:fill="FFFFFF"/>
              </w:rPr>
              <w:t xml:space="preserve"> kompozitních struktur. </w:t>
            </w:r>
            <w:proofErr w:type="spellStart"/>
            <w:r w:rsidRPr="00F73A5E">
              <w:rPr>
                <w:sz w:val="19"/>
                <w:szCs w:val="19"/>
                <w:shd w:val="clear" w:color="auto" w:fill="FFFFFF"/>
              </w:rPr>
              <w:t>Mikromechanika</w:t>
            </w:r>
            <w:proofErr w:type="spellEnd"/>
            <w:r w:rsidRPr="00F73A5E">
              <w:rPr>
                <w:sz w:val="19"/>
                <w:szCs w:val="19"/>
                <w:shd w:val="clear" w:color="auto" w:fill="FFFFFF"/>
              </w:rPr>
              <w:t xml:space="preserve"> jednosměrně vyztuženého </w:t>
            </w:r>
            <w:proofErr w:type="gramStart"/>
            <w:r w:rsidRPr="00F73A5E">
              <w:rPr>
                <w:sz w:val="19"/>
                <w:szCs w:val="19"/>
                <w:shd w:val="clear" w:color="auto" w:fill="FFFFFF"/>
              </w:rPr>
              <w:t>2D</w:t>
            </w:r>
            <w:proofErr w:type="gramEnd"/>
            <w:r w:rsidRPr="00F73A5E">
              <w:rPr>
                <w:sz w:val="19"/>
                <w:szCs w:val="19"/>
                <w:shd w:val="clear" w:color="auto" w:fill="FFFFFF"/>
              </w:rPr>
              <w:t xml:space="preserve"> prvku, efektivní elastické konstanty, efektivní koeficienty </w:t>
            </w:r>
            <w:proofErr w:type="spellStart"/>
            <w:r w:rsidRPr="00F73A5E">
              <w:rPr>
                <w:sz w:val="19"/>
                <w:szCs w:val="19"/>
                <w:shd w:val="clear" w:color="auto" w:fill="FFFFFF"/>
              </w:rPr>
              <w:t>tepl</w:t>
            </w:r>
            <w:proofErr w:type="spellEnd"/>
            <w:r w:rsidRPr="00F73A5E">
              <w:rPr>
                <w:sz w:val="19"/>
                <w:szCs w:val="19"/>
                <w:shd w:val="clear" w:color="auto" w:fill="FFFFFF"/>
              </w:rPr>
              <w:t>. roztažnosti.</w:t>
            </w:r>
          </w:p>
          <w:p w14:paraId="77C8BE53" w14:textId="77777777" w:rsidR="000A36FB" w:rsidRPr="00F73A5E" w:rsidRDefault="00453C62" w:rsidP="00777922">
            <w:pPr>
              <w:pStyle w:val="Odstavecseseznamem"/>
              <w:numPr>
                <w:ilvl w:val="0"/>
                <w:numId w:val="18"/>
              </w:numPr>
              <w:ind w:left="113" w:hanging="113"/>
              <w:jc w:val="both"/>
              <w:rPr>
                <w:sz w:val="19"/>
                <w:szCs w:val="19"/>
              </w:rPr>
            </w:pPr>
            <w:proofErr w:type="spellStart"/>
            <w:r w:rsidRPr="00F73A5E">
              <w:rPr>
                <w:sz w:val="19"/>
                <w:szCs w:val="19"/>
                <w:shd w:val="clear" w:color="auto" w:fill="FFFFFF"/>
              </w:rPr>
              <w:t>Makromechanika</w:t>
            </w:r>
            <w:proofErr w:type="spellEnd"/>
            <w:r w:rsidRPr="00F73A5E">
              <w:rPr>
                <w:sz w:val="19"/>
                <w:szCs w:val="19"/>
                <w:shd w:val="clear" w:color="auto" w:fill="FFFFFF"/>
              </w:rPr>
              <w:t xml:space="preserve"> laminátových struktur, konstituční rovnice laminátu, typy laminátových struktur, </w:t>
            </w:r>
            <w:proofErr w:type="spellStart"/>
            <w:r w:rsidRPr="00F73A5E">
              <w:rPr>
                <w:sz w:val="19"/>
                <w:szCs w:val="19"/>
                <w:shd w:val="clear" w:color="auto" w:fill="FFFFFF"/>
              </w:rPr>
              <w:t>termoelastické</w:t>
            </w:r>
            <w:proofErr w:type="spellEnd"/>
            <w:r w:rsidRPr="00F73A5E">
              <w:rPr>
                <w:sz w:val="19"/>
                <w:szCs w:val="19"/>
                <w:shd w:val="clear" w:color="auto" w:fill="FFFFFF"/>
              </w:rPr>
              <w:t xml:space="preserve"> chování laminátů.</w:t>
            </w:r>
          </w:p>
          <w:p w14:paraId="5440ADB9" w14:textId="592457BD" w:rsidR="00F87F75" w:rsidRPr="00F73A5E" w:rsidRDefault="00453C62" w:rsidP="00777922">
            <w:pPr>
              <w:pStyle w:val="Odstavecseseznamem"/>
              <w:numPr>
                <w:ilvl w:val="0"/>
                <w:numId w:val="18"/>
              </w:numPr>
              <w:ind w:left="113" w:hanging="113"/>
              <w:jc w:val="both"/>
              <w:rPr>
                <w:sz w:val="19"/>
                <w:szCs w:val="19"/>
              </w:rPr>
            </w:pPr>
            <w:r w:rsidRPr="00F73A5E">
              <w:rPr>
                <w:sz w:val="19"/>
                <w:szCs w:val="19"/>
                <w:shd w:val="clear" w:color="auto" w:fill="FFFFFF"/>
              </w:rPr>
              <w:t>Mechanické chování vstřikovaných výrobků s krátkými vlákny.</w:t>
            </w:r>
          </w:p>
        </w:tc>
      </w:tr>
      <w:tr w:rsidR="00F87F75" w14:paraId="0531331F" w14:textId="77777777" w:rsidTr="000C4A98">
        <w:trPr>
          <w:trHeight w:val="265"/>
        </w:trPr>
        <w:tc>
          <w:tcPr>
            <w:tcW w:w="3904" w:type="dxa"/>
            <w:gridSpan w:val="7"/>
            <w:tcBorders>
              <w:top w:val="nil"/>
            </w:tcBorders>
            <w:shd w:val="clear" w:color="auto" w:fill="F7CAAC"/>
          </w:tcPr>
          <w:p w14:paraId="7B663444" w14:textId="1E884137" w:rsidR="00F87F75" w:rsidRPr="00F73A5E" w:rsidRDefault="00F87F75" w:rsidP="00F87F75">
            <w:pPr>
              <w:jc w:val="both"/>
              <w:rPr>
                <w:sz w:val="19"/>
                <w:szCs w:val="19"/>
              </w:rPr>
            </w:pPr>
            <w:r w:rsidRPr="00F73A5E">
              <w:rPr>
                <w:b/>
                <w:sz w:val="19"/>
                <w:szCs w:val="19"/>
              </w:rPr>
              <w:t xml:space="preserve">Studijní literatura a studijní </w:t>
            </w:r>
            <w:r w:rsidR="00BA62B5" w:rsidRPr="00F73A5E">
              <w:rPr>
                <w:b/>
                <w:sz w:val="19"/>
                <w:szCs w:val="19"/>
              </w:rPr>
              <w:t>pomůcky</w:t>
            </w:r>
          </w:p>
        </w:tc>
        <w:tc>
          <w:tcPr>
            <w:tcW w:w="6202" w:type="dxa"/>
            <w:gridSpan w:val="16"/>
            <w:tcBorders>
              <w:top w:val="nil"/>
              <w:bottom w:val="nil"/>
            </w:tcBorders>
          </w:tcPr>
          <w:p w14:paraId="1AF0065F" w14:textId="77777777" w:rsidR="00F87F75" w:rsidRPr="00F73A5E" w:rsidRDefault="00F87F75" w:rsidP="00F87F75">
            <w:pPr>
              <w:jc w:val="both"/>
              <w:rPr>
                <w:sz w:val="19"/>
                <w:szCs w:val="19"/>
              </w:rPr>
            </w:pPr>
          </w:p>
        </w:tc>
      </w:tr>
      <w:tr w:rsidR="00F87F75" w14:paraId="37D6054B" w14:textId="77777777" w:rsidTr="000C4A98">
        <w:trPr>
          <w:trHeight w:val="1497"/>
        </w:trPr>
        <w:tc>
          <w:tcPr>
            <w:tcW w:w="10106" w:type="dxa"/>
            <w:gridSpan w:val="23"/>
            <w:tcBorders>
              <w:top w:val="nil"/>
            </w:tcBorders>
          </w:tcPr>
          <w:p w14:paraId="4B82E01D" w14:textId="77777777" w:rsidR="00F87F75" w:rsidRPr="00F73A5E" w:rsidRDefault="00F87F75" w:rsidP="006B761E">
            <w:pPr>
              <w:jc w:val="both"/>
              <w:rPr>
                <w:sz w:val="19"/>
                <w:szCs w:val="19"/>
                <w:u w:val="single"/>
              </w:rPr>
            </w:pPr>
            <w:r w:rsidRPr="00F73A5E">
              <w:rPr>
                <w:sz w:val="19"/>
                <w:szCs w:val="19"/>
                <w:u w:val="single"/>
              </w:rPr>
              <w:t>Povinná literatura:</w:t>
            </w:r>
          </w:p>
          <w:p w14:paraId="38BDDE80" w14:textId="27A7E135" w:rsidR="00F73A5E" w:rsidRPr="00F73A5E" w:rsidRDefault="00F73A5E" w:rsidP="00F73A5E">
            <w:pPr>
              <w:jc w:val="both"/>
              <w:rPr>
                <w:caps/>
                <w:sz w:val="19"/>
                <w:szCs w:val="19"/>
              </w:rPr>
            </w:pPr>
            <w:r w:rsidRPr="00F73A5E">
              <w:rPr>
                <w:caps/>
                <w:sz w:val="19"/>
                <w:szCs w:val="19"/>
              </w:rPr>
              <w:t>Šuba, O</w:t>
            </w:r>
            <w:r w:rsidRPr="00F73A5E">
              <w:rPr>
                <w:sz w:val="19"/>
                <w:szCs w:val="19"/>
              </w:rPr>
              <w:t xml:space="preserve">. </w:t>
            </w:r>
            <w:r w:rsidRPr="00F73A5E">
              <w:rPr>
                <w:i/>
                <w:sz w:val="19"/>
                <w:szCs w:val="19"/>
              </w:rPr>
              <w:t>Mechanika polymerů a kompozitů</w:t>
            </w:r>
            <w:r w:rsidRPr="00F73A5E">
              <w:rPr>
                <w:sz w:val="19"/>
                <w:szCs w:val="19"/>
              </w:rPr>
              <w:t>. Zlín: UTB, 2011. ISBN 978-80-7454-015-8.</w:t>
            </w:r>
          </w:p>
          <w:p w14:paraId="670DA1C0" w14:textId="3310E05B" w:rsidR="00F73A5E" w:rsidRPr="00F73A5E" w:rsidRDefault="00F73A5E" w:rsidP="00F73A5E">
            <w:pPr>
              <w:jc w:val="both"/>
              <w:rPr>
                <w:sz w:val="19"/>
                <w:szCs w:val="19"/>
              </w:rPr>
            </w:pPr>
            <w:r w:rsidRPr="00F73A5E">
              <w:rPr>
                <w:caps/>
                <w:sz w:val="19"/>
                <w:szCs w:val="19"/>
              </w:rPr>
              <w:t>Šuba, O.</w:t>
            </w:r>
            <w:r w:rsidRPr="00F73A5E">
              <w:rPr>
                <w:sz w:val="19"/>
                <w:szCs w:val="19"/>
              </w:rPr>
              <w:t xml:space="preserve"> </w:t>
            </w:r>
            <w:r w:rsidRPr="00F73A5E">
              <w:rPr>
                <w:i/>
                <w:iCs/>
                <w:sz w:val="19"/>
                <w:szCs w:val="19"/>
              </w:rPr>
              <w:t>Dimenzování a navrhování výrobků z polymerů</w:t>
            </w:r>
            <w:r w:rsidRPr="00F73A5E">
              <w:rPr>
                <w:sz w:val="19"/>
                <w:szCs w:val="19"/>
              </w:rPr>
              <w:t>. Zlín: UTB, 2019. ISBN 978-80-7318-948-8.</w:t>
            </w:r>
          </w:p>
          <w:p w14:paraId="11032702" w14:textId="77777777" w:rsidR="00F73A5E" w:rsidRPr="00F73A5E" w:rsidRDefault="00F73A5E" w:rsidP="00F73A5E">
            <w:pPr>
              <w:pStyle w:val="Normlnweb"/>
              <w:spacing w:before="0" w:beforeAutospacing="0" w:after="0" w:afterAutospacing="0"/>
              <w:jc w:val="both"/>
              <w:rPr>
                <w:color w:val="000000"/>
                <w:sz w:val="19"/>
                <w:szCs w:val="19"/>
              </w:rPr>
            </w:pPr>
            <w:r w:rsidRPr="00F73A5E">
              <w:rPr>
                <w:color w:val="000000"/>
                <w:sz w:val="19"/>
                <w:szCs w:val="19"/>
              </w:rPr>
              <w:t xml:space="preserve">ŠUBA, O. </w:t>
            </w:r>
            <w:r w:rsidRPr="00F73A5E">
              <w:rPr>
                <w:i/>
                <w:iCs/>
                <w:color w:val="000000"/>
                <w:sz w:val="19"/>
                <w:szCs w:val="19"/>
              </w:rPr>
              <w:t>Mechanické chování těles</w:t>
            </w:r>
            <w:r w:rsidRPr="00F73A5E">
              <w:rPr>
                <w:color w:val="000000"/>
                <w:sz w:val="19"/>
                <w:szCs w:val="19"/>
              </w:rPr>
              <w:t>. 5. vyd. Zlín: UTB, 2018. ISBN 978-80-7318-792-7.</w:t>
            </w:r>
          </w:p>
          <w:p w14:paraId="56F85BF2" w14:textId="48BB7FF7" w:rsidR="00072681" w:rsidRPr="00F73A5E" w:rsidRDefault="00072681" w:rsidP="00F73A5E">
            <w:pPr>
              <w:jc w:val="both"/>
              <w:rPr>
                <w:sz w:val="19"/>
                <w:szCs w:val="19"/>
              </w:rPr>
            </w:pPr>
            <w:r w:rsidRPr="00072681">
              <w:rPr>
                <w:sz w:val="19"/>
                <w:szCs w:val="19"/>
              </w:rPr>
              <w:t xml:space="preserve">HYLTON, D.C. </w:t>
            </w:r>
            <w:proofErr w:type="spellStart"/>
            <w:r w:rsidRPr="00072681">
              <w:rPr>
                <w:i/>
                <w:iCs/>
                <w:sz w:val="19"/>
                <w:szCs w:val="19"/>
              </w:rPr>
              <w:t>Understanding</w:t>
            </w:r>
            <w:proofErr w:type="spellEnd"/>
            <w:r w:rsidRPr="00072681">
              <w:rPr>
                <w:i/>
                <w:iCs/>
                <w:sz w:val="19"/>
                <w:szCs w:val="19"/>
              </w:rPr>
              <w:t xml:space="preserve"> </w:t>
            </w:r>
            <w:proofErr w:type="spellStart"/>
            <w:r w:rsidRPr="00072681">
              <w:rPr>
                <w:i/>
                <w:iCs/>
                <w:sz w:val="19"/>
                <w:szCs w:val="19"/>
              </w:rPr>
              <w:t>Plastics</w:t>
            </w:r>
            <w:proofErr w:type="spellEnd"/>
            <w:r w:rsidRPr="00072681">
              <w:rPr>
                <w:i/>
                <w:iCs/>
                <w:sz w:val="19"/>
                <w:szCs w:val="19"/>
              </w:rPr>
              <w:t xml:space="preserve"> Testing</w:t>
            </w:r>
            <w:r w:rsidRPr="00072681">
              <w:rPr>
                <w:sz w:val="19"/>
                <w:szCs w:val="19"/>
              </w:rPr>
              <w:t xml:space="preserve">. </w:t>
            </w:r>
            <w:proofErr w:type="spellStart"/>
            <w:r w:rsidRPr="00072681">
              <w:rPr>
                <w:sz w:val="19"/>
                <w:szCs w:val="19"/>
              </w:rPr>
              <w:t>Munich</w:t>
            </w:r>
            <w:proofErr w:type="spellEnd"/>
            <w:r w:rsidRPr="00072681">
              <w:rPr>
                <w:sz w:val="19"/>
                <w:szCs w:val="19"/>
              </w:rPr>
              <w:t xml:space="preserve">: </w:t>
            </w:r>
            <w:proofErr w:type="spellStart"/>
            <w:r w:rsidRPr="00072681">
              <w:rPr>
                <w:sz w:val="19"/>
                <w:szCs w:val="19"/>
              </w:rPr>
              <w:t>Hanser</w:t>
            </w:r>
            <w:proofErr w:type="spellEnd"/>
            <w:r w:rsidRPr="00072681">
              <w:rPr>
                <w:sz w:val="19"/>
                <w:szCs w:val="19"/>
              </w:rPr>
              <w:t xml:space="preserve"> </w:t>
            </w:r>
            <w:proofErr w:type="spellStart"/>
            <w:r w:rsidRPr="00072681">
              <w:rPr>
                <w:sz w:val="19"/>
                <w:szCs w:val="19"/>
              </w:rPr>
              <w:t>Publishers</w:t>
            </w:r>
            <w:proofErr w:type="spellEnd"/>
            <w:r w:rsidRPr="00072681">
              <w:rPr>
                <w:sz w:val="19"/>
                <w:szCs w:val="19"/>
              </w:rPr>
              <w:t xml:space="preserve">, 2004. 93 s. ISBN </w:t>
            </w:r>
            <w:r w:rsidRPr="00072681">
              <w:rPr>
                <w:color w:val="2F2F2F"/>
                <w:sz w:val="19"/>
                <w:szCs w:val="19"/>
                <w:shd w:val="clear" w:color="auto" w:fill="FFFFFF"/>
              </w:rPr>
              <w:t>9781569903667</w:t>
            </w:r>
            <w:r w:rsidRPr="00072681">
              <w:rPr>
                <w:sz w:val="19"/>
                <w:szCs w:val="19"/>
              </w:rPr>
              <w:t xml:space="preserve">. Dostupné z: </w:t>
            </w:r>
            <w:hyperlink r:id="rId35" w:history="1">
              <w:r w:rsidRPr="00072681">
                <w:rPr>
                  <w:rStyle w:val="Hypertextovodkaz"/>
                  <w:sz w:val="19"/>
                  <w:szCs w:val="19"/>
                </w:rPr>
                <w:t>http://app.knovel.com/web/toc.v/cid:kpUPT00002/viewerType:toc//root_slug:understanding-plastics</w:t>
              </w:r>
            </w:hyperlink>
            <w:r w:rsidRPr="00072681">
              <w:rPr>
                <w:sz w:val="19"/>
                <w:szCs w:val="19"/>
              </w:rPr>
              <w:t>.</w:t>
            </w:r>
          </w:p>
          <w:p w14:paraId="2545F93D" w14:textId="12209DDC" w:rsidR="00F73A5E" w:rsidRPr="00F73A5E" w:rsidRDefault="00F73A5E" w:rsidP="00F73A5E">
            <w:pPr>
              <w:pStyle w:val="Normlnweb"/>
              <w:spacing w:before="0" w:beforeAutospacing="0" w:after="0" w:afterAutospacing="0"/>
              <w:jc w:val="both"/>
              <w:rPr>
                <w:sz w:val="19"/>
                <w:szCs w:val="19"/>
              </w:rPr>
            </w:pPr>
            <w:r w:rsidRPr="00F73A5E">
              <w:rPr>
                <w:sz w:val="19"/>
                <w:szCs w:val="19"/>
              </w:rPr>
              <w:t xml:space="preserve">ALFREDO CAMPO, E. </w:t>
            </w:r>
            <w:proofErr w:type="spellStart"/>
            <w:r w:rsidRPr="00F73A5E">
              <w:rPr>
                <w:i/>
                <w:iCs/>
                <w:sz w:val="19"/>
                <w:szCs w:val="19"/>
              </w:rPr>
              <w:t>Industrials</w:t>
            </w:r>
            <w:proofErr w:type="spellEnd"/>
            <w:r w:rsidRPr="00F73A5E">
              <w:rPr>
                <w:i/>
                <w:iCs/>
                <w:sz w:val="19"/>
                <w:szCs w:val="19"/>
              </w:rPr>
              <w:t xml:space="preserve"> </w:t>
            </w:r>
            <w:proofErr w:type="spellStart"/>
            <w:r w:rsidRPr="00F73A5E">
              <w:rPr>
                <w:i/>
                <w:iCs/>
                <w:sz w:val="19"/>
                <w:szCs w:val="19"/>
              </w:rPr>
              <w:t>Polymers</w:t>
            </w:r>
            <w:proofErr w:type="spellEnd"/>
            <w:r w:rsidRPr="00F73A5E">
              <w:rPr>
                <w:sz w:val="19"/>
                <w:szCs w:val="19"/>
              </w:rPr>
              <w:t xml:space="preserve">. </w:t>
            </w:r>
            <w:proofErr w:type="spellStart"/>
            <w:r w:rsidRPr="00F73A5E">
              <w:rPr>
                <w:sz w:val="19"/>
                <w:szCs w:val="19"/>
              </w:rPr>
              <w:t>Munich</w:t>
            </w:r>
            <w:proofErr w:type="spellEnd"/>
            <w:r w:rsidRPr="00F73A5E">
              <w:rPr>
                <w:sz w:val="19"/>
                <w:szCs w:val="19"/>
              </w:rPr>
              <w:t xml:space="preserve">: Carl </w:t>
            </w:r>
            <w:proofErr w:type="spellStart"/>
            <w:r w:rsidRPr="00F73A5E">
              <w:rPr>
                <w:sz w:val="19"/>
                <w:szCs w:val="19"/>
              </w:rPr>
              <w:t>Hanser</w:t>
            </w:r>
            <w:proofErr w:type="spellEnd"/>
            <w:r w:rsidRPr="00F73A5E">
              <w:rPr>
                <w:sz w:val="19"/>
                <w:szCs w:val="19"/>
              </w:rPr>
              <w:t xml:space="preserve"> </w:t>
            </w:r>
            <w:proofErr w:type="spellStart"/>
            <w:r w:rsidRPr="00F73A5E">
              <w:rPr>
                <w:sz w:val="19"/>
                <w:szCs w:val="19"/>
              </w:rPr>
              <w:t>Verlag</w:t>
            </w:r>
            <w:proofErr w:type="spellEnd"/>
            <w:r w:rsidRPr="00F73A5E">
              <w:rPr>
                <w:sz w:val="19"/>
                <w:szCs w:val="19"/>
              </w:rPr>
              <w:t>, 2008. ISBN 978-3-446-41119-7.</w:t>
            </w:r>
          </w:p>
          <w:p w14:paraId="08774EBD" w14:textId="75D9C91C" w:rsidR="00F73A5E" w:rsidRPr="00F73A5E" w:rsidRDefault="00F73A5E" w:rsidP="00F73A5E">
            <w:pPr>
              <w:pStyle w:val="Normlnweb"/>
              <w:spacing w:before="0" w:beforeAutospacing="0" w:after="0" w:afterAutospacing="0"/>
              <w:jc w:val="both"/>
              <w:rPr>
                <w:sz w:val="19"/>
                <w:szCs w:val="19"/>
              </w:rPr>
            </w:pPr>
            <w:r w:rsidRPr="00F73A5E">
              <w:rPr>
                <w:sz w:val="19"/>
                <w:szCs w:val="19"/>
              </w:rPr>
              <w:t xml:space="preserve">EHRENSTEIN, G.W. </w:t>
            </w:r>
            <w:r w:rsidRPr="00F73A5E">
              <w:rPr>
                <w:i/>
                <w:iCs/>
                <w:sz w:val="19"/>
                <w:szCs w:val="19"/>
              </w:rPr>
              <w:t>Polymerní kompozitní materiály</w:t>
            </w:r>
            <w:r w:rsidRPr="00F73A5E">
              <w:rPr>
                <w:sz w:val="19"/>
                <w:szCs w:val="19"/>
              </w:rPr>
              <w:t xml:space="preserve">. Praha: </w:t>
            </w:r>
            <w:proofErr w:type="spellStart"/>
            <w:r w:rsidRPr="00F73A5E">
              <w:rPr>
                <w:sz w:val="19"/>
                <w:szCs w:val="19"/>
              </w:rPr>
              <w:t>Scientia</w:t>
            </w:r>
            <w:proofErr w:type="spellEnd"/>
            <w:r w:rsidRPr="00F73A5E">
              <w:rPr>
                <w:sz w:val="19"/>
                <w:szCs w:val="19"/>
              </w:rPr>
              <w:t>, 2009.</w:t>
            </w:r>
          </w:p>
          <w:p w14:paraId="76DC86AF" w14:textId="77777777" w:rsidR="00F87F75" w:rsidRPr="00F73A5E" w:rsidRDefault="00F87F75" w:rsidP="006B761E">
            <w:pPr>
              <w:jc w:val="both"/>
              <w:rPr>
                <w:sz w:val="10"/>
                <w:szCs w:val="10"/>
              </w:rPr>
            </w:pPr>
          </w:p>
          <w:p w14:paraId="63CBD374" w14:textId="77777777" w:rsidR="00F87F75" w:rsidRPr="00F73A5E" w:rsidRDefault="00F87F75" w:rsidP="006B761E">
            <w:pPr>
              <w:jc w:val="both"/>
              <w:rPr>
                <w:sz w:val="19"/>
                <w:szCs w:val="19"/>
                <w:u w:val="single"/>
              </w:rPr>
            </w:pPr>
            <w:r w:rsidRPr="00F73A5E">
              <w:rPr>
                <w:sz w:val="19"/>
                <w:szCs w:val="19"/>
                <w:u w:val="single"/>
              </w:rPr>
              <w:lastRenderedPageBreak/>
              <w:t>Doporučená literatura:</w:t>
            </w:r>
          </w:p>
          <w:p w14:paraId="363E670B" w14:textId="7F883F29" w:rsidR="00F73A5E" w:rsidRPr="00F73A5E" w:rsidRDefault="00F73A5E" w:rsidP="00F73A5E">
            <w:pPr>
              <w:jc w:val="both"/>
              <w:rPr>
                <w:sz w:val="19"/>
                <w:szCs w:val="19"/>
              </w:rPr>
            </w:pPr>
            <w:r w:rsidRPr="00F73A5E">
              <w:rPr>
                <w:sz w:val="19"/>
                <w:szCs w:val="19"/>
              </w:rPr>
              <w:t xml:space="preserve">JANČÁŘ, J., NEZBEDOVÁ, E. </w:t>
            </w:r>
            <w:r w:rsidRPr="00F73A5E">
              <w:rPr>
                <w:i/>
                <w:iCs/>
                <w:sz w:val="19"/>
                <w:szCs w:val="19"/>
              </w:rPr>
              <w:t>Základy lomové mechaniky plastů</w:t>
            </w:r>
            <w:r w:rsidRPr="00F73A5E">
              <w:rPr>
                <w:sz w:val="19"/>
                <w:szCs w:val="19"/>
              </w:rPr>
              <w:t>. 1. vyd. Brno: FCH VUT, 2007. 33 s. ISBN 9788021434530.</w:t>
            </w:r>
          </w:p>
          <w:p w14:paraId="1303E0B9" w14:textId="1AEB4415" w:rsidR="00F73A5E" w:rsidRPr="00F73A5E" w:rsidRDefault="00F73A5E" w:rsidP="00F73A5E">
            <w:pPr>
              <w:pStyle w:val="Normlnweb"/>
              <w:spacing w:before="0" w:beforeAutospacing="0" w:after="0" w:afterAutospacing="0"/>
              <w:jc w:val="both"/>
              <w:rPr>
                <w:sz w:val="19"/>
                <w:szCs w:val="19"/>
              </w:rPr>
            </w:pPr>
            <w:r w:rsidRPr="00F73A5E">
              <w:rPr>
                <w:sz w:val="19"/>
                <w:szCs w:val="19"/>
              </w:rPr>
              <w:t xml:space="preserve">DUCHÁČEK, V. </w:t>
            </w:r>
            <w:proofErr w:type="gramStart"/>
            <w:r w:rsidRPr="00F73A5E">
              <w:rPr>
                <w:i/>
                <w:iCs/>
                <w:sz w:val="19"/>
                <w:szCs w:val="19"/>
              </w:rPr>
              <w:t xml:space="preserve">Polymery </w:t>
            </w:r>
            <w:r w:rsidR="00463ACA">
              <w:rPr>
                <w:i/>
                <w:iCs/>
                <w:sz w:val="19"/>
                <w:szCs w:val="19"/>
              </w:rPr>
              <w:t>-</w:t>
            </w:r>
            <w:r w:rsidRPr="00F73A5E">
              <w:rPr>
                <w:i/>
                <w:iCs/>
                <w:sz w:val="19"/>
                <w:szCs w:val="19"/>
              </w:rPr>
              <w:t xml:space="preserve"> výroba</w:t>
            </w:r>
            <w:proofErr w:type="gramEnd"/>
            <w:r w:rsidRPr="00F73A5E">
              <w:rPr>
                <w:i/>
                <w:iCs/>
                <w:sz w:val="19"/>
                <w:szCs w:val="19"/>
              </w:rPr>
              <w:t>, vlastnosti, zpracování, použití</w:t>
            </w:r>
            <w:r w:rsidRPr="00F73A5E">
              <w:rPr>
                <w:sz w:val="19"/>
                <w:szCs w:val="19"/>
              </w:rPr>
              <w:t>. 2. vyd. Praha: VŠCHT, 2006. 280 s. ISBN 80-7080-617-6.</w:t>
            </w:r>
          </w:p>
          <w:p w14:paraId="16D0D6E0" w14:textId="293AAC24" w:rsidR="00F73A5E" w:rsidRPr="00F73A5E" w:rsidRDefault="00F73A5E" w:rsidP="00F73A5E">
            <w:pPr>
              <w:pStyle w:val="Normlnweb"/>
              <w:spacing w:before="0" w:beforeAutospacing="0" w:after="0" w:afterAutospacing="0"/>
              <w:jc w:val="both"/>
              <w:rPr>
                <w:sz w:val="19"/>
                <w:szCs w:val="19"/>
              </w:rPr>
            </w:pPr>
            <w:r w:rsidRPr="00F73A5E">
              <w:rPr>
                <w:caps/>
                <w:sz w:val="19"/>
                <w:szCs w:val="19"/>
              </w:rPr>
              <w:t>Volek,</w:t>
            </w:r>
            <w:r w:rsidRPr="00F73A5E">
              <w:rPr>
                <w:sz w:val="19"/>
                <w:szCs w:val="19"/>
              </w:rPr>
              <w:t xml:space="preserve"> F. </w:t>
            </w:r>
            <w:r w:rsidRPr="00961A31">
              <w:rPr>
                <w:i/>
                <w:iCs/>
                <w:sz w:val="19"/>
                <w:szCs w:val="19"/>
              </w:rPr>
              <w:t>Základy pružnosti a pevnosti</w:t>
            </w:r>
            <w:r w:rsidR="00961A31">
              <w:rPr>
                <w:sz w:val="19"/>
                <w:szCs w:val="19"/>
              </w:rPr>
              <w:t>.</w:t>
            </w:r>
            <w:r w:rsidRPr="00F73A5E">
              <w:rPr>
                <w:sz w:val="19"/>
                <w:szCs w:val="19"/>
              </w:rPr>
              <w:t xml:space="preserve"> 1.</w:t>
            </w:r>
            <w:r w:rsidR="00961A31">
              <w:rPr>
                <w:sz w:val="19"/>
                <w:szCs w:val="19"/>
              </w:rPr>
              <w:t xml:space="preserve"> </w:t>
            </w:r>
            <w:r w:rsidRPr="00F73A5E">
              <w:rPr>
                <w:sz w:val="19"/>
                <w:szCs w:val="19"/>
              </w:rPr>
              <w:t>vyd. Zlín: UTB, 2004. ISBN 80-7318-200-9</w:t>
            </w:r>
            <w:r w:rsidR="002C0015">
              <w:rPr>
                <w:sz w:val="19"/>
                <w:szCs w:val="19"/>
              </w:rPr>
              <w:t>.</w:t>
            </w:r>
          </w:p>
          <w:p w14:paraId="64D015A8" w14:textId="12B2947E" w:rsidR="00F73A5E" w:rsidRPr="00F73A5E" w:rsidRDefault="00F73A5E" w:rsidP="00F73A5E">
            <w:pPr>
              <w:pStyle w:val="Normlnweb"/>
              <w:spacing w:before="0" w:beforeAutospacing="0" w:after="0" w:afterAutospacing="0"/>
              <w:jc w:val="both"/>
              <w:rPr>
                <w:sz w:val="19"/>
                <w:szCs w:val="19"/>
              </w:rPr>
            </w:pPr>
            <w:r w:rsidRPr="00F73A5E">
              <w:rPr>
                <w:sz w:val="19"/>
                <w:szCs w:val="19"/>
              </w:rPr>
              <w:t>TRES, P.</w:t>
            </w:r>
            <w:r w:rsidR="008F7FC9">
              <w:rPr>
                <w:sz w:val="19"/>
                <w:szCs w:val="19"/>
              </w:rPr>
              <w:t>A.</w:t>
            </w:r>
            <w:r w:rsidRPr="00F73A5E">
              <w:rPr>
                <w:sz w:val="19"/>
                <w:szCs w:val="19"/>
              </w:rPr>
              <w:t xml:space="preserve"> </w:t>
            </w:r>
            <w:proofErr w:type="spellStart"/>
            <w:r w:rsidRPr="00F73A5E">
              <w:rPr>
                <w:i/>
                <w:iCs/>
                <w:sz w:val="19"/>
                <w:szCs w:val="19"/>
              </w:rPr>
              <w:t>Designing</w:t>
            </w:r>
            <w:proofErr w:type="spellEnd"/>
            <w:r w:rsidRPr="00F73A5E">
              <w:rPr>
                <w:i/>
                <w:iCs/>
                <w:sz w:val="19"/>
                <w:szCs w:val="19"/>
              </w:rPr>
              <w:t xml:space="preserve"> </w:t>
            </w:r>
            <w:proofErr w:type="spellStart"/>
            <w:r w:rsidRPr="00F73A5E">
              <w:rPr>
                <w:i/>
                <w:iCs/>
                <w:sz w:val="19"/>
                <w:szCs w:val="19"/>
              </w:rPr>
              <w:t>Plastic</w:t>
            </w:r>
            <w:proofErr w:type="spellEnd"/>
            <w:r w:rsidRPr="00F73A5E">
              <w:rPr>
                <w:i/>
                <w:iCs/>
                <w:sz w:val="19"/>
                <w:szCs w:val="19"/>
              </w:rPr>
              <w:t xml:space="preserve"> </w:t>
            </w:r>
            <w:proofErr w:type="spellStart"/>
            <w:r w:rsidRPr="00F73A5E">
              <w:rPr>
                <w:i/>
                <w:iCs/>
                <w:sz w:val="19"/>
                <w:szCs w:val="19"/>
              </w:rPr>
              <w:t>Parts</w:t>
            </w:r>
            <w:proofErr w:type="spellEnd"/>
            <w:r w:rsidRPr="00F73A5E">
              <w:rPr>
                <w:i/>
                <w:iCs/>
                <w:sz w:val="19"/>
                <w:szCs w:val="19"/>
              </w:rPr>
              <w:t xml:space="preserve"> </w:t>
            </w:r>
            <w:proofErr w:type="spellStart"/>
            <w:r w:rsidRPr="00F73A5E">
              <w:rPr>
                <w:i/>
                <w:iCs/>
                <w:sz w:val="19"/>
                <w:szCs w:val="19"/>
              </w:rPr>
              <w:t>for</w:t>
            </w:r>
            <w:proofErr w:type="spellEnd"/>
            <w:r w:rsidRPr="00F73A5E">
              <w:rPr>
                <w:i/>
                <w:iCs/>
                <w:sz w:val="19"/>
                <w:szCs w:val="19"/>
              </w:rPr>
              <w:t xml:space="preserve"> </w:t>
            </w:r>
            <w:proofErr w:type="spellStart"/>
            <w:r w:rsidRPr="00F73A5E">
              <w:rPr>
                <w:i/>
                <w:iCs/>
                <w:sz w:val="19"/>
                <w:szCs w:val="19"/>
              </w:rPr>
              <w:t>Assembly</w:t>
            </w:r>
            <w:proofErr w:type="spellEnd"/>
            <w:r w:rsidRPr="00F73A5E">
              <w:rPr>
                <w:sz w:val="19"/>
                <w:szCs w:val="19"/>
              </w:rPr>
              <w:t xml:space="preserve">. 3rd Ed. </w:t>
            </w:r>
            <w:proofErr w:type="spellStart"/>
            <w:r w:rsidRPr="00F73A5E">
              <w:rPr>
                <w:sz w:val="19"/>
                <w:szCs w:val="19"/>
              </w:rPr>
              <w:t>Hanser</w:t>
            </w:r>
            <w:proofErr w:type="spellEnd"/>
            <w:r w:rsidRPr="00F73A5E">
              <w:rPr>
                <w:sz w:val="19"/>
                <w:szCs w:val="19"/>
              </w:rPr>
              <w:t xml:space="preserve"> </w:t>
            </w:r>
            <w:proofErr w:type="spellStart"/>
            <w:r w:rsidRPr="00F73A5E">
              <w:rPr>
                <w:sz w:val="19"/>
                <w:szCs w:val="19"/>
              </w:rPr>
              <w:t>Gardner</w:t>
            </w:r>
            <w:proofErr w:type="spellEnd"/>
            <w:r w:rsidRPr="00F73A5E">
              <w:rPr>
                <w:sz w:val="19"/>
                <w:szCs w:val="19"/>
              </w:rPr>
              <w:t xml:space="preserve"> </w:t>
            </w:r>
            <w:proofErr w:type="spellStart"/>
            <w:r w:rsidRPr="00F73A5E">
              <w:rPr>
                <w:sz w:val="19"/>
                <w:szCs w:val="19"/>
              </w:rPr>
              <w:t>Publications</w:t>
            </w:r>
            <w:proofErr w:type="spellEnd"/>
            <w:r w:rsidRPr="00F73A5E">
              <w:rPr>
                <w:sz w:val="19"/>
                <w:szCs w:val="19"/>
              </w:rPr>
              <w:t>, 2003. 272 s. ISBN 1-56990-350-6.</w:t>
            </w:r>
          </w:p>
          <w:p w14:paraId="10F18E99" w14:textId="534FEEED" w:rsidR="00F73A5E" w:rsidRPr="00F73A5E" w:rsidRDefault="00F73A5E" w:rsidP="00F73A5E">
            <w:pPr>
              <w:jc w:val="both"/>
              <w:rPr>
                <w:sz w:val="19"/>
                <w:szCs w:val="19"/>
              </w:rPr>
            </w:pPr>
            <w:r w:rsidRPr="00F73A5E">
              <w:rPr>
                <w:sz w:val="19"/>
                <w:szCs w:val="19"/>
              </w:rPr>
              <w:t xml:space="preserve">RAAB, M. </w:t>
            </w:r>
            <w:r w:rsidRPr="00F73A5E">
              <w:rPr>
                <w:i/>
                <w:iCs/>
                <w:sz w:val="19"/>
                <w:szCs w:val="19"/>
              </w:rPr>
              <w:t>Materiály a člověk</w:t>
            </w:r>
            <w:r w:rsidRPr="00F73A5E">
              <w:rPr>
                <w:sz w:val="19"/>
                <w:szCs w:val="19"/>
              </w:rPr>
              <w:t>. 1. vyd. Praha: Encyklopedický dům, 2000. 228 s. ISBN 80-86044-13-0.</w:t>
            </w:r>
          </w:p>
          <w:p w14:paraId="1D7BF796" w14:textId="5A36987F" w:rsidR="00F87F75" w:rsidRPr="00F73A5E" w:rsidRDefault="00F73A5E" w:rsidP="00F73A5E">
            <w:pPr>
              <w:jc w:val="both"/>
              <w:rPr>
                <w:sz w:val="19"/>
                <w:szCs w:val="19"/>
              </w:rPr>
            </w:pPr>
            <w:r w:rsidRPr="00F73A5E">
              <w:rPr>
                <w:sz w:val="19"/>
                <w:szCs w:val="19"/>
              </w:rPr>
              <w:t xml:space="preserve">SPATHIS, G., KONTOU, E. </w:t>
            </w:r>
            <w:proofErr w:type="spellStart"/>
            <w:r w:rsidRPr="00F73A5E">
              <w:rPr>
                <w:i/>
                <w:iCs/>
                <w:sz w:val="19"/>
                <w:szCs w:val="19"/>
              </w:rPr>
              <w:t>Creep</w:t>
            </w:r>
            <w:proofErr w:type="spellEnd"/>
            <w:r w:rsidRPr="00F73A5E">
              <w:rPr>
                <w:i/>
                <w:iCs/>
                <w:sz w:val="19"/>
                <w:szCs w:val="19"/>
              </w:rPr>
              <w:t xml:space="preserve"> </w:t>
            </w:r>
            <w:proofErr w:type="spellStart"/>
            <w:r>
              <w:rPr>
                <w:i/>
                <w:iCs/>
                <w:sz w:val="19"/>
                <w:szCs w:val="19"/>
              </w:rPr>
              <w:t>F</w:t>
            </w:r>
            <w:r w:rsidRPr="00F73A5E">
              <w:rPr>
                <w:i/>
                <w:iCs/>
                <w:sz w:val="19"/>
                <w:szCs w:val="19"/>
              </w:rPr>
              <w:t>ailure</w:t>
            </w:r>
            <w:proofErr w:type="spellEnd"/>
            <w:r w:rsidRPr="00F73A5E">
              <w:rPr>
                <w:i/>
                <w:iCs/>
                <w:sz w:val="19"/>
                <w:szCs w:val="19"/>
              </w:rPr>
              <w:t xml:space="preserve"> </w:t>
            </w:r>
            <w:r>
              <w:rPr>
                <w:i/>
                <w:iCs/>
                <w:sz w:val="19"/>
                <w:szCs w:val="19"/>
              </w:rPr>
              <w:t>T</w:t>
            </w:r>
            <w:r w:rsidRPr="00F73A5E">
              <w:rPr>
                <w:i/>
                <w:iCs/>
                <w:sz w:val="19"/>
                <w:szCs w:val="19"/>
              </w:rPr>
              <w:t xml:space="preserve">ime </w:t>
            </w:r>
            <w:proofErr w:type="spellStart"/>
            <w:r>
              <w:rPr>
                <w:i/>
                <w:iCs/>
                <w:sz w:val="19"/>
                <w:szCs w:val="19"/>
              </w:rPr>
              <w:t>P</w:t>
            </w:r>
            <w:r w:rsidRPr="00F73A5E">
              <w:rPr>
                <w:i/>
                <w:iCs/>
                <w:sz w:val="19"/>
                <w:szCs w:val="19"/>
              </w:rPr>
              <w:t>rediction</w:t>
            </w:r>
            <w:proofErr w:type="spellEnd"/>
            <w:r w:rsidRPr="00F73A5E">
              <w:rPr>
                <w:i/>
                <w:iCs/>
                <w:sz w:val="19"/>
                <w:szCs w:val="19"/>
              </w:rPr>
              <w:t xml:space="preserve"> </w:t>
            </w:r>
            <w:proofErr w:type="spellStart"/>
            <w:r w:rsidRPr="00F73A5E">
              <w:rPr>
                <w:i/>
                <w:iCs/>
                <w:sz w:val="19"/>
                <w:szCs w:val="19"/>
              </w:rPr>
              <w:t>of</w:t>
            </w:r>
            <w:proofErr w:type="spellEnd"/>
            <w:r w:rsidRPr="00F73A5E">
              <w:rPr>
                <w:i/>
                <w:iCs/>
                <w:sz w:val="19"/>
                <w:szCs w:val="19"/>
              </w:rPr>
              <w:t xml:space="preserve"> </w:t>
            </w:r>
            <w:proofErr w:type="spellStart"/>
            <w:r>
              <w:rPr>
                <w:i/>
                <w:iCs/>
                <w:sz w:val="19"/>
                <w:szCs w:val="19"/>
              </w:rPr>
              <w:t>P</w:t>
            </w:r>
            <w:r w:rsidRPr="00F73A5E">
              <w:rPr>
                <w:i/>
                <w:iCs/>
                <w:sz w:val="19"/>
                <w:szCs w:val="19"/>
              </w:rPr>
              <w:t>olymers</w:t>
            </w:r>
            <w:proofErr w:type="spellEnd"/>
            <w:r w:rsidRPr="00F73A5E">
              <w:rPr>
                <w:i/>
                <w:iCs/>
                <w:sz w:val="19"/>
                <w:szCs w:val="19"/>
              </w:rPr>
              <w:t xml:space="preserve"> and </w:t>
            </w:r>
            <w:r>
              <w:rPr>
                <w:i/>
                <w:iCs/>
                <w:sz w:val="19"/>
                <w:szCs w:val="19"/>
              </w:rPr>
              <w:t>P</w:t>
            </w:r>
            <w:r w:rsidRPr="00F73A5E">
              <w:rPr>
                <w:i/>
                <w:iCs/>
                <w:sz w:val="19"/>
                <w:szCs w:val="19"/>
              </w:rPr>
              <w:t xml:space="preserve">olymer </w:t>
            </w:r>
            <w:proofErr w:type="spellStart"/>
            <w:r>
              <w:rPr>
                <w:i/>
                <w:iCs/>
                <w:sz w:val="19"/>
                <w:szCs w:val="19"/>
              </w:rPr>
              <w:t>C</w:t>
            </w:r>
            <w:r w:rsidRPr="00F73A5E">
              <w:rPr>
                <w:i/>
                <w:iCs/>
                <w:sz w:val="19"/>
                <w:szCs w:val="19"/>
              </w:rPr>
              <w:t>omposites</w:t>
            </w:r>
            <w:proofErr w:type="spellEnd"/>
            <w:r w:rsidRPr="00F73A5E">
              <w:rPr>
                <w:sz w:val="19"/>
                <w:szCs w:val="19"/>
              </w:rPr>
              <w:t xml:space="preserve">. </w:t>
            </w:r>
            <w:proofErr w:type="spellStart"/>
            <w:r w:rsidRPr="00F73A5E">
              <w:rPr>
                <w:sz w:val="19"/>
                <w:szCs w:val="19"/>
              </w:rPr>
              <w:t>Composites</w:t>
            </w:r>
            <w:proofErr w:type="spellEnd"/>
            <w:r w:rsidRPr="00F73A5E">
              <w:rPr>
                <w:sz w:val="19"/>
                <w:szCs w:val="19"/>
              </w:rPr>
              <w:t xml:space="preserve"> Science and Technology 72(9), 959-964, 2012.</w:t>
            </w:r>
          </w:p>
        </w:tc>
      </w:tr>
      <w:tr w:rsidR="00F87F75" w14:paraId="16C7EA44" w14:textId="77777777" w:rsidTr="000C4A98">
        <w:tc>
          <w:tcPr>
            <w:tcW w:w="10106" w:type="dxa"/>
            <w:gridSpan w:val="23"/>
            <w:tcBorders>
              <w:top w:val="single" w:sz="12" w:space="0" w:color="auto"/>
              <w:left w:val="single" w:sz="2" w:space="0" w:color="auto"/>
              <w:bottom w:val="single" w:sz="2" w:space="0" w:color="auto"/>
              <w:right w:val="single" w:sz="2" w:space="0" w:color="auto"/>
            </w:tcBorders>
            <w:shd w:val="clear" w:color="auto" w:fill="F7CAAC"/>
          </w:tcPr>
          <w:p w14:paraId="2895D2E2" w14:textId="77777777" w:rsidR="00F87F75" w:rsidRPr="00F73A5E" w:rsidRDefault="00F87F75" w:rsidP="00F87F75">
            <w:pPr>
              <w:jc w:val="center"/>
              <w:rPr>
                <w:b/>
                <w:sz w:val="19"/>
                <w:szCs w:val="19"/>
              </w:rPr>
            </w:pPr>
            <w:r w:rsidRPr="00F73A5E">
              <w:rPr>
                <w:b/>
                <w:sz w:val="19"/>
                <w:szCs w:val="19"/>
              </w:rPr>
              <w:lastRenderedPageBreak/>
              <w:t>Informace ke kombinované nebo distanční formě</w:t>
            </w:r>
          </w:p>
        </w:tc>
      </w:tr>
      <w:tr w:rsidR="00F87F75" w14:paraId="527C02D9" w14:textId="77777777" w:rsidTr="000C4A98">
        <w:tc>
          <w:tcPr>
            <w:tcW w:w="5038" w:type="dxa"/>
            <w:gridSpan w:val="10"/>
            <w:tcBorders>
              <w:top w:val="single" w:sz="2" w:space="0" w:color="auto"/>
            </w:tcBorders>
            <w:shd w:val="clear" w:color="auto" w:fill="F7CAAC"/>
          </w:tcPr>
          <w:p w14:paraId="0E72F518" w14:textId="77777777" w:rsidR="00F87F75" w:rsidRPr="00F73A5E" w:rsidRDefault="00F87F75" w:rsidP="00F87F75">
            <w:pPr>
              <w:jc w:val="both"/>
              <w:rPr>
                <w:sz w:val="19"/>
                <w:szCs w:val="19"/>
              </w:rPr>
            </w:pPr>
            <w:r w:rsidRPr="00F73A5E">
              <w:rPr>
                <w:b/>
                <w:sz w:val="19"/>
                <w:szCs w:val="19"/>
              </w:rPr>
              <w:t>Rozsah konzultací (soustředění)</w:t>
            </w:r>
          </w:p>
        </w:tc>
        <w:tc>
          <w:tcPr>
            <w:tcW w:w="889" w:type="dxa"/>
            <w:gridSpan w:val="2"/>
            <w:tcBorders>
              <w:top w:val="single" w:sz="2" w:space="0" w:color="auto"/>
            </w:tcBorders>
          </w:tcPr>
          <w:p w14:paraId="6B314AA5" w14:textId="77777777" w:rsidR="00F87F75" w:rsidRPr="00F73A5E" w:rsidRDefault="00F87F75" w:rsidP="00F87F75">
            <w:pPr>
              <w:jc w:val="both"/>
              <w:rPr>
                <w:sz w:val="19"/>
                <w:szCs w:val="19"/>
              </w:rPr>
            </w:pPr>
          </w:p>
        </w:tc>
        <w:tc>
          <w:tcPr>
            <w:tcW w:w="4179" w:type="dxa"/>
            <w:gridSpan w:val="11"/>
            <w:tcBorders>
              <w:top w:val="single" w:sz="2" w:space="0" w:color="auto"/>
            </w:tcBorders>
            <w:shd w:val="clear" w:color="auto" w:fill="F7CAAC"/>
          </w:tcPr>
          <w:p w14:paraId="5D098D3B" w14:textId="77777777" w:rsidR="00F87F75" w:rsidRPr="00F73A5E" w:rsidRDefault="00F87F75" w:rsidP="00F87F75">
            <w:pPr>
              <w:jc w:val="both"/>
              <w:rPr>
                <w:b/>
                <w:sz w:val="19"/>
                <w:szCs w:val="19"/>
              </w:rPr>
            </w:pPr>
            <w:r w:rsidRPr="00F73A5E">
              <w:rPr>
                <w:b/>
                <w:sz w:val="19"/>
                <w:szCs w:val="19"/>
              </w:rPr>
              <w:t xml:space="preserve">hodin </w:t>
            </w:r>
          </w:p>
        </w:tc>
      </w:tr>
      <w:tr w:rsidR="00F87F75" w14:paraId="0786D7FA" w14:textId="77777777" w:rsidTr="000C4A98">
        <w:tc>
          <w:tcPr>
            <w:tcW w:w="10106" w:type="dxa"/>
            <w:gridSpan w:val="23"/>
            <w:shd w:val="clear" w:color="auto" w:fill="F7CAAC"/>
          </w:tcPr>
          <w:p w14:paraId="7A8626AE" w14:textId="77777777" w:rsidR="00F87F75" w:rsidRPr="00F73A5E" w:rsidRDefault="00F87F75" w:rsidP="00F87F75">
            <w:pPr>
              <w:jc w:val="both"/>
              <w:rPr>
                <w:b/>
                <w:sz w:val="19"/>
                <w:szCs w:val="19"/>
              </w:rPr>
            </w:pPr>
            <w:r w:rsidRPr="00F73A5E">
              <w:rPr>
                <w:b/>
                <w:sz w:val="19"/>
                <w:szCs w:val="19"/>
              </w:rPr>
              <w:t>Informace o způsobu kontaktu s vyučujícím</w:t>
            </w:r>
          </w:p>
        </w:tc>
      </w:tr>
      <w:tr w:rsidR="00F87F75" w14:paraId="1C864BF3" w14:textId="77777777" w:rsidTr="000C4A98">
        <w:trPr>
          <w:trHeight w:val="129"/>
        </w:trPr>
        <w:tc>
          <w:tcPr>
            <w:tcW w:w="10106" w:type="dxa"/>
            <w:gridSpan w:val="23"/>
          </w:tcPr>
          <w:p w14:paraId="43CD806F" w14:textId="0780A80E" w:rsidR="00147BA1" w:rsidRPr="00F73A5E" w:rsidRDefault="00F87F75" w:rsidP="00F87F75">
            <w:pPr>
              <w:pStyle w:val="xxmsonormal"/>
              <w:shd w:val="clear" w:color="auto" w:fill="FFFFFF"/>
              <w:spacing w:before="0" w:beforeAutospacing="0" w:after="0" w:afterAutospacing="0"/>
              <w:jc w:val="both"/>
              <w:rPr>
                <w:color w:val="000000"/>
                <w:sz w:val="19"/>
                <w:szCs w:val="19"/>
              </w:rPr>
            </w:pPr>
            <w:r w:rsidRPr="00F73A5E">
              <w:rPr>
                <w:color w:val="000000"/>
                <w:sz w:val="19"/>
                <w:szCs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2BAACC59" w14:textId="67EF3962" w:rsidR="00F73A5E" w:rsidRPr="00F73A5E" w:rsidRDefault="00F73A5E" w:rsidP="00F87F75">
            <w:pPr>
              <w:pStyle w:val="xxmsonormal"/>
              <w:shd w:val="clear" w:color="auto" w:fill="FFFFFF"/>
              <w:spacing w:before="0" w:beforeAutospacing="0" w:after="0" w:afterAutospacing="0"/>
              <w:jc w:val="both"/>
              <w:rPr>
                <w:color w:val="000000"/>
                <w:sz w:val="10"/>
                <w:szCs w:val="10"/>
              </w:rPr>
            </w:pPr>
          </w:p>
          <w:p w14:paraId="6CFF6303" w14:textId="3ECB2A09" w:rsidR="009E0E92" w:rsidRPr="00F73A5E" w:rsidRDefault="00F87F75" w:rsidP="00F73A5E">
            <w:pPr>
              <w:pStyle w:val="xxmsonormal"/>
              <w:shd w:val="clear" w:color="auto" w:fill="FFFFFF"/>
              <w:spacing w:before="0" w:beforeAutospacing="0" w:after="0" w:afterAutospacing="0"/>
              <w:rPr>
                <w:sz w:val="19"/>
                <w:szCs w:val="19"/>
              </w:rPr>
            </w:pPr>
            <w:r w:rsidRPr="00F73A5E">
              <w:rPr>
                <w:color w:val="000000"/>
                <w:sz w:val="19"/>
                <w:szCs w:val="19"/>
              </w:rPr>
              <w:t>Možnosti komunikace s</w:t>
            </w:r>
            <w:r w:rsidR="0061761B" w:rsidRPr="00F73A5E">
              <w:rPr>
                <w:color w:val="000000"/>
                <w:sz w:val="19"/>
                <w:szCs w:val="19"/>
              </w:rPr>
              <w:t> </w:t>
            </w:r>
            <w:r w:rsidRPr="00F73A5E">
              <w:rPr>
                <w:color w:val="000000"/>
                <w:sz w:val="19"/>
                <w:szCs w:val="19"/>
              </w:rPr>
              <w:t>vyučujícím</w:t>
            </w:r>
            <w:r w:rsidR="0061761B" w:rsidRPr="00F73A5E">
              <w:rPr>
                <w:color w:val="000000"/>
                <w:sz w:val="19"/>
                <w:szCs w:val="19"/>
              </w:rPr>
              <w:t xml:space="preserve">: </w:t>
            </w:r>
            <w:hyperlink r:id="rId36" w:history="1">
              <w:r w:rsidR="0061761B" w:rsidRPr="00F73A5E">
                <w:rPr>
                  <w:rStyle w:val="Hypertextovodkaz"/>
                  <w:sz w:val="19"/>
                  <w:szCs w:val="19"/>
                </w:rPr>
                <w:t>suba@utb.cz</w:t>
              </w:r>
            </w:hyperlink>
            <w:r w:rsidR="0061761B" w:rsidRPr="00F73A5E">
              <w:rPr>
                <w:sz w:val="19"/>
                <w:szCs w:val="19"/>
              </w:rPr>
              <w:t>, 576 035</w:t>
            </w:r>
            <w:r w:rsidR="009E0E92" w:rsidRPr="00F73A5E">
              <w:rPr>
                <w:sz w:val="19"/>
                <w:szCs w:val="19"/>
              </w:rPr>
              <w:t> </w:t>
            </w:r>
            <w:r w:rsidR="0061761B" w:rsidRPr="00F73A5E">
              <w:rPr>
                <w:sz w:val="19"/>
                <w:szCs w:val="19"/>
              </w:rPr>
              <w:t>168.</w:t>
            </w:r>
          </w:p>
        </w:tc>
      </w:tr>
      <w:tr w:rsidR="00F87F75" w14:paraId="2C7AD8BA" w14:textId="77777777" w:rsidTr="000C4A98">
        <w:tc>
          <w:tcPr>
            <w:tcW w:w="10106" w:type="dxa"/>
            <w:gridSpan w:val="23"/>
            <w:tcBorders>
              <w:bottom w:val="double" w:sz="4" w:space="0" w:color="auto"/>
            </w:tcBorders>
            <w:shd w:val="clear" w:color="auto" w:fill="BDD6EE"/>
          </w:tcPr>
          <w:p w14:paraId="476C9AC8" w14:textId="269FE718" w:rsidR="00F87F75" w:rsidRDefault="00F87F75" w:rsidP="00F87F75">
            <w:pPr>
              <w:jc w:val="both"/>
              <w:rPr>
                <w:b/>
                <w:sz w:val="28"/>
              </w:rPr>
            </w:pPr>
            <w:r>
              <w:br w:type="page"/>
            </w:r>
            <w:r>
              <w:br w:type="page"/>
            </w:r>
            <w:r>
              <w:rPr>
                <w:b/>
                <w:sz w:val="28"/>
              </w:rPr>
              <w:t>B-III – Charakteristika studijního předmětu</w:t>
            </w:r>
          </w:p>
        </w:tc>
      </w:tr>
      <w:tr w:rsidR="00F87F75" w14:paraId="013FE0E8" w14:textId="77777777" w:rsidTr="000C4A98">
        <w:tc>
          <w:tcPr>
            <w:tcW w:w="3403" w:type="dxa"/>
            <w:gridSpan w:val="3"/>
            <w:tcBorders>
              <w:top w:val="double" w:sz="4" w:space="0" w:color="auto"/>
            </w:tcBorders>
            <w:shd w:val="clear" w:color="auto" w:fill="F7CAAC"/>
          </w:tcPr>
          <w:p w14:paraId="7FD92AE3" w14:textId="77777777" w:rsidR="00F87F75" w:rsidRDefault="00F87F75" w:rsidP="00F87F75">
            <w:pPr>
              <w:jc w:val="both"/>
              <w:rPr>
                <w:b/>
              </w:rPr>
            </w:pPr>
            <w:r>
              <w:rPr>
                <w:b/>
              </w:rPr>
              <w:t>Název studijního předmětu</w:t>
            </w:r>
          </w:p>
        </w:tc>
        <w:tc>
          <w:tcPr>
            <w:tcW w:w="6703" w:type="dxa"/>
            <w:gridSpan w:val="20"/>
            <w:tcBorders>
              <w:top w:val="double" w:sz="4" w:space="0" w:color="auto"/>
            </w:tcBorders>
          </w:tcPr>
          <w:p w14:paraId="494F4611" w14:textId="337B1284" w:rsidR="00F87F75" w:rsidRPr="00F87F75" w:rsidRDefault="00F855FC" w:rsidP="00F87F75">
            <w:pPr>
              <w:jc w:val="both"/>
              <w:rPr>
                <w:b/>
                <w:bCs/>
              </w:rPr>
            </w:pPr>
            <w:bookmarkStart w:id="21" w:name="Elekt_a_mag_vl_mater"/>
            <w:bookmarkEnd w:id="21"/>
            <w:r w:rsidRPr="00F855FC">
              <w:rPr>
                <w:b/>
                <w:bCs/>
                <w:spacing w:val="-2"/>
              </w:rPr>
              <w:t xml:space="preserve">Elektrické a magnetické vlastnosti </w:t>
            </w:r>
            <w:r w:rsidR="00ED2FB9">
              <w:rPr>
                <w:b/>
                <w:bCs/>
                <w:spacing w:val="-2"/>
              </w:rPr>
              <w:t>materiálů</w:t>
            </w:r>
          </w:p>
        </w:tc>
      </w:tr>
      <w:tr w:rsidR="00F87F75" w14:paraId="47CA2EE6" w14:textId="77777777" w:rsidTr="000C4A98">
        <w:tc>
          <w:tcPr>
            <w:tcW w:w="3403" w:type="dxa"/>
            <w:gridSpan w:val="3"/>
            <w:shd w:val="clear" w:color="auto" w:fill="F7CAAC"/>
          </w:tcPr>
          <w:p w14:paraId="0AA3D8E2" w14:textId="77777777" w:rsidR="00F87F75" w:rsidRDefault="00F87F75" w:rsidP="00F87F75">
            <w:pPr>
              <w:jc w:val="both"/>
              <w:rPr>
                <w:b/>
              </w:rPr>
            </w:pPr>
            <w:r>
              <w:rPr>
                <w:b/>
              </w:rPr>
              <w:t>Typ předmětu</w:t>
            </w:r>
          </w:p>
        </w:tc>
        <w:tc>
          <w:tcPr>
            <w:tcW w:w="3340" w:type="dxa"/>
            <w:gridSpan w:val="12"/>
          </w:tcPr>
          <w:p w14:paraId="4AC41D36" w14:textId="30D238B5" w:rsidR="00F87F75" w:rsidRDefault="0092203B" w:rsidP="00F87F75">
            <w:pPr>
              <w:jc w:val="both"/>
            </w:pPr>
            <w:ins w:id="22" w:author="Michal Staněk" w:date="2021-03-30T13:42:00Z">
              <w:r w:rsidRPr="0092203B">
                <w:t>volitelný</w:t>
              </w:r>
            </w:ins>
          </w:p>
        </w:tc>
        <w:tc>
          <w:tcPr>
            <w:tcW w:w="2695" w:type="dxa"/>
            <w:gridSpan w:val="5"/>
            <w:shd w:val="clear" w:color="auto" w:fill="F7CAAC"/>
          </w:tcPr>
          <w:p w14:paraId="60A16E0E" w14:textId="77777777" w:rsidR="00F87F75" w:rsidRDefault="00F87F75" w:rsidP="00F87F75">
            <w:pPr>
              <w:jc w:val="both"/>
            </w:pPr>
            <w:r>
              <w:rPr>
                <w:b/>
              </w:rPr>
              <w:t>doporučený ročník / semestr</w:t>
            </w:r>
          </w:p>
        </w:tc>
        <w:tc>
          <w:tcPr>
            <w:tcW w:w="668" w:type="dxa"/>
            <w:gridSpan w:val="3"/>
          </w:tcPr>
          <w:p w14:paraId="2C07F18B" w14:textId="77777777" w:rsidR="00F87F75" w:rsidRDefault="00F87F75" w:rsidP="00F87F75">
            <w:pPr>
              <w:jc w:val="both"/>
            </w:pPr>
          </w:p>
        </w:tc>
      </w:tr>
      <w:tr w:rsidR="00F87F75" w14:paraId="714AD45F" w14:textId="77777777" w:rsidTr="000C4A98">
        <w:tc>
          <w:tcPr>
            <w:tcW w:w="3403" w:type="dxa"/>
            <w:gridSpan w:val="3"/>
            <w:shd w:val="clear" w:color="auto" w:fill="F7CAAC"/>
          </w:tcPr>
          <w:p w14:paraId="3275F962" w14:textId="77777777" w:rsidR="00F87F75" w:rsidRDefault="00F87F75" w:rsidP="00F87F75">
            <w:pPr>
              <w:jc w:val="both"/>
              <w:rPr>
                <w:b/>
              </w:rPr>
            </w:pPr>
            <w:r>
              <w:rPr>
                <w:b/>
              </w:rPr>
              <w:t>Rozsah studijního předmětu</w:t>
            </w:r>
          </w:p>
        </w:tc>
        <w:tc>
          <w:tcPr>
            <w:tcW w:w="1635" w:type="dxa"/>
            <w:gridSpan w:val="7"/>
          </w:tcPr>
          <w:p w14:paraId="72ECF78B" w14:textId="77777777" w:rsidR="00F87F75" w:rsidRDefault="00F87F75" w:rsidP="00F87F75">
            <w:pPr>
              <w:jc w:val="both"/>
            </w:pPr>
          </w:p>
        </w:tc>
        <w:tc>
          <w:tcPr>
            <w:tcW w:w="889" w:type="dxa"/>
            <w:gridSpan w:val="2"/>
            <w:shd w:val="clear" w:color="auto" w:fill="F7CAAC"/>
          </w:tcPr>
          <w:p w14:paraId="07E192A0" w14:textId="77777777" w:rsidR="00F87F75" w:rsidRDefault="00F87F75" w:rsidP="00F87F75">
            <w:pPr>
              <w:jc w:val="both"/>
              <w:rPr>
                <w:b/>
              </w:rPr>
            </w:pPr>
            <w:r>
              <w:rPr>
                <w:b/>
              </w:rPr>
              <w:t xml:space="preserve">hod. </w:t>
            </w:r>
          </w:p>
        </w:tc>
        <w:tc>
          <w:tcPr>
            <w:tcW w:w="816" w:type="dxa"/>
            <w:gridSpan w:val="3"/>
          </w:tcPr>
          <w:p w14:paraId="73C2B2CD" w14:textId="77777777" w:rsidR="00F87F75" w:rsidRDefault="00F87F75" w:rsidP="00F87F75">
            <w:pPr>
              <w:jc w:val="both"/>
            </w:pPr>
          </w:p>
        </w:tc>
        <w:tc>
          <w:tcPr>
            <w:tcW w:w="2156" w:type="dxa"/>
            <w:gridSpan w:val="3"/>
            <w:shd w:val="clear" w:color="auto" w:fill="F7CAAC"/>
          </w:tcPr>
          <w:p w14:paraId="0F5268E6" w14:textId="77777777" w:rsidR="00F87F75" w:rsidRDefault="00F87F75" w:rsidP="00F87F75">
            <w:pPr>
              <w:jc w:val="both"/>
              <w:rPr>
                <w:b/>
              </w:rPr>
            </w:pPr>
            <w:r>
              <w:rPr>
                <w:b/>
              </w:rPr>
              <w:t>kreditů</w:t>
            </w:r>
          </w:p>
        </w:tc>
        <w:tc>
          <w:tcPr>
            <w:tcW w:w="1207" w:type="dxa"/>
            <w:gridSpan w:val="5"/>
          </w:tcPr>
          <w:p w14:paraId="678EEDEF" w14:textId="77777777" w:rsidR="00F87F75" w:rsidRDefault="00F87F75" w:rsidP="00F87F75">
            <w:pPr>
              <w:jc w:val="both"/>
            </w:pPr>
          </w:p>
        </w:tc>
      </w:tr>
      <w:tr w:rsidR="00F87F75" w14:paraId="121A9B03" w14:textId="77777777" w:rsidTr="000C4A98">
        <w:tc>
          <w:tcPr>
            <w:tcW w:w="3403" w:type="dxa"/>
            <w:gridSpan w:val="3"/>
            <w:shd w:val="clear" w:color="auto" w:fill="F7CAAC"/>
          </w:tcPr>
          <w:p w14:paraId="5EC22597" w14:textId="77777777" w:rsidR="00F87F75" w:rsidRDefault="00F87F75" w:rsidP="00F87F75">
            <w:pPr>
              <w:jc w:val="both"/>
              <w:rPr>
                <w:b/>
                <w:sz w:val="22"/>
              </w:rPr>
            </w:pPr>
            <w:r>
              <w:rPr>
                <w:b/>
              </w:rPr>
              <w:t xml:space="preserve">Prerekvizity, </w:t>
            </w:r>
            <w:proofErr w:type="spellStart"/>
            <w:r>
              <w:rPr>
                <w:b/>
              </w:rPr>
              <w:t>korekvizity</w:t>
            </w:r>
            <w:proofErr w:type="spellEnd"/>
            <w:r>
              <w:rPr>
                <w:b/>
              </w:rPr>
              <w:t>, ekvivalence</w:t>
            </w:r>
          </w:p>
        </w:tc>
        <w:tc>
          <w:tcPr>
            <w:tcW w:w="6703" w:type="dxa"/>
            <w:gridSpan w:val="20"/>
          </w:tcPr>
          <w:p w14:paraId="5928ED0B" w14:textId="77777777" w:rsidR="00F87F75" w:rsidRDefault="00F87F75" w:rsidP="00F87F75">
            <w:pPr>
              <w:jc w:val="both"/>
            </w:pPr>
          </w:p>
        </w:tc>
      </w:tr>
      <w:tr w:rsidR="00F87F75" w14:paraId="13422F69" w14:textId="77777777" w:rsidTr="000C4A98">
        <w:tc>
          <w:tcPr>
            <w:tcW w:w="3403" w:type="dxa"/>
            <w:gridSpan w:val="3"/>
            <w:shd w:val="clear" w:color="auto" w:fill="F7CAAC"/>
          </w:tcPr>
          <w:p w14:paraId="21B977AA" w14:textId="77777777" w:rsidR="00F87F75" w:rsidRDefault="00F87F75" w:rsidP="00F87F75">
            <w:pPr>
              <w:jc w:val="both"/>
              <w:rPr>
                <w:b/>
              </w:rPr>
            </w:pPr>
            <w:r>
              <w:rPr>
                <w:b/>
              </w:rPr>
              <w:t>Způsob ověření studijních výsledků</w:t>
            </w:r>
          </w:p>
        </w:tc>
        <w:tc>
          <w:tcPr>
            <w:tcW w:w="3340" w:type="dxa"/>
            <w:gridSpan w:val="12"/>
          </w:tcPr>
          <w:p w14:paraId="633089BA" w14:textId="77777777" w:rsidR="00F87F75" w:rsidRDefault="00F87F75" w:rsidP="00F87F75">
            <w:pPr>
              <w:jc w:val="both"/>
            </w:pPr>
            <w:r>
              <w:t>zkouška</w:t>
            </w:r>
          </w:p>
        </w:tc>
        <w:tc>
          <w:tcPr>
            <w:tcW w:w="2156" w:type="dxa"/>
            <w:gridSpan w:val="3"/>
            <w:shd w:val="clear" w:color="auto" w:fill="F7CAAC"/>
          </w:tcPr>
          <w:p w14:paraId="58207DA9" w14:textId="77777777" w:rsidR="00F87F75" w:rsidRDefault="00F87F75" w:rsidP="00F87F75">
            <w:pPr>
              <w:jc w:val="both"/>
              <w:rPr>
                <w:b/>
              </w:rPr>
            </w:pPr>
            <w:r>
              <w:rPr>
                <w:b/>
              </w:rPr>
              <w:t>Forma výuky</w:t>
            </w:r>
          </w:p>
        </w:tc>
        <w:tc>
          <w:tcPr>
            <w:tcW w:w="1207" w:type="dxa"/>
            <w:gridSpan w:val="5"/>
          </w:tcPr>
          <w:p w14:paraId="7181951B" w14:textId="03968CED" w:rsidR="00F87F75" w:rsidRDefault="00A54DA5" w:rsidP="00F87F75">
            <w:pPr>
              <w:jc w:val="both"/>
            </w:pPr>
            <w:ins w:id="23" w:author="Michal Staněk" w:date="2021-03-30T14:04:00Z">
              <w:r>
                <w:rPr>
                  <w:sz w:val="18"/>
                  <w:szCs w:val="18"/>
                </w:rPr>
                <w:t>konzultace</w:t>
              </w:r>
            </w:ins>
          </w:p>
        </w:tc>
      </w:tr>
      <w:tr w:rsidR="00F87F75" w14:paraId="7EEBE52F" w14:textId="77777777" w:rsidTr="000C4A98">
        <w:tc>
          <w:tcPr>
            <w:tcW w:w="3403" w:type="dxa"/>
            <w:gridSpan w:val="3"/>
            <w:shd w:val="clear" w:color="auto" w:fill="F7CAAC"/>
          </w:tcPr>
          <w:p w14:paraId="6D2199B2" w14:textId="77777777" w:rsidR="00F87F75" w:rsidRDefault="00F87F75" w:rsidP="00F87F75">
            <w:pPr>
              <w:jc w:val="both"/>
              <w:rPr>
                <w:b/>
              </w:rPr>
            </w:pPr>
            <w:r>
              <w:rPr>
                <w:b/>
              </w:rPr>
              <w:t>Forma způsobu ověření studijních výsledků a další požadavky na studenta</w:t>
            </w:r>
          </w:p>
        </w:tc>
        <w:tc>
          <w:tcPr>
            <w:tcW w:w="6703" w:type="dxa"/>
            <w:gridSpan w:val="20"/>
            <w:tcBorders>
              <w:bottom w:val="single" w:sz="4" w:space="0" w:color="auto"/>
            </w:tcBorders>
          </w:tcPr>
          <w:p w14:paraId="3D12379A" w14:textId="77777777" w:rsidR="00F87F75" w:rsidRDefault="00F87F75" w:rsidP="00F87F75">
            <w:pPr>
              <w:jc w:val="both"/>
            </w:pPr>
          </w:p>
        </w:tc>
      </w:tr>
      <w:tr w:rsidR="00F87F75" w14:paraId="4A078589" w14:textId="77777777" w:rsidTr="000C4A98">
        <w:trPr>
          <w:trHeight w:val="197"/>
        </w:trPr>
        <w:tc>
          <w:tcPr>
            <w:tcW w:w="3403" w:type="dxa"/>
            <w:gridSpan w:val="3"/>
            <w:tcBorders>
              <w:top w:val="nil"/>
            </w:tcBorders>
            <w:shd w:val="clear" w:color="auto" w:fill="F7CAAC"/>
          </w:tcPr>
          <w:p w14:paraId="3AC43EE6" w14:textId="77777777" w:rsidR="00F87F75" w:rsidRDefault="00F87F75" w:rsidP="00F87F75">
            <w:pPr>
              <w:jc w:val="both"/>
              <w:rPr>
                <w:b/>
              </w:rPr>
            </w:pPr>
            <w:r>
              <w:rPr>
                <w:b/>
              </w:rPr>
              <w:t>Garant předmětu</w:t>
            </w:r>
          </w:p>
        </w:tc>
        <w:tc>
          <w:tcPr>
            <w:tcW w:w="6703" w:type="dxa"/>
            <w:gridSpan w:val="20"/>
            <w:tcBorders>
              <w:top w:val="single" w:sz="4" w:space="0" w:color="auto"/>
            </w:tcBorders>
          </w:tcPr>
          <w:p w14:paraId="15ADDD17" w14:textId="7BEF6301" w:rsidR="00F87F75" w:rsidRDefault="0075356C" w:rsidP="0075356C">
            <w:pPr>
              <w:jc w:val="both"/>
            </w:pPr>
            <w:r w:rsidRPr="00ED2FB9">
              <w:rPr>
                <w:spacing w:val="-2"/>
              </w:rPr>
              <w:t>doc. Ing</w:t>
            </w:r>
            <w:r w:rsidRPr="007D33B0">
              <w:rPr>
                <w:spacing w:val="-2"/>
              </w:rPr>
              <w:t xml:space="preserve">. </w:t>
            </w:r>
            <w:r w:rsidR="00ED2FB9">
              <w:rPr>
                <w:spacing w:val="-2"/>
              </w:rPr>
              <w:t xml:space="preserve">Jarmila </w:t>
            </w:r>
            <w:proofErr w:type="spellStart"/>
            <w:r w:rsidR="00ED2FB9">
              <w:rPr>
                <w:spacing w:val="-2"/>
              </w:rPr>
              <w:t>Vilčáková</w:t>
            </w:r>
            <w:proofErr w:type="spellEnd"/>
            <w:r w:rsidRPr="007D33B0">
              <w:rPr>
                <w:spacing w:val="-2"/>
              </w:rPr>
              <w:t xml:space="preserve">, </w:t>
            </w:r>
            <w:r w:rsidR="00ED2FB9">
              <w:rPr>
                <w:spacing w:val="-2"/>
              </w:rPr>
              <w:t>Ph</w:t>
            </w:r>
            <w:r w:rsidRPr="007D33B0">
              <w:rPr>
                <w:spacing w:val="-2"/>
              </w:rPr>
              <w:t>.</w:t>
            </w:r>
            <w:r w:rsidR="00ED2FB9">
              <w:rPr>
                <w:spacing w:val="-2"/>
              </w:rPr>
              <w:t>D.</w:t>
            </w:r>
          </w:p>
        </w:tc>
      </w:tr>
      <w:tr w:rsidR="00F87F75" w14:paraId="53CABB33" w14:textId="77777777" w:rsidTr="000C4A98">
        <w:trPr>
          <w:trHeight w:val="243"/>
        </w:trPr>
        <w:tc>
          <w:tcPr>
            <w:tcW w:w="3403" w:type="dxa"/>
            <w:gridSpan w:val="3"/>
            <w:tcBorders>
              <w:top w:val="nil"/>
            </w:tcBorders>
            <w:shd w:val="clear" w:color="auto" w:fill="F7CAAC"/>
          </w:tcPr>
          <w:p w14:paraId="1D9AABDE" w14:textId="77777777" w:rsidR="00F87F75" w:rsidRDefault="00F87F75" w:rsidP="00F87F75">
            <w:pPr>
              <w:jc w:val="both"/>
              <w:rPr>
                <w:b/>
              </w:rPr>
            </w:pPr>
            <w:r>
              <w:rPr>
                <w:b/>
              </w:rPr>
              <w:t>Zapojení garanta do výuky předmětu</w:t>
            </w:r>
          </w:p>
        </w:tc>
        <w:tc>
          <w:tcPr>
            <w:tcW w:w="6703" w:type="dxa"/>
            <w:gridSpan w:val="20"/>
            <w:tcBorders>
              <w:top w:val="nil"/>
            </w:tcBorders>
          </w:tcPr>
          <w:p w14:paraId="51C027FB" w14:textId="7D594693" w:rsidR="00F87F75" w:rsidRDefault="005E38C5" w:rsidP="00F87F75">
            <w:pPr>
              <w:jc w:val="both"/>
            </w:pPr>
            <w:proofErr w:type="gramStart"/>
            <w:r w:rsidRPr="005E38C5">
              <w:t>100%</w:t>
            </w:r>
            <w:proofErr w:type="gramEnd"/>
          </w:p>
        </w:tc>
      </w:tr>
      <w:tr w:rsidR="00F87F75" w14:paraId="6ED259D8" w14:textId="77777777" w:rsidTr="000C4A98">
        <w:tc>
          <w:tcPr>
            <w:tcW w:w="3403" w:type="dxa"/>
            <w:gridSpan w:val="3"/>
            <w:shd w:val="clear" w:color="auto" w:fill="F7CAAC"/>
          </w:tcPr>
          <w:p w14:paraId="237C6666" w14:textId="77777777" w:rsidR="00F87F75" w:rsidRDefault="00F87F75" w:rsidP="00F87F75">
            <w:pPr>
              <w:jc w:val="both"/>
              <w:rPr>
                <w:b/>
              </w:rPr>
            </w:pPr>
            <w:r>
              <w:rPr>
                <w:b/>
              </w:rPr>
              <w:t>Vyučující</w:t>
            </w:r>
          </w:p>
        </w:tc>
        <w:tc>
          <w:tcPr>
            <w:tcW w:w="6703" w:type="dxa"/>
            <w:gridSpan w:val="20"/>
            <w:tcBorders>
              <w:bottom w:val="nil"/>
            </w:tcBorders>
          </w:tcPr>
          <w:p w14:paraId="76712CD8" w14:textId="77777777" w:rsidR="00F87F75" w:rsidRDefault="00F87F75" w:rsidP="00F87F75">
            <w:pPr>
              <w:jc w:val="both"/>
            </w:pPr>
          </w:p>
        </w:tc>
      </w:tr>
      <w:tr w:rsidR="00F87F75" w14:paraId="6B3C2D32" w14:textId="77777777" w:rsidTr="000C4A98">
        <w:trPr>
          <w:trHeight w:val="272"/>
        </w:trPr>
        <w:tc>
          <w:tcPr>
            <w:tcW w:w="10106" w:type="dxa"/>
            <w:gridSpan w:val="23"/>
            <w:tcBorders>
              <w:top w:val="nil"/>
            </w:tcBorders>
          </w:tcPr>
          <w:p w14:paraId="16CDAB95" w14:textId="1945E7A4" w:rsidR="00F87F75" w:rsidRDefault="00ED2FB9" w:rsidP="009C32B0">
            <w:pPr>
              <w:spacing w:before="20" w:after="20"/>
              <w:jc w:val="both"/>
            </w:pPr>
            <w:r w:rsidRPr="00ED2FB9">
              <w:rPr>
                <w:spacing w:val="-2"/>
              </w:rPr>
              <w:t>doc. Ing</w:t>
            </w:r>
            <w:r w:rsidRPr="007D33B0">
              <w:rPr>
                <w:spacing w:val="-2"/>
              </w:rPr>
              <w:t xml:space="preserve">. </w:t>
            </w:r>
            <w:r>
              <w:rPr>
                <w:spacing w:val="-2"/>
              </w:rPr>
              <w:t xml:space="preserve">Jarmila </w:t>
            </w:r>
            <w:proofErr w:type="spellStart"/>
            <w:r>
              <w:rPr>
                <w:spacing w:val="-2"/>
              </w:rPr>
              <w:t>Vilčáková</w:t>
            </w:r>
            <w:proofErr w:type="spellEnd"/>
            <w:r w:rsidRPr="007D33B0">
              <w:rPr>
                <w:spacing w:val="-2"/>
              </w:rPr>
              <w:t xml:space="preserve">, </w:t>
            </w:r>
            <w:r>
              <w:rPr>
                <w:spacing w:val="-2"/>
              </w:rPr>
              <w:t>Ph</w:t>
            </w:r>
            <w:r w:rsidRPr="007D33B0">
              <w:rPr>
                <w:spacing w:val="-2"/>
              </w:rPr>
              <w:t>.</w:t>
            </w:r>
            <w:r>
              <w:rPr>
                <w:spacing w:val="-2"/>
              </w:rPr>
              <w:t>D.</w:t>
            </w:r>
          </w:p>
        </w:tc>
      </w:tr>
      <w:tr w:rsidR="00F87F75" w14:paraId="2485664A" w14:textId="77777777" w:rsidTr="000C4A98">
        <w:tc>
          <w:tcPr>
            <w:tcW w:w="3403" w:type="dxa"/>
            <w:gridSpan w:val="3"/>
            <w:shd w:val="clear" w:color="auto" w:fill="F7CAAC"/>
          </w:tcPr>
          <w:p w14:paraId="7E9ECE99" w14:textId="77777777" w:rsidR="00F87F75" w:rsidRDefault="00F87F75" w:rsidP="00F87F75">
            <w:pPr>
              <w:jc w:val="both"/>
              <w:rPr>
                <w:b/>
              </w:rPr>
            </w:pPr>
            <w:r>
              <w:rPr>
                <w:b/>
              </w:rPr>
              <w:t>Stručná anotace předmětu</w:t>
            </w:r>
          </w:p>
        </w:tc>
        <w:tc>
          <w:tcPr>
            <w:tcW w:w="6703" w:type="dxa"/>
            <w:gridSpan w:val="20"/>
            <w:tcBorders>
              <w:bottom w:val="nil"/>
            </w:tcBorders>
          </w:tcPr>
          <w:p w14:paraId="2D68B21A" w14:textId="77777777" w:rsidR="00F87F75" w:rsidRDefault="00F87F75" w:rsidP="00F87F75">
            <w:pPr>
              <w:jc w:val="both"/>
            </w:pPr>
          </w:p>
        </w:tc>
      </w:tr>
      <w:tr w:rsidR="00F87F75" w14:paraId="46177A11" w14:textId="77777777" w:rsidTr="000C4A98">
        <w:trPr>
          <w:trHeight w:val="3938"/>
        </w:trPr>
        <w:tc>
          <w:tcPr>
            <w:tcW w:w="10106" w:type="dxa"/>
            <w:gridSpan w:val="23"/>
            <w:tcBorders>
              <w:top w:val="nil"/>
              <w:bottom w:val="single" w:sz="12" w:space="0" w:color="auto"/>
            </w:tcBorders>
          </w:tcPr>
          <w:p w14:paraId="40C59090" w14:textId="394B070E" w:rsidR="00F87F75" w:rsidRDefault="007273B6" w:rsidP="00F87F75">
            <w:pPr>
              <w:jc w:val="both"/>
              <w:rPr>
                <w:color w:val="000000"/>
                <w:bdr w:val="none" w:sz="0" w:space="0" w:color="auto" w:frame="1"/>
                <w:shd w:val="clear" w:color="auto" w:fill="FFFFFF"/>
              </w:rPr>
            </w:pPr>
            <w:r>
              <w:rPr>
                <w:color w:val="000000"/>
                <w:bdr w:val="none" w:sz="0" w:space="0" w:color="auto" w:frame="1"/>
                <w:shd w:val="clear" w:color="auto" w:fill="FFFFFF"/>
              </w:rPr>
              <w:t>Cílem předmětu je seznámit studenty s problematikou elektrických a magnetických vlastností, jak pevných látek, tak polymerních kompozitů jako absorbérů ele</w:t>
            </w:r>
            <w:r w:rsidR="00C72B6E">
              <w:rPr>
                <w:color w:val="000000"/>
                <w:bdr w:val="none" w:sz="0" w:space="0" w:color="auto" w:frame="1"/>
                <w:shd w:val="clear" w:color="auto" w:fill="FFFFFF"/>
              </w:rPr>
              <w:t>ktro</w:t>
            </w:r>
            <w:r>
              <w:rPr>
                <w:color w:val="000000"/>
                <w:bdr w:val="none" w:sz="0" w:space="0" w:color="auto" w:frame="1"/>
                <w:shd w:val="clear" w:color="auto" w:fill="FFFFFF"/>
              </w:rPr>
              <w:t>magnetického záření.</w:t>
            </w:r>
          </w:p>
          <w:p w14:paraId="4A271639" w14:textId="77777777" w:rsidR="007273B6" w:rsidRPr="004C0C95" w:rsidRDefault="007273B6" w:rsidP="00F87F75">
            <w:pPr>
              <w:jc w:val="both"/>
              <w:rPr>
                <w:sz w:val="10"/>
                <w:szCs w:val="10"/>
              </w:rPr>
            </w:pPr>
          </w:p>
          <w:p w14:paraId="3B19FB89" w14:textId="77777777" w:rsidR="00F87F75" w:rsidRPr="007B5093" w:rsidRDefault="00F87F75" w:rsidP="00F87F75">
            <w:pPr>
              <w:jc w:val="both"/>
              <w:rPr>
                <w:u w:val="single"/>
              </w:rPr>
            </w:pPr>
            <w:r w:rsidRPr="007B5093">
              <w:rPr>
                <w:u w:val="single"/>
              </w:rPr>
              <w:t>Základní témata:</w:t>
            </w:r>
          </w:p>
          <w:p w14:paraId="064CEA34" w14:textId="77777777" w:rsidR="004C0C95" w:rsidRPr="007B5093" w:rsidRDefault="004C0C95" w:rsidP="004C0C95">
            <w:pPr>
              <w:pStyle w:val="Odstavecseseznamem"/>
              <w:numPr>
                <w:ilvl w:val="0"/>
                <w:numId w:val="18"/>
              </w:numPr>
              <w:ind w:left="113" w:hanging="113"/>
              <w:jc w:val="both"/>
            </w:pPr>
            <w:r w:rsidRPr="007B5093">
              <w:rPr>
                <w:shd w:val="clear" w:color="auto" w:fill="FFFFFF"/>
              </w:rPr>
              <w:t>Krystalová struktura (základní typy mřížek).</w:t>
            </w:r>
          </w:p>
          <w:p w14:paraId="4FC16DDC" w14:textId="77777777" w:rsidR="004C0C95" w:rsidRPr="007B5093" w:rsidRDefault="004C0C95" w:rsidP="004C0C95">
            <w:pPr>
              <w:pStyle w:val="Odstavecseseznamem"/>
              <w:numPr>
                <w:ilvl w:val="0"/>
                <w:numId w:val="18"/>
              </w:numPr>
              <w:ind w:left="113" w:hanging="113"/>
              <w:jc w:val="both"/>
            </w:pPr>
            <w:r w:rsidRPr="00651AA5">
              <w:rPr>
                <w:shd w:val="clear" w:color="auto" w:fill="FFFFFF"/>
              </w:rPr>
              <w:t>Difrakce na krystalech a reciproká mřížka.</w:t>
            </w:r>
            <w:r>
              <w:rPr>
                <w:shd w:val="clear" w:color="auto" w:fill="FFFFFF"/>
              </w:rPr>
              <w:t xml:space="preserve"> </w:t>
            </w:r>
            <w:r w:rsidRPr="00CA099E">
              <w:rPr>
                <w:shd w:val="clear" w:color="auto" w:fill="FFFFFF"/>
              </w:rPr>
              <w:t>Krystalová vazba.</w:t>
            </w:r>
          </w:p>
          <w:p w14:paraId="4AA067C3" w14:textId="77777777" w:rsidR="004C0C95" w:rsidRPr="007B5093" w:rsidRDefault="004C0C95" w:rsidP="004C0C95">
            <w:pPr>
              <w:pStyle w:val="Odstavecseseznamem"/>
              <w:numPr>
                <w:ilvl w:val="0"/>
                <w:numId w:val="18"/>
              </w:numPr>
              <w:ind w:left="113" w:hanging="113"/>
              <w:jc w:val="both"/>
            </w:pPr>
            <w:r w:rsidRPr="007B5093">
              <w:rPr>
                <w:shd w:val="clear" w:color="auto" w:fill="FFFFFF"/>
              </w:rPr>
              <w:t>Fonony (kmity mřížky, tepelná vodivost).</w:t>
            </w:r>
          </w:p>
          <w:p w14:paraId="06B991B0" w14:textId="2C73695A" w:rsidR="004C0C95" w:rsidRPr="007B5093" w:rsidRDefault="004C0C95" w:rsidP="004C0C95">
            <w:pPr>
              <w:pStyle w:val="Odstavecseseznamem"/>
              <w:numPr>
                <w:ilvl w:val="0"/>
                <w:numId w:val="18"/>
              </w:numPr>
              <w:ind w:left="113" w:hanging="113"/>
              <w:jc w:val="both"/>
            </w:pPr>
            <w:proofErr w:type="spellStart"/>
            <w:r w:rsidRPr="007B5093">
              <w:rPr>
                <w:shd w:val="clear" w:color="auto" w:fill="FFFFFF"/>
              </w:rPr>
              <w:t>Fermiho</w:t>
            </w:r>
            <w:proofErr w:type="spellEnd"/>
            <w:r w:rsidRPr="007B5093">
              <w:rPr>
                <w:shd w:val="clear" w:color="auto" w:fill="FFFFFF"/>
              </w:rPr>
              <w:t xml:space="preserve"> plyn volných elektronů (</w:t>
            </w:r>
            <w:proofErr w:type="spellStart"/>
            <w:r w:rsidR="000C0A90">
              <w:rPr>
                <w:shd w:val="clear" w:color="auto" w:fill="FFFFFF"/>
              </w:rPr>
              <w:t>D</w:t>
            </w:r>
            <w:r w:rsidRPr="007B5093">
              <w:rPr>
                <w:shd w:val="clear" w:color="auto" w:fill="FFFFFF"/>
              </w:rPr>
              <w:t>iracova</w:t>
            </w:r>
            <w:proofErr w:type="spellEnd"/>
            <w:r w:rsidRPr="007B5093">
              <w:rPr>
                <w:shd w:val="clear" w:color="auto" w:fill="FFFFFF"/>
              </w:rPr>
              <w:t xml:space="preserve"> distribuce, elektrická vodivost, Ohmův zákon, pohyb v magnetických </w:t>
            </w:r>
            <w:proofErr w:type="gramStart"/>
            <w:r w:rsidRPr="007B5093">
              <w:rPr>
                <w:shd w:val="clear" w:color="auto" w:fill="FFFFFF"/>
              </w:rPr>
              <w:t xml:space="preserve">polích - </w:t>
            </w:r>
            <w:proofErr w:type="spellStart"/>
            <w:r w:rsidRPr="007B5093">
              <w:rPr>
                <w:shd w:val="clear" w:color="auto" w:fill="FFFFFF"/>
              </w:rPr>
              <w:t>Hallův</w:t>
            </w:r>
            <w:proofErr w:type="spellEnd"/>
            <w:proofErr w:type="gramEnd"/>
            <w:r w:rsidRPr="007B5093">
              <w:rPr>
                <w:shd w:val="clear" w:color="auto" w:fill="FFFFFF"/>
              </w:rPr>
              <w:t xml:space="preserve"> jev).</w:t>
            </w:r>
          </w:p>
          <w:p w14:paraId="1816CB5B" w14:textId="77777777" w:rsidR="004C0C95" w:rsidRPr="007B5093" w:rsidRDefault="004C0C95" w:rsidP="004C0C95">
            <w:pPr>
              <w:pStyle w:val="Odstavecseseznamem"/>
              <w:numPr>
                <w:ilvl w:val="0"/>
                <w:numId w:val="18"/>
              </w:numPr>
              <w:ind w:left="113" w:hanging="113"/>
              <w:jc w:val="both"/>
            </w:pPr>
            <w:r w:rsidRPr="007B5093">
              <w:rPr>
                <w:shd w:val="clear" w:color="auto" w:fill="FFFFFF"/>
              </w:rPr>
              <w:t>Energetické pásy.</w:t>
            </w:r>
          </w:p>
          <w:p w14:paraId="3D84214C" w14:textId="77777777" w:rsidR="004C0C95" w:rsidRPr="007B5093" w:rsidRDefault="004C0C95" w:rsidP="004C0C95">
            <w:pPr>
              <w:pStyle w:val="Odstavecseseznamem"/>
              <w:numPr>
                <w:ilvl w:val="0"/>
                <w:numId w:val="18"/>
              </w:numPr>
              <w:ind w:left="113" w:hanging="113"/>
              <w:jc w:val="both"/>
            </w:pPr>
            <w:r w:rsidRPr="007B5093">
              <w:rPr>
                <w:shd w:val="clear" w:color="auto" w:fill="FFFFFF"/>
              </w:rPr>
              <w:t>Polovodivé krystaly (koncentrace vlastních nositelů, polovodiče, termoelektrické jevy, polokovy, příměsová vodivost, amorfní polovodiče).</w:t>
            </w:r>
          </w:p>
          <w:p w14:paraId="10FE4624" w14:textId="77777777" w:rsidR="004C0C95" w:rsidRPr="007B5093" w:rsidRDefault="004C0C95" w:rsidP="004C0C95">
            <w:pPr>
              <w:pStyle w:val="Odstavecseseznamem"/>
              <w:numPr>
                <w:ilvl w:val="0"/>
                <w:numId w:val="18"/>
              </w:numPr>
              <w:ind w:left="113" w:hanging="113"/>
              <w:jc w:val="both"/>
            </w:pPr>
            <w:proofErr w:type="spellStart"/>
            <w:r w:rsidRPr="007B5093">
              <w:rPr>
                <w:shd w:val="clear" w:color="auto" w:fill="FFFFFF"/>
              </w:rPr>
              <w:t>Fermiho</w:t>
            </w:r>
            <w:proofErr w:type="spellEnd"/>
            <w:r w:rsidRPr="007B5093">
              <w:rPr>
                <w:shd w:val="clear" w:color="auto" w:fill="FFFFFF"/>
              </w:rPr>
              <w:t xml:space="preserve"> plochy a kovy.</w:t>
            </w:r>
          </w:p>
          <w:p w14:paraId="05D58B47" w14:textId="77777777" w:rsidR="004C0C95" w:rsidRPr="007B5093" w:rsidRDefault="004C0C95" w:rsidP="004C0C95">
            <w:pPr>
              <w:pStyle w:val="Odstavecseseznamem"/>
              <w:numPr>
                <w:ilvl w:val="0"/>
                <w:numId w:val="18"/>
              </w:numPr>
              <w:ind w:left="113" w:hanging="113"/>
              <w:jc w:val="both"/>
            </w:pPr>
            <w:r w:rsidRPr="007B5093">
              <w:rPr>
                <w:shd w:val="clear" w:color="auto" w:fill="FFFFFF"/>
              </w:rPr>
              <w:t>Supravodivost.</w:t>
            </w:r>
          </w:p>
          <w:p w14:paraId="6C4CDF1C" w14:textId="77777777" w:rsidR="004C0C95" w:rsidRPr="00651AA5" w:rsidRDefault="004C0C95" w:rsidP="004C0C95">
            <w:pPr>
              <w:pStyle w:val="Odstavecseseznamem"/>
              <w:numPr>
                <w:ilvl w:val="0"/>
                <w:numId w:val="18"/>
              </w:numPr>
              <w:ind w:left="113" w:hanging="113"/>
              <w:jc w:val="both"/>
            </w:pPr>
            <w:r w:rsidRPr="007B5093">
              <w:rPr>
                <w:shd w:val="clear" w:color="auto" w:fill="FFFFFF"/>
              </w:rPr>
              <w:t xml:space="preserve">Typy magnetických látek (diamagnetismus, paramagnetismus, ferromagnetismus, </w:t>
            </w:r>
            <w:proofErr w:type="spellStart"/>
            <w:r w:rsidRPr="007B5093">
              <w:rPr>
                <w:shd w:val="clear" w:color="auto" w:fill="FFFFFF"/>
              </w:rPr>
              <w:t>antiferromagnetismus</w:t>
            </w:r>
            <w:proofErr w:type="spellEnd"/>
            <w:r w:rsidRPr="007B5093">
              <w:rPr>
                <w:shd w:val="clear" w:color="auto" w:fill="FFFFFF"/>
              </w:rPr>
              <w:t>-ferromagnetické domény, jednoduché doménové částice</w:t>
            </w:r>
            <w:r w:rsidRPr="00651AA5">
              <w:t>, spontánní magneti</w:t>
            </w:r>
            <w:r>
              <w:t>z</w:t>
            </w:r>
            <w:r w:rsidRPr="00651AA5">
              <w:t>ace).</w:t>
            </w:r>
          </w:p>
          <w:p w14:paraId="5C18177A" w14:textId="77777777" w:rsidR="004C0C95" w:rsidRPr="007B5093" w:rsidRDefault="004C0C95" w:rsidP="004C0C95">
            <w:pPr>
              <w:pStyle w:val="Odstavecseseznamem"/>
              <w:numPr>
                <w:ilvl w:val="0"/>
                <w:numId w:val="18"/>
              </w:numPr>
              <w:ind w:left="113" w:hanging="113"/>
              <w:jc w:val="both"/>
            </w:pPr>
            <w:r w:rsidRPr="007B5093">
              <w:rPr>
                <w:shd w:val="clear" w:color="auto" w:fill="FFFFFF"/>
              </w:rPr>
              <w:t>Magnetická rezonance.</w:t>
            </w:r>
          </w:p>
          <w:p w14:paraId="23498926" w14:textId="77777777" w:rsidR="004C0C95" w:rsidRPr="009422FC" w:rsidRDefault="004C0C95" w:rsidP="004C0C95">
            <w:pPr>
              <w:pStyle w:val="Odstavecseseznamem"/>
              <w:numPr>
                <w:ilvl w:val="0"/>
                <w:numId w:val="18"/>
              </w:numPr>
              <w:ind w:left="113" w:hanging="113"/>
              <w:jc w:val="both"/>
            </w:pPr>
            <w:r w:rsidRPr="00CA099E">
              <w:rPr>
                <w:shd w:val="clear" w:color="auto" w:fill="FFFFFF"/>
              </w:rPr>
              <w:t xml:space="preserve">Dielektrika a </w:t>
            </w:r>
            <w:proofErr w:type="spellStart"/>
            <w:r w:rsidRPr="00CA099E">
              <w:rPr>
                <w:shd w:val="clear" w:color="auto" w:fill="FFFFFF"/>
              </w:rPr>
              <w:t>ferroelektrika</w:t>
            </w:r>
            <w:proofErr w:type="spellEnd"/>
            <w:r w:rsidRPr="00CA099E">
              <w:rPr>
                <w:shd w:val="clear" w:color="auto" w:fill="FFFFFF"/>
              </w:rPr>
              <w:t xml:space="preserve"> (</w:t>
            </w:r>
            <w:proofErr w:type="spellStart"/>
            <w:r w:rsidRPr="00CA099E">
              <w:rPr>
                <w:shd w:val="clear" w:color="auto" w:fill="FFFFFF"/>
              </w:rPr>
              <w:t>Maxwelovy</w:t>
            </w:r>
            <w:proofErr w:type="spellEnd"/>
            <w:r w:rsidRPr="00CA099E">
              <w:rPr>
                <w:shd w:val="clear" w:color="auto" w:fill="FFFFFF"/>
              </w:rPr>
              <w:t xml:space="preserve"> rovnice, polarizace, dielektrická konstanta, </w:t>
            </w:r>
            <w:proofErr w:type="spellStart"/>
            <w:r w:rsidRPr="00CA099E">
              <w:rPr>
                <w:shd w:val="clear" w:color="auto" w:fill="FFFFFF"/>
              </w:rPr>
              <w:t>polarizovatelnost</w:t>
            </w:r>
            <w:proofErr w:type="spellEnd"/>
            <w:r w:rsidRPr="00CA099E">
              <w:rPr>
                <w:shd w:val="clear" w:color="auto" w:fill="FFFFFF"/>
              </w:rPr>
              <w:t xml:space="preserve">, feroelektrické krystaly, </w:t>
            </w:r>
            <w:proofErr w:type="spellStart"/>
            <w:r w:rsidRPr="00CA099E">
              <w:rPr>
                <w:shd w:val="clear" w:color="auto" w:fill="FFFFFF"/>
              </w:rPr>
              <w:t>piezoelektrika</w:t>
            </w:r>
            <w:proofErr w:type="spellEnd"/>
            <w:r w:rsidRPr="00CA099E">
              <w:rPr>
                <w:shd w:val="clear" w:color="auto" w:fill="FFFFFF"/>
              </w:rPr>
              <w:t xml:space="preserve">). </w:t>
            </w:r>
          </w:p>
          <w:p w14:paraId="571F4AE0" w14:textId="77777777" w:rsidR="004C0C95" w:rsidRPr="007B5093" w:rsidRDefault="004C0C95" w:rsidP="004C0C95">
            <w:pPr>
              <w:pStyle w:val="Odstavecseseznamem"/>
              <w:numPr>
                <w:ilvl w:val="0"/>
                <w:numId w:val="18"/>
              </w:numPr>
              <w:ind w:left="113" w:hanging="113"/>
              <w:jc w:val="both"/>
            </w:pPr>
            <w:r w:rsidRPr="007B5093">
              <w:rPr>
                <w:shd w:val="clear" w:color="auto" w:fill="FFFFFF"/>
              </w:rPr>
              <w:t xml:space="preserve">Povrch a fyzika mezifáze (povrchová elektronová struktura, p-n přechody </w:t>
            </w:r>
            <w:proofErr w:type="spellStart"/>
            <w:r w:rsidRPr="007B5093">
              <w:rPr>
                <w:shd w:val="clear" w:color="auto" w:fill="FFFFFF"/>
              </w:rPr>
              <w:t>heterostruktury</w:t>
            </w:r>
            <w:proofErr w:type="spellEnd"/>
            <w:r w:rsidRPr="007B5093">
              <w:rPr>
                <w:shd w:val="clear" w:color="auto" w:fill="FFFFFF"/>
              </w:rPr>
              <w:t>).</w:t>
            </w:r>
          </w:p>
          <w:p w14:paraId="6ED39567" w14:textId="66884592" w:rsidR="000A36FB" w:rsidRPr="001762EB" w:rsidRDefault="004C0C95" w:rsidP="004C0C95">
            <w:pPr>
              <w:pStyle w:val="Odstavecseseznamem"/>
              <w:numPr>
                <w:ilvl w:val="0"/>
                <w:numId w:val="18"/>
              </w:numPr>
              <w:ind w:left="113" w:hanging="113"/>
              <w:jc w:val="both"/>
            </w:pPr>
            <w:proofErr w:type="spellStart"/>
            <w:r w:rsidRPr="007B5093">
              <w:rPr>
                <w:shd w:val="clear" w:color="auto" w:fill="FFFFFF"/>
              </w:rPr>
              <w:t>Nanostruktury</w:t>
            </w:r>
            <w:proofErr w:type="spellEnd"/>
            <w:r w:rsidRPr="007B5093">
              <w:rPr>
                <w:shd w:val="clear" w:color="auto" w:fill="FFFFFF"/>
              </w:rPr>
              <w:t xml:space="preserve"> (elektronová mikroskopie, optická mikroskopie, skenovací mikroskopie, mikroskopie atomových sil).</w:t>
            </w:r>
          </w:p>
        </w:tc>
      </w:tr>
      <w:tr w:rsidR="00F87F75" w14:paraId="407ECD74" w14:textId="77777777" w:rsidTr="000C4A98">
        <w:trPr>
          <w:trHeight w:val="265"/>
        </w:trPr>
        <w:tc>
          <w:tcPr>
            <w:tcW w:w="3904" w:type="dxa"/>
            <w:gridSpan w:val="7"/>
            <w:tcBorders>
              <w:top w:val="nil"/>
            </w:tcBorders>
            <w:shd w:val="clear" w:color="auto" w:fill="F7CAAC"/>
          </w:tcPr>
          <w:p w14:paraId="0DB2BC84" w14:textId="091AC96B" w:rsidR="00F87F75" w:rsidRPr="001762EB" w:rsidRDefault="00F87F75" w:rsidP="00F87F75">
            <w:pPr>
              <w:jc w:val="both"/>
            </w:pPr>
            <w:r w:rsidRPr="001762EB">
              <w:rPr>
                <w:b/>
              </w:rPr>
              <w:t>Studijní literatura a studijní</w:t>
            </w:r>
            <w:r w:rsidRPr="00BA62B5">
              <w:rPr>
                <w:b/>
              </w:rPr>
              <w:t xml:space="preserve"> </w:t>
            </w:r>
            <w:r w:rsidR="00BA62B5" w:rsidRPr="00BA62B5">
              <w:rPr>
                <w:b/>
              </w:rPr>
              <w:t>pomůcky</w:t>
            </w:r>
          </w:p>
        </w:tc>
        <w:tc>
          <w:tcPr>
            <w:tcW w:w="6202" w:type="dxa"/>
            <w:gridSpan w:val="16"/>
            <w:tcBorders>
              <w:top w:val="nil"/>
              <w:bottom w:val="nil"/>
            </w:tcBorders>
          </w:tcPr>
          <w:p w14:paraId="1CF6BB5E" w14:textId="77777777" w:rsidR="00F87F75" w:rsidRPr="001762EB" w:rsidRDefault="00F87F75" w:rsidP="00F87F75">
            <w:pPr>
              <w:jc w:val="both"/>
            </w:pPr>
          </w:p>
        </w:tc>
      </w:tr>
      <w:tr w:rsidR="004C0C95" w14:paraId="01DDBAD0" w14:textId="77777777" w:rsidTr="000C4A98">
        <w:trPr>
          <w:trHeight w:val="1497"/>
        </w:trPr>
        <w:tc>
          <w:tcPr>
            <w:tcW w:w="10106" w:type="dxa"/>
            <w:gridSpan w:val="23"/>
            <w:tcBorders>
              <w:top w:val="nil"/>
            </w:tcBorders>
          </w:tcPr>
          <w:p w14:paraId="79B7483B" w14:textId="77777777" w:rsidR="004C0C95" w:rsidRPr="00B83CD0" w:rsidRDefault="004C0C95" w:rsidP="004C0C95">
            <w:pPr>
              <w:jc w:val="both"/>
              <w:rPr>
                <w:u w:val="single"/>
              </w:rPr>
            </w:pPr>
            <w:r w:rsidRPr="00B83CD0">
              <w:rPr>
                <w:u w:val="single"/>
              </w:rPr>
              <w:t>Povinná literatura:</w:t>
            </w:r>
          </w:p>
          <w:p w14:paraId="075AE8DD" w14:textId="77777777" w:rsidR="004C0C95" w:rsidRPr="00B83CD0" w:rsidRDefault="004C0C95" w:rsidP="004C0C95">
            <w:pPr>
              <w:jc w:val="both"/>
            </w:pPr>
            <w:r w:rsidRPr="00B83CD0">
              <w:t xml:space="preserve">FEYNMAN, R.P., LEIGHTON, R.B., SANDS, M. </w:t>
            </w:r>
            <w:proofErr w:type="spellStart"/>
            <w:r w:rsidRPr="00961A31">
              <w:rPr>
                <w:i/>
                <w:iCs/>
              </w:rPr>
              <w:t>Feynmanovy</w:t>
            </w:r>
            <w:proofErr w:type="spellEnd"/>
            <w:r w:rsidRPr="00961A31">
              <w:rPr>
                <w:i/>
                <w:iCs/>
              </w:rPr>
              <w:t xml:space="preserve"> přednášky z fyziky: revidované vydání s řešenými příklady</w:t>
            </w:r>
            <w:r w:rsidRPr="00B83CD0">
              <w:t>. 2. vyd. Praha: Fragment, 2013. 3 sv.: 732, 806, 435 s. ISBN 978-80-253-1642-9.</w:t>
            </w:r>
          </w:p>
          <w:p w14:paraId="45A40947" w14:textId="2C0EF41D" w:rsidR="004C0C95" w:rsidRPr="00B83CD0" w:rsidRDefault="004C0C95" w:rsidP="004C0C95">
            <w:pPr>
              <w:shd w:val="clear" w:color="auto" w:fill="FFFFFF"/>
              <w:jc w:val="both"/>
              <w:rPr>
                <w:color w:val="000000"/>
              </w:rPr>
            </w:pPr>
            <w:r w:rsidRPr="00B83CD0">
              <w:rPr>
                <w:caps/>
                <w:color w:val="000000"/>
              </w:rPr>
              <w:t>Kittel, C</w:t>
            </w:r>
            <w:r w:rsidRPr="00B83CD0">
              <w:rPr>
                <w:color w:val="000000"/>
              </w:rPr>
              <w:t>. </w:t>
            </w:r>
            <w:proofErr w:type="spellStart"/>
            <w:r w:rsidRPr="00B83CD0">
              <w:rPr>
                <w:i/>
                <w:iCs/>
                <w:color w:val="000000"/>
              </w:rPr>
              <w:t>Introduction</w:t>
            </w:r>
            <w:proofErr w:type="spellEnd"/>
            <w:r w:rsidRPr="00B83CD0">
              <w:rPr>
                <w:i/>
                <w:iCs/>
                <w:color w:val="000000"/>
              </w:rPr>
              <w:t xml:space="preserve"> to Solid </w:t>
            </w:r>
            <w:proofErr w:type="spellStart"/>
            <w:r w:rsidRPr="00B83CD0">
              <w:rPr>
                <w:i/>
                <w:iCs/>
                <w:color w:val="000000"/>
              </w:rPr>
              <w:t>State</w:t>
            </w:r>
            <w:proofErr w:type="spellEnd"/>
            <w:r w:rsidRPr="00B83CD0">
              <w:rPr>
                <w:i/>
                <w:iCs/>
                <w:color w:val="000000"/>
              </w:rPr>
              <w:t xml:space="preserve"> </w:t>
            </w:r>
            <w:proofErr w:type="spellStart"/>
            <w:r w:rsidRPr="00B83CD0">
              <w:rPr>
                <w:i/>
                <w:iCs/>
                <w:color w:val="000000"/>
              </w:rPr>
              <w:t>Physics</w:t>
            </w:r>
            <w:proofErr w:type="spellEnd"/>
            <w:r w:rsidRPr="00B83CD0">
              <w:rPr>
                <w:color w:val="000000"/>
              </w:rPr>
              <w:t xml:space="preserve">. New York: John </w:t>
            </w:r>
            <w:proofErr w:type="spellStart"/>
            <w:r w:rsidRPr="00B83CD0">
              <w:rPr>
                <w:color w:val="000000"/>
              </w:rPr>
              <w:t>Wiley</w:t>
            </w:r>
            <w:proofErr w:type="spellEnd"/>
            <w:r w:rsidRPr="00B83CD0">
              <w:rPr>
                <w:color w:val="000000"/>
              </w:rPr>
              <w:t>, 2005. ISBN 0471680575.</w:t>
            </w:r>
          </w:p>
          <w:p w14:paraId="4104BBF7" w14:textId="4E44BA2E" w:rsidR="004C0C95" w:rsidRPr="00B83CD0" w:rsidRDefault="004C0C95" w:rsidP="004C0C95">
            <w:pPr>
              <w:shd w:val="clear" w:color="auto" w:fill="FFFFFF"/>
              <w:jc w:val="both"/>
              <w:rPr>
                <w:color w:val="000000"/>
              </w:rPr>
            </w:pPr>
            <w:r w:rsidRPr="00B83CD0">
              <w:rPr>
                <w:caps/>
                <w:color w:val="000000"/>
              </w:rPr>
              <w:t>Serway, R.A., Jewett, J</w:t>
            </w:r>
            <w:r w:rsidRPr="00B83CD0">
              <w:rPr>
                <w:color w:val="000000"/>
              </w:rPr>
              <w:t>.W. </w:t>
            </w:r>
            <w:proofErr w:type="spellStart"/>
            <w:r w:rsidRPr="00B83CD0">
              <w:rPr>
                <w:i/>
                <w:iCs/>
                <w:color w:val="000000"/>
              </w:rPr>
              <w:t>Physics</w:t>
            </w:r>
            <w:proofErr w:type="spellEnd"/>
            <w:r w:rsidRPr="00B83CD0">
              <w:rPr>
                <w:i/>
                <w:iCs/>
                <w:color w:val="000000"/>
              </w:rPr>
              <w:t xml:space="preserve"> </w:t>
            </w:r>
            <w:proofErr w:type="spellStart"/>
            <w:r w:rsidRPr="00B83CD0">
              <w:rPr>
                <w:i/>
                <w:iCs/>
                <w:color w:val="000000"/>
              </w:rPr>
              <w:t>for</w:t>
            </w:r>
            <w:proofErr w:type="spellEnd"/>
            <w:r w:rsidRPr="00B83CD0">
              <w:rPr>
                <w:i/>
                <w:iCs/>
                <w:color w:val="000000"/>
              </w:rPr>
              <w:t xml:space="preserve"> </w:t>
            </w:r>
            <w:proofErr w:type="spellStart"/>
            <w:r w:rsidRPr="00B83CD0">
              <w:rPr>
                <w:i/>
                <w:iCs/>
                <w:color w:val="000000"/>
              </w:rPr>
              <w:t>Scientists</w:t>
            </w:r>
            <w:proofErr w:type="spellEnd"/>
            <w:r w:rsidRPr="00B83CD0">
              <w:rPr>
                <w:i/>
                <w:iCs/>
                <w:color w:val="000000"/>
              </w:rPr>
              <w:t xml:space="preserve"> and </w:t>
            </w:r>
            <w:proofErr w:type="spellStart"/>
            <w:r w:rsidRPr="00B83CD0">
              <w:rPr>
                <w:i/>
                <w:iCs/>
                <w:color w:val="000000"/>
              </w:rPr>
              <w:t>Engineers</w:t>
            </w:r>
            <w:proofErr w:type="spellEnd"/>
            <w:r w:rsidRPr="00B83CD0">
              <w:rPr>
                <w:color w:val="000000"/>
              </w:rPr>
              <w:t xml:space="preserve">. </w:t>
            </w:r>
            <w:proofErr w:type="spellStart"/>
            <w:r w:rsidRPr="00B83CD0">
              <w:rPr>
                <w:color w:val="000000"/>
              </w:rPr>
              <w:t>Belmont</w:t>
            </w:r>
            <w:proofErr w:type="spellEnd"/>
            <w:r w:rsidRPr="00B83CD0">
              <w:rPr>
                <w:color w:val="000000"/>
              </w:rPr>
              <w:t xml:space="preserve">: </w:t>
            </w:r>
            <w:proofErr w:type="spellStart"/>
            <w:r w:rsidRPr="00B83CD0">
              <w:rPr>
                <w:color w:val="000000"/>
              </w:rPr>
              <w:t>Brooks</w:t>
            </w:r>
            <w:proofErr w:type="spellEnd"/>
            <w:r w:rsidRPr="00B83CD0">
              <w:rPr>
                <w:color w:val="000000"/>
              </w:rPr>
              <w:t>/Cole Thomson Learning, 2004. ISBN 0534408443.</w:t>
            </w:r>
          </w:p>
          <w:p w14:paraId="3DA74636" w14:textId="77777777" w:rsidR="004C0C95" w:rsidRPr="00B83CD0" w:rsidRDefault="004C0C95" w:rsidP="004C0C95">
            <w:pPr>
              <w:shd w:val="clear" w:color="auto" w:fill="FFFFFF"/>
              <w:jc w:val="both"/>
              <w:rPr>
                <w:color w:val="000000"/>
              </w:rPr>
            </w:pPr>
          </w:p>
          <w:p w14:paraId="6DABBE08" w14:textId="77777777" w:rsidR="004C0C95" w:rsidRPr="00B83CD0" w:rsidRDefault="004C0C95" w:rsidP="004C0C95">
            <w:pPr>
              <w:shd w:val="clear" w:color="auto" w:fill="FFFFFF"/>
              <w:jc w:val="both"/>
              <w:rPr>
                <w:u w:val="single"/>
              </w:rPr>
            </w:pPr>
            <w:r w:rsidRPr="00B83CD0">
              <w:rPr>
                <w:u w:val="single"/>
              </w:rPr>
              <w:t>Doporučená literatura:</w:t>
            </w:r>
          </w:p>
          <w:p w14:paraId="121D4DFC" w14:textId="3385AEF8" w:rsidR="00B83CD0" w:rsidRPr="00B83CD0" w:rsidRDefault="004C0C95" w:rsidP="004C0C95">
            <w:pPr>
              <w:shd w:val="clear" w:color="auto" w:fill="FFFFFF"/>
              <w:jc w:val="both"/>
              <w:rPr>
                <w:color w:val="000000"/>
              </w:rPr>
            </w:pPr>
            <w:r w:rsidRPr="00B83CD0">
              <w:rPr>
                <w:caps/>
                <w:color w:val="000000"/>
              </w:rPr>
              <w:lastRenderedPageBreak/>
              <w:t>Davim, J.</w:t>
            </w:r>
            <w:r w:rsidR="00DB2085" w:rsidRPr="00B83CD0">
              <w:rPr>
                <w:caps/>
                <w:color w:val="000000"/>
              </w:rPr>
              <w:t>P.</w:t>
            </w:r>
            <w:r w:rsidRPr="00B83CD0">
              <w:rPr>
                <w:caps/>
                <w:color w:val="000000"/>
              </w:rPr>
              <w:t xml:space="preserve"> </w:t>
            </w:r>
            <w:r w:rsidRPr="00B83CD0">
              <w:rPr>
                <w:color w:val="000000"/>
              </w:rPr>
              <w:t>et al</w:t>
            </w:r>
            <w:r w:rsidRPr="00B83CD0">
              <w:rPr>
                <w:caps/>
                <w:color w:val="000000"/>
              </w:rPr>
              <w:t>.</w:t>
            </w:r>
            <w:r w:rsidRPr="00B83CD0">
              <w:rPr>
                <w:color w:val="000000"/>
              </w:rPr>
              <w:t> </w:t>
            </w:r>
            <w:proofErr w:type="spellStart"/>
            <w:proofErr w:type="gramStart"/>
            <w:r w:rsidRPr="00B83CD0">
              <w:rPr>
                <w:i/>
                <w:iCs/>
                <w:color w:val="000000"/>
              </w:rPr>
              <w:t>Nanocomposites</w:t>
            </w:r>
            <w:proofErr w:type="spellEnd"/>
            <w:r w:rsidRPr="00B83CD0">
              <w:rPr>
                <w:i/>
                <w:iCs/>
                <w:color w:val="000000"/>
              </w:rPr>
              <w:t xml:space="preserve"> - </w:t>
            </w:r>
            <w:proofErr w:type="spellStart"/>
            <w:r w:rsidRPr="00B83CD0">
              <w:rPr>
                <w:i/>
                <w:iCs/>
                <w:color w:val="000000"/>
              </w:rPr>
              <w:t>Materials</w:t>
            </w:r>
            <w:proofErr w:type="spellEnd"/>
            <w:proofErr w:type="gramEnd"/>
            <w:r w:rsidRPr="00B83CD0">
              <w:rPr>
                <w:i/>
                <w:iCs/>
                <w:color w:val="000000"/>
              </w:rPr>
              <w:t xml:space="preserve">, </w:t>
            </w:r>
            <w:proofErr w:type="spellStart"/>
            <w:r w:rsidRPr="00B83CD0">
              <w:rPr>
                <w:i/>
                <w:iCs/>
                <w:color w:val="000000"/>
              </w:rPr>
              <w:t>Manufacturing</w:t>
            </w:r>
            <w:proofErr w:type="spellEnd"/>
            <w:r w:rsidRPr="00B83CD0">
              <w:rPr>
                <w:i/>
                <w:iCs/>
                <w:color w:val="000000"/>
              </w:rPr>
              <w:t xml:space="preserve"> and </w:t>
            </w:r>
            <w:proofErr w:type="spellStart"/>
            <w:r w:rsidRPr="00B83CD0">
              <w:rPr>
                <w:i/>
                <w:iCs/>
                <w:color w:val="000000"/>
              </w:rPr>
              <w:t>Engineering</w:t>
            </w:r>
            <w:proofErr w:type="spellEnd"/>
            <w:r w:rsidRPr="00B83CD0">
              <w:rPr>
                <w:color w:val="000000"/>
              </w:rPr>
              <w:t>.</w:t>
            </w:r>
            <w:r w:rsidRPr="00B83CD0">
              <w:t xml:space="preserve"> </w:t>
            </w:r>
            <w:r w:rsidR="00EE1549">
              <w:t xml:space="preserve"> </w:t>
            </w:r>
            <w:r w:rsidRPr="00B83CD0">
              <w:rPr>
                <w:color w:val="000000"/>
              </w:rPr>
              <w:t xml:space="preserve">De </w:t>
            </w:r>
            <w:proofErr w:type="spellStart"/>
            <w:r w:rsidRPr="00B83CD0">
              <w:rPr>
                <w:color w:val="000000"/>
              </w:rPr>
              <w:t>Gruyter</w:t>
            </w:r>
            <w:proofErr w:type="spellEnd"/>
            <w:r w:rsidRPr="00B83CD0">
              <w:rPr>
                <w:color w:val="000000"/>
              </w:rPr>
              <w:t xml:space="preserve">, 2013. </w:t>
            </w:r>
            <w:r w:rsidR="00EE1549">
              <w:rPr>
                <w:color w:val="000000"/>
              </w:rPr>
              <w:t xml:space="preserve"> </w:t>
            </w:r>
            <w:r w:rsidRPr="00B83CD0">
              <w:rPr>
                <w:color w:val="000000"/>
              </w:rPr>
              <w:t>ISBN 978-3-11-026644-3.</w:t>
            </w:r>
            <w:r w:rsidR="00BF03E3">
              <w:rPr>
                <w:color w:val="000000"/>
              </w:rPr>
              <w:t xml:space="preserve"> </w:t>
            </w:r>
            <w:r w:rsidRPr="00B83CD0">
              <w:rPr>
                <w:color w:val="000000"/>
              </w:rPr>
              <w:t>Dostupné z</w:t>
            </w:r>
            <w:r w:rsidR="00B83CD0">
              <w:rPr>
                <w:color w:val="000000"/>
              </w:rPr>
              <w:t>:</w:t>
            </w:r>
            <w:r w:rsidRPr="00B83CD0">
              <w:rPr>
                <w:color w:val="000000"/>
              </w:rPr>
              <w:t xml:space="preserve"> </w:t>
            </w:r>
            <w:hyperlink r:id="rId37" w:history="1">
              <w:r w:rsidR="00B83CD0" w:rsidRPr="00B83CD0">
                <w:rPr>
                  <w:rStyle w:val="Hypertextovodkaz"/>
                  <w:shd w:val="clear" w:color="auto" w:fill="FFFFFF"/>
                </w:rPr>
                <w:t>https://app.knovel.com/hotlink/toc/id:kpNMME0001/nanocomposites-materials/nanocomposites-materials</w:t>
              </w:r>
            </w:hyperlink>
            <w:r w:rsidR="00B83CD0" w:rsidRPr="00B83CD0">
              <w:rPr>
                <w:color w:val="323232"/>
                <w:shd w:val="clear" w:color="auto" w:fill="FFFFFF"/>
              </w:rPr>
              <w:t>.</w:t>
            </w:r>
          </w:p>
          <w:p w14:paraId="3151B6B8" w14:textId="7E170E74" w:rsidR="004C0C95" w:rsidRPr="00B83CD0" w:rsidRDefault="004C0C95" w:rsidP="004C0C95">
            <w:pPr>
              <w:shd w:val="clear" w:color="auto" w:fill="FFFFFF"/>
              <w:jc w:val="both"/>
              <w:rPr>
                <w:color w:val="000000"/>
              </w:rPr>
            </w:pPr>
            <w:r w:rsidRPr="00B83CD0">
              <w:rPr>
                <w:caps/>
                <w:color w:val="000000"/>
              </w:rPr>
              <w:t>SEBASTIAN</w:t>
            </w:r>
            <w:r w:rsidR="00DB2085" w:rsidRPr="00B83CD0">
              <w:rPr>
                <w:caps/>
                <w:color w:val="000000"/>
              </w:rPr>
              <w:t>, M.T</w:t>
            </w:r>
            <w:r w:rsidRPr="00B83CD0">
              <w:rPr>
                <w:i/>
                <w:color w:val="000000"/>
              </w:rPr>
              <w:t>. </w:t>
            </w:r>
            <w:proofErr w:type="spellStart"/>
            <w:r w:rsidRPr="00B83CD0">
              <w:rPr>
                <w:i/>
                <w:color w:val="000000"/>
              </w:rPr>
              <w:t>Dielectric</w:t>
            </w:r>
            <w:proofErr w:type="spellEnd"/>
            <w:r w:rsidRPr="00B83CD0">
              <w:rPr>
                <w:i/>
                <w:color w:val="000000"/>
              </w:rPr>
              <w:t xml:space="preserve"> </w:t>
            </w:r>
            <w:proofErr w:type="spellStart"/>
            <w:r w:rsidRPr="00B83CD0">
              <w:rPr>
                <w:i/>
                <w:color w:val="000000"/>
              </w:rPr>
              <w:t>Materials</w:t>
            </w:r>
            <w:proofErr w:type="spellEnd"/>
            <w:r w:rsidRPr="00B83CD0">
              <w:rPr>
                <w:i/>
                <w:color w:val="000000"/>
              </w:rPr>
              <w:t xml:space="preserve"> </w:t>
            </w:r>
            <w:proofErr w:type="spellStart"/>
            <w:r w:rsidR="00961A31">
              <w:rPr>
                <w:i/>
                <w:color w:val="000000"/>
              </w:rPr>
              <w:t>f</w:t>
            </w:r>
            <w:r w:rsidRPr="00B83CD0">
              <w:rPr>
                <w:i/>
                <w:color w:val="000000"/>
              </w:rPr>
              <w:t>or</w:t>
            </w:r>
            <w:proofErr w:type="spellEnd"/>
            <w:r w:rsidRPr="00B83CD0">
              <w:rPr>
                <w:i/>
                <w:color w:val="000000"/>
              </w:rPr>
              <w:t xml:space="preserve"> </w:t>
            </w:r>
            <w:proofErr w:type="spellStart"/>
            <w:r w:rsidRPr="00B83CD0">
              <w:rPr>
                <w:i/>
                <w:color w:val="000000"/>
              </w:rPr>
              <w:t>Wireless</w:t>
            </w:r>
            <w:proofErr w:type="spellEnd"/>
            <w:r w:rsidRPr="00B83CD0">
              <w:rPr>
                <w:i/>
                <w:color w:val="000000"/>
              </w:rPr>
              <w:t xml:space="preserve"> </w:t>
            </w:r>
            <w:proofErr w:type="spellStart"/>
            <w:r w:rsidRPr="00B83CD0">
              <w:rPr>
                <w:i/>
                <w:color w:val="000000"/>
              </w:rPr>
              <w:t>Communication</w:t>
            </w:r>
            <w:proofErr w:type="spellEnd"/>
            <w:r w:rsidRPr="00B83CD0">
              <w:rPr>
                <w:color w:val="000000"/>
              </w:rPr>
              <w:t xml:space="preserve">. </w:t>
            </w:r>
            <w:proofErr w:type="spellStart"/>
            <w:r w:rsidRPr="00B83CD0">
              <w:rPr>
                <w:color w:val="000000"/>
              </w:rPr>
              <w:t>Elsevier</w:t>
            </w:r>
            <w:proofErr w:type="spellEnd"/>
            <w:r w:rsidRPr="00B83CD0">
              <w:rPr>
                <w:color w:val="000000"/>
              </w:rPr>
              <w:t xml:space="preserve">, 2011. ISBN 978-0-08-045330-9. </w:t>
            </w:r>
          </w:p>
          <w:p w14:paraId="5E0F091E" w14:textId="55B4FD50" w:rsidR="00B83CD0" w:rsidRPr="001762EB" w:rsidRDefault="004C0C95" w:rsidP="00B83CD0">
            <w:pPr>
              <w:shd w:val="clear" w:color="auto" w:fill="FFFFFF"/>
              <w:jc w:val="both"/>
            </w:pPr>
            <w:r w:rsidRPr="00B83CD0">
              <w:rPr>
                <w:caps/>
                <w:color w:val="000000"/>
              </w:rPr>
              <w:t>Coey</w:t>
            </w:r>
            <w:r w:rsidRPr="00B83CD0">
              <w:rPr>
                <w:color w:val="000000"/>
              </w:rPr>
              <w:t>, J.M.D.</w:t>
            </w:r>
            <w:r w:rsidRPr="00B83CD0" w:rsidDel="00CA099E">
              <w:rPr>
                <w:color w:val="000000"/>
              </w:rPr>
              <w:t xml:space="preserve"> </w:t>
            </w:r>
            <w:proofErr w:type="spellStart"/>
            <w:r w:rsidRPr="00B83CD0">
              <w:rPr>
                <w:i/>
                <w:iCs/>
                <w:color w:val="000000"/>
              </w:rPr>
              <w:t>Magnetism</w:t>
            </w:r>
            <w:proofErr w:type="spellEnd"/>
            <w:r w:rsidRPr="00B83CD0">
              <w:rPr>
                <w:i/>
                <w:iCs/>
                <w:color w:val="000000"/>
              </w:rPr>
              <w:t xml:space="preserve"> and </w:t>
            </w:r>
            <w:proofErr w:type="spellStart"/>
            <w:r w:rsidRPr="00B83CD0">
              <w:rPr>
                <w:i/>
                <w:iCs/>
                <w:color w:val="000000"/>
              </w:rPr>
              <w:t>Magnetic</w:t>
            </w:r>
            <w:proofErr w:type="spellEnd"/>
            <w:r w:rsidRPr="00B83CD0">
              <w:rPr>
                <w:i/>
                <w:iCs/>
                <w:color w:val="000000"/>
              </w:rPr>
              <w:t xml:space="preserve"> </w:t>
            </w:r>
            <w:proofErr w:type="spellStart"/>
            <w:r w:rsidRPr="00B83CD0">
              <w:rPr>
                <w:i/>
                <w:iCs/>
                <w:color w:val="000000"/>
              </w:rPr>
              <w:t>Materials</w:t>
            </w:r>
            <w:proofErr w:type="spellEnd"/>
            <w:r w:rsidRPr="00B83CD0">
              <w:rPr>
                <w:color w:val="000000"/>
              </w:rPr>
              <w:t>. Cambridge University, Inc., 2009</w:t>
            </w:r>
            <w:r w:rsidRPr="00B83CD0">
              <w:rPr>
                <w:caps/>
                <w:color w:val="000000"/>
              </w:rPr>
              <w:t>. ISBN 978-0-521-81614-4. d</w:t>
            </w:r>
            <w:r w:rsidRPr="00B83CD0">
              <w:rPr>
                <w:color w:val="000000"/>
              </w:rPr>
              <w:t>ostupné z</w:t>
            </w:r>
            <w:r w:rsidR="00B83CD0" w:rsidRPr="00B83CD0">
              <w:rPr>
                <w:color w:val="000000"/>
              </w:rPr>
              <w:t xml:space="preserve">: </w:t>
            </w:r>
            <w:hyperlink r:id="rId38" w:history="1">
              <w:r w:rsidR="00B83CD0" w:rsidRPr="00B83CD0">
                <w:rPr>
                  <w:rStyle w:val="Hypertextovodkaz"/>
                  <w:shd w:val="clear" w:color="auto" w:fill="FFFFFF"/>
                </w:rPr>
                <w:t>https://app.knovel.com/hotlink/toc/id:kpMMM00003/magnetism-magnetic-materials/magnetism-magnetic-materials</w:t>
              </w:r>
            </w:hyperlink>
            <w:r w:rsidR="00B83CD0" w:rsidRPr="00B83CD0">
              <w:rPr>
                <w:color w:val="323232"/>
                <w:shd w:val="clear" w:color="auto" w:fill="FFFFFF"/>
              </w:rPr>
              <w:t>.</w:t>
            </w:r>
          </w:p>
        </w:tc>
      </w:tr>
      <w:tr w:rsidR="004C0C95" w14:paraId="6E056CD8" w14:textId="77777777" w:rsidTr="000C4A98">
        <w:tc>
          <w:tcPr>
            <w:tcW w:w="10106" w:type="dxa"/>
            <w:gridSpan w:val="23"/>
            <w:tcBorders>
              <w:top w:val="single" w:sz="12" w:space="0" w:color="auto"/>
              <w:left w:val="single" w:sz="2" w:space="0" w:color="auto"/>
              <w:bottom w:val="single" w:sz="2" w:space="0" w:color="auto"/>
              <w:right w:val="single" w:sz="2" w:space="0" w:color="auto"/>
            </w:tcBorders>
            <w:shd w:val="clear" w:color="auto" w:fill="F7CAAC"/>
          </w:tcPr>
          <w:p w14:paraId="32547B28" w14:textId="77777777" w:rsidR="004C0C95" w:rsidRPr="001762EB" w:rsidRDefault="004C0C95" w:rsidP="004C0C95">
            <w:pPr>
              <w:jc w:val="center"/>
              <w:rPr>
                <w:b/>
              </w:rPr>
            </w:pPr>
            <w:r w:rsidRPr="001762EB">
              <w:rPr>
                <w:b/>
              </w:rPr>
              <w:lastRenderedPageBreak/>
              <w:t>Informace ke kombinované nebo distanční formě</w:t>
            </w:r>
          </w:p>
        </w:tc>
      </w:tr>
      <w:tr w:rsidR="004C0C95" w14:paraId="680FD3C5" w14:textId="77777777" w:rsidTr="000C4A98">
        <w:tc>
          <w:tcPr>
            <w:tcW w:w="5038" w:type="dxa"/>
            <w:gridSpan w:val="10"/>
            <w:tcBorders>
              <w:top w:val="single" w:sz="2" w:space="0" w:color="auto"/>
            </w:tcBorders>
            <w:shd w:val="clear" w:color="auto" w:fill="F7CAAC"/>
          </w:tcPr>
          <w:p w14:paraId="612D9DF7" w14:textId="77777777" w:rsidR="004C0C95" w:rsidRPr="001762EB" w:rsidRDefault="004C0C95" w:rsidP="004C0C95">
            <w:pPr>
              <w:jc w:val="both"/>
            </w:pPr>
            <w:r w:rsidRPr="001762EB">
              <w:rPr>
                <w:b/>
              </w:rPr>
              <w:t>Rozsah konzultací (soustředění)</w:t>
            </w:r>
          </w:p>
        </w:tc>
        <w:tc>
          <w:tcPr>
            <w:tcW w:w="889" w:type="dxa"/>
            <w:gridSpan w:val="2"/>
            <w:tcBorders>
              <w:top w:val="single" w:sz="2" w:space="0" w:color="auto"/>
            </w:tcBorders>
          </w:tcPr>
          <w:p w14:paraId="2E12048B" w14:textId="77777777" w:rsidR="004C0C95" w:rsidRPr="001762EB" w:rsidRDefault="004C0C95" w:rsidP="004C0C95">
            <w:pPr>
              <w:jc w:val="both"/>
            </w:pPr>
          </w:p>
        </w:tc>
        <w:tc>
          <w:tcPr>
            <w:tcW w:w="4179" w:type="dxa"/>
            <w:gridSpan w:val="11"/>
            <w:tcBorders>
              <w:top w:val="single" w:sz="2" w:space="0" w:color="auto"/>
            </w:tcBorders>
            <w:shd w:val="clear" w:color="auto" w:fill="F7CAAC"/>
          </w:tcPr>
          <w:p w14:paraId="04450CFC" w14:textId="77777777" w:rsidR="004C0C95" w:rsidRPr="001762EB" w:rsidRDefault="004C0C95" w:rsidP="004C0C95">
            <w:pPr>
              <w:jc w:val="both"/>
              <w:rPr>
                <w:b/>
              </w:rPr>
            </w:pPr>
            <w:r w:rsidRPr="001762EB">
              <w:rPr>
                <w:b/>
              </w:rPr>
              <w:t xml:space="preserve">hodin </w:t>
            </w:r>
          </w:p>
        </w:tc>
      </w:tr>
      <w:tr w:rsidR="004C0C95" w14:paraId="1746CD7F" w14:textId="77777777" w:rsidTr="000C4A98">
        <w:tc>
          <w:tcPr>
            <w:tcW w:w="10106" w:type="dxa"/>
            <w:gridSpan w:val="23"/>
            <w:shd w:val="clear" w:color="auto" w:fill="F7CAAC"/>
          </w:tcPr>
          <w:p w14:paraId="423C1D8F" w14:textId="77777777" w:rsidR="004C0C95" w:rsidRPr="001762EB" w:rsidRDefault="004C0C95" w:rsidP="004C0C95">
            <w:pPr>
              <w:jc w:val="both"/>
              <w:rPr>
                <w:b/>
              </w:rPr>
            </w:pPr>
            <w:r w:rsidRPr="001762EB">
              <w:rPr>
                <w:b/>
              </w:rPr>
              <w:t>Informace o způsobu kontaktu s vyučujícím</w:t>
            </w:r>
          </w:p>
        </w:tc>
      </w:tr>
      <w:tr w:rsidR="004C0C95" w14:paraId="69C10560" w14:textId="77777777" w:rsidTr="000C4A98">
        <w:trPr>
          <w:trHeight w:val="1266"/>
        </w:trPr>
        <w:tc>
          <w:tcPr>
            <w:tcW w:w="10106" w:type="dxa"/>
            <w:gridSpan w:val="23"/>
          </w:tcPr>
          <w:p w14:paraId="37683BDA" w14:textId="77777777" w:rsidR="004C0C95" w:rsidRPr="00B83CD0" w:rsidRDefault="004C0C95" w:rsidP="004C0C95">
            <w:pPr>
              <w:pStyle w:val="xxmsonormal"/>
              <w:shd w:val="clear" w:color="auto" w:fill="FFFFFF"/>
              <w:spacing w:before="0" w:beforeAutospacing="0" w:after="0" w:afterAutospacing="0"/>
              <w:jc w:val="both"/>
              <w:rPr>
                <w:color w:val="000000"/>
                <w:sz w:val="20"/>
                <w:szCs w:val="20"/>
              </w:rPr>
            </w:pPr>
            <w:r w:rsidRPr="00B83CD0">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292F6A4A" w14:textId="26C1218F" w:rsidR="004C0C95" w:rsidRPr="00B83CD0" w:rsidRDefault="004C0C95" w:rsidP="004C0C95">
            <w:pPr>
              <w:pStyle w:val="xxmsonormal"/>
              <w:shd w:val="clear" w:color="auto" w:fill="FFFFFF"/>
              <w:spacing w:before="0" w:beforeAutospacing="0" w:after="0" w:afterAutospacing="0"/>
              <w:jc w:val="both"/>
              <w:rPr>
                <w:color w:val="000000"/>
                <w:sz w:val="20"/>
                <w:szCs w:val="20"/>
              </w:rPr>
            </w:pPr>
          </w:p>
          <w:p w14:paraId="54EBBECF" w14:textId="720ABDB3" w:rsidR="00EE1549" w:rsidRDefault="004C0C95" w:rsidP="004C0C95">
            <w:pPr>
              <w:pStyle w:val="xxmsonormal"/>
              <w:shd w:val="clear" w:color="auto" w:fill="FFFFFF"/>
              <w:spacing w:before="0" w:beforeAutospacing="0" w:after="0" w:afterAutospacing="0"/>
              <w:rPr>
                <w:color w:val="000000"/>
                <w:sz w:val="20"/>
                <w:szCs w:val="20"/>
              </w:rPr>
            </w:pPr>
            <w:r w:rsidRPr="00B83CD0">
              <w:rPr>
                <w:color w:val="000000"/>
                <w:sz w:val="20"/>
                <w:szCs w:val="20"/>
              </w:rPr>
              <w:t>Možnosti komunikace s vyučujícím: </w:t>
            </w:r>
            <w:hyperlink r:id="rId39" w:history="1">
              <w:r w:rsidRPr="00B83CD0">
                <w:rPr>
                  <w:rStyle w:val="Hypertextovodkaz"/>
                  <w:sz w:val="20"/>
                  <w:szCs w:val="20"/>
                </w:rPr>
                <w:t>vilcakova@utb.cz</w:t>
              </w:r>
            </w:hyperlink>
            <w:r w:rsidRPr="00B83CD0">
              <w:rPr>
                <w:color w:val="000000"/>
                <w:sz w:val="20"/>
                <w:szCs w:val="20"/>
              </w:rPr>
              <w:t>, 576 038</w:t>
            </w:r>
            <w:r w:rsidR="00EE1549">
              <w:rPr>
                <w:color w:val="000000"/>
                <w:sz w:val="20"/>
                <w:szCs w:val="20"/>
              </w:rPr>
              <w:t> </w:t>
            </w:r>
            <w:r w:rsidRPr="00B83CD0">
              <w:rPr>
                <w:color w:val="000000"/>
                <w:sz w:val="20"/>
                <w:szCs w:val="20"/>
              </w:rPr>
              <w:t>113.</w:t>
            </w:r>
          </w:p>
          <w:p w14:paraId="6294CFD0" w14:textId="77777777" w:rsidR="00EE1549" w:rsidRDefault="00EE1549" w:rsidP="004C0C95">
            <w:pPr>
              <w:pStyle w:val="xxmsonormal"/>
              <w:shd w:val="clear" w:color="auto" w:fill="FFFFFF"/>
              <w:spacing w:before="0" w:beforeAutospacing="0" w:after="0" w:afterAutospacing="0"/>
              <w:rPr>
                <w:color w:val="000000"/>
                <w:sz w:val="19"/>
                <w:szCs w:val="19"/>
              </w:rPr>
            </w:pPr>
          </w:p>
          <w:p w14:paraId="1B0D56A0" w14:textId="76C9B179" w:rsidR="00B83CD0" w:rsidRPr="001762EB" w:rsidRDefault="00B83CD0" w:rsidP="004C0C95">
            <w:pPr>
              <w:pStyle w:val="xxmsonormal"/>
              <w:shd w:val="clear" w:color="auto" w:fill="FFFFFF"/>
              <w:spacing w:before="0" w:beforeAutospacing="0" w:after="0" w:afterAutospacing="0"/>
              <w:rPr>
                <w:sz w:val="20"/>
                <w:szCs w:val="20"/>
              </w:rPr>
            </w:pPr>
          </w:p>
        </w:tc>
      </w:tr>
      <w:tr w:rsidR="004C0C95" w14:paraId="757BEB5B" w14:textId="77777777" w:rsidTr="000C4A98">
        <w:tc>
          <w:tcPr>
            <w:tcW w:w="10106" w:type="dxa"/>
            <w:gridSpan w:val="23"/>
            <w:tcBorders>
              <w:bottom w:val="double" w:sz="4" w:space="0" w:color="auto"/>
            </w:tcBorders>
            <w:shd w:val="clear" w:color="auto" w:fill="BDD6EE"/>
          </w:tcPr>
          <w:p w14:paraId="44C2852D" w14:textId="24298F53" w:rsidR="004C0C95" w:rsidRDefault="004C0C95" w:rsidP="004C0C95">
            <w:pPr>
              <w:jc w:val="both"/>
              <w:rPr>
                <w:b/>
                <w:sz w:val="28"/>
              </w:rPr>
            </w:pPr>
            <w:bookmarkStart w:id="24" w:name="_Hlk56540099"/>
            <w:r>
              <w:br w:type="page"/>
            </w:r>
            <w:r>
              <w:br w:type="page"/>
            </w:r>
            <w:r>
              <w:rPr>
                <w:b/>
                <w:sz w:val="28"/>
              </w:rPr>
              <w:t>B-III – Charakteristika studijního předmětu</w:t>
            </w:r>
          </w:p>
        </w:tc>
      </w:tr>
      <w:tr w:rsidR="004C0C95" w14:paraId="41FE3F4A" w14:textId="77777777" w:rsidTr="000C4A98">
        <w:tc>
          <w:tcPr>
            <w:tcW w:w="3403" w:type="dxa"/>
            <w:gridSpan w:val="3"/>
            <w:tcBorders>
              <w:top w:val="double" w:sz="4" w:space="0" w:color="auto"/>
            </w:tcBorders>
            <w:shd w:val="clear" w:color="auto" w:fill="F7CAAC"/>
          </w:tcPr>
          <w:p w14:paraId="2E01045C" w14:textId="77777777" w:rsidR="004C0C95" w:rsidRDefault="004C0C95" w:rsidP="004C0C95">
            <w:pPr>
              <w:jc w:val="both"/>
              <w:rPr>
                <w:b/>
              </w:rPr>
            </w:pPr>
            <w:r>
              <w:rPr>
                <w:b/>
              </w:rPr>
              <w:t>Název studijního předmětu</w:t>
            </w:r>
          </w:p>
        </w:tc>
        <w:tc>
          <w:tcPr>
            <w:tcW w:w="6703" w:type="dxa"/>
            <w:gridSpan w:val="20"/>
            <w:tcBorders>
              <w:top w:val="double" w:sz="4" w:space="0" w:color="auto"/>
            </w:tcBorders>
          </w:tcPr>
          <w:p w14:paraId="78111276" w14:textId="7D46A0BC" w:rsidR="004C0C95" w:rsidRPr="00F87F75" w:rsidRDefault="004C0C95" w:rsidP="004C0C95">
            <w:pPr>
              <w:jc w:val="both"/>
              <w:rPr>
                <w:b/>
                <w:bCs/>
              </w:rPr>
            </w:pPr>
            <w:bookmarkStart w:id="25" w:name="Fyzika_polymeru"/>
            <w:r w:rsidRPr="00F855FC">
              <w:rPr>
                <w:b/>
                <w:bCs/>
                <w:spacing w:val="-2"/>
              </w:rPr>
              <w:t>Fyzika polymerů</w:t>
            </w:r>
            <w:bookmarkEnd w:id="25"/>
          </w:p>
        </w:tc>
      </w:tr>
      <w:tr w:rsidR="004C0C95" w14:paraId="0A4562A5" w14:textId="77777777" w:rsidTr="000C4A98">
        <w:tc>
          <w:tcPr>
            <w:tcW w:w="3403" w:type="dxa"/>
            <w:gridSpan w:val="3"/>
            <w:shd w:val="clear" w:color="auto" w:fill="F7CAAC"/>
          </w:tcPr>
          <w:p w14:paraId="51CECEA0" w14:textId="77777777" w:rsidR="004C0C95" w:rsidRDefault="004C0C95" w:rsidP="004C0C95">
            <w:pPr>
              <w:jc w:val="both"/>
              <w:rPr>
                <w:b/>
              </w:rPr>
            </w:pPr>
            <w:r>
              <w:rPr>
                <w:b/>
              </w:rPr>
              <w:t>Typ předmětu</w:t>
            </w:r>
          </w:p>
        </w:tc>
        <w:tc>
          <w:tcPr>
            <w:tcW w:w="3340" w:type="dxa"/>
            <w:gridSpan w:val="12"/>
          </w:tcPr>
          <w:p w14:paraId="05D9BAAD" w14:textId="5EF8A23A" w:rsidR="004C0C95" w:rsidRDefault="0092203B" w:rsidP="004C0C95">
            <w:pPr>
              <w:jc w:val="both"/>
            </w:pPr>
            <w:ins w:id="26" w:author="Michal Staněk" w:date="2021-03-30T13:42:00Z">
              <w:r w:rsidRPr="0092203B">
                <w:t>povinně volitelný</w:t>
              </w:r>
            </w:ins>
          </w:p>
        </w:tc>
        <w:tc>
          <w:tcPr>
            <w:tcW w:w="2695" w:type="dxa"/>
            <w:gridSpan w:val="5"/>
            <w:shd w:val="clear" w:color="auto" w:fill="F7CAAC"/>
          </w:tcPr>
          <w:p w14:paraId="0CDB3D91" w14:textId="77777777" w:rsidR="004C0C95" w:rsidRDefault="004C0C95" w:rsidP="004C0C95">
            <w:pPr>
              <w:jc w:val="both"/>
            </w:pPr>
            <w:r>
              <w:rPr>
                <w:b/>
              </w:rPr>
              <w:t>doporučený ročník / semestr</w:t>
            </w:r>
          </w:p>
        </w:tc>
        <w:tc>
          <w:tcPr>
            <w:tcW w:w="668" w:type="dxa"/>
            <w:gridSpan w:val="3"/>
          </w:tcPr>
          <w:p w14:paraId="51D5986D" w14:textId="77777777" w:rsidR="004C0C95" w:rsidRDefault="004C0C95" w:rsidP="004C0C95">
            <w:pPr>
              <w:jc w:val="both"/>
            </w:pPr>
          </w:p>
        </w:tc>
      </w:tr>
      <w:tr w:rsidR="004C0C95" w14:paraId="6EEB4859" w14:textId="77777777" w:rsidTr="000C4A98">
        <w:tc>
          <w:tcPr>
            <w:tcW w:w="3403" w:type="dxa"/>
            <w:gridSpan w:val="3"/>
            <w:shd w:val="clear" w:color="auto" w:fill="F7CAAC"/>
          </w:tcPr>
          <w:p w14:paraId="22E60DA3" w14:textId="77777777" w:rsidR="004C0C95" w:rsidRDefault="004C0C95" w:rsidP="004C0C95">
            <w:pPr>
              <w:jc w:val="both"/>
              <w:rPr>
                <w:b/>
              </w:rPr>
            </w:pPr>
            <w:r>
              <w:rPr>
                <w:b/>
              </w:rPr>
              <w:t>Rozsah studijního předmětu</w:t>
            </w:r>
          </w:p>
        </w:tc>
        <w:tc>
          <w:tcPr>
            <w:tcW w:w="1635" w:type="dxa"/>
            <w:gridSpan w:val="7"/>
          </w:tcPr>
          <w:p w14:paraId="6EA5FACE" w14:textId="77777777" w:rsidR="004C0C95" w:rsidRDefault="004C0C95" w:rsidP="004C0C95">
            <w:pPr>
              <w:jc w:val="both"/>
            </w:pPr>
          </w:p>
        </w:tc>
        <w:tc>
          <w:tcPr>
            <w:tcW w:w="889" w:type="dxa"/>
            <w:gridSpan w:val="2"/>
            <w:shd w:val="clear" w:color="auto" w:fill="F7CAAC"/>
          </w:tcPr>
          <w:p w14:paraId="7093B3CF" w14:textId="77777777" w:rsidR="004C0C95" w:rsidRDefault="004C0C95" w:rsidP="004C0C95">
            <w:pPr>
              <w:jc w:val="both"/>
              <w:rPr>
                <w:b/>
              </w:rPr>
            </w:pPr>
            <w:r>
              <w:rPr>
                <w:b/>
              </w:rPr>
              <w:t xml:space="preserve">hod. </w:t>
            </w:r>
          </w:p>
        </w:tc>
        <w:tc>
          <w:tcPr>
            <w:tcW w:w="816" w:type="dxa"/>
            <w:gridSpan w:val="3"/>
          </w:tcPr>
          <w:p w14:paraId="6D65F984" w14:textId="77777777" w:rsidR="004C0C95" w:rsidRDefault="004C0C95" w:rsidP="004C0C95">
            <w:pPr>
              <w:jc w:val="both"/>
            </w:pPr>
          </w:p>
        </w:tc>
        <w:tc>
          <w:tcPr>
            <w:tcW w:w="2156" w:type="dxa"/>
            <w:gridSpan w:val="3"/>
            <w:shd w:val="clear" w:color="auto" w:fill="F7CAAC"/>
          </w:tcPr>
          <w:p w14:paraId="7C223DC0" w14:textId="77777777" w:rsidR="004C0C95" w:rsidRDefault="004C0C95" w:rsidP="004C0C95">
            <w:pPr>
              <w:jc w:val="both"/>
              <w:rPr>
                <w:b/>
              </w:rPr>
            </w:pPr>
            <w:r>
              <w:rPr>
                <w:b/>
              </w:rPr>
              <w:t>kreditů</w:t>
            </w:r>
          </w:p>
        </w:tc>
        <w:tc>
          <w:tcPr>
            <w:tcW w:w="1207" w:type="dxa"/>
            <w:gridSpan w:val="5"/>
          </w:tcPr>
          <w:p w14:paraId="48A7F83E" w14:textId="77777777" w:rsidR="004C0C95" w:rsidRDefault="004C0C95" w:rsidP="004C0C95">
            <w:pPr>
              <w:jc w:val="both"/>
            </w:pPr>
          </w:p>
        </w:tc>
      </w:tr>
      <w:tr w:rsidR="004C0C95" w14:paraId="744CF199" w14:textId="77777777" w:rsidTr="000C4A98">
        <w:tc>
          <w:tcPr>
            <w:tcW w:w="3403" w:type="dxa"/>
            <w:gridSpan w:val="3"/>
            <w:shd w:val="clear" w:color="auto" w:fill="F7CAAC"/>
          </w:tcPr>
          <w:p w14:paraId="534378C4" w14:textId="77777777" w:rsidR="004C0C95" w:rsidRDefault="004C0C95" w:rsidP="004C0C95">
            <w:pPr>
              <w:jc w:val="both"/>
              <w:rPr>
                <w:b/>
                <w:sz w:val="22"/>
              </w:rPr>
            </w:pPr>
            <w:r>
              <w:rPr>
                <w:b/>
              </w:rPr>
              <w:t xml:space="preserve">Prerekvizity, </w:t>
            </w:r>
            <w:proofErr w:type="spellStart"/>
            <w:r>
              <w:rPr>
                <w:b/>
              </w:rPr>
              <w:t>korekvizity</w:t>
            </w:r>
            <w:proofErr w:type="spellEnd"/>
            <w:r>
              <w:rPr>
                <w:b/>
              </w:rPr>
              <w:t>, ekvivalence</w:t>
            </w:r>
          </w:p>
        </w:tc>
        <w:tc>
          <w:tcPr>
            <w:tcW w:w="6703" w:type="dxa"/>
            <w:gridSpan w:val="20"/>
          </w:tcPr>
          <w:p w14:paraId="5E7CC98C" w14:textId="77777777" w:rsidR="004C0C95" w:rsidRDefault="004C0C95" w:rsidP="004C0C95">
            <w:pPr>
              <w:jc w:val="both"/>
            </w:pPr>
          </w:p>
        </w:tc>
      </w:tr>
      <w:tr w:rsidR="004C0C95" w14:paraId="1DC4A314" w14:textId="77777777" w:rsidTr="000C4A98">
        <w:tc>
          <w:tcPr>
            <w:tcW w:w="3403" w:type="dxa"/>
            <w:gridSpan w:val="3"/>
            <w:shd w:val="clear" w:color="auto" w:fill="F7CAAC"/>
          </w:tcPr>
          <w:p w14:paraId="46DD7072" w14:textId="77777777" w:rsidR="004C0C95" w:rsidRDefault="004C0C95" w:rsidP="004C0C95">
            <w:pPr>
              <w:jc w:val="both"/>
              <w:rPr>
                <w:b/>
              </w:rPr>
            </w:pPr>
            <w:r>
              <w:rPr>
                <w:b/>
              </w:rPr>
              <w:t>Způsob ověření studijních výsledků</w:t>
            </w:r>
          </w:p>
        </w:tc>
        <w:tc>
          <w:tcPr>
            <w:tcW w:w="3340" w:type="dxa"/>
            <w:gridSpan w:val="12"/>
          </w:tcPr>
          <w:p w14:paraId="382F949D" w14:textId="77777777" w:rsidR="004C0C95" w:rsidRDefault="004C0C95" w:rsidP="004C0C95">
            <w:pPr>
              <w:jc w:val="both"/>
            </w:pPr>
            <w:r>
              <w:t>zkouška</w:t>
            </w:r>
          </w:p>
        </w:tc>
        <w:tc>
          <w:tcPr>
            <w:tcW w:w="2156" w:type="dxa"/>
            <w:gridSpan w:val="3"/>
            <w:shd w:val="clear" w:color="auto" w:fill="F7CAAC"/>
          </w:tcPr>
          <w:p w14:paraId="146524A7" w14:textId="77777777" w:rsidR="004C0C95" w:rsidRDefault="004C0C95" w:rsidP="004C0C95">
            <w:pPr>
              <w:jc w:val="both"/>
              <w:rPr>
                <w:b/>
              </w:rPr>
            </w:pPr>
            <w:r>
              <w:rPr>
                <w:b/>
              </w:rPr>
              <w:t>Forma výuky</w:t>
            </w:r>
          </w:p>
        </w:tc>
        <w:tc>
          <w:tcPr>
            <w:tcW w:w="1207" w:type="dxa"/>
            <w:gridSpan w:val="5"/>
          </w:tcPr>
          <w:p w14:paraId="073BD770" w14:textId="41A922EF" w:rsidR="004C0C95" w:rsidRDefault="00A54DA5" w:rsidP="004C0C95">
            <w:pPr>
              <w:jc w:val="both"/>
            </w:pPr>
            <w:ins w:id="27" w:author="Michal Staněk" w:date="2021-03-30T14:04:00Z">
              <w:r>
                <w:rPr>
                  <w:sz w:val="18"/>
                  <w:szCs w:val="18"/>
                </w:rPr>
                <w:t>konzultace</w:t>
              </w:r>
            </w:ins>
          </w:p>
        </w:tc>
      </w:tr>
      <w:tr w:rsidR="004C0C95" w14:paraId="1D20CFAA" w14:textId="77777777" w:rsidTr="000C4A98">
        <w:tc>
          <w:tcPr>
            <w:tcW w:w="3403" w:type="dxa"/>
            <w:gridSpan w:val="3"/>
            <w:shd w:val="clear" w:color="auto" w:fill="F7CAAC"/>
          </w:tcPr>
          <w:p w14:paraId="1BB1035F" w14:textId="77777777" w:rsidR="004C0C95" w:rsidRDefault="004C0C95" w:rsidP="004C0C95">
            <w:pPr>
              <w:jc w:val="both"/>
              <w:rPr>
                <w:b/>
              </w:rPr>
            </w:pPr>
            <w:r>
              <w:rPr>
                <w:b/>
              </w:rPr>
              <w:t>Forma způsobu ověření studijních výsledků a další požadavky na studenta</w:t>
            </w:r>
          </w:p>
        </w:tc>
        <w:tc>
          <w:tcPr>
            <w:tcW w:w="6703" w:type="dxa"/>
            <w:gridSpan w:val="20"/>
            <w:tcBorders>
              <w:bottom w:val="single" w:sz="4" w:space="0" w:color="auto"/>
            </w:tcBorders>
          </w:tcPr>
          <w:p w14:paraId="70DB0377" w14:textId="77777777" w:rsidR="004C0C95" w:rsidRDefault="004C0C95" w:rsidP="004C0C95">
            <w:pPr>
              <w:jc w:val="both"/>
            </w:pPr>
          </w:p>
        </w:tc>
      </w:tr>
      <w:tr w:rsidR="004C0C95" w14:paraId="2FD3ADCC" w14:textId="77777777" w:rsidTr="000C4A98">
        <w:trPr>
          <w:trHeight w:val="197"/>
        </w:trPr>
        <w:tc>
          <w:tcPr>
            <w:tcW w:w="3403" w:type="dxa"/>
            <w:gridSpan w:val="3"/>
            <w:tcBorders>
              <w:top w:val="nil"/>
            </w:tcBorders>
            <w:shd w:val="clear" w:color="auto" w:fill="F7CAAC"/>
          </w:tcPr>
          <w:p w14:paraId="0ECB61BC" w14:textId="77777777" w:rsidR="004C0C95" w:rsidRDefault="004C0C95" w:rsidP="004C0C95">
            <w:pPr>
              <w:jc w:val="both"/>
              <w:rPr>
                <w:b/>
              </w:rPr>
            </w:pPr>
            <w:r>
              <w:rPr>
                <w:b/>
              </w:rPr>
              <w:t>Garant předmětu</w:t>
            </w:r>
          </w:p>
        </w:tc>
        <w:tc>
          <w:tcPr>
            <w:tcW w:w="6703" w:type="dxa"/>
            <w:gridSpan w:val="20"/>
            <w:tcBorders>
              <w:top w:val="single" w:sz="4" w:space="0" w:color="auto"/>
            </w:tcBorders>
          </w:tcPr>
          <w:p w14:paraId="2B712CE2" w14:textId="454C6087" w:rsidR="004C0C95" w:rsidRDefault="004C0C95" w:rsidP="004C0C95">
            <w:pPr>
              <w:jc w:val="both"/>
            </w:pPr>
            <w:r w:rsidRPr="007D33B0">
              <w:rPr>
                <w:spacing w:val="-2"/>
              </w:rPr>
              <w:t>prof. Ing. Berenika Hausnerová, Ph.D.</w:t>
            </w:r>
          </w:p>
        </w:tc>
      </w:tr>
      <w:tr w:rsidR="004C0C95" w14:paraId="371556AE" w14:textId="77777777" w:rsidTr="000C4A98">
        <w:trPr>
          <w:trHeight w:val="243"/>
        </w:trPr>
        <w:tc>
          <w:tcPr>
            <w:tcW w:w="3403" w:type="dxa"/>
            <w:gridSpan w:val="3"/>
            <w:tcBorders>
              <w:top w:val="nil"/>
            </w:tcBorders>
            <w:shd w:val="clear" w:color="auto" w:fill="F7CAAC"/>
          </w:tcPr>
          <w:p w14:paraId="66BF40D3" w14:textId="77777777" w:rsidR="004C0C95" w:rsidRDefault="004C0C95" w:rsidP="004C0C95">
            <w:pPr>
              <w:jc w:val="both"/>
              <w:rPr>
                <w:b/>
              </w:rPr>
            </w:pPr>
            <w:r>
              <w:rPr>
                <w:b/>
              </w:rPr>
              <w:t>Zapojení garanta do výuky předmětu</w:t>
            </w:r>
          </w:p>
        </w:tc>
        <w:tc>
          <w:tcPr>
            <w:tcW w:w="6703" w:type="dxa"/>
            <w:gridSpan w:val="20"/>
            <w:tcBorders>
              <w:top w:val="nil"/>
            </w:tcBorders>
          </w:tcPr>
          <w:p w14:paraId="5226D710" w14:textId="3888033A" w:rsidR="004C0C95" w:rsidRDefault="004C0C95" w:rsidP="004C0C95">
            <w:pPr>
              <w:jc w:val="both"/>
            </w:pPr>
            <w:proofErr w:type="gramStart"/>
            <w:r w:rsidRPr="005E38C5">
              <w:t>100%</w:t>
            </w:r>
            <w:proofErr w:type="gramEnd"/>
          </w:p>
        </w:tc>
      </w:tr>
      <w:tr w:rsidR="004C0C95" w14:paraId="7542DE1D" w14:textId="77777777" w:rsidTr="000C4A98">
        <w:tc>
          <w:tcPr>
            <w:tcW w:w="3403" w:type="dxa"/>
            <w:gridSpan w:val="3"/>
            <w:shd w:val="clear" w:color="auto" w:fill="F7CAAC"/>
          </w:tcPr>
          <w:p w14:paraId="48AB3132" w14:textId="77777777" w:rsidR="004C0C95" w:rsidRDefault="004C0C95" w:rsidP="004C0C95">
            <w:pPr>
              <w:jc w:val="both"/>
              <w:rPr>
                <w:b/>
              </w:rPr>
            </w:pPr>
            <w:r>
              <w:rPr>
                <w:b/>
              </w:rPr>
              <w:t>Vyučující</w:t>
            </w:r>
          </w:p>
        </w:tc>
        <w:tc>
          <w:tcPr>
            <w:tcW w:w="6703" w:type="dxa"/>
            <w:gridSpan w:val="20"/>
            <w:tcBorders>
              <w:bottom w:val="nil"/>
            </w:tcBorders>
          </w:tcPr>
          <w:p w14:paraId="6A8B18CA" w14:textId="77777777" w:rsidR="004C0C95" w:rsidRDefault="004C0C95" w:rsidP="004C0C95">
            <w:pPr>
              <w:jc w:val="both"/>
            </w:pPr>
          </w:p>
        </w:tc>
      </w:tr>
      <w:tr w:rsidR="004C0C95" w14:paraId="1209ABB9" w14:textId="77777777" w:rsidTr="000C4A98">
        <w:trPr>
          <w:trHeight w:val="272"/>
        </w:trPr>
        <w:tc>
          <w:tcPr>
            <w:tcW w:w="10106" w:type="dxa"/>
            <w:gridSpan w:val="23"/>
            <w:tcBorders>
              <w:top w:val="nil"/>
            </w:tcBorders>
          </w:tcPr>
          <w:p w14:paraId="214FEB7C" w14:textId="7FFA6D9F" w:rsidR="004C0C95" w:rsidRDefault="004C0C95" w:rsidP="004C0C95">
            <w:pPr>
              <w:spacing w:before="20" w:after="20"/>
              <w:jc w:val="both"/>
            </w:pPr>
            <w:r w:rsidRPr="007D33B0">
              <w:rPr>
                <w:spacing w:val="-2"/>
              </w:rPr>
              <w:t>prof. Ing. Berenika Hausnerová, Ph.D.</w:t>
            </w:r>
          </w:p>
        </w:tc>
      </w:tr>
      <w:tr w:rsidR="004C0C95" w14:paraId="4F61BC92" w14:textId="77777777" w:rsidTr="000C4A98">
        <w:tc>
          <w:tcPr>
            <w:tcW w:w="3403" w:type="dxa"/>
            <w:gridSpan w:val="3"/>
            <w:shd w:val="clear" w:color="auto" w:fill="F7CAAC"/>
          </w:tcPr>
          <w:p w14:paraId="180D8A1D" w14:textId="77777777" w:rsidR="004C0C95" w:rsidRDefault="004C0C95" w:rsidP="004C0C95">
            <w:pPr>
              <w:jc w:val="both"/>
              <w:rPr>
                <w:b/>
              </w:rPr>
            </w:pPr>
            <w:r>
              <w:rPr>
                <w:b/>
              </w:rPr>
              <w:t>Stručná anotace předmětu</w:t>
            </w:r>
          </w:p>
        </w:tc>
        <w:tc>
          <w:tcPr>
            <w:tcW w:w="6703" w:type="dxa"/>
            <w:gridSpan w:val="20"/>
            <w:tcBorders>
              <w:bottom w:val="nil"/>
            </w:tcBorders>
          </w:tcPr>
          <w:p w14:paraId="5A782CF6" w14:textId="77777777" w:rsidR="004C0C95" w:rsidRDefault="004C0C95" w:rsidP="004C0C95">
            <w:pPr>
              <w:jc w:val="both"/>
            </w:pPr>
          </w:p>
        </w:tc>
      </w:tr>
      <w:tr w:rsidR="004C0C95" w14:paraId="443C0C36" w14:textId="77777777" w:rsidTr="000C4A98">
        <w:trPr>
          <w:trHeight w:val="2716"/>
        </w:trPr>
        <w:tc>
          <w:tcPr>
            <w:tcW w:w="10106" w:type="dxa"/>
            <w:gridSpan w:val="23"/>
            <w:tcBorders>
              <w:top w:val="nil"/>
              <w:bottom w:val="single" w:sz="12" w:space="0" w:color="auto"/>
            </w:tcBorders>
          </w:tcPr>
          <w:p w14:paraId="04094D23" w14:textId="5522D57A" w:rsidR="004C0C95" w:rsidRPr="00475ECE" w:rsidRDefault="004C0C95" w:rsidP="004C0C95">
            <w:pPr>
              <w:jc w:val="both"/>
            </w:pPr>
            <w:r w:rsidRPr="00475ECE">
              <w:t xml:space="preserve">Cílem předmětu je propojit a navázat na znalosti fyzikální chemie, fyzikálních vlastností polymerů a technologických procesů. Úvodem jsou objasněny důležité parametry polymerních materiálů a způsoby jejich měření </w:t>
            </w:r>
            <w:r w:rsidR="0068623F">
              <w:rPr>
                <w:sz w:val="19"/>
                <w:szCs w:val="19"/>
                <w:shd w:val="clear" w:color="auto" w:fill="FFFFFF"/>
              </w:rPr>
              <w:t>–</w:t>
            </w:r>
            <w:r w:rsidRPr="00475ECE">
              <w:t xml:space="preserve"> molekulární hmotnost, skelný přechod, teplota tání a krystalizace. Stěžejní částí předmětu je následný rozbor viskózního, elastického a viskoelastického chování polymerů, tj. deformačního chování polymerních materiálů. Předmět je doplněn o vhled do problematiky v důležitých specifických oblastech, jako jsou např. </w:t>
            </w:r>
            <w:proofErr w:type="spellStart"/>
            <w:r w:rsidRPr="00475ECE">
              <w:t>multikomponentní</w:t>
            </w:r>
            <w:proofErr w:type="spellEnd"/>
            <w:r w:rsidRPr="00475ECE">
              <w:t xml:space="preserve"> materiály (</w:t>
            </w:r>
            <w:proofErr w:type="spellStart"/>
            <w:r w:rsidRPr="00475ECE">
              <w:t>blendy</w:t>
            </w:r>
            <w:proofErr w:type="spellEnd"/>
            <w:r w:rsidRPr="00475ECE">
              <w:t xml:space="preserve"> a kompozity), elektrické a magnetické vlastnosti.</w:t>
            </w:r>
          </w:p>
          <w:p w14:paraId="31F4DE56" w14:textId="77777777" w:rsidR="004C0C95" w:rsidRPr="005B55ED" w:rsidRDefault="004C0C95" w:rsidP="004C0C95">
            <w:pPr>
              <w:jc w:val="both"/>
            </w:pPr>
          </w:p>
          <w:p w14:paraId="73E0D8D5" w14:textId="77777777" w:rsidR="004C0C95" w:rsidRPr="005B55ED" w:rsidRDefault="004C0C95" w:rsidP="004C0C95">
            <w:pPr>
              <w:jc w:val="both"/>
              <w:rPr>
                <w:u w:val="single"/>
              </w:rPr>
            </w:pPr>
            <w:r w:rsidRPr="005B55ED">
              <w:rPr>
                <w:u w:val="single"/>
              </w:rPr>
              <w:t>Základní témata:</w:t>
            </w:r>
          </w:p>
          <w:p w14:paraId="73B04C5F" w14:textId="77777777" w:rsidR="00C8343F" w:rsidRPr="00B42746" w:rsidRDefault="00C8343F" w:rsidP="00FD7448">
            <w:pPr>
              <w:autoSpaceDE w:val="0"/>
              <w:autoSpaceDN w:val="0"/>
              <w:adjustRightInd w:val="0"/>
              <w:ind w:left="113" w:hanging="113"/>
              <w:jc w:val="both"/>
              <w:rPr>
                <w:rFonts w:eastAsia="Calibri"/>
                <w:color w:val="000000"/>
              </w:rPr>
            </w:pPr>
            <w:r w:rsidRPr="00B42746">
              <w:rPr>
                <w:rFonts w:eastAsia="Calibri"/>
                <w:color w:val="000000"/>
              </w:rPr>
              <w:t xml:space="preserve">- Struktura polymerů (mezimolekulární soudržnost, ohebnost a geometrická pravidelnost polymerních řetězců, distribuce molárních hmotností), polymerní sítě (výstavba sítí, teorie síťování), skelný přechod a teorie volného objemu, krystalizace (kinetika, termodynamika), elasticita (kaučukovitá elasticita, </w:t>
            </w:r>
            <w:proofErr w:type="spellStart"/>
            <w:r w:rsidRPr="00B42746">
              <w:rPr>
                <w:rFonts w:eastAsia="Calibri"/>
                <w:color w:val="000000"/>
              </w:rPr>
              <w:t>termoelasticita</w:t>
            </w:r>
            <w:proofErr w:type="spellEnd"/>
            <w:r w:rsidRPr="00B42746">
              <w:rPr>
                <w:rFonts w:eastAsia="Calibri"/>
                <w:color w:val="000000"/>
              </w:rPr>
              <w:t xml:space="preserve">, teorie elasticity, role struktury, stárnutí, </w:t>
            </w:r>
            <w:proofErr w:type="spellStart"/>
            <w:r w:rsidRPr="00B42746">
              <w:rPr>
                <w:rFonts w:eastAsia="Calibri"/>
                <w:color w:val="000000"/>
              </w:rPr>
              <w:t>chemorelaxace</w:t>
            </w:r>
            <w:proofErr w:type="spellEnd"/>
            <w:r w:rsidRPr="00B42746">
              <w:rPr>
                <w:rFonts w:eastAsia="Calibri"/>
                <w:color w:val="000000"/>
              </w:rPr>
              <w:t xml:space="preserve">), </w:t>
            </w:r>
            <w:proofErr w:type="spellStart"/>
            <w:r w:rsidRPr="00B42746">
              <w:rPr>
                <w:rFonts w:eastAsia="Calibri"/>
                <w:color w:val="000000"/>
              </w:rPr>
              <w:t>viskoelasticita</w:t>
            </w:r>
            <w:proofErr w:type="spellEnd"/>
            <w:r w:rsidRPr="00B42746">
              <w:rPr>
                <w:rFonts w:eastAsia="Calibri"/>
                <w:color w:val="000000"/>
              </w:rPr>
              <w:t xml:space="preserve"> (viskoelastické funkce a jejich vzájemné vztahy, relaxační přechody). </w:t>
            </w:r>
          </w:p>
          <w:p w14:paraId="4D6ED232" w14:textId="77777777" w:rsidR="00C8343F" w:rsidRPr="00B42746" w:rsidRDefault="00C8343F" w:rsidP="00FD7448">
            <w:pPr>
              <w:autoSpaceDE w:val="0"/>
              <w:autoSpaceDN w:val="0"/>
              <w:adjustRightInd w:val="0"/>
              <w:ind w:left="113" w:hanging="113"/>
              <w:jc w:val="both"/>
              <w:rPr>
                <w:rFonts w:eastAsia="Calibri"/>
                <w:color w:val="000000"/>
              </w:rPr>
            </w:pPr>
            <w:r w:rsidRPr="00B42746">
              <w:rPr>
                <w:rFonts w:eastAsia="Calibri"/>
                <w:color w:val="000000"/>
              </w:rPr>
              <w:t xml:space="preserve">- Tok polymerních tavenin, pokročilé reologické modely, specifika reologického chování plněných polymerních tavenin, tokové nestability a možnosti jejich eliminace. </w:t>
            </w:r>
          </w:p>
          <w:p w14:paraId="2F82A168" w14:textId="77777777" w:rsidR="00C8343F" w:rsidRPr="00B42746" w:rsidRDefault="00C8343F" w:rsidP="00FD7448">
            <w:pPr>
              <w:autoSpaceDE w:val="0"/>
              <w:autoSpaceDN w:val="0"/>
              <w:adjustRightInd w:val="0"/>
              <w:ind w:left="113" w:hanging="113"/>
              <w:jc w:val="both"/>
              <w:rPr>
                <w:rFonts w:eastAsia="Calibri"/>
                <w:color w:val="000000"/>
              </w:rPr>
            </w:pPr>
            <w:r w:rsidRPr="00B42746">
              <w:rPr>
                <w:rFonts w:eastAsia="Calibri"/>
                <w:color w:val="000000"/>
              </w:rPr>
              <w:t xml:space="preserve">- Pevnost a porušování polymerů, mísitelnost, rozpustnost a </w:t>
            </w:r>
            <w:proofErr w:type="spellStart"/>
            <w:r w:rsidRPr="00B42746">
              <w:rPr>
                <w:rFonts w:eastAsia="Calibri"/>
                <w:color w:val="000000"/>
              </w:rPr>
              <w:t>botnání</w:t>
            </w:r>
            <w:proofErr w:type="spellEnd"/>
            <w:r w:rsidRPr="00B42746">
              <w:rPr>
                <w:rFonts w:eastAsia="Calibri"/>
                <w:color w:val="000000"/>
              </w:rPr>
              <w:t xml:space="preserve"> (termodynamika), orientace (strukturní hlediska), chování polymerů v elektrických a magnetických polích, kompozity. </w:t>
            </w:r>
          </w:p>
          <w:p w14:paraId="13EB4829" w14:textId="3986BB6C" w:rsidR="004C0C95" w:rsidRPr="001B13CE" w:rsidRDefault="00C8343F" w:rsidP="00FD7448">
            <w:pPr>
              <w:pStyle w:val="TableParagraph"/>
              <w:numPr>
                <w:ilvl w:val="0"/>
                <w:numId w:val="15"/>
              </w:numPr>
              <w:tabs>
                <w:tab w:val="left" w:pos="349"/>
              </w:tabs>
              <w:ind w:left="113" w:hanging="113"/>
              <w:jc w:val="both"/>
              <w:rPr>
                <w:sz w:val="20"/>
                <w:szCs w:val="20"/>
              </w:rPr>
            </w:pPr>
            <w:proofErr w:type="spellStart"/>
            <w:r w:rsidRPr="00B42746">
              <w:rPr>
                <w:rFonts w:eastAsia="Calibri"/>
                <w:color w:val="000000"/>
                <w:sz w:val="20"/>
                <w:szCs w:val="20"/>
              </w:rPr>
              <w:t>Interpretace</w:t>
            </w:r>
            <w:proofErr w:type="spellEnd"/>
            <w:r w:rsidRPr="00B42746">
              <w:rPr>
                <w:rFonts w:eastAsia="Calibri"/>
                <w:color w:val="000000"/>
                <w:sz w:val="20"/>
                <w:szCs w:val="20"/>
              </w:rPr>
              <w:t xml:space="preserve"> </w:t>
            </w:r>
            <w:proofErr w:type="spellStart"/>
            <w:r w:rsidRPr="00B42746">
              <w:rPr>
                <w:rFonts w:eastAsia="Calibri"/>
                <w:color w:val="000000"/>
                <w:sz w:val="20"/>
                <w:szCs w:val="20"/>
              </w:rPr>
              <w:t>viskoelastických</w:t>
            </w:r>
            <w:proofErr w:type="spellEnd"/>
            <w:r w:rsidRPr="00B42746">
              <w:rPr>
                <w:rFonts w:eastAsia="Calibri"/>
                <w:color w:val="000000"/>
                <w:sz w:val="20"/>
                <w:szCs w:val="20"/>
              </w:rPr>
              <w:t xml:space="preserve"> </w:t>
            </w:r>
            <w:proofErr w:type="spellStart"/>
            <w:r w:rsidRPr="00B42746">
              <w:rPr>
                <w:rFonts w:eastAsia="Calibri"/>
                <w:color w:val="000000"/>
                <w:sz w:val="20"/>
                <w:szCs w:val="20"/>
              </w:rPr>
              <w:t>dat</w:t>
            </w:r>
            <w:proofErr w:type="spellEnd"/>
            <w:r w:rsidRPr="00B42746">
              <w:rPr>
                <w:rFonts w:eastAsia="Calibri"/>
                <w:color w:val="000000"/>
                <w:sz w:val="20"/>
                <w:szCs w:val="20"/>
              </w:rPr>
              <w:t xml:space="preserve"> pro </w:t>
            </w:r>
            <w:proofErr w:type="spellStart"/>
            <w:r w:rsidRPr="00B42746">
              <w:rPr>
                <w:rFonts w:eastAsia="Calibri"/>
                <w:color w:val="000000"/>
                <w:sz w:val="20"/>
                <w:szCs w:val="20"/>
              </w:rPr>
              <w:t>polymerní</w:t>
            </w:r>
            <w:proofErr w:type="spellEnd"/>
            <w:r w:rsidRPr="00B42746">
              <w:rPr>
                <w:rFonts w:eastAsia="Calibri"/>
                <w:color w:val="000000"/>
                <w:sz w:val="20"/>
                <w:szCs w:val="20"/>
              </w:rPr>
              <w:t xml:space="preserve"> </w:t>
            </w:r>
            <w:proofErr w:type="spellStart"/>
            <w:r w:rsidRPr="00B42746">
              <w:rPr>
                <w:rFonts w:eastAsia="Calibri"/>
                <w:color w:val="000000"/>
                <w:sz w:val="20"/>
                <w:szCs w:val="20"/>
              </w:rPr>
              <w:t>taveniny</w:t>
            </w:r>
            <w:proofErr w:type="spellEnd"/>
            <w:r w:rsidRPr="00B42746">
              <w:rPr>
                <w:rFonts w:eastAsia="Calibri"/>
                <w:color w:val="000000"/>
                <w:sz w:val="20"/>
                <w:szCs w:val="20"/>
              </w:rPr>
              <w:t xml:space="preserve"> a </w:t>
            </w:r>
            <w:proofErr w:type="spellStart"/>
            <w:r w:rsidRPr="00B42746">
              <w:rPr>
                <w:rFonts w:eastAsia="Calibri"/>
                <w:color w:val="000000"/>
                <w:sz w:val="20"/>
                <w:szCs w:val="20"/>
              </w:rPr>
              <w:t>kompozity</w:t>
            </w:r>
            <w:proofErr w:type="spellEnd"/>
            <w:r w:rsidRPr="00B42746">
              <w:rPr>
                <w:rFonts w:eastAsia="Calibri"/>
                <w:color w:val="000000"/>
                <w:sz w:val="20"/>
                <w:szCs w:val="20"/>
              </w:rPr>
              <w:t xml:space="preserve"> s </w:t>
            </w:r>
            <w:proofErr w:type="spellStart"/>
            <w:r w:rsidRPr="00B42746">
              <w:rPr>
                <w:rFonts w:eastAsia="Calibri"/>
                <w:color w:val="000000"/>
                <w:sz w:val="20"/>
                <w:szCs w:val="20"/>
              </w:rPr>
              <w:t>polymerní</w:t>
            </w:r>
            <w:proofErr w:type="spellEnd"/>
            <w:r w:rsidRPr="00B42746">
              <w:rPr>
                <w:rFonts w:eastAsia="Calibri"/>
                <w:color w:val="000000"/>
                <w:sz w:val="20"/>
                <w:szCs w:val="20"/>
              </w:rPr>
              <w:t xml:space="preserve"> </w:t>
            </w:r>
            <w:proofErr w:type="spellStart"/>
            <w:r w:rsidRPr="00B42746">
              <w:rPr>
                <w:rFonts w:eastAsia="Calibri"/>
                <w:color w:val="000000"/>
                <w:sz w:val="20"/>
                <w:szCs w:val="20"/>
              </w:rPr>
              <w:t>matricí</w:t>
            </w:r>
            <w:proofErr w:type="spellEnd"/>
            <w:r w:rsidRPr="00B42746">
              <w:rPr>
                <w:rFonts w:eastAsia="Calibri"/>
                <w:color w:val="000000"/>
                <w:sz w:val="20"/>
                <w:szCs w:val="20"/>
              </w:rPr>
              <w:t>.</w:t>
            </w:r>
          </w:p>
        </w:tc>
      </w:tr>
      <w:tr w:rsidR="004C0C95" w14:paraId="5709F57E" w14:textId="77777777" w:rsidTr="000C4A98">
        <w:trPr>
          <w:trHeight w:val="265"/>
        </w:trPr>
        <w:tc>
          <w:tcPr>
            <w:tcW w:w="3904" w:type="dxa"/>
            <w:gridSpan w:val="7"/>
            <w:tcBorders>
              <w:top w:val="nil"/>
            </w:tcBorders>
            <w:shd w:val="clear" w:color="auto" w:fill="F7CAAC"/>
          </w:tcPr>
          <w:p w14:paraId="4EAD39C0" w14:textId="3E8D5D9D" w:rsidR="004C0C95" w:rsidRPr="001762EB" w:rsidRDefault="004C0C95" w:rsidP="004C0C95">
            <w:pPr>
              <w:jc w:val="both"/>
            </w:pPr>
            <w:r w:rsidRPr="001762EB">
              <w:rPr>
                <w:b/>
              </w:rPr>
              <w:t xml:space="preserve">Studijní literatura a studijní </w:t>
            </w:r>
            <w:r w:rsidRPr="00BA62B5">
              <w:rPr>
                <w:b/>
              </w:rPr>
              <w:t>pomůcky</w:t>
            </w:r>
          </w:p>
        </w:tc>
        <w:tc>
          <w:tcPr>
            <w:tcW w:w="6202" w:type="dxa"/>
            <w:gridSpan w:val="16"/>
            <w:tcBorders>
              <w:top w:val="nil"/>
              <w:bottom w:val="nil"/>
            </w:tcBorders>
          </w:tcPr>
          <w:p w14:paraId="668D5530" w14:textId="77777777" w:rsidR="004C0C95" w:rsidRPr="001762EB" w:rsidRDefault="004C0C95" w:rsidP="004C0C95">
            <w:pPr>
              <w:jc w:val="both"/>
            </w:pPr>
          </w:p>
        </w:tc>
      </w:tr>
      <w:tr w:rsidR="004C0C95" w14:paraId="33A5DDEB" w14:textId="77777777" w:rsidTr="000C4A98">
        <w:trPr>
          <w:trHeight w:val="1497"/>
        </w:trPr>
        <w:tc>
          <w:tcPr>
            <w:tcW w:w="10106" w:type="dxa"/>
            <w:gridSpan w:val="23"/>
            <w:tcBorders>
              <w:top w:val="nil"/>
            </w:tcBorders>
          </w:tcPr>
          <w:p w14:paraId="341BC18F" w14:textId="77777777" w:rsidR="004C0C95" w:rsidRPr="00B83CD0" w:rsidRDefault="004C0C95" w:rsidP="004C0C95">
            <w:pPr>
              <w:jc w:val="both"/>
              <w:rPr>
                <w:u w:val="single"/>
              </w:rPr>
            </w:pPr>
            <w:r w:rsidRPr="00B83CD0">
              <w:rPr>
                <w:u w:val="single"/>
              </w:rPr>
              <w:t>Povinná literatura:</w:t>
            </w:r>
          </w:p>
          <w:p w14:paraId="4BB41B04" w14:textId="1E07A411" w:rsidR="004C0C95" w:rsidRPr="00B83CD0" w:rsidRDefault="004C0C95" w:rsidP="004C0C95">
            <w:pPr>
              <w:pStyle w:val="TableParagraph"/>
              <w:ind w:left="0" w:right="113"/>
              <w:jc w:val="both"/>
              <w:rPr>
                <w:sz w:val="20"/>
                <w:szCs w:val="20"/>
              </w:rPr>
            </w:pPr>
            <w:r w:rsidRPr="00B83CD0">
              <w:rPr>
                <w:sz w:val="20"/>
                <w:szCs w:val="20"/>
              </w:rPr>
              <w:t xml:space="preserve">SPERLING, L.H. </w:t>
            </w:r>
            <w:r w:rsidRPr="00B83CD0">
              <w:rPr>
                <w:i/>
                <w:sz w:val="20"/>
                <w:szCs w:val="20"/>
              </w:rPr>
              <w:t>Introduction to Physical Polymer Science</w:t>
            </w:r>
            <w:r w:rsidRPr="00B83CD0">
              <w:rPr>
                <w:sz w:val="20"/>
                <w:szCs w:val="20"/>
              </w:rPr>
              <w:t xml:space="preserve">. 4th Ed. New York: John Wiley &amp; Sons, 2006. </w:t>
            </w:r>
          </w:p>
          <w:p w14:paraId="61B6E745" w14:textId="4657EA28" w:rsidR="00B83CD0" w:rsidRPr="00B83CD0" w:rsidRDefault="004C0C95" w:rsidP="004C0C95">
            <w:pPr>
              <w:jc w:val="both"/>
            </w:pPr>
            <w:r w:rsidRPr="00B83CD0">
              <w:rPr>
                <w:bCs/>
                <w:iCs/>
              </w:rPr>
              <w:t xml:space="preserve">MORRISON, F.A. </w:t>
            </w:r>
            <w:proofErr w:type="spellStart"/>
            <w:r w:rsidRPr="00B83CD0">
              <w:rPr>
                <w:bCs/>
                <w:i/>
                <w:iCs/>
              </w:rPr>
              <w:t>Understanding</w:t>
            </w:r>
            <w:proofErr w:type="spellEnd"/>
            <w:r w:rsidRPr="00B83CD0">
              <w:rPr>
                <w:bCs/>
                <w:i/>
                <w:iCs/>
              </w:rPr>
              <w:t xml:space="preserve"> </w:t>
            </w:r>
            <w:proofErr w:type="spellStart"/>
            <w:r w:rsidRPr="00B83CD0">
              <w:rPr>
                <w:bCs/>
                <w:i/>
                <w:iCs/>
              </w:rPr>
              <w:t>Rheology</w:t>
            </w:r>
            <w:proofErr w:type="spellEnd"/>
            <w:r w:rsidRPr="00B83CD0">
              <w:rPr>
                <w:bCs/>
                <w:iCs/>
              </w:rPr>
              <w:t xml:space="preserve">. New York: Oxford University </w:t>
            </w:r>
            <w:proofErr w:type="spellStart"/>
            <w:r w:rsidRPr="00B83CD0">
              <w:rPr>
                <w:bCs/>
                <w:iCs/>
              </w:rPr>
              <w:t>Press</w:t>
            </w:r>
            <w:proofErr w:type="spellEnd"/>
            <w:r w:rsidRPr="00B83CD0">
              <w:rPr>
                <w:bCs/>
                <w:iCs/>
              </w:rPr>
              <w:t xml:space="preserve">, 2001. Dostupné z: </w:t>
            </w:r>
            <w:hyperlink r:id="rId40" w:history="1">
              <w:r w:rsidR="00B83CD0" w:rsidRPr="00B83CD0">
                <w:rPr>
                  <w:rStyle w:val="Hypertextovodkaz"/>
                  <w:shd w:val="clear" w:color="auto" w:fill="FFFFFF"/>
                </w:rPr>
                <w:t>https://app.knovel.com/hotlink/toc/id:kpUR00000I/understanding-rheology/understanding-rheology</w:t>
              </w:r>
            </w:hyperlink>
            <w:r w:rsidR="00B83CD0" w:rsidRPr="00B83CD0">
              <w:rPr>
                <w:color w:val="323232"/>
                <w:shd w:val="clear" w:color="auto" w:fill="FFFFFF"/>
              </w:rPr>
              <w:t>.</w:t>
            </w:r>
          </w:p>
          <w:p w14:paraId="07212412" w14:textId="77777777" w:rsidR="00B42746" w:rsidRPr="00B83CD0" w:rsidRDefault="00B42746" w:rsidP="00B42746">
            <w:pPr>
              <w:jc w:val="both"/>
            </w:pPr>
            <w:r w:rsidRPr="00B83CD0">
              <w:t xml:space="preserve">HAUSNEROVÁ, B. </w:t>
            </w:r>
            <w:r w:rsidRPr="00B83CD0">
              <w:rPr>
                <w:i/>
              </w:rPr>
              <w:t>Fyzika polymerů</w:t>
            </w:r>
            <w:r w:rsidRPr="00B83CD0">
              <w:t xml:space="preserve">. Zlín: UTB, e-learningová podpora. Dostupné z: </w:t>
            </w:r>
            <w:hyperlink r:id="rId41" w:history="1">
              <w:r w:rsidRPr="00B83CD0">
                <w:rPr>
                  <w:rStyle w:val="Hypertextovodkaz"/>
                </w:rPr>
                <w:t>http://ufmi.ft.utb.cz/index.php?page=fyzika_pol</w:t>
              </w:r>
            </w:hyperlink>
            <w:r w:rsidRPr="00B83CD0">
              <w:t>.</w:t>
            </w:r>
          </w:p>
          <w:p w14:paraId="7F3474FE" w14:textId="77777777" w:rsidR="004C0C95" w:rsidRPr="00B83CD0" w:rsidRDefault="004C0C95" w:rsidP="004C0C95">
            <w:pPr>
              <w:jc w:val="both"/>
            </w:pPr>
          </w:p>
          <w:p w14:paraId="3126400D" w14:textId="1245149D" w:rsidR="004C0C95" w:rsidRPr="00B83CD0" w:rsidRDefault="004C0C95" w:rsidP="004C0C95">
            <w:pPr>
              <w:jc w:val="both"/>
              <w:rPr>
                <w:u w:val="single"/>
              </w:rPr>
            </w:pPr>
            <w:r w:rsidRPr="00B83CD0">
              <w:rPr>
                <w:u w:val="single"/>
              </w:rPr>
              <w:t>Doporučená literatura:</w:t>
            </w:r>
          </w:p>
          <w:p w14:paraId="761F20C2" w14:textId="2338B621" w:rsidR="00B42746" w:rsidRPr="00B83CD0" w:rsidRDefault="00B42746" w:rsidP="00B42746">
            <w:pPr>
              <w:pStyle w:val="xmsonormal"/>
              <w:shd w:val="clear" w:color="auto" w:fill="FFFFFF"/>
              <w:spacing w:before="0" w:beforeAutospacing="0" w:after="0" w:afterAutospacing="0"/>
              <w:jc w:val="both"/>
              <w:rPr>
                <w:color w:val="000000"/>
                <w:sz w:val="20"/>
                <w:szCs w:val="20"/>
              </w:rPr>
            </w:pPr>
            <w:r w:rsidRPr="00B83CD0">
              <w:rPr>
                <w:caps/>
                <w:color w:val="000000"/>
                <w:sz w:val="20"/>
                <w:szCs w:val="20"/>
                <w:bdr w:val="none" w:sz="0" w:space="0" w:color="auto" w:frame="1"/>
              </w:rPr>
              <w:t xml:space="preserve">HAUSNEROVÁ, </w:t>
            </w:r>
            <w:r w:rsidRPr="00B83CD0">
              <w:rPr>
                <w:color w:val="000000"/>
                <w:sz w:val="20"/>
                <w:szCs w:val="20"/>
                <w:bdr w:val="none" w:sz="0" w:space="0" w:color="auto" w:frame="1"/>
              </w:rPr>
              <w:t xml:space="preserve">B., PAVLÍNEK, V. </w:t>
            </w:r>
            <w:r w:rsidRPr="00B83CD0">
              <w:rPr>
                <w:i/>
                <w:iCs/>
                <w:color w:val="000000"/>
                <w:sz w:val="20"/>
                <w:szCs w:val="20"/>
                <w:bdr w:val="none" w:sz="0" w:space="0" w:color="auto" w:frame="1"/>
              </w:rPr>
              <w:t>Fyzika polymerů: laboratorní cvičení.</w:t>
            </w:r>
            <w:r w:rsidRPr="00B83CD0">
              <w:rPr>
                <w:color w:val="000000"/>
                <w:sz w:val="20"/>
                <w:szCs w:val="20"/>
                <w:bdr w:val="none" w:sz="0" w:space="0" w:color="auto" w:frame="1"/>
              </w:rPr>
              <w:t xml:space="preserve"> 1. vyd. Zlín: FT UTB, 2003. ISBN 8073181576. </w:t>
            </w:r>
          </w:p>
          <w:p w14:paraId="69A05A4B" w14:textId="0DF6FC94" w:rsidR="00B42746" w:rsidRPr="00B83CD0" w:rsidRDefault="00B42746" w:rsidP="00B42746">
            <w:pPr>
              <w:shd w:val="clear" w:color="auto" w:fill="FFFFFF"/>
              <w:jc w:val="both"/>
              <w:rPr>
                <w:color w:val="000000"/>
              </w:rPr>
            </w:pPr>
            <w:r w:rsidRPr="00B83CD0">
              <w:rPr>
                <w:caps/>
                <w:color w:val="000000"/>
                <w:bdr w:val="none" w:sz="0" w:space="0" w:color="auto" w:frame="1"/>
              </w:rPr>
              <w:t>VLČEK</w:t>
            </w:r>
            <w:r w:rsidRPr="00B83CD0">
              <w:rPr>
                <w:color w:val="000000"/>
              </w:rPr>
              <w:t>, J., MAŇAS, M. </w:t>
            </w:r>
            <w:r w:rsidRPr="00961A31">
              <w:rPr>
                <w:i/>
                <w:iCs/>
                <w:color w:val="000000"/>
              </w:rPr>
              <w:t>Aplikovaná reologie</w:t>
            </w:r>
            <w:r w:rsidRPr="00B83CD0">
              <w:rPr>
                <w:color w:val="000000"/>
              </w:rPr>
              <w:t>. 1. vyd. Zlín: UTB, 2001. ISBN 8073180391.</w:t>
            </w:r>
          </w:p>
          <w:p w14:paraId="47B4EB7A" w14:textId="77777777" w:rsidR="00B42746" w:rsidRPr="00B83CD0" w:rsidRDefault="00B42746" w:rsidP="00B42746">
            <w:pPr>
              <w:shd w:val="clear" w:color="auto" w:fill="FFFFFF"/>
              <w:jc w:val="both"/>
              <w:rPr>
                <w:color w:val="000000"/>
              </w:rPr>
            </w:pPr>
            <w:r w:rsidRPr="00B83CD0">
              <w:rPr>
                <w:caps/>
                <w:color w:val="000000"/>
                <w:bdr w:val="none" w:sz="0" w:space="0" w:color="auto" w:frame="1"/>
              </w:rPr>
              <w:t>DEALY</w:t>
            </w:r>
            <w:r w:rsidRPr="00B83CD0">
              <w:rPr>
                <w:color w:val="000000"/>
                <w:bdr w:val="none" w:sz="0" w:space="0" w:color="auto" w:frame="1"/>
              </w:rPr>
              <w:t>, J.M., W</w:t>
            </w:r>
            <w:r w:rsidRPr="00B83CD0">
              <w:rPr>
                <w:caps/>
                <w:color w:val="000000"/>
                <w:bdr w:val="none" w:sz="0" w:space="0" w:color="auto" w:frame="1"/>
              </w:rPr>
              <w:t>ANG</w:t>
            </w:r>
            <w:r w:rsidRPr="00B83CD0">
              <w:rPr>
                <w:color w:val="000000"/>
                <w:bdr w:val="none" w:sz="0" w:space="0" w:color="auto" w:frame="1"/>
              </w:rPr>
              <w:t>, J. </w:t>
            </w:r>
            <w:r w:rsidRPr="00B83CD0">
              <w:rPr>
                <w:i/>
                <w:iCs/>
                <w:color w:val="000000"/>
                <w:bdr w:val="none" w:sz="0" w:space="0" w:color="auto" w:frame="1"/>
              </w:rPr>
              <w:t xml:space="preserve">Melt </w:t>
            </w:r>
            <w:proofErr w:type="spellStart"/>
            <w:r w:rsidRPr="00B83CD0">
              <w:rPr>
                <w:i/>
                <w:iCs/>
                <w:color w:val="000000"/>
                <w:bdr w:val="none" w:sz="0" w:space="0" w:color="auto" w:frame="1"/>
              </w:rPr>
              <w:t>Rheology</w:t>
            </w:r>
            <w:proofErr w:type="spellEnd"/>
            <w:r w:rsidRPr="00B83CD0">
              <w:rPr>
                <w:i/>
                <w:iCs/>
                <w:color w:val="000000"/>
                <w:bdr w:val="none" w:sz="0" w:space="0" w:color="auto" w:frame="1"/>
              </w:rPr>
              <w:t xml:space="preserve"> and </w:t>
            </w:r>
            <w:proofErr w:type="spellStart"/>
            <w:r w:rsidRPr="00B83CD0">
              <w:rPr>
                <w:i/>
                <w:iCs/>
                <w:color w:val="000000"/>
                <w:bdr w:val="none" w:sz="0" w:space="0" w:color="auto" w:frame="1"/>
              </w:rPr>
              <w:t>its</w:t>
            </w:r>
            <w:proofErr w:type="spellEnd"/>
            <w:r w:rsidRPr="00B83CD0">
              <w:rPr>
                <w:i/>
                <w:iCs/>
                <w:color w:val="000000"/>
                <w:bdr w:val="none" w:sz="0" w:space="0" w:color="auto" w:frame="1"/>
              </w:rPr>
              <w:t xml:space="preserve"> </w:t>
            </w:r>
            <w:proofErr w:type="spellStart"/>
            <w:r w:rsidRPr="00B83CD0">
              <w:rPr>
                <w:i/>
                <w:iCs/>
                <w:color w:val="000000"/>
                <w:bdr w:val="none" w:sz="0" w:space="0" w:color="auto" w:frame="1"/>
              </w:rPr>
              <w:t>Applications</w:t>
            </w:r>
            <w:proofErr w:type="spellEnd"/>
            <w:r w:rsidRPr="00B83CD0">
              <w:rPr>
                <w:i/>
                <w:iCs/>
                <w:color w:val="000000"/>
                <w:bdr w:val="none" w:sz="0" w:space="0" w:color="auto" w:frame="1"/>
              </w:rPr>
              <w:t xml:space="preserve"> in </w:t>
            </w:r>
            <w:proofErr w:type="spellStart"/>
            <w:r w:rsidRPr="00B83CD0">
              <w:rPr>
                <w:i/>
                <w:iCs/>
                <w:color w:val="000000"/>
                <w:bdr w:val="none" w:sz="0" w:space="0" w:color="auto" w:frame="1"/>
              </w:rPr>
              <w:t>the</w:t>
            </w:r>
            <w:proofErr w:type="spellEnd"/>
            <w:r w:rsidRPr="00B83CD0">
              <w:rPr>
                <w:i/>
                <w:iCs/>
                <w:color w:val="000000"/>
                <w:bdr w:val="none" w:sz="0" w:space="0" w:color="auto" w:frame="1"/>
              </w:rPr>
              <w:t xml:space="preserve"> </w:t>
            </w:r>
            <w:proofErr w:type="spellStart"/>
            <w:r w:rsidRPr="00B83CD0">
              <w:rPr>
                <w:i/>
                <w:iCs/>
                <w:color w:val="000000"/>
                <w:bdr w:val="none" w:sz="0" w:space="0" w:color="auto" w:frame="1"/>
              </w:rPr>
              <w:t>Plastics</w:t>
            </w:r>
            <w:proofErr w:type="spellEnd"/>
            <w:r w:rsidRPr="00B83CD0">
              <w:rPr>
                <w:i/>
                <w:iCs/>
                <w:color w:val="000000"/>
                <w:bdr w:val="none" w:sz="0" w:space="0" w:color="auto" w:frame="1"/>
              </w:rPr>
              <w:t xml:space="preserve"> </w:t>
            </w:r>
            <w:proofErr w:type="spellStart"/>
            <w:r w:rsidRPr="00B83CD0">
              <w:rPr>
                <w:i/>
                <w:iCs/>
                <w:color w:val="000000"/>
                <w:bdr w:val="none" w:sz="0" w:space="0" w:color="auto" w:frame="1"/>
              </w:rPr>
              <w:t>Industry</w:t>
            </w:r>
            <w:proofErr w:type="spellEnd"/>
            <w:r w:rsidRPr="00B83CD0">
              <w:rPr>
                <w:color w:val="000000"/>
                <w:bdr w:val="none" w:sz="0" w:space="0" w:color="auto" w:frame="1"/>
              </w:rPr>
              <w:t xml:space="preserve">. 2nd Ed. </w:t>
            </w:r>
            <w:proofErr w:type="spellStart"/>
            <w:r w:rsidRPr="00B83CD0">
              <w:rPr>
                <w:color w:val="000000"/>
                <w:bdr w:val="none" w:sz="0" w:space="0" w:color="auto" w:frame="1"/>
              </w:rPr>
              <w:t>Dordrecht</w:t>
            </w:r>
            <w:proofErr w:type="spellEnd"/>
            <w:r w:rsidRPr="00B83CD0">
              <w:rPr>
                <w:color w:val="000000"/>
                <w:bdr w:val="none" w:sz="0" w:space="0" w:color="auto" w:frame="1"/>
              </w:rPr>
              <w:t xml:space="preserve">: </w:t>
            </w:r>
            <w:proofErr w:type="spellStart"/>
            <w:r w:rsidRPr="00B83CD0">
              <w:rPr>
                <w:color w:val="000000"/>
                <w:bdr w:val="none" w:sz="0" w:space="0" w:color="auto" w:frame="1"/>
              </w:rPr>
              <w:t>Springer</w:t>
            </w:r>
            <w:proofErr w:type="spellEnd"/>
            <w:r w:rsidRPr="00B83CD0">
              <w:rPr>
                <w:color w:val="000000"/>
                <w:bdr w:val="none" w:sz="0" w:space="0" w:color="auto" w:frame="1"/>
              </w:rPr>
              <w:t>, 2013. ISBN 978-94-007-6394-4.</w:t>
            </w:r>
          </w:p>
          <w:p w14:paraId="2373FC61" w14:textId="3C92CD82" w:rsidR="004C0C95" w:rsidRPr="001762EB" w:rsidRDefault="00B42746" w:rsidP="00B83CD0">
            <w:pPr>
              <w:pStyle w:val="xmsonormal"/>
              <w:shd w:val="clear" w:color="auto" w:fill="FFFFFF"/>
              <w:spacing w:before="0" w:beforeAutospacing="0" w:after="0" w:afterAutospacing="0"/>
              <w:jc w:val="both"/>
            </w:pPr>
            <w:r w:rsidRPr="00B83CD0">
              <w:rPr>
                <w:color w:val="000000"/>
                <w:sz w:val="20"/>
                <w:szCs w:val="20"/>
                <w:bdr w:val="none" w:sz="0" w:space="0" w:color="auto" w:frame="1"/>
              </w:rPr>
              <w:lastRenderedPageBreak/>
              <w:t xml:space="preserve">MALKIN, A.J., ISAYEV, A.I. </w:t>
            </w:r>
            <w:proofErr w:type="spellStart"/>
            <w:r w:rsidRPr="00B83CD0">
              <w:rPr>
                <w:i/>
                <w:iCs/>
                <w:color w:val="000000"/>
                <w:sz w:val="20"/>
                <w:szCs w:val="20"/>
                <w:bdr w:val="none" w:sz="0" w:space="0" w:color="auto" w:frame="1"/>
              </w:rPr>
              <w:t>Rheology</w:t>
            </w:r>
            <w:proofErr w:type="spellEnd"/>
            <w:r w:rsidRPr="00B83CD0">
              <w:rPr>
                <w:i/>
                <w:iCs/>
                <w:color w:val="000000"/>
                <w:sz w:val="20"/>
                <w:szCs w:val="20"/>
                <w:bdr w:val="none" w:sz="0" w:space="0" w:color="auto" w:frame="1"/>
              </w:rPr>
              <w:t xml:space="preserve">: </w:t>
            </w:r>
            <w:proofErr w:type="spellStart"/>
            <w:r w:rsidRPr="00B83CD0">
              <w:rPr>
                <w:i/>
                <w:iCs/>
                <w:color w:val="000000"/>
                <w:sz w:val="20"/>
                <w:szCs w:val="20"/>
                <w:bdr w:val="none" w:sz="0" w:space="0" w:color="auto" w:frame="1"/>
              </w:rPr>
              <w:t>Concepts</w:t>
            </w:r>
            <w:proofErr w:type="spellEnd"/>
            <w:r w:rsidRPr="00B83CD0">
              <w:rPr>
                <w:i/>
                <w:iCs/>
                <w:color w:val="000000"/>
                <w:sz w:val="20"/>
                <w:szCs w:val="20"/>
                <w:bdr w:val="none" w:sz="0" w:space="0" w:color="auto" w:frame="1"/>
              </w:rPr>
              <w:t xml:space="preserve">, </w:t>
            </w:r>
            <w:proofErr w:type="spellStart"/>
            <w:r w:rsidRPr="00B83CD0">
              <w:rPr>
                <w:i/>
                <w:iCs/>
                <w:color w:val="000000"/>
                <w:sz w:val="20"/>
                <w:szCs w:val="20"/>
                <w:bdr w:val="none" w:sz="0" w:space="0" w:color="auto" w:frame="1"/>
              </w:rPr>
              <w:t>Methods</w:t>
            </w:r>
            <w:proofErr w:type="spellEnd"/>
            <w:r w:rsidRPr="00B83CD0">
              <w:rPr>
                <w:i/>
                <w:iCs/>
                <w:color w:val="000000"/>
                <w:sz w:val="20"/>
                <w:szCs w:val="20"/>
                <w:bdr w:val="none" w:sz="0" w:space="0" w:color="auto" w:frame="1"/>
              </w:rPr>
              <w:t xml:space="preserve">, and </w:t>
            </w:r>
            <w:proofErr w:type="spellStart"/>
            <w:r w:rsidRPr="00B83CD0">
              <w:rPr>
                <w:i/>
                <w:iCs/>
                <w:color w:val="000000"/>
                <w:sz w:val="20"/>
                <w:szCs w:val="20"/>
                <w:bdr w:val="none" w:sz="0" w:space="0" w:color="auto" w:frame="1"/>
              </w:rPr>
              <w:t>Applications</w:t>
            </w:r>
            <w:proofErr w:type="spellEnd"/>
            <w:r w:rsidRPr="00B83CD0">
              <w:rPr>
                <w:color w:val="000000"/>
                <w:sz w:val="20"/>
                <w:szCs w:val="20"/>
                <w:bdr w:val="none" w:sz="0" w:space="0" w:color="auto" w:frame="1"/>
              </w:rPr>
              <w:t xml:space="preserve">. 3rd Ed. Toronto: </w:t>
            </w:r>
            <w:proofErr w:type="spellStart"/>
            <w:r w:rsidRPr="00B83CD0">
              <w:rPr>
                <w:color w:val="000000"/>
                <w:sz w:val="20"/>
                <w:szCs w:val="20"/>
                <w:bdr w:val="none" w:sz="0" w:space="0" w:color="auto" w:frame="1"/>
              </w:rPr>
              <w:t>ChemTec</w:t>
            </w:r>
            <w:proofErr w:type="spellEnd"/>
            <w:r w:rsidRPr="00B83CD0">
              <w:rPr>
                <w:color w:val="000000"/>
                <w:sz w:val="20"/>
                <w:szCs w:val="20"/>
                <w:bdr w:val="none" w:sz="0" w:space="0" w:color="auto" w:frame="1"/>
              </w:rPr>
              <w:t xml:space="preserve"> </w:t>
            </w:r>
            <w:proofErr w:type="spellStart"/>
            <w:r w:rsidRPr="00B83CD0">
              <w:rPr>
                <w:color w:val="000000"/>
                <w:sz w:val="20"/>
                <w:szCs w:val="20"/>
                <w:bdr w:val="none" w:sz="0" w:space="0" w:color="auto" w:frame="1"/>
              </w:rPr>
              <w:t>Publishing</w:t>
            </w:r>
            <w:proofErr w:type="spellEnd"/>
            <w:r w:rsidRPr="00B83CD0">
              <w:rPr>
                <w:color w:val="000000"/>
                <w:sz w:val="20"/>
                <w:szCs w:val="20"/>
                <w:bdr w:val="none" w:sz="0" w:space="0" w:color="auto" w:frame="1"/>
              </w:rPr>
              <w:t>, 2017. Dostupné z: </w:t>
            </w:r>
            <w:hyperlink r:id="rId42" w:history="1">
              <w:r w:rsidR="00B83CD0" w:rsidRPr="00B83CD0">
                <w:rPr>
                  <w:rStyle w:val="Hypertextovodkaz"/>
                  <w:sz w:val="20"/>
                  <w:szCs w:val="20"/>
                  <w:shd w:val="clear" w:color="auto" w:fill="FFFFFF"/>
                </w:rPr>
                <w:t>https://app.knovel.com/hotlink/toc/id:kpRCMAE012/rheology-concept-methods/rheology-concept-methods</w:t>
              </w:r>
            </w:hyperlink>
            <w:r w:rsidR="00B83CD0" w:rsidRPr="00B83CD0">
              <w:rPr>
                <w:color w:val="323232"/>
                <w:sz w:val="20"/>
                <w:szCs w:val="20"/>
                <w:shd w:val="clear" w:color="auto" w:fill="FFFFFF"/>
              </w:rPr>
              <w:t>.</w:t>
            </w:r>
          </w:p>
        </w:tc>
      </w:tr>
      <w:tr w:rsidR="004C0C95" w14:paraId="038E4E9E" w14:textId="77777777" w:rsidTr="000C4A98">
        <w:tc>
          <w:tcPr>
            <w:tcW w:w="10106" w:type="dxa"/>
            <w:gridSpan w:val="23"/>
            <w:tcBorders>
              <w:top w:val="single" w:sz="12" w:space="0" w:color="auto"/>
              <w:left w:val="single" w:sz="2" w:space="0" w:color="auto"/>
              <w:bottom w:val="single" w:sz="2" w:space="0" w:color="auto"/>
              <w:right w:val="single" w:sz="2" w:space="0" w:color="auto"/>
            </w:tcBorders>
            <w:shd w:val="clear" w:color="auto" w:fill="F7CAAC"/>
          </w:tcPr>
          <w:p w14:paraId="7D3F618D" w14:textId="77777777" w:rsidR="004C0C95" w:rsidRPr="001762EB" w:rsidRDefault="004C0C95" w:rsidP="004C0C95">
            <w:pPr>
              <w:jc w:val="center"/>
              <w:rPr>
                <w:b/>
              </w:rPr>
            </w:pPr>
            <w:r w:rsidRPr="001762EB">
              <w:rPr>
                <w:b/>
              </w:rPr>
              <w:lastRenderedPageBreak/>
              <w:t>Informace ke kombinované nebo distanční formě</w:t>
            </w:r>
          </w:p>
        </w:tc>
      </w:tr>
      <w:tr w:rsidR="004C0C95" w14:paraId="151BBDE8" w14:textId="77777777" w:rsidTr="000C4A98">
        <w:tc>
          <w:tcPr>
            <w:tcW w:w="5038" w:type="dxa"/>
            <w:gridSpan w:val="10"/>
            <w:tcBorders>
              <w:top w:val="single" w:sz="2" w:space="0" w:color="auto"/>
            </w:tcBorders>
            <w:shd w:val="clear" w:color="auto" w:fill="F7CAAC"/>
          </w:tcPr>
          <w:p w14:paraId="056AC890" w14:textId="77777777" w:rsidR="004C0C95" w:rsidRPr="001762EB" w:rsidRDefault="004C0C95" w:rsidP="004C0C95">
            <w:pPr>
              <w:jc w:val="both"/>
            </w:pPr>
            <w:r w:rsidRPr="001762EB">
              <w:rPr>
                <w:b/>
              </w:rPr>
              <w:t>Rozsah konzultací (soustředění)</w:t>
            </w:r>
          </w:p>
        </w:tc>
        <w:tc>
          <w:tcPr>
            <w:tcW w:w="889" w:type="dxa"/>
            <w:gridSpan w:val="2"/>
            <w:tcBorders>
              <w:top w:val="single" w:sz="2" w:space="0" w:color="auto"/>
            </w:tcBorders>
          </w:tcPr>
          <w:p w14:paraId="6C9CE286" w14:textId="77777777" w:rsidR="004C0C95" w:rsidRPr="001762EB" w:rsidRDefault="004C0C95" w:rsidP="004C0C95">
            <w:pPr>
              <w:jc w:val="both"/>
            </w:pPr>
          </w:p>
        </w:tc>
        <w:tc>
          <w:tcPr>
            <w:tcW w:w="4179" w:type="dxa"/>
            <w:gridSpan w:val="11"/>
            <w:tcBorders>
              <w:top w:val="single" w:sz="2" w:space="0" w:color="auto"/>
            </w:tcBorders>
            <w:shd w:val="clear" w:color="auto" w:fill="F7CAAC"/>
          </w:tcPr>
          <w:p w14:paraId="59AB20F2" w14:textId="77777777" w:rsidR="004C0C95" w:rsidRPr="001762EB" w:rsidRDefault="004C0C95" w:rsidP="004C0C95">
            <w:pPr>
              <w:jc w:val="both"/>
              <w:rPr>
                <w:b/>
              </w:rPr>
            </w:pPr>
            <w:r w:rsidRPr="001762EB">
              <w:rPr>
                <w:b/>
              </w:rPr>
              <w:t xml:space="preserve">hodin </w:t>
            </w:r>
          </w:p>
        </w:tc>
      </w:tr>
      <w:tr w:rsidR="004C0C95" w14:paraId="183FDA31" w14:textId="77777777" w:rsidTr="000C4A98">
        <w:tc>
          <w:tcPr>
            <w:tcW w:w="10106" w:type="dxa"/>
            <w:gridSpan w:val="23"/>
            <w:shd w:val="clear" w:color="auto" w:fill="F7CAAC"/>
          </w:tcPr>
          <w:p w14:paraId="64512686" w14:textId="77777777" w:rsidR="004C0C95" w:rsidRPr="001762EB" w:rsidRDefault="004C0C95" w:rsidP="004C0C95">
            <w:pPr>
              <w:jc w:val="both"/>
              <w:rPr>
                <w:b/>
              </w:rPr>
            </w:pPr>
            <w:r w:rsidRPr="001762EB">
              <w:rPr>
                <w:b/>
              </w:rPr>
              <w:t>Informace o způsobu kontaktu s vyučujícím</w:t>
            </w:r>
          </w:p>
        </w:tc>
      </w:tr>
      <w:tr w:rsidR="004C0C95" w14:paraId="1D23E068" w14:textId="77777777" w:rsidTr="000C4A98">
        <w:trPr>
          <w:trHeight w:val="1373"/>
        </w:trPr>
        <w:tc>
          <w:tcPr>
            <w:tcW w:w="10106" w:type="dxa"/>
            <w:gridSpan w:val="23"/>
          </w:tcPr>
          <w:p w14:paraId="64A258C6" w14:textId="0303D329" w:rsidR="004C0C95" w:rsidRPr="001762EB" w:rsidRDefault="004C0C95" w:rsidP="004C0C95">
            <w:pPr>
              <w:pStyle w:val="xxmsonormal"/>
              <w:shd w:val="clear" w:color="auto" w:fill="FFFFFF"/>
              <w:spacing w:before="0" w:beforeAutospacing="0" w:after="0" w:afterAutospacing="0"/>
              <w:jc w:val="both"/>
              <w:rPr>
                <w:color w:val="000000"/>
                <w:sz w:val="20"/>
                <w:szCs w:val="20"/>
              </w:rPr>
            </w:pPr>
            <w:r w:rsidRPr="001762EB">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43348F01" w14:textId="77777777" w:rsidR="004C0C95" w:rsidRPr="001762EB" w:rsidRDefault="004C0C95" w:rsidP="004C0C95">
            <w:pPr>
              <w:pStyle w:val="xxmsonormal"/>
              <w:shd w:val="clear" w:color="auto" w:fill="FFFFFF"/>
              <w:spacing w:before="0" w:beforeAutospacing="0" w:after="0" w:afterAutospacing="0"/>
              <w:jc w:val="both"/>
              <w:rPr>
                <w:color w:val="000000"/>
                <w:sz w:val="20"/>
                <w:szCs w:val="20"/>
              </w:rPr>
            </w:pPr>
            <w:r w:rsidRPr="001762EB">
              <w:rPr>
                <w:color w:val="000000"/>
                <w:sz w:val="20"/>
                <w:szCs w:val="20"/>
              </w:rPr>
              <w:t> </w:t>
            </w:r>
          </w:p>
          <w:p w14:paraId="5969A117" w14:textId="63180D49" w:rsidR="004C0C95" w:rsidRDefault="004C0C95" w:rsidP="004C0C95">
            <w:pPr>
              <w:pStyle w:val="xxmsonormal"/>
              <w:shd w:val="clear" w:color="auto" w:fill="FFFFFF"/>
              <w:spacing w:before="0" w:beforeAutospacing="0" w:after="0" w:afterAutospacing="0"/>
              <w:rPr>
                <w:sz w:val="20"/>
                <w:szCs w:val="20"/>
              </w:rPr>
            </w:pPr>
            <w:r w:rsidRPr="001762EB">
              <w:rPr>
                <w:color w:val="000000"/>
                <w:sz w:val="20"/>
                <w:szCs w:val="20"/>
              </w:rPr>
              <w:t>Možnosti komunikace s</w:t>
            </w:r>
            <w:r>
              <w:rPr>
                <w:color w:val="000000"/>
                <w:sz w:val="20"/>
                <w:szCs w:val="20"/>
              </w:rPr>
              <w:t> </w:t>
            </w:r>
            <w:r w:rsidRPr="001762EB">
              <w:rPr>
                <w:color w:val="000000"/>
                <w:sz w:val="20"/>
                <w:szCs w:val="20"/>
              </w:rPr>
              <w:t>vyučujícím</w:t>
            </w:r>
            <w:r>
              <w:rPr>
                <w:color w:val="000000"/>
                <w:sz w:val="20"/>
                <w:szCs w:val="20"/>
              </w:rPr>
              <w:t xml:space="preserve">: </w:t>
            </w:r>
            <w:hyperlink r:id="rId43" w:history="1">
              <w:r w:rsidRPr="0061761B">
                <w:rPr>
                  <w:rStyle w:val="Hypertextovodkaz"/>
                  <w:sz w:val="20"/>
                  <w:szCs w:val="20"/>
                </w:rPr>
                <w:t>hausnerova@utb.cz</w:t>
              </w:r>
            </w:hyperlink>
            <w:r w:rsidRPr="0061761B">
              <w:rPr>
                <w:sz w:val="20"/>
                <w:szCs w:val="20"/>
              </w:rPr>
              <w:t>, 576 035</w:t>
            </w:r>
            <w:r w:rsidR="00B83CD0">
              <w:rPr>
                <w:sz w:val="20"/>
                <w:szCs w:val="20"/>
              </w:rPr>
              <w:t> </w:t>
            </w:r>
            <w:r w:rsidRPr="0061761B">
              <w:rPr>
                <w:sz w:val="20"/>
                <w:szCs w:val="20"/>
              </w:rPr>
              <w:t>166.</w:t>
            </w:r>
          </w:p>
          <w:p w14:paraId="2CC291AC" w14:textId="77777777" w:rsidR="00B83CD0" w:rsidRDefault="00B83CD0" w:rsidP="004C0C95">
            <w:pPr>
              <w:pStyle w:val="xxmsonormal"/>
              <w:shd w:val="clear" w:color="auto" w:fill="FFFFFF"/>
              <w:spacing w:before="0" w:beforeAutospacing="0" w:after="0" w:afterAutospacing="0"/>
              <w:rPr>
                <w:sz w:val="20"/>
                <w:szCs w:val="20"/>
              </w:rPr>
            </w:pPr>
          </w:p>
          <w:p w14:paraId="2EAEDFD0" w14:textId="21AE1501" w:rsidR="004C0C95" w:rsidRDefault="004C0C95" w:rsidP="004C0C95">
            <w:pPr>
              <w:pStyle w:val="xxmsonormal"/>
              <w:shd w:val="clear" w:color="auto" w:fill="FFFFFF"/>
              <w:spacing w:before="0" w:beforeAutospacing="0" w:after="0" w:afterAutospacing="0"/>
              <w:rPr>
                <w:sz w:val="20"/>
                <w:szCs w:val="20"/>
              </w:rPr>
            </w:pPr>
          </w:p>
          <w:p w14:paraId="2E68810F" w14:textId="1C33C4F5" w:rsidR="00B83CD0" w:rsidRDefault="00B83CD0" w:rsidP="004C0C95">
            <w:pPr>
              <w:pStyle w:val="xxmsonormal"/>
              <w:shd w:val="clear" w:color="auto" w:fill="FFFFFF"/>
              <w:spacing w:before="0" w:beforeAutospacing="0" w:after="0" w:afterAutospacing="0"/>
              <w:rPr>
                <w:sz w:val="20"/>
                <w:szCs w:val="20"/>
              </w:rPr>
            </w:pPr>
          </w:p>
          <w:p w14:paraId="09179A4A" w14:textId="09BC69AC" w:rsidR="00B83CD0" w:rsidRDefault="00B83CD0" w:rsidP="004C0C95">
            <w:pPr>
              <w:pStyle w:val="xxmsonormal"/>
              <w:shd w:val="clear" w:color="auto" w:fill="FFFFFF"/>
              <w:spacing w:before="0" w:beforeAutospacing="0" w:after="0" w:afterAutospacing="0"/>
              <w:rPr>
                <w:sz w:val="20"/>
                <w:szCs w:val="20"/>
              </w:rPr>
            </w:pPr>
          </w:p>
          <w:p w14:paraId="1C2EAE3F" w14:textId="77777777" w:rsidR="00B83CD0" w:rsidRDefault="00B83CD0" w:rsidP="004C0C95">
            <w:pPr>
              <w:pStyle w:val="xxmsonormal"/>
              <w:shd w:val="clear" w:color="auto" w:fill="FFFFFF"/>
              <w:spacing w:before="0" w:beforeAutospacing="0" w:after="0" w:afterAutospacing="0"/>
              <w:rPr>
                <w:sz w:val="20"/>
                <w:szCs w:val="20"/>
              </w:rPr>
            </w:pPr>
          </w:p>
          <w:p w14:paraId="2577ACB6" w14:textId="77777777" w:rsidR="004C0C95" w:rsidRDefault="004C0C95" w:rsidP="004C0C95">
            <w:pPr>
              <w:pStyle w:val="xxmsonormal"/>
              <w:shd w:val="clear" w:color="auto" w:fill="FFFFFF"/>
              <w:spacing w:before="0" w:beforeAutospacing="0" w:after="0" w:afterAutospacing="0"/>
              <w:rPr>
                <w:sz w:val="20"/>
                <w:szCs w:val="20"/>
              </w:rPr>
            </w:pPr>
          </w:p>
          <w:p w14:paraId="525EE27E" w14:textId="05CD064F" w:rsidR="004C0C95" w:rsidRPr="001762EB" w:rsidRDefault="004C0C95" w:rsidP="004C0C95">
            <w:pPr>
              <w:pStyle w:val="xxmsonormal"/>
              <w:shd w:val="clear" w:color="auto" w:fill="FFFFFF"/>
              <w:spacing w:before="0" w:beforeAutospacing="0" w:after="0" w:afterAutospacing="0"/>
              <w:rPr>
                <w:sz w:val="20"/>
                <w:szCs w:val="20"/>
              </w:rPr>
            </w:pPr>
          </w:p>
        </w:tc>
      </w:tr>
      <w:bookmarkEnd w:id="24"/>
      <w:tr w:rsidR="004C0C95" w14:paraId="2E172CDE" w14:textId="77777777" w:rsidTr="000C4A98">
        <w:tc>
          <w:tcPr>
            <w:tcW w:w="10106" w:type="dxa"/>
            <w:gridSpan w:val="23"/>
            <w:tcBorders>
              <w:bottom w:val="double" w:sz="4" w:space="0" w:color="auto"/>
            </w:tcBorders>
            <w:shd w:val="clear" w:color="auto" w:fill="BDD6EE"/>
          </w:tcPr>
          <w:p w14:paraId="246ABE67" w14:textId="2CDD7DF4" w:rsidR="004C0C95" w:rsidRDefault="004C0C95" w:rsidP="004C0C95">
            <w:pPr>
              <w:jc w:val="both"/>
              <w:rPr>
                <w:b/>
                <w:sz w:val="28"/>
              </w:rPr>
            </w:pPr>
            <w:r>
              <w:br w:type="page"/>
            </w:r>
            <w:r>
              <w:br w:type="page"/>
            </w:r>
            <w:r>
              <w:rPr>
                <w:b/>
                <w:sz w:val="28"/>
              </w:rPr>
              <w:t>B-III – Charakteristika studijního předmětu</w:t>
            </w:r>
          </w:p>
        </w:tc>
      </w:tr>
      <w:tr w:rsidR="004C0C95" w14:paraId="741F8AD1" w14:textId="77777777" w:rsidTr="000C4A98">
        <w:tc>
          <w:tcPr>
            <w:tcW w:w="3403" w:type="dxa"/>
            <w:gridSpan w:val="3"/>
            <w:tcBorders>
              <w:top w:val="double" w:sz="4" w:space="0" w:color="auto"/>
            </w:tcBorders>
            <w:shd w:val="clear" w:color="auto" w:fill="F7CAAC"/>
          </w:tcPr>
          <w:p w14:paraId="4A210402" w14:textId="77777777" w:rsidR="004C0C95" w:rsidRDefault="004C0C95" w:rsidP="004C0C95">
            <w:pPr>
              <w:jc w:val="both"/>
              <w:rPr>
                <w:b/>
              </w:rPr>
            </w:pPr>
            <w:r>
              <w:rPr>
                <w:b/>
              </w:rPr>
              <w:t>Název studijního předmětu</w:t>
            </w:r>
          </w:p>
        </w:tc>
        <w:tc>
          <w:tcPr>
            <w:tcW w:w="6703" w:type="dxa"/>
            <w:gridSpan w:val="20"/>
            <w:tcBorders>
              <w:top w:val="double" w:sz="4" w:space="0" w:color="auto"/>
            </w:tcBorders>
          </w:tcPr>
          <w:p w14:paraId="6FA3A5E1" w14:textId="34072F9B" w:rsidR="004C0C95" w:rsidRPr="00F87F75" w:rsidRDefault="004C0C95" w:rsidP="004C0C95">
            <w:pPr>
              <w:jc w:val="both"/>
              <w:rPr>
                <w:b/>
                <w:bCs/>
              </w:rPr>
            </w:pPr>
            <w:bookmarkStart w:id="28" w:name="Insturm_metody_v_test_polym"/>
            <w:r w:rsidRPr="00F855FC">
              <w:rPr>
                <w:b/>
                <w:bCs/>
                <w:spacing w:val="-2"/>
              </w:rPr>
              <w:t>Instrumentální metody v analýze a testování polymerů</w:t>
            </w:r>
            <w:bookmarkEnd w:id="28"/>
          </w:p>
        </w:tc>
      </w:tr>
      <w:tr w:rsidR="004C0C95" w14:paraId="6B2BB90F" w14:textId="77777777" w:rsidTr="000C4A98">
        <w:tc>
          <w:tcPr>
            <w:tcW w:w="3403" w:type="dxa"/>
            <w:gridSpan w:val="3"/>
            <w:shd w:val="clear" w:color="auto" w:fill="F7CAAC"/>
          </w:tcPr>
          <w:p w14:paraId="791D6B49" w14:textId="77777777" w:rsidR="004C0C95" w:rsidRDefault="004C0C95" w:rsidP="004C0C95">
            <w:pPr>
              <w:jc w:val="both"/>
              <w:rPr>
                <w:b/>
              </w:rPr>
            </w:pPr>
            <w:r>
              <w:rPr>
                <w:b/>
              </w:rPr>
              <w:t>Typ předmětu</w:t>
            </w:r>
          </w:p>
        </w:tc>
        <w:tc>
          <w:tcPr>
            <w:tcW w:w="3340" w:type="dxa"/>
            <w:gridSpan w:val="12"/>
          </w:tcPr>
          <w:p w14:paraId="78A9B6FE" w14:textId="04E1A695" w:rsidR="004C0C95" w:rsidRDefault="0092203B" w:rsidP="004C0C95">
            <w:pPr>
              <w:jc w:val="both"/>
            </w:pPr>
            <w:ins w:id="29" w:author="Michal Staněk" w:date="2021-03-30T13:42:00Z">
              <w:r w:rsidRPr="0092203B">
                <w:t>volitelný</w:t>
              </w:r>
            </w:ins>
          </w:p>
        </w:tc>
        <w:tc>
          <w:tcPr>
            <w:tcW w:w="2695" w:type="dxa"/>
            <w:gridSpan w:val="5"/>
            <w:shd w:val="clear" w:color="auto" w:fill="F7CAAC"/>
          </w:tcPr>
          <w:p w14:paraId="21DE28A2" w14:textId="77777777" w:rsidR="004C0C95" w:rsidRDefault="004C0C95" w:rsidP="004C0C95">
            <w:pPr>
              <w:jc w:val="both"/>
            </w:pPr>
            <w:r>
              <w:rPr>
                <w:b/>
              </w:rPr>
              <w:t>doporučený ročník / semestr</w:t>
            </w:r>
          </w:p>
        </w:tc>
        <w:tc>
          <w:tcPr>
            <w:tcW w:w="668" w:type="dxa"/>
            <w:gridSpan w:val="3"/>
          </w:tcPr>
          <w:p w14:paraId="62C99A27" w14:textId="77777777" w:rsidR="004C0C95" w:rsidRDefault="004C0C95" w:rsidP="004C0C95">
            <w:pPr>
              <w:jc w:val="both"/>
            </w:pPr>
          </w:p>
        </w:tc>
      </w:tr>
      <w:tr w:rsidR="004C0C95" w14:paraId="1BBC51DF" w14:textId="77777777" w:rsidTr="000C4A98">
        <w:tc>
          <w:tcPr>
            <w:tcW w:w="3403" w:type="dxa"/>
            <w:gridSpan w:val="3"/>
            <w:shd w:val="clear" w:color="auto" w:fill="F7CAAC"/>
          </w:tcPr>
          <w:p w14:paraId="07676E10" w14:textId="77777777" w:rsidR="004C0C95" w:rsidRDefault="004C0C95" w:rsidP="004C0C95">
            <w:pPr>
              <w:jc w:val="both"/>
              <w:rPr>
                <w:b/>
              </w:rPr>
            </w:pPr>
            <w:r>
              <w:rPr>
                <w:b/>
              </w:rPr>
              <w:t>Rozsah studijního předmětu</w:t>
            </w:r>
          </w:p>
        </w:tc>
        <w:tc>
          <w:tcPr>
            <w:tcW w:w="1635" w:type="dxa"/>
            <w:gridSpan w:val="7"/>
          </w:tcPr>
          <w:p w14:paraId="25F607CC" w14:textId="77777777" w:rsidR="004C0C95" w:rsidRDefault="004C0C95" w:rsidP="004C0C95">
            <w:pPr>
              <w:jc w:val="both"/>
            </w:pPr>
          </w:p>
        </w:tc>
        <w:tc>
          <w:tcPr>
            <w:tcW w:w="889" w:type="dxa"/>
            <w:gridSpan w:val="2"/>
            <w:shd w:val="clear" w:color="auto" w:fill="F7CAAC"/>
          </w:tcPr>
          <w:p w14:paraId="6A95E87C" w14:textId="77777777" w:rsidR="004C0C95" w:rsidRDefault="004C0C95" w:rsidP="004C0C95">
            <w:pPr>
              <w:jc w:val="both"/>
              <w:rPr>
                <w:b/>
              </w:rPr>
            </w:pPr>
            <w:r>
              <w:rPr>
                <w:b/>
              </w:rPr>
              <w:t xml:space="preserve">hod. </w:t>
            </w:r>
          </w:p>
        </w:tc>
        <w:tc>
          <w:tcPr>
            <w:tcW w:w="816" w:type="dxa"/>
            <w:gridSpan w:val="3"/>
          </w:tcPr>
          <w:p w14:paraId="1404D2E9" w14:textId="77777777" w:rsidR="004C0C95" w:rsidRDefault="004C0C95" w:rsidP="004C0C95">
            <w:pPr>
              <w:jc w:val="both"/>
            </w:pPr>
          </w:p>
        </w:tc>
        <w:tc>
          <w:tcPr>
            <w:tcW w:w="2156" w:type="dxa"/>
            <w:gridSpan w:val="3"/>
            <w:shd w:val="clear" w:color="auto" w:fill="F7CAAC"/>
          </w:tcPr>
          <w:p w14:paraId="181C03C6" w14:textId="77777777" w:rsidR="004C0C95" w:rsidRDefault="004C0C95" w:rsidP="004C0C95">
            <w:pPr>
              <w:jc w:val="both"/>
              <w:rPr>
                <w:b/>
              </w:rPr>
            </w:pPr>
            <w:r>
              <w:rPr>
                <w:b/>
              </w:rPr>
              <w:t>kreditů</w:t>
            </w:r>
          </w:p>
        </w:tc>
        <w:tc>
          <w:tcPr>
            <w:tcW w:w="1207" w:type="dxa"/>
            <w:gridSpan w:val="5"/>
          </w:tcPr>
          <w:p w14:paraId="05C96F37" w14:textId="77777777" w:rsidR="004C0C95" w:rsidRDefault="004C0C95" w:rsidP="004C0C95">
            <w:pPr>
              <w:jc w:val="both"/>
            </w:pPr>
          </w:p>
        </w:tc>
      </w:tr>
      <w:tr w:rsidR="004C0C95" w14:paraId="2D210E2F" w14:textId="77777777" w:rsidTr="000C4A98">
        <w:tc>
          <w:tcPr>
            <w:tcW w:w="3403" w:type="dxa"/>
            <w:gridSpan w:val="3"/>
            <w:shd w:val="clear" w:color="auto" w:fill="F7CAAC"/>
          </w:tcPr>
          <w:p w14:paraId="229D9707" w14:textId="77777777" w:rsidR="004C0C95" w:rsidRDefault="004C0C95" w:rsidP="004C0C95">
            <w:pPr>
              <w:jc w:val="both"/>
              <w:rPr>
                <w:b/>
                <w:sz w:val="22"/>
              </w:rPr>
            </w:pPr>
            <w:r>
              <w:rPr>
                <w:b/>
              </w:rPr>
              <w:t xml:space="preserve">Prerekvizity, </w:t>
            </w:r>
            <w:proofErr w:type="spellStart"/>
            <w:r>
              <w:rPr>
                <w:b/>
              </w:rPr>
              <w:t>korekvizity</w:t>
            </w:r>
            <w:proofErr w:type="spellEnd"/>
            <w:r>
              <w:rPr>
                <w:b/>
              </w:rPr>
              <w:t>, ekvivalence</w:t>
            </w:r>
          </w:p>
        </w:tc>
        <w:tc>
          <w:tcPr>
            <w:tcW w:w="6703" w:type="dxa"/>
            <w:gridSpan w:val="20"/>
          </w:tcPr>
          <w:p w14:paraId="12B7B82B" w14:textId="77777777" w:rsidR="004C0C95" w:rsidRDefault="004C0C95" w:rsidP="004C0C95">
            <w:pPr>
              <w:jc w:val="both"/>
            </w:pPr>
          </w:p>
        </w:tc>
      </w:tr>
      <w:tr w:rsidR="004C0C95" w14:paraId="39D637D1" w14:textId="77777777" w:rsidTr="000C4A98">
        <w:tc>
          <w:tcPr>
            <w:tcW w:w="3403" w:type="dxa"/>
            <w:gridSpan w:val="3"/>
            <w:shd w:val="clear" w:color="auto" w:fill="F7CAAC"/>
          </w:tcPr>
          <w:p w14:paraId="6829DC44" w14:textId="77777777" w:rsidR="004C0C95" w:rsidRDefault="004C0C95" w:rsidP="004C0C95">
            <w:pPr>
              <w:jc w:val="both"/>
              <w:rPr>
                <w:b/>
              </w:rPr>
            </w:pPr>
            <w:r>
              <w:rPr>
                <w:b/>
              </w:rPr>
              <w:t>Způsob ověření studijních výsledků</w:t>
            </w:r>
          </w:p>
        </w:tc>
        <w:tc>
          <w:tcPr>
            <w:tcW w:w="3340" w:type="dxa"/>
            <w:gridSpan w:val="12"/>
          </w:tcPr>
          <w:p w14:paraId="28F40993" w14:textId="77777777" w:rsidR="004C0C95" w:rsidRDefault="004C0C95" w:rsidP="004C0C95">
            <w:pPr>
              <w:jc w:val="both"/>
            </w:pPr>
            <w:r>
              <w:t>zkouška</w:t>
            </w:r>
          </w:p>
        </w:tc>
        <w:tc>
          <w:tcPr>
            <w:tcW w:w="2156" w:type="dxa"/>
            <w:gridSpan w:val="3"/>
            <w:shd w:val="clear" w:color="auto" w:fill="F7CAAC"/>
          </w:tcPr>
          <w:p w14:paraId="35202352" w14:textId="77777777" w:rsidR="004C0C95" w:rsidRDefault="004C0C95" w:rsidP="004C0C95">
            <w:pPr>
              <w:jc w:val="both"/>
              <w:rPr>
                <w:b/>
              </w:rPr>
            </w:pPr>
            <w:r>
              <w:rPr>
                <w:b/>
              </w:rPr>
              <w:t>Forma výuky</w:t>
            </w:r>
          </w:p>
        </w:tc>
        <w:tc>
          <w:tcPr>
            <w:tcW w:w="1207" w:type="dxa"/>
            <w:gridSpan w:val="5"/>
          </w:tcPr>
          <w:p w14:paraId="2CF7CF3E" w14:textId="10AE0591" w:rsidR="004C0C95" w:rsidRDefault="00A54DA5" w:rsidP="004C0C95">
            <w:pPr>
              <w:jc w:val="both"/>
            </w:pPr>
            <w:ins w:id="30" w:author="Michal Staněk" w:date="2021-03-30T14:04:00Z">
              <w:r>
                <w:rPr>
                  <w:sz w:val="18"/>
                  <w:szCs w:val="18"/>
                </w:rPr>
                <w:t>konzultace</w:t>
              </w:r>
            </w:ins>
          </w:p>
        </w:tc>
      </w:tr>
      <w:tr w:rsidR="004C0C95" w14:paraId="5CC4B30D" w14:textId="77777777" w:rsidTr="000C4A98">
        <w:tc>
          <w:tcPr>
            <w:tcW w:w="3403" w:type="dxa"/>
            <w:gridSpan w:val="3"/>
            <w:shd w:val="clear" w:color="auto" w:fill="F7CAAC"/>
          </w:tcPr>
          <w:p w14:paraId="6A2832E7" w14:textId="77777777" w:rsidR="004C0C95" w:rsidRDefault="004C0C95" w:rsidP="004C0C95">
            <w:pPr>
              <w:jc w:val="both"/>
              <w:rPr>
                <w:b/>
              </w:rPr>
            </w:pPr>
            <w:r>
              <w:rPr>
                <w:b/>
              </w:rPr>
              <w:t>Forma způsobu ověření studijních výsledků a další požadavky na studenta</w:t>
            </w:r>
          </w:p>
        </w:tc>
        <w:tc>
          <w:tcPr>
            <w:tcW w:w="6703" w:type="dxa"/>
            <w:gridSpan w:val="20"/>
            <w:tcBorders>
              <w:bottom w:val="single" w:sz="4" w:space="0" w:color="auto"/>
            </w:tcBorders>
          </w:tcPr>
          <w:p w14:paraId="2335A9ED" w14:textId="77777777" w:rsidR="004C0C95" w:rsidRDefault="004C0C95" w:rsidP="004C0C95">
            <w:pPr>
              <w:jc w:val="both"/>
            </w:pPr>
          </w:p>
        </w:tc>
      </w:tr>
      <w:tr w:rsidR="004C0C95" w14:paraId="0EEE1F4E" w14:textId="77777777" w:rsidTr="000C4A98">
        <w:trPr>
          <w:trHeight w:val="197"/>
        </w:trPr>
        <w:tc>
          <w:tcPr>
            <w:tcW w:w="3403" w:type="dxa"/>
            <w:gridSpan w:val="3"/>
            <w:tcBorders>
              <w:top w:val="nil"/>
            </w:tcBorders>
            <w:shd w:val="clear" w:color="auto" w:fill="F7CAAC"/>
          </w:tcPr>
          <w:p w14:paraId="0115DE48" w14:textId="77777777" w:rsidR="004C0C95" w:rsidRDefault="004C0C95" w:rsidP="004C0C95">
            <w:pPr>
              <w:jc w:val="both"/>
              <w:rPr>
                <w:b/>
              </w:rPr>
            </w:pPr>
            <w:r>
              <w:rPr>
                <w:b/>
              </w:rPr>
              <w:t>Garant předmětu</w:t>
            </w:r>
          </w:p>
        </w:tc>
        <w:tc>
          <w:tcPr>
            <w:tcW w:w="6703" w:type="dxa"/>
            <w:gridSpan w:val="20"/>
            <w:tcBorders>
              <w:top w:val="single" w:sz="4" w:space="0" w:color="auto"/>
            </w:tcBorders>
          </w:tcPr>
          <w:p w14:paraId="3EFD1A7E" w14:textId="0C15A8DA" w:rsidR="004C0C95" w:rsidRDefault="004C0C95" w:rsidP="004C0C95">
            <w:pPr>
              <w:jc w:val="both"/>
            </w:pPr>
            <w:r w:rsidRPr="007D33B0">
              <w:rPr>
                <w:spacing w:val="-2"/>
              </w:rPr>
              <w:t xml:space="preserve">doc. Ing. et Ing. Ivo </w:t>
            </w:r>
            <w:proofErr w:type="spellStart"/>
            <w:r w:rsidRPr="007D33B0">
              <w:rPr>
                <w:spacing w:val="-2"/>
              </w:rPr>
              <w:t>Kuřitka</w:t>
            </w:r>
            <w:proofErr w:type="spellEnd"/>
            <w:r w:rsidRPr="007D33B0">
              <w:rPr>
                <w:spacing w:val="-2"/>
              </w:rPr>
              <w:t>, Ph.D. et Ph.D</w:t>
            </w:r>
            <w:r>
              <w:rPr>
                <w:spacing w:val="-2"/>
              </w:rPr>
              <w:t>.</w:t>
            </w:r>
          </w:p>
        </w:tc>
      </w:tr>
      <w:tr w:rsidR="004C0C95" w14:paraId="1B033A36" w14:textId="77777777" w:rsidTr="000C4A98">
        <w:trPr>
          <w:trHeight w:val="243"/>
        </w:trPr>
        <w:tc>
          <w:tcPr>
            <w:tcW w:w="3403" w:type="dxa"/>
            <w:gridSpan w:val="3"/>
            <w:tcBorders>
              <w:top w:val="nil"/>
            </w:tcBorders>
            <w:shd w:val="clear" w:color="auto" w:fill="F7CAAC"/>
          </w:tcPr>
          <w:p w14:paraId="6033B5DF" w14:textId="77777777" w:rsidR="004C0C95" w:rsidRDefault="004C0C95" w:rsidP="004C0C95">
            <w:pPr>
              <w:jc w:val="both"/>
              <w:rPr>
                <w:b/>
              </w:rPr>
            </w:pPr>
            <w:r>
              <w:rPr>
                <w:b/>
              </w:rPr>
              <w:t>Zapojení garanta do výuky předmětu</w:t>
            </w:r>
          </w:p>
        </w:tc>
        <w:tc>
          <w:tcPr>
            <w:tcW w:w="6703" w:type="dxa"/>
            <w:gridSpan w:val="20"/>
            <w:tcBorders>
              <w:top w:val="nil"/>
            </w:tcBorders>
          </w:tcPr>
          <w:p w14:paraId="3AD5113E" w14:textId="2E88D8EE" w:rsidR="004C0C95" w:rsidRDefault="004C0C95" w:rsidP="004C0C95">
            <w:pPr>
              <w:jc w:val="both"/>
            </w:pPr>
            <w:proofErr w:type="gramStart"/>
            <w:r w:rsidRPr="005E38C5">
              <w:t>100%</w:t>
            </w:r>
            <w:proofErr w:type="gramEnd"/>
          </w:p>
        </w:tc>
      </w:tr>
      <w:tr w:rsidR="004C0C95" w14:paraId="6558ABC3" w14:textId="77777777" w:rsidTr="000C4A98">
        <w:tc>
          <w:tcPr>
            <w:tcW w:w="3403" w:type="dxa"/>
            <w:gridSpan w:val="3"/>
            <w:shd w:val="clear" w:color="auto" w:fill="F7CAAC"/>
          </w:tcPr>
          <w:p w14:paraId="65DCF66B" w14:textId="77777777" w:rsidR="004C0C95" w:rsidRDefault="004C0C95" w:rsidP="004C0C95">
            <w:pPr>
              <w:jc w:val="both"/>
              <w:rPr>
                <w:b/>
              </w:rPr>
            </w:pPr>
            <w:r>
              <w:rPr>
                <w:b/>
              </w:rPr>
              <w:t>Vyučující</w:t>
            </w:r>
          </w:p>
        </w:tc>
        <w:tc>
          <w:tcPr>
            <w:tcW w:w="6703" w:type="dxa"/>
            <w:gridSpan w:val="20"/>
            <w:tcBorders>
              <w:bottom w:val="nil"/>
            </w:tcBorders>
          </w:tcPr>
          <w:p w14:paraId="68E647AD" w14:textId="77777777" w:rsidR="004C0C95" w:rsidRDefault="004C0C95" w:rsidP="004C0C95">
            <w:pPr>
              <w:jc w:val="both"/>
            </w:pPr>
          </w:p>
        </w:tc>
      </w:tr>
      <w:tr w:rsidR="004C0C95" w14:paraId="55F5D203" w14:textId="77777777" w:rsidTr="000C4A98">
        <w:trPr>
          <w:trHeight w:val="272"/>
        </w:trPr>
        <w:tc>
          <w:tcPr>
            <w:tcW w:w="10106" w:type="dxa"/>
            <w:gridSpan w:val="23"/>
            <w:tcBorders>
              <w:top w:val="nil"/>
            </w:tcBorders>
          </w:tcPr>
          <w:p w14:paraId="15C2319B" w14:textId="2949B79C" w:rsidR="004C0C95" w:rsidRDefault="004C0C95" w:rsidP="004C0C95">
            <w:pPr>
              <w:spacing w:before="20" w:after="20"/>
              <w:jc w:val="both"/>
            </w:pPr>
            <w:r w:rsidRPr="007D33B0">
              <w:rPr>
                <w:spacing w:val="-2"/>
              </w:rPr>
              <w:t xml:space="preserve">doc. Ing. et Ing. Ivo </w:t>
            </w:r>
            <w:proofErr w:type="spellStart"/>
            <w:r w:rsidRPr="007D33B0">
              <w:rPr>
                <w:spacing w:val="-2"/>
              </w:rPr>
              <w:t>Kuřitka</w:t>
            </w:r>
            <w:proofErr w:type="spellEnd"/>
            <w:r w:rsidRPr="007D33B0">
              <w:rPr>
                <w:spacing w:val="-2"/>
              </w:rPr>
              <w:t>, Ph.D. et Ph.D</w:t>
            </w:r>
            <w:r>
              <w:rPr>
                <w:spacing w:val="-2"/>
              </w:rPr>
              <w:t>.</w:t>
            </w:r>
          </w:p>
        </w:tc>
      </w:tr>
      <w:tr w:rsidR="004C0C95" w14:paraId="5BFB0862" w14:textId="77777777" w:rsidTr="000C4A98">
        <w:tc>
          <w:tcPr>
            <w:tcW w:w="3403" w:type="dxa"/>
            <w:gridSpan w:val="3"/>
            <w:shd w:val="clear" w:color="auto" w:fill="F7CAAC"/>
          </w:tcPr>
          <w:p w14:paraId="52869A99" w14:textId="77777777" w:rsidR="004C0C95" w:rsidRDefault="004C0C95" w:rsidP="004C0C95">
            <w:pPr>
              <w:jc w:val="both"/>
              <w:rPr>
                <w:b/>
              </w:rPr>
            </w:pPr>
            <w:r>
              <w:rPr>
                <w:b/>
              </w:rPr>
              <w:t>Stručná anotace předmětu</w:t>
            </w:r>
          </w:p>
        </w:tc>
        <w:tc>
          <w:tcPr>
            <w:tcW w:w="6703" w:type="dxa"/>
            <w:gridSpan w:val="20"/>
            <w:tcBorders>
              <w:bottom w:val="nil"/>
            </w:tcBorders>
          </w:tcPr>
          <w:p w14:paraId="10E5D3CD" w14:textId="77777777" w:rsidR="004C0C95" w:rsidRDefault="004C0C95" w:rsidP="004C0C95">
            <w:pPr>
              <w:jc w:val="both"/>
            </w:pPr>
          </w:p>
        </w:tc>
      </w:tr>
      <w:tr w:rsidR="004C0C95" w14:paraId="58943BF0" w14:textId="77777777" w:rsidTr="000C4A98">
        <w:trPr>
          <w:trHeight w:val="3938"/>
        </w:trPr>
        <w:tc>
          <w:tcPr>
            <w:tcW w:w="10106" w:type="dxa"/>
            <w:gridSpan w:val="23"/>
            <w:tcBorders>
              <w:top w:val="nil"/>
              <w:bottom w:val="single" w:sz="12" w:space="0" w:color="auto"/>
            </w:tcBorders>
          </w:tcPr>
          <w:p w14:paraId="487D782F" w14:textId="352FA5D5" w:rsidR="004C0C95" w:rsidRPr="00D574E1" w:rsidRDefault="004C0C95" w:rsidP="004C0C95">
            <w:pPr>
              <w:jc w:val="both"/>
            </w:pPr>
            <w:r w:rsidRPr="00D574E1">
              <w:rPr>
                <w:color w:val="000000"/>
                <w:shd w:val="clear" w:color="auto" w:fill="FFFFFF"/>
              </w:rPr>
              <w:t>Cílem předmětu je rozšíření a prohloubení poznatků studenta doktorského studia v oblasti využití instrumentálních metod pro charakterizaci strukturních, fyzikálních a chemických vlastností materiálů. Jedná se zejména o hodnocení mechanických, elektrických, dielektrických a optických vlastností, využití separačních a difrakčních metod a termické analýzy.</w:t>
            </w:r>
          </w:p>
          <w:p w14:paraId="7A2345C1" w14:textId="77777777" w:rsidR="004C0C95" w:rsidRPr="00D574E1" w:rsidRDefault="004C0C95" w:rsidP="004C0C95">
            <w:pPr>
              <w:jc w:val="both"/>
            </w:pPr>
          </w:p>
          <w:p w14:paraId="3637ED0F" w14:textId="77777777" w:rsidR="004C0C95" w:rsidRPr="001B13CE" w:rsidRDefault="004C0C95" w:rsidP="004C0C95">
            <w:pPr>
              <w:jc w:val="both"/>
              <w:rPr>
                <w:u w:val="single"/>
              </w:rPr>
            </w:pPr>
            <w:r w:rsidRPr="001B13CE">
              <w:rPr>
                <w:u w:val="single"/>
              </w:rPr>
              <w:t>Základní témata:</w:t>
            </w:r>
          </w:p>
          <w:p w14:paraId="22DAAE21" w14:textId="1BE2A63D" w:rsidR="004C0C95" w:rsidRPr="001B13CE" w:rsidRDefault="004C0C95" w:rsidP="004C0C95">
            <w:pPr>
              <w:pStyle w:val="Odstavecseseznamem"/>
              <w:numPr>
                <w:ilvl w:val="0"/>
                <w:numId w:val="18"/>
              </w:numPr>
              <w:ind w:left="113" w:hanging="113"/>
              <w:jc w:val="both"/>
            </w:pPr>
            <w:r w:rsidRPr="001B13CE">
              <w:rPr>
                <w:shd w:val="clear" w:color="auto" w:fill="FFFFFF"/>
              </w:rPr>
              <w:t>Technická normalizace, metrologie a zkušebnictví.</w:t>
            </w:r>
          </w:p>
          <w:p w14:paraId="781DCB5D" w14:textId="01F357C6" w:rsidR="004C0C95" w:rsidRPr="001B13CE" w:rsidRDefault="004C0C95" w:rsidP="004C0C95">
            <w:pPr>
              <w:pStyle w:val="Odstavecseseznamem"/>
              <w:numPr>
                <w:ilvl w:val="0"/>
                <w:numId w:val="18"/>
              </w:numPr>
              <w:ind w:left="113" w:hanging="113"/>
              <w:jc w:val="both"/>
            </w:pPr>
            <w:r w:rsidRPr="001B13CE">
              <w:rPr>
                <w:shd w:val="clear" w:color="auto" w:fill="FFFFFF"/>
              </w:rPr>
              <w:t>Měření základních fyzikálních vlastností (rozměry, teplota, hustota).</w:t>
            </w:r>
          </w:p>
          <w:p w14:paraId="16305951" w14:textId="6DAADC5B" w:rsidR="004C0C95" w:rsidRPr="001B13CE" w:rsidRDefault="004C0C95" w:rsidP="004C0C95">
            <w:pPr>
              <w:pStyle w:val="Odstavecseseznamem"/>
              <w:numPr>
                <w:ilvl w:val="0"/>
                <w:numId w:val="18"/>
              </w:numPr>
              <w:ind w:left="113" w:hanging="113"/>
              <w:jc w:val="both"/>
            </w:pPr>
            <w:r w:rsidRPr="001B13CE">
              <w:rPr>
                <w:shd w:val="clear" w:color="auto" w:fill="FFFFFF"/>
              </w:rPr>
              <w:t xml:space="preserve">Reologické vlastnosti roztoků a tavenin, tekutost a vytvrzování </w:t>
            </w:r>
            <w:proofErr w:type="spellStart"/>
            <w:r w:rsidRPr="001B13CE">
              <w:rPr>
                <w:shd w:val="clear" w:color="auto" w:fill="FFFFFF"/>
              </w:rPr>
              <w:t>reaktoplastů</w:t>
            </w:r>
            <w:proofErr w:type="spellEnd"/>
            <w:r w:rsidRPr="001B13CE">
              <w:rPr>
                <w:shd w:val="clear" w:color="auto" w:fill="FFFFFF"/>
              </w:rPr>
              <w:t>.</w:t>
            </w:r>
          </w:p>
          <w:p w14:paraId="57C48DE7" w14:textId="6E3E317E" w:rsidR="004C0C95" w:rsidRPr="001B13CE" w:rsidRDefault="004C0C95" w:rsidP="004C0C95">
            <w:pPr>
              <w:pStyle w:val="Odstavecseseznamem"/>
              <w:numPr>
                <w:ilvl w:val="0"/>
                <w:numId w:val="18"/>
              </w:numPr>
              <w:ind w:left="113" w:hanging="113"/>
              <w:jc w:val="both"/>
            </w:pPr>
            <w:r w:rsidRPr="001B13CE">
              <w:rPr>
                <w:shd w:val="clear" w:color="auto" w:fill="FFFFFF"/>
              </w:rPr>
              <w:t>Plasticita a vulkanizační charakteristiky kaučukových směsí.</w:t>
            </w:r>
          </w:p>
          <w:p w14:paraId="77FC91FE" w14:textId="3851289A" w:rsidR="004C0C95" w:rsidRPr="001B13CE" w:rsidRDefault="004C0C95" w:rsidP="004C0C95">
            <w:pPr>
              <w:pStyle w:val="Odstavecseseznamem"/>
              <w:numPr>
                <w:ilvl w:val="0"/>
                <w:numId w:val="18"/>
              </w:numPr>
              <w:ind w:left="113" w:hanging="113"/>
              <w:jc w:val="both"/>
            </w:pPr>
            <w:r w:rsidRPr="001B13CE">
              <w:rPr>
                <w:shd w:val="clear" w:color="auto" w:fill="FFFFFF"/>
              </w:rPr>
              <w:t>Obecné analytické postupy hodnocení polymerů a přísad (identifikační zkoušky polymerů, charakteristické prvky, charakteristická čísla, stanovení vody, sušiny, popela, extraktu).</w:t>
            </w:r>
          </w:p>
          <w:p w14:paraId="5E2FB12D" w14:textId="01A64927" w:rsidR="004C0C95" w:rsidRPr="001B13CE" w:rsidRDefault="004C0C95" w:rsidP="004C0C95">
            <w:pPr>
              <w:pStyle w:val="Odstavecseseznamem"/>
              <w:numPr>
                <w:ilvl w:val="0"/>
                <w:numId w:val="18"/>
              </w:numPr>
              <w:ind w:left="113" w:hanging="113"/>
              <w:jc w:val="both"/>
            </w:pPr>
            <w:r w:rsidRPr="001B13CE">
              <w:rPr>
                <w:shd w:val="clear" w:color="auto" w:fill="FFFFFF"/>
              </w:rPr>
              <w:t>Metody termické analýzy (TGA, DSC, DTA, TMA, DMA).</w:t>
            </w:r>
          </w:p>
          <w:p w14:paraId="49B04DF8" w14:textId="0DF03D96" w:rsidR="004C0C95" w:rsidRPr="001B13CE" w:rsidRDefault="004C0C95" w:rsidP="004C0C95">
            <w:pPr>
              <w:pStyle w:val="Odstavecseseznamem"/>
              <w:numPr>
                <w:ilvl w:val="0"/>
                <w:numId w:val="18"/>
              </w:numPr>
              <w:ind w:left="113" w:hanging="113"/>
              <w:jc w:val="both"/>
            </w:pPr>
            <w:r w:rsidRPr="001B13CE">
              <w:rPr>
                <w:shd w:val="clear" w:color="auto" w:fill="FFFFFF"/>
              </w:rPr>
              <w:t xml:space="preserve">Separační metody (kapalinová a plynová chromatografie, gelová </w:t>
            </w:r>
            <w:proofErr w:type="spellStart"/>
            <w:r w:rsidRPr="001B13CE">
              <w:rPr>
                <w:shd w:val="clear" w:color="auto" w:fill="FFFFFF"/>
              </w:rPr>
              <w:t>permeační</w:t>
            </w:r>
            <w:proofErr w:type="spellEnd"/>
            <w:r w:rsidRPr="001B13CE">
              <w:rPr>
                <w:shd w:val="clear" w:color="auto" w:fill="FFFFFF"/>
              </w:rPr>
              <w:t xml:space="preserve"> chromatografie).</w:t>
            </w:r>
          </w:p>
          <w:p w14:paraId="2F414985" w14:textId="2F4DA625" w:rsidR="004C0C95" w:rsidRPr="001B13CE" w:rsidRDefault="004C0C95" w:rsidP="004C0C95">
            <w:pPr>
              <w:pStyle w:val="Odstavecseseznamem"/>
              <w:numPr>
                <w:ilvl w:val="0"/>
                <w:numId w:val="18"/>
              </w:numPr>
              <w:ind w:left="113" w:hanging="113"/>
              <w:jc w:val="both"/>
            </w:pPr>
            <w:r w:rsidRPr="001B13CE">
              <w:rPr>
                <w:shd w:val="clear" w:color="auto" w:fill="FFFFFF"/>
              </w:rPr>
              <w:t xml:space="preserve">Příprava zkušebních těles, podmínky </w:t>
            </w:r>
            <w:proofErr w:type="spellStart"/>
            <w:r w:rsidRPr="001B13CE">
              <w:rPr>
                <w:shd w:val="clear" w:color="auto" w:fill="FFFFFF"/>
              </w:rPr>
              <w:t>kondicionace</w:t>
            </w:r>
            <w:proofErr w:type="spellEnd"/>
            <w:r w:rsidRPr="001B13CE">
              <w:rPr>
                <w:shd w:val="clear" w:color="auto" w:fill="FFFFFF"/>
              </w:rPr>
              <w:t>.</w:t>
            </w:r>
          </w:p>
          <w:p w14:paraId="50383734" w14:textId="6370FF47" w:rsidR="004C0C95" w:rsidRPr="001B13CE" w:rsidRDefault="004C0C95" w:rsidP="004C0C95">
            <w:pPr>
              <w:pStyle w:val="Odstavecseseznamem"/>
              <w:numPr>
                <w:ilvl w:val="0"/>
                <w:numId w:val="18"/>
              </w:numPr>
              <w:ind w:left="113" w:hanging="113"/>
              <w:jc w:val="both"/>
            </w:pPr>
            <w:r w:rsidRPr="001B13CE">
              <w:rPr>
                <w:shd w:val="clear" w:color="auto" w:fill="FFFFFF"/>
              </w:rPr>
              <w:t>Statické zkoušky krátkodobé (zkoušky tahem, tlakem, ohybem, smykem, tvrdost).</w:t>
            </w:r>
          </w:p>
          <w:p w14:paraId="0E809CED" w14:textId="4C2FF39B" w:rsidR="004C0C95" w:rsidRPr="001B13CE" w:rsidRDefault="004C0C95" w:rsidP="004C0C95">
            <w:pPr>
              <w:pStyle w:val="Odstavecseseznamem"/>
              <w:numPr>
                <w:ilvl w:val="0"/>
                <w:numId w:val="18"/>
              </w:numPr>
              <w:ind w:left="113" w:hanging="113"/>
              <w:jc w:val="both"/>
            </w:pPr>
            <w:r w:rsidRPr="001B13CE">
              <w:rPr>
                <w:shd w:val="clear" w:color="auto" w:fill="FFFFFF"/>
              </w:rPr>
              <w:t xml:space="preserve">Statické zkoušky dlouhodobé (relaxace napětí, </w:t>
            </w:r>
            <w:proofErr w:type="spellStart"/>
            <w:r w:rsidRPr="001B13CE">
              <w:rPr>
                <w:shd w:val="clear" w:color="auto" w:fill="FFFFFF"/>
              </w:rPr>
              <w:t>kríp</w:t>
            </w:r>
            <w:proofErr w:type="spellEnd"/>
            <w:r w:rsidRPr="001B13CE">
              <w:rPr>
                <w:shd w:val="clear" w:color="auto" w:fill="FFFFFF"/>
              </w:rPr>
              <w:t>, trvalá deformace).</w:t>
            </w:r>
          </w:p>
          <w:p w14:paraId="515746C6" w14:textId="4AD734FC" w:rsidR="004C0C95" w:rsidRPr="001B13CE" w:rsidRDefault="004C0C95" w:rsidP="004C0C95">
            <w:pPr>
              <w:pStyle w:val="Odstavecseseznamem"/>
              <w:numPr>
                <w:ilvl w:val="0"/>
                <w:numId w:val="18"/>
              </w:numPr>
              <w:ind w:left="113" w:hanging="113"/>
              <w:jc w:val="both"/>
            </w:pPr>
            <w:r w:rsidRPr="001B13CE">
              <w:rPr>
                <w:shd w:val="clear" w:color="auto" w:fill="FFFFFF"/>
              </w:rPr>
              <w:t>Tepelné vlastnosti (základní materiálové tepelné konstanty, odolnost proti nízkým a vysokým teplotám, hořlavost).</w:t>
            </w:r>
          </w:p>
          <w:p w14:paraId="79D54B12" w14:textId="2FC10D21" w:rsidR="004C0C95" w:rsidRPr="001B13CE" w:rsidRDefault="004C0C95" w:rsidP="004C0C95">
            <w:pPr>
              <w:pStyle w:val="Odstavecseseznamem"/>
              <w:numPr>
                <w:ilvl w:val="0"/>
                <w:numId w:val="18"/>
              </w:numPr>
              <w:ind w:left="113" w:hanging="113"/>
              <w:jc w:val="both"/>
            </w:pPr>
            <w:r w:rsidRPr="001B13CE">
              <w:rPr>
                <w:shd w:val="clear" w:color="auto" w:fill="FFFFFF"/>
              </w:rPr>
              <w:t>Dynamické zkoušky (odrazová pružnost, rázová a vrubová houževnatost).</w:t>
            </w:r>
          </w:p>
          <w:p w14:paraId="32C75972" w14:textId="348A3805" w:rsidR="004C0C95" w:rsidRPr="001B13CE" w:rsidRDefault="004C0C95" w:rsidP="004C0C95">
            <w:pPr>
              <w:pStyle w:val="Odstavecseseznamem"/>
              <w:numPr>
                <w:ilvl w:val="0"/>
                <w:numId w:val="18"/>
              </w:numPr>
              <w:ind w:left="113" w:hanging="113"/>
              <w:jc w:val="both"/>
            </w:pPr>
            <w:r w:rsidRPr="001B13CE">
              <w:rPr>
                <w:shd w:val="clear" w:color="auto" w:fill="FFFFFF"/>
              </w:rPr>
              <w:t>Elektrické a dielektrické vlastnosti polymerů, zkoušky opotřebení povrchu.</w:t>
            </w:r>
          </w:p>
          <w:p w14:paraId="1A8E1A50" w14:textId="4BB01B6A" w:rsidR="004C0C95" w:rsidRPr="001762EB" w:rsidRDefault="004C0C95" w:rsidP="004C0C95">
            <w:pPr>
              <w:pStyle w:val="Odstavecseseznamem"/>
              <w:numPr>
                <w:ilvl w:val="0"/>
                <w:numId w:val="18"/>
              </w:numPr>
              <w:ind w:left="113" w:hanging="113"/>
              <w:jc w:val="both"/>
            </w:pPr>
            <w:r w:rsidRPr="001B13CE">
              <w:rPr>
                <w:shd w:val="clear" w:color="auto" w:fill="FFFFFF"/>
              </w:rPr>
              <w:t>Zkoušky přirozeného a zrychleného stárnutí.</w:t>
            </w:r>
          </w:p>
        </w:tc>
      </w:tr>
      <w:tr w:rsidR="004C0C95" w14:paraId="19D9ED09" w14:textId="77777777" w:rsidTr="000C4A98">
        <w:trPr>
          <w:trHeight w:val="265"/>
        </w:trPr>
        <w:tc>
          <w:tcPr>
            <w:tcW w:w="3904" w:type="dxa"/>
            <w:gridSpan w:val="7"/>
            <w:tcBorders>
              <w:top w:val="nil"/>
            </w:tcBorders>
            <w:shd w:val="clear" w:color="auto" w:fill="F7CAAC"/>
          </w:tcPr>
          <w:p w14:paraId="49CC4DF7" w14:textId="5B37F12D" w:rsidR="004C0C95" w:rsidRPr="001762EB" w:rsidRDefault="004C0C95" w:rsidP="004C0C95">
            <w:pPr>
              <w:jc w:val="both"/>
            </w:pPr>
            <w:r w:rsidRPr="001762EB">
              <w:rPr>
                <w:b/>
              </w:rPr>
              <w:t xml:space="preserve">Studijní literatura a studijní </w:t>
            </w:r>
            <w:r w:rsidRPr="00BA62B5">
              <w:rPr>
                <w:b/>
              </w:rPr>
              <w:t>pomůcky</w:t>
            </w:r>
          </w:p>
        </w:tc>
        <w:tc>
          <w:tcPr>
            <w:tcW w:w="6202" w:type="dxa"/>
            <w:gridSpan w:val="16"/>
            <w:tcBorders>
              <w:top w:val="nil"/>
              <w:bottom w:val="nil"/>
            </w:tcBorders>
          </w:tcPr>
          <w:p w14:paraId="3DD7C629" w14:textId="77777777" w:rsidR="004C0C95" w:rsidRPr="001762EB" w:rsidRDefault="004C0C95" w:rsidP="004C0C95">
            <w:pPr>
              <w:jc w:val="both"/>
            </w:pPr>
          </w:p>
        </w:tc>
      </w:tr>
      <w:tr w:rsidR="004C0C95" w14:paraId="7C72E738" w14:textId="77777777" w:rsidTr="000C4A98">
        <w:trPr>
          <w:trHeight w:val="1497"/>
        </w:trPr>
        <w:tc>
          <w:tcPr>
            <w:tcW w:w="10106" w:type="dxa"/>
            <w:gridSpan w:val="23"/>
            <w:tcBorders>
              <w:top w:val="nil"/>
            </w:tcBorders>
          </w:tcPr>
          <w:p w14:paraId="58673973" w14:textId="77777777" w:rsidR="004C0C95" w:rsidRPr="001762EB" w:rsidRDefault="004C0C95" w:rsidP="004C0C95">
            <w:pPr>
              <w:jc w:val="both"/>
              <w:rPr>
                <w:u w:val="single"/>
              </w:rPr>
            </w:pPr>
            <w:r w:rsidRPr="001762EB">
              <w:rPr>
                <w:u w:val="single"/>
              </w:rPr>
              <w:lastRenderedPageBreak/>
              <w:t>Povinná literatura:</w:t>
            </w:r>
          </w:p>
          <w:p w14:paraId="41B979A7" w14:textId="77777777" w:rsidR="00A37F95" w:rsidRDefault="00A37F95" w:rsidP="00A37F95">
            <w:pPr>
              <w:shd w:val="clear" w:color="auto" w:fill="FFFFFF"/>
              <w:jc w:val="both"/>
              <w:rPr>
                <w:color w:val="000000"/>
              </w:rPr>
            </w:pPr>
            <w:r>
              <w:rPr>
                <w:color w:val="000000"/>
              </w:rPr>
              <w:t>GRELLMANN, W., SEIDLER, S. </w:t>
            </w:r>
            <w:r>
              <w:rPr>
                <w:i/>
                <w:iCs/>
                <w:color w:val="000000"/>
              </w:rPr>
              <w:t>Polymer Testing</w:t>
            </w:r>
            <w:r>
              <w:rPr>
                <w:color w:val="000000"/>
              </w:rPr>
              <w:t xml:space="preserve">. Cincinnati: </w:t>
            </w:r>
            <w:proofErr w:type="spellStart"/>
            <w:r>
              <w:rPr>
                <w:color w:val="000000"/>
              </w:rPr>
              <w:t>Hanser</w:t>
            </w:r>
            <w:proofErr w:type="spellEnd"/>
            <w:r>
              <w:rPr>
                <w:color w:val="000000"/>
              </w:rPr>
              <w:t xml:space="preserve">, 2007. Dostupné z: </w:t>
            </w:r>
            <w:hyperlink r:id="rId44" w:history="1">
              <w:r>
                <w:rPr>
                  <w:rStyle w:val="Hypertextovodkaz"/>
                </w:rPr>
                <w:t>http://app.knovel.com/web/toc.v/cid:kpPT000001/viewerType:toc//root_slug:polymer_testing</w:t>
              </w:r>
            </w:hyperlink>
            <w:r>
              <w:rPr>
                <w:rStyle w:val="Hypertextovodkaz"/>
              </w:rPr>
              <w:t>.</w:t>
            </w:r>
          </w:p>
          <w:p w14:paraId="037CC7B9" w14:textId="77777777" w:rsidR="00A37F95" w:rsidRDefault="00A37F95" w:rsidP="00A37F95">
            <w:pPr>
              <w:shd w:val="clear" w:color="auto" w:fill="FFFFFF"/>
              <w:jc w:val="both"/>
              <w:rPr>
                <w:color w:val="000000"/>
              </w:rPr>
            </w:pPr>
            <w:r>
              <w:rPr>
                <w:caps/>
                <w:color w:val="000000"/>
              </w:rPr>
              <w:t xml:space="preserve">EHRENSTEIN, G.W., RIEDEL, G., TRAWIEL, P. </w:t>
            </w:r>
            <w:proofErr w:type="spellStart"/>
            <w:r>
              <w:rPr>
                <w:i/>
                <w:color w:val="000000"/>
              </w:rPr>
              <w:t>Thermal</w:t>
            </w:r>
            <w:proofErr w:type="spellEnd"/>
            <w:r>
              <w:rPr>
                <w:i/>
                <w:color w:val="000000"/>
              </w:rPr>
              <w:t xml:space="preserve"> </w:t>
            </w:r>
            <w:proofErr w:type="spellStart"/>
            <w:r>
              <w:rPr>
                <w:i/>
                <w:color w:val="000000"/>
              </w:rPr>
              <w:t>Analysis</w:t>
            </w:r>
            <w:proofErr w:type="spellEnd"/>
            <w:r>
              <w:rPr>
                <w:i/>
                <w:color w:val="000000"/>
              </w:rPr>
              <w:t xml:space="preserve"> </w:t>
            </w:r>
            <w:proofErr w:type="spellStart"/>
            <w:r>
              <w:rPr>
                <w:i/>
                <w:color w:val="000000"/>
              </w:rPr>
              <w:t>of</w:t>
            </w:r>
            <w:proofErr w:type="spellEnd"/>
            <w:r>
              <w:rPr>
                <w:i/>
                <w:color w:val="000000"/>
              </w:rPr>
              <w:t xml:space="preserve"> </w:t>
            </w:r>
            <w:proofErr w:type="spellStart"/>
            <w:r>
              <w:rPr>
                <w:i/>
                <w:color w:val="000000"/>
              </w:rPr>
              <w:t>Plastics</w:t>
            </w:r>
            <w:proofErr w:type="spellEnd"/>
            <w:r>
              <w:rPr>
                <w:i/>
                <w:color w:val="000000"/>
              </w:rPr>
              <w:t xml:space="preserve">: </w:t>
            </w:r>
            <w:proofErr w:type="spellStart"/>
            <w:r>
              <w:rPr>
                <w:i/>
                <w:color w:val="000000"/>
              </w:rPr>
              <w:t>Theory</w:t>
            </w:r>
            <w:proofErr w:type="spellEnd"/>
            <w:r>
              <w:rPr>
                <w:i/>
                <w:color w:val="000000"/>
              </w:rPr>
              <w:t xml:space="preserve"> and </w:t>
            </w:r>
            <w:proofErr w:type="spellStart"/>
            <w:r>
              <w:rPr>
                <w:i/>
                <w:color w:val="000000"/>
              </w:rPr>
              <w:t>Practice</w:t>
            </w:r>
            <w:proofErr w:type="spellEnd"/>
            <w:r>
              <w:rPr>
                <w:color w:val="000000"/>
              </w:rPr>
              <w:t xml:space="preserve">. </w:t>
            </w:r>
            <w:proofErr w:type="spellStart"/>
            <w:r>
              <w:rPr>
                <w:color w:val="000000"/>
              </w:rPr>
              <w:t>Munich</w:t>
            </w:r>
            <w:proofErr w:type="spellEnd"/>
            <w:r>
              <w:rPr>
                <w:color w:val="000000"/>
              </w:rPr>
              <w:t xml:space="preserve">: </w:t>
            </w:r>
            <w:proofErr w:type="spellStart"/>
            <w:r>
              <w:rPr>
                <w:color w:val="000000"/>
              </w:rPr>
              <w:t>Hanser</w:t>
            </w:r>
            <w:proofErr w:type="spellEnd"/>
            <w:r>
              <w:rPr>
                <w:color w:val="000000"/>
              </w:rPr>
              <w:t xml:space="preserve">, 2004. Dostupné z: </w:t>
            </w:r>
            <w:hyperlink r:id="rId45" w:history="1">
              <w:r>
                <w:rPr>
                  <w:rStyle w:val="Hypertextovodkaz"/>
                </w:rPr>
                <w:t>http://app.knovel.com/web/toc.v/cid:kpTAPTP003/viewerType:toc//root_slug:thermal-analysis-plastics/url_slug:thermal-analysis-plastics/</w:t>
              </w:r>
            </w:hyperlink>
            <w:r>
              <w:rPr>
                <w:rStyle w:val="Hypertextovodkaz"/>
              </w:rPr>
              <w:t>.</w:t>
            </w:r>
          </w:p>
          <w:p w14:paraId="6506C5B1" w14:textId="77777777" w:rsidR="00A37F95" w:rsidRDefault="00A37F95" w:rsidP="00A37F95">
            <w:pPr>
              <w:shd w:val="clear" w:color="auto" w:fill="FFFFFF"/>
              <w:jc w:val="both"/>
              <w:rPr>
                <w:color w:val="000000"/>
              </w:rPr>
            </w:pPr>
            <w:r>
              <w:rPr>
                <w:color w:val="000000"/>
              </w:rPr>
              <w:t>JILES, D.C. </w:t>
            </w:r>
            <w:proofErr w:type="spellStart"/>
            <w:r>
              <w:rPr>
                <w:i/>
                <w:iCs/>
                <w:color w:val="000000"/>
              </w:rPr>
              <w:t>Introduction</w:t>
            </w:r>
            <w:proofErr w:type="spellEnd"/>
            <w:r>
              <w:rPr>
                <w:i/>
                <w:iCs/>
                <w:color w:val="000000"/>
              </w:rPr>
              <w:t xml:space="preserve"> to </w:t>
            </w:r>
            <w:proofErr w:type="spellStart"/>
            <w:r>
              <w:rPr>
                <w:i/>
                <w:iCs/>
                <w:color w:val="000000"/>
              </w:rPr>
              <w:t>the</w:t>
            </w:r>
            <w:proofErr w:type="spellEnd"/>
            <w:r>
              <w:rPr>
                <w:i/>
                <w:iCs/>
                <w:color w:val="000000"/>
              </w:rPr>
              <w:t xml:space="preserve"> </w:t>
            </w:r>
            <w:proofErr w:type="spellStart"/>
            <w:r>
              <w:rPr>
                <w:i/>
                <w:iCs/>
                <w:color w:val="000000"/>
              </w:rPr>
              <w:t>Principles</w:t>
            </w:r>
            <w:proofErr w:type="spellEnd"/>
            <w:r>
              <w:rPr>
                <w:i/>
                <w:iCs/>
                <w:color w:val="000000"/>
              </w:rPr>
              <w:t xml:space="preserve"> </w:t>
            </w:r>
            <w:proofErr w:type="spellStart"/>
            <w:r>
              <w:rPr>
                <w:i/>
                <w:iCs/>
                <w:color w:val="000000"/>
              </w:rPr>
              <w:t>of</w:t>
            </w:r>
            <w:proofErr w:type="spellEnd"/>
            <w:r>
              <w:rPr>
                <w:i/>
                <w:iCs/>
                <w:color w:val="000000"/>
              </w:rPr>
              <w:t xml:space="preserve"> </w:t>
            </w:r>
            <w:proofErr w:type="spellStart"/>
            <w:r>
              <w:rPr>
                <w:i/>
                <w:iCs/>
                <w:color w:val="000000"/>
              </w:rPr>
              <w:t>Materials</w:t>
            </w:r>
            <w:proofErr w:type="spellEnd"/>
            <w:r>
              <w:rPr>
                <w:i/>
                <w:iCs/>
                <w:color w:val="000000"/>
              </w:rPr>
              <w:t xml:space="preserve"> </w:t>
            </w:r>
            <w:proofErr w:type="spellStart"/>
            <w:r>
              <w:rPr>
                <w:i/>
                <w:iCs/>
                <w:color w:val="000000"/>
              </w:rPr>
              <w:t>Evaluation</w:t>
            </w:r>
            <w:proofErr w:type="spellEnd"/>
            <w:r>
              <w:rPr>
                <w:color w:val="000000"/>
              </w:rPr>
              <w:t xml:space="preserve">. </w:t>
            </w:r>
            <w:proofErr w:type="spellStart"/>
            <w:r>
              <w:rPr>
                <w:color w:val="000000"/>
              </w:rPr>
              <w:t>Boca</w:t>
            </w:r>
            <w:proofErr w:type="spellEnd"/>
            <w:r>
              <w:rPr>
                <w:color w:val="000000"/>
              </w:rPr>
              <w:t xml:space="preserve"> </w:t>
            </w:r>
            <w:proofErr w:type="spellStart"/>
            <w:r>
              <w:rPr>
                <w:color w:val="000000"/>
              </w:rPr>
              <w:t>Raton</w:t>
            </w:r>
            <w:proofErr w:type="spellEnd"/>
            <w:r>
              <w:rPr>
                <w:color w:val="000000"/>
              </w:rPr>
              <w:t xml:space="preserve">: CRC </w:t>
            </w:r>
            <w:proofErr w:type="spellStart"/>
            <w:r>
              <w:rPr>
                <w:color w:val="000000"/>
              </w:rPr>
              <w:t>Press</w:t>
            </w:r>
            <w:proofErr w:type="spellEnd"/>
            <w:r>
              <w:rPr>
                <w:color w:val="000000"/>
              </w:rPr>
              <w:t>, 2008.  </w:t>
            </w:r>
          </w:p>
          <w:p w14:paraId="656FF86A" w14:textId="77777777" w:rsidR="004C0C95" w:rsidRPr="00D574E1" w:rsidRDefault="004C0C95" w:rsidP="004C0C95">
            <w:pPr>
              <w:shd w:val="clear" w:color="auto" w:fill="FFFFFF"/>
              <w:jc w:val="both"/>
              <w:rPr>
                <w:color w:val="000000"/>
              </w:rPr>
            </w:pPr>
          </w:p>
          <w:p w14:paraId="198195A9" w14:textId="41668BD3" w:rsidR="004C0C95" w:rsidRDefault="004C0C95" w:rsidP="004C0C95">
            <w:pPr>
              <w:jc w:val="both"/>
              <w:rPr>
                <w:u w:val="single"/>
              </w:rPr>
            </w:pPr>
            <w:r w:rsidRPr="001762EB">
              <w:rPr>
                <w:u w:val="single"/>
              </w:rPr>
              <w:t>Doporučená literatura:</w:t>
            </w:r>
          </w:p>
          <w:p w14:paraId="486E912D" w14:textId="53BFD230" w:rsidR="00A37F95" w:rsidRDefault="00A37F95" w:rsidP="00A37F95">
            <w:pPr>
              <w:shd w:val="clear" w:color="auto" w:fill="FFFFFF"/>
              <w:jc w:val="both"/>
              <w:rPr>
                <w:color w:val="000000"/>
              </w:rPr>
            </w:pPr>
            <w:r>
              <w:rPr>
                <w:color w:val="000000"/>
              </w:rPr>
              <w:t xml:space="preserve">JANČÁŘ, J., NEZBEDOVÁ, E. </w:t>
            </w:r>
            <w:r w:rsidRPr="005919FA">
              <w:rPr>
                <w:i/>
                <w:iCs/>
                <w:color w:val="000000"/>
              </w:rPr>
              <w:t>Základy lomové mechaniky plastů</w:t>
            </w:r>
            <w:r>
              <w:rPr>
                <w:color w:val="000000"/>
              </w:rPr>
              <w:t>. Brno: FCH VUT, 2007. ISBN 9788021434530.</w:t>
            </w:r>
          </w:p>
          <w:p w14:paraId="54C45465" w14:textId="1B137011" w:rsidR="00A37F95" w:rsidRPr="00A37F95" w:rsidRDefault="00A37F95" w:rsidP="00A37F95">
            <w:pPr>
              <w:shd w:val="clear" w:color="auto" w:fill="FFFFFF"/>
              <w:jc w:val="both"/>
              <w:rPr>
                <w:color w:val="000000"/>
              </w:rPr>
            </w:pPr>
            <w:r w:rsidRPr="00A37F95">
              <w:rPr>
                <w:caps/>
                <w:color w:val="000000"/>
              </w:rPr>
              <w:t>Shah, V.</w:t>
            </w:r>
            <w:r w:rsidRPr="00A37F95">
              <w:rPr>
                <w:color w:val="000000"/>
              </w:rPr>
              <w:t> </w:t>
            </w:r>
            <w:r w:rsidRPr="00A37F95">
              <w:rPr>
                <w:i/>
                <w:iCs/>
                <w:color w:val="000000"/>
              </w:rPr>
              <w:t xml:space="preserve">Handbook </w:t>
            </w:r>
            <w:proofErr w:type="spellStart"/>
            <w:r w:rsidRPr="00A37F95">
              <w:rPr>
                <w:i/>
                <w:iCs/>
                <w:color w:val="000000"/>
              </w:rPr>
              <w:t>of</w:t>
            </w:r>
            <w:proofErr w:type="spellEnd"/>
            <w:r w:rsidRPr="00A37F95">
              <w:rPr>
                <w:i/>
                <w:iCs/>
                <w:color w:val="000000"/>
              </w:rPr>
              <w:t xml:space="preserve"> </w:t>
            </w:r>
            <w:proofErr w:type="spellStart"/>
            <w:r w:rsidRPr="00A37F95">
              <w:rPr>
                <w:i/>
                <w:iCs/>
                <w:color w:val="000000"/>
              </w:rPr>
              <w:t>Plastics</w:t>
            </w:r>
            <w:proofErr w:type="spellEnd"/>
            <w:r w:rsidRPr="00A37F95">
              <w:rPr>
                <w:i/>
                <w:iCs/>
                <w:color w:val="000000"/>
              </w:rPr>
              <w:t xml:space="preserve"> Testing and </w:t>
            </w:r>
            <w:proofErr w:type="spellStart"/>
            <w:r w:rsidRPr="00A37F95">
              <w:rPr>
                <w:i/>
                <w:iCs/>
                <w:color w:val="000000"/>
              </w:rPr>
              <w:t>Failure</w:t>
            </w:r>
            <w:proofErr w:type="spellEnd"/>
            <w:r w:rsidRPr="00A37F95">
              <w:rPr>
                <w:i/>
                <w:iCs/>
                <w:color w:val="000000"/>
              </w:rPr>
              <w:t xml:space="preserve"> </w:t>
            </w:r>
            <w:proofErr w:type="spellStart"/>
            <w:r w:rsidRPr="00A37F95">
              <w:rPr>
                <w:i/>
                <w:iCs/>
                <w:color w:val="000000"/>
              </w:rPr>
              <w:t>Analysis</w:t>
            </w:r>
            <w:proofErr w:type="spellEnd"/>
            <w:r w:rsidRPr="00A37F95">
              <w:rPr>
                <w:color w:val="000000"/>
              </w:rPr>
              <w:t xml:space="preserve">. 4th </w:t>
            </w:r>
            <w:r>
              <w:rPr>
                <w:color w:val="000000"/>
              </w:rPr>
              <w:t>E</w:t>
            </w:r>
            <w:r w:rsidRPr="00A37F95">
              <w:rPr>
                <w:color w:val="000000"/>
              </w:rPr>
              <w:t xml:space="preserve">d. </w:t>
            </w:r>
            <w:proofErr w:type="spellStart"/>
            <w:r w:rsidRPr="00A37F95">
              <w:rPr>
                <w:color w:val="000000"/>
              </w:rPr>
              <w:t>Hoboken</w:t>
            </w:r>
            <w:proofErr w:type="spellEnd"/>
            <w:r w:rsidRPr="00A37F95">
              <w:rPr>
                <w:color w:val="000000"/>
              </w:rPr>
              <w:t xml:space="preserve">: John </w:t>
            </w:r>
            <w:proofErr w:type="spellStart"/>
            <w:r w:rsidRPr="00A37F95">
              <w:rPr>
                <w:color w:val="000000"/>
              </w:rPr>
              <w:t>Wiley</w:t>
            </w:r>
            <w:proofErr w:type="spellEnd"/>
            <w:r w:rsidR="00135E4A">
              <w:rPr>
                <w:color w:val="000000"/>
              </w:rPr>
              <w:t xml:space="preserve"> </w:t>
            </w:r>
            <w:r w:rsidRPr="00A37F95">
              <w:rPr>
                <w:color w:val="000000"/>
              </w:rPr>
              <w:t>&amp;</w:t>
            </w:r>
            <w:r w:rsidR="00135E4A">
              <w:rPr>
                <w:color w:val="000000"/>
              </w:rPr>
              <w:t xml:space="preserve"> </w:t>
            </w:r>
            <w:proofErr w:type="spellStart"/>
            <w:r w:rsidRPr="00A37F95">
              <w:rPr>
                <w:color w:val="000000"/>
              </w:rPr>
              <w:t>Sons</w:t>
            </w:r>
            <w:proofErr w:type="spellEnd"/>
            <w:r w:rsidRPr="00A37F95">
              <w:rPr>
                <w:color w:val="000000"/>
              </w:rPr>
              <w:t>, 2020. ISBN 1118717112. </w:t>
            </w:r>
          </w:p>
          <w:p w14:paraId="1B573AAE" w14:textId="39CC8EDB" w:rsidR="004C0C95" w:rsidRPr="001762EB" w:rsidRDefault="00A37F95" w:rsidP="00A37F95">
            <w:pPr>
              <w:jc w:val="both"/>
            </w:pPr>
            <w:r w:rsidRPr="00A37F95">
              <w:rPr>
                <w:caps/>
                <w:color w:val="000000"/>
              </w:rPr>
              <w:t>Kumar, A., Gupta, R.K.</w:t>
            </w:r>
            <w:r w:rsidRPr="00A37F95">
              <w:rPr>
                <w:color w:val="000000"/>
              </w:rPr>
              <w:t> </w:t>
            </w:r>
            <w:r w:rsidRPr="00A37F95">
              <w:rPr>
                <w:i/>
                <w:iCs/>
                <w:color w:val="000000"/>
              </w:rPr>
              <w:t xml:space="preserve">Fundamentals </w:t>
            </w:r>
            <w:proofErr w:type="spellStart"/>
            <w:r w:rsidRPr="00A37F95">
              <w:rPr>
                <w:i/>
                <w:iCs/>
                <w:color w:val="000000"/>
              </w:rPr>
              <w:t>of</w:t>
            </w:r>
            <w:proofErr w:type="spellEnd"/>
            <w:r w:rsidRPr="00A37F95">
              <w:rPr>
                <w:i/>
                <w:iCs/>
                <w:color w:val="000000"/>
              </w:rPr>
              <w:t xml:space="preserve"> Polymer </w:t>
            </w:r>
            <w:proofErr w:type="spellStart"/>
            <w:r w:rsidRPr="00A37F95">
              <w:rPr>
                <w:i/>
                <w:iCs/>
                <w:color w:val="000000"/>
              </w:rPr>
              <w:t>Engineering</w:t>
            </w:r>
            <w:proofErr w:type="spellEnd"/>
            <w:r w:rsidRPr="00A37F95">
              <w:rPr>
                <w:color w:val="000000"/>
              </w:rPr>
              <w:t>. 3</w:t>
            </w:r>
            <w:r w:rsidRPr="008A2746">
              <w:rPr>
                <w:color w:val="000000"/>
              </w:rPr>
              <w:t>rd</w:t>
            </w:r>
            <w:r w:rsidRPr="00A37F95">
              <w:rPr>
                <w:color w:val="000000"/>
              </w:rPr>
              <w:t xml:space="preserve"> </w:t>
            </w:r>
            <w:r w:rsidR="008A2746">
              <w:rPr>
                <w:color w:val="000000"/>
              </w:rPr>
              <w:t>E</w:t>
            </w:r>
            <w:r w:rsidRPr="00A37F95">
              <w:rPr>
                <w:color w:val="000000"/>
              </w:rPr>
              <w:t xml:space="preserve">d. </w:t>
            </w:r>
            <w:proofErr w:type="spellStart"/>
            <w:r w:rsidR="008A2746" w:rsidRPr="00A37F95">
              <w:rPr>
                <w:color w:val="000000"/>
              </w:rPr>
              <w:t>Boca</w:t>
            </w:r>
            <w:proofErr w:type="spellEnd"/>
            <w:r w:rsidR="008A2746" w:rsidRPr="00A37F95">
              <w:rPr>
                <w:color w:val="000000"/>
              </w:rPr>
              <w:t xml:space="preserve"> </w:t>
            </w:r>
            <w:proofErr w:type="spellStart"/>
            <w:r w:rsidR="008A2746" w:rsidRPr="00A37F95">
              <w:rPr>
                <w:color w:val="000000"/>
              </w:rPr>
              <w:t>Raton</w:t>
            </w:r>
            <w:proofErr w:type="spellEnd"/>
            <w:r w:rsidR="008A2746">
              <w:rPr>
                <w:color w:val="000000"/>
              </w:rPr>
              <w:t>:</w:t>
            </w:r>
            <w:r w:rsidR="008A2746" w:rsidRPr="00A37F95">
              <w:rPr>
                <w:color w:val="000000"/>
              </w:rPr>
              <w:t xml:space="preserve"> </w:t>
            </w:r>
            <w:r w:rsidRPr="00A37F95">
              <w:rPr>
                <w:color w:val="000000"/>
              </w:rPr>
              <w:t xml:space="preserve">CRC </w:t>
            </w:r>
            <w:proofErr w:type="spellStart"/>
            <w:r w:rsidRPr="00A37F95">
              <w:rPr>
                <w:color w:val="000000"/>
              </w:rPr>
              <w:t>Press</w:t>
            </w:r>
            <w:proofErr w:type="spellEnd"/>
            <w:r w:rsidR="008A2746">
              <w:rPr>
                <w:color w:val="000000"/>
              </w:rPr>
              <w:t>,</w:t>
            </w:r>
            <w:r w:rsidRPr="00A37F95">
              <w:rPr>
                <w:color w:val="000000"/>
              </w:rPr>
              <w:t xml:space="preserve"> 2019. ISBN 1498759505.</w:t>
            </w:r>
            <w:r>
              <w:rPr>
                <w:color w:val="000000"/>
              </w:rPr>
              <w:t> </w:t>
            </w:r>
            <w:r>
              <w:rPr>
                <w:rFonts w:eastAsiaTheme="minorHAnsi"/>
                <w:sz w:val="24"/>
                <w:szCs w:val="24"/>
              </w:rPr>
              <w:t xml:space="preserve"> </w:t>
            </w:r>
          </w:p>
        </w:tc>
      </w:tr>
      <w:tr w:rsidR="004C0C95" w14:paraId="02A6DDDB" w14:textId="77777777" w:rsidTr="000C4A98">
        <w:tc>
          <w:tcPr>
            <w:tcW w:w="10106" w:type="dxa"/>
            <w:gridSpan w:val="23"/>
            <w:tcBorders>
              <w:top w:val="single" w:sz="12" w:space="0" w:color="auto"/>
              <w:left w:val="single" w:sz="2" w:space="0" w:color="auto"/>
              <w:bottom w:val="single" w:sz="2" w:space="0" w:color="auto"/>
              <w:right w:val="single" w:sz="2" w:space="0" w:color="auto"/>
            </w:tcBorders>
            <w:shd w:val="clear" w:color="auto" w:fill="F7CAAC"/>
          </w:tcPr>
          <w:p w14:paraId="5F1D5085" w14:textId="77777777" w:rsidR="004C0C95" w:rsidRPr="001762EB" w:rsidRDefault="004C0C95" w:rsidP="004C0C95">
            <w:pPr>
              <w:jc w:val="center"/>
              <w:rPr>
                <w:b/>
              </w:rPr>
            </w:pPr>
            <w:r w:rsidRPr="001762EB">
              <w:rPr>
                <w:b/>
              </w:rPr>
              <w:t>Informace ke kombinované nebo distanční formě</w:t>
            </w:r>
          </w:p>
        </w:tc>
      </w:tr>
      <w:tr w:rsidR="004C0C95" w14:paraId="3FB547B2" w14:textId="77777777" w:rsidTr="000C4A98">
        <w:tc>
          <w:tcPr>
            <w:tcW w:w="5038" w:type="dxa"/>
            <w:gridSpan w:val="10"/>
            <w:tcBorders>
              <w:top w:val="single" w:sz="2" w:space="0" w:color="auto"/>
            </w:tcBorders>
            <w:shd w:val="clear" w:color="auto" w:fill="F7CAAC"/>
          </w:tcPr>
          <w:p w14:paraId="5699BE60" w14:textId="77777777" w:rsidR="004C0C95" w:rsidRPr="001762EB" w:rsidRDefault="004C0C95" w:rsidP="004C0C95">
            <w:pPr>
              <w:jc w:val="both"/>
            </w:pPr>
            <w:r w:rsidRPr="001762EB">
              <w:rPr>
                <w:b/>
              </w:rPr>
              <w:t>Rozsah konzultací (soustředění)</w:t>
            </w:r>
          </w:p>
        </w:tc>
        <w:tc>
          <w:tcPr>
            <w:tcW w:w="889" w:type="dxa"/>
            <w:gridSpan w:val="2"/>
            <w:tcBorders>
              <w:top w:val="single" w:sz="2" w:space="0" w:color="auto"/>
            </w:tcBorders>
          </w:tcPr>
          <w:p w14:paraId="63293BF9" w14:textId="77777777" w:rsidR="004C0C95" w:rsidRPr="001762EB" w:rsidRDefault="004C0C95" w:rsidP="004C0C95">
            <w:pPr>
              <w:jc w:val="both"/>
            </w:pPr>
          </w:p>
        </w:tc>
        <w:tc>
          <w:tcPr>
            <w:tcW w:w="4179" w:type="dxa"/>
            <w:gridSpan w:val="11"/>
            <w:tcBorders>
              <w:top w:val="single" w:sz="2" w:space="0" w:color="auto"/>
            </w:tcBorders>
            <w:shd w:val="clear" w:color="auto" w:fill="F7CAAC"/>
          </w:tcPr>
          <w:p w14:paraId="3FEE9ACC" w14:textId="77777777" w:rsidR="004C0C95" w:rsidRPr="001762EB" w:rsidRDefault="004C0C95" w:rsidP="004C0C95">
            <w:pPr>
              <w:jc w:val="both"/>
              <w:rPr>
                <w:b/>
              </w:rPr>
            </w:pPr>
            <w:r w:rsidRPr="001762EB">
              <w:rPr>
                <w:b/>
              </w:rPr>
              <w:t xml:space="preserve">hodin </w:t>
            </w:r>
          </w:p>
        </w:tc>
      </w:tr>
      <w:tr w:rsidR="004C0C95" w14:paraId="2933DE24" w14:textId="77777777" w:rsidTr="000C4A98">
        <w:tc>
          <w:tcPr>
            <w:tcW w:w="10106" w:type="dxa"/>
            <w:gridSpan w:val="23"/>
            <w:shd w:val="clear" w:color="auto" w:fill="F7CAAC"/>
          </w:tcPr>
          <w:p w14:paraId="288C4B5C" w14:textId="77777777" w:rsidR="004C0C95" w:rsidRPr="001762EB" w:rsidRDefault="004C0C95" w:rsidP="004C0C95">
            <w:pPr>
              <w:jc w:val="both"/>
              <w:rPr>
                <w:b/>
              </w:rPr>
            </w:pPr>
            <w:r w:rsidRPr="001762EB">
              <w:rPr>
                <w:b/>
              </w:rPr>
              <w:t>Informace o způsobu kontaktu s vyučujícím</w:t>
            </w:r>
          </w:p>
        </w:tc>
      </w:tr>
      <w:tr w:rsidR="004C0C95" w14:paraId="690AB72D" w14:textId="77777777" w:rsidTr="000C4A98">
        <w:trPr>
          <w:trHeight w:val="1373"/>
        </w:trPr>
        <w:tc>
          <w:tcPr>
            <w:tcW w:w="10106" w:type="dxa"/>
            <w:gridSpan w:val="23"/>
          </w:tcPr>
          <w:p w14:paraId="45DDDD20" w14:textId="7B299BCE" w:rsidR="004C0C95" w:rsidRPr="001762EB" w:rsidRDefault="004C0C95" w:rsidP="004C0C95">
            <w:pPr>
              <w:pStyle w:val="xxmsonormal"/>
              <w:shd w:val="clear" w:color="auto" w:fill="FFFFFF"/>
              <w:spacing w:before="0" w:beforeAutospacing="0" w:after="0" w:afterAutospacing="0"/>
              <w:jc w:val="both"/>
              <w:rPr>
                <w:color w:val="000000"/>
                <w:sz w:val="20"/>
                <w:szCs w:val="20"/>
              </w:rPr>
            </w:pPr>
            <w:r w:rsidRPr="001762EB">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6B78EA7E" w14:textId="77777777" w:rsidR="004C0C95" w:rsidRPr="001762EB" w:rsidRDefault="004C0C95" w:rsidP="004C0C95">
            <w:pPr>
              <w:pStyle w:val="xxmsonormal"/>
              <w:shd w:val="clear" w:color="auto" w:fill="FFFFFF"/>
              <w:spacing w:before="0" w:beforeAutospacing="0" w:after="0" w:afterAutospacing="0"/>
              <w:jc w:val="both"/>
              <w:rPr>
                <w:color w:val="000000"/>
                <w:sz w:val="20"/>
                <w:szCs w:val="20"/>
              </w:rPr>
            </w:pPr>
            <w:r w:rsidRPr="001762EB">
              <w:rPr>
                <w:color w:val="000000"/>
                <w:sz w:val="20"/>
                <w:szCs w:val="20"/>
              </w:rPr>
              <w:t> </w:t>
            </w:r>
          </w:p>
          <w:p w14:paraId="4EEA85FB" w14:textId="7791448B" w:rsidR="004C0C95" w:rsidRDefault="004C0C95" w:rsidP="004C0C95">
            <w:pPr>
              <w:pStyle w:val="xxmsonormal"/>
              <w:shd w:val="clear" w:color="auto" w:fill="FFFFFF"/>
              <w:spacing w:before="0" w:beforeAutospacing="0" w:after="0" w:afterAutospacing="0"/>
              <w:rPr>
                <w:color w:val="000000"/>
                <w:sz w:val="20"/>
                <w:szCs w:val="20"/>
              </w:rPr>
            </w:pPr>
            <w:r w:rsidRPr="001762EB">
              <w:rPr>
                <w:color w:val="000000"/>
                <w:sz w:val="20"/>
                <w:szCs w:val="20"/>
              </w:rPr>
              <w:t>Možnosti komunikace s vyučujícím:</w:t>
            </w:r>
            <w:r>
              <w:rPr>
                <w:color w:val="000000"/>
                <w:sz w:val="20"/>
                <w:szCs w:val="20"/>
              </w:rPr>
              <w:t xml:space="preserve"> </w:t>
            </w:r>
            <w:hyperlink r:id="rId46" w:history="1">
              <w:r w:rsidRPr="006D5256">
                <w:rPr>
                  <w:rStyle w:val="Hypertextovodkaz"/>
                  <w:sz w:val="20"/>
                  <w:szCs w:val="20"/>
                </w:rPr>
                <w:t>kuritka@utb.cz</w:t>
              </w:r>
            </w:hyperlink>
            <w:r w:rsidRPr="001762EB">
              <w:rPr>
                <w:color w:val="000000"/>
                <w:sz w:val="20"/>
                <w:szCs w:val="20"/>
              </w:rPr>
              <w:t>, 576</w:t>
            </w:r>
            <w:r>
              <w:rPr>
                <w:color w:val="000000"/>
                <w:sz w:val="20"/>
                <w:szCs w:val="20"/>
              </w:rPr>
              <w:t> </w:t>
            </w:r>
            <w:r w:rsidRPr="001762EB">
              <w:rPr>
                <w:color w:val="000000"/>
                <w:sz w:val="20"/>
                <w:szCs w:val="20"/>
              </w:rPr>
              <w:t>03</w:t>
            </w:r>
            <w:r>
              <w:rPr>
                <w:color w:val="000000"/>
                <w:sz w:val="20"/>
                <w:szCs w:val="20"/>
              </w:rPr>
              <w:t>8 049</w:t>
            </w:r>
            <w:r w:rsidRPr="001762EB">
              <w:rPr>
                <w:color w:val="000000"/>
                <w:sz w:val="20"/>
                <w:szCs w:val="20"/>
              </w:rPr>
              <w:t>.</w:t>
            </w:r>
          </w:p>
          <w:p w14:paraId="4DB9D2DD" w14:textId="6CDB39A8" w:rsidR="004C0C95" w:rsidRDefault="004C0C95" w:rsidP="004C0C95">
            <w:pPr>
              <w:pStyle w:val="xxmsonormal"/>
              <w:shd w:val="clear" w:color="auto" w:fill="FFFFFF"/>
              <w:spacing w:before="0" w:beforeAutospacing="0" w:after="0" w:afterAutospacing="0"/>
              <w:rPr>
                <w:color w:val="000000"/>
                <w:sz w:val="20"/>
                <w:szCs w:val="20"/>
              </w:rPr>
            </w:pPr>
          </w:p>
          <w:p w14:paraId="18C8C3C2" w14:textId="1AE407EF" w:rsidR="004C0C95" w:rsidRPr="001762EB" w:rsidRDefault="004C0C95" w:rsidP="004C0C95">
            <w:pPr>
              <w:pStyle w:val="xxmsonormal"/>
              <w:shd w:val="clear" w:color="auto" w:fill="FFFFFF"/>
              <w:spacing w:before="0" w:beforeAutospacing="0" w:after="0" w:afterAutospacing="0"/>
              <w:rPr>
                <w:sz w:val="20"/>
                <w:szCs w:val="20"/>
              </w:rPr>
            </w:pPr>
          </w:p>
        </w:tc>
      </w:tr>
      <w:tr w:rsidR="004C0C95" w14:paraId="7D729355" w14:textId="77777777" w:rsidTr="000C4A98">
        <w:tc>
          <w:tcPr>
            <w:tcW w:w="10106" w:type="dxa"/>
            <w:gridSpan w:val="23"/>
            <w:tcBorders>
              <w:bottom w:val="double" w:sz="4" w:space="0" w:color="auto"/>
            </w:tcBorders>
            <w:shd w:val="clear" w:color="auto" w:fill="BDD6EE"/>
          </w:tcPr>
          <w:p w14:paraId="475AB22F" w14:textId="77777777" w:rsidR="004C0C95" w:rsidRDefault="004C0C95" w:rsidP="004C0C95">
            <w:pPr>
              <w:jc w:val="both"/>
              <w:rPr>
                <w:b/>
                <w:sz w:val="28"/>
              </w:rPr>
            </w:pPr>
            <w:r>
              <w:br w:type="page"/>
            </w:r>
            <w:r>
              <w:rPr>
                <w:b/>
                <w:sz w:val="28"/>
              </w:rPr>
              <w:t>B-III – Charakteristika studijního předmětu</w:t>
            </w:r>
          </w:p>
        </w:tc>
      </w:tr>
      <w:tr w:rsidR="004C0C95" w14:paraId="4E883201" w14:textId="77777777" w:rsidTr="000C4A98">
        <w:tc>
          <w:tcPr>
            <w:tcW w:w="3403" w:type="dxa"/>
            <w:gridSpan w:val="3"/>
            <w:tcBorders>
              <w:top w:val="double" w:sz="4" w:space="0" w:color="auto"/>
            </w:tcBorders>
            <w:shd w:val="clear" w:color="auto" w:fill="F7CAAC"/>
          </w:tcPr>
          <w:p w14:paraId="2F8B110D" w14:textId="77777777" w:rsidR="004C0C95" w:rsidRDefault="004C0C95" w:rsidP="004C0C95">
            <w:pPr>
              <w:jc w:val="both"/>
              <w:rPr>
                <w:b/>
              </w:rPr>
            </w:pPr>
            <w:r>
              <w:rPr>
                <w:b/>
              </w:rPr>
              <w:t>Název studijního předmětu</w:t>
            </w:r>
          </w:p>
        </w:tc>
        <w:tc>
          <w:tcPr>
            <w:tcW w:w="6703" w:type="dxa"/>
            <w:gridSpan w:val="20"/>
            <w:tcBorders>
              <w:top w:val="double" w:sz="4" w:space="0" w:color="auto"/>
            </w:tcBorders>
          </w:tcPr>
          <w:p w14:paraId="0519EC3A" w14:textId="672F7458" w:rsidR="004C0C95" w:rsidRPr="00F87F75" w:rsidRDefault="004C0C95" w:rsidP="004C0C95">
            <w:pPr>
              <w:jc w:val="both"/>
              <w:rPr>
                <w:b/>
                <w:bCs/>
              </w:rPr>
            </w:pPr>
            <w:bookmarkStart w:id="31" w:name="Mechanika_elastomeru"/>
            <w:r w:rsidRPr="00F855FC">
              <w:rPr>
                <w:b/>
                <w:bCs/>
                <w:spacing w:val="-2"/>
              </w:rPr>
              <w:t>Mechanika elastomerů</w:t>
            </w:r>
            <w:bookmarkEnd w:id="31"/>
          </w:p>
        </w:tc>
      </w:tr>
      <w:tr w:rsidR="004C0C95" w14:paraId="1983CBD1" w14:textId="77777777" w:rsidTr="000C4A98">
        <w:tc>
          <w:tcPr>
            <w:tcW w:w="3403" w:type="dxa"/>
            <w:gridSpan w:val="3"/>
            <w:shd w:val="clear" w:color="auto" w:fill="F7CAAC"/>
          </w:tcPr>
          <w:p w14:paraId="59F32E66" w14:textId="77777777" w:rsidR="004C0C95" w:rsidRDefault="004C0C95" w:rsidP="004C0C95">
            <w:pPr>
              <w:jc w:val="both"/>
              <w:rPr>
                <w:b/>
              </w:rPr>
            </w:pPr>
            <w:r>
              <w:rPr>
                <w:b/>
              </w:rPr>
              <w:t>Typ předmětu</w:t>
            </w:r>
          </w:p>
        </w:tc>
        <w:tc>
          <w:tcPr>
            <w:tcW w:w="3340" w:type="dxa"/>
            <w:gridSpan w:val="12"/>
          </w:tcPr>
          <w:p w14:paraId="6147D752" w14:textId="26B355D8" w:rsidR="004C0C95" w:rsidRDefault="0092203B" w:rsidP="004C0C95">
            <w:pPr>
              <w:jc w:val="both"/>
            </w:pPr>
            <w:ins w:id="32" w:author="Michal Staněk" w:date="2021-03-30T13:42:00Z">
              <w:r w:rsidRPr="0092203B">
                <w:t>volitelný</w:t>
              </w:r>
            </w:ins>
          </w:p>
        </w:tc>
        <w:tc>
          <w:tcPr>
            <w:tcW w:w="2695" w:type="dxa"/>
            <w:gridSpan w:val="5"/>
            <w:shd w:val="clear" w:color="auto" w:fill="F7CAAC"/>
          </w:tcPr>
          <w:p w14:paraId="1C1C3D95" w14:textId="77777777" w:rsidR="004C0C95" w:rsidRDefault="004C0C95" w:rsidP="004C0C95">
            <w:pPr>
              <w:jc w:val="both"/>
            </w:pPr>
            <w:r>
              <w:rPr>
                <w:b/>
              </w:rPr>
              <w:t>doporučený ročník / semestr</w:t>
            </w:r>
          </w:p>
        </w:tc>
        <w:tc>
          <w:tcPr>
            <w:tcW w:w="668" w:type="dxa"/>
            <w:gridSpan w:val="3"/>
          </w:tcPr>
          <w:p w14:paraId="027339FA" w14:textId="77777777" w:rsidR="004C0C95" w:rsidRDefault="004C0C95" w:rsidP="004C0C95">
            <w:pPr>
              <w:jc w:val="both"/>
            </w:pPr>
          </w:p>
        </w:tc>
      </w:tr>
      <w:tr w:rsidR="004C0C95" w14:paraId="0C608EEA" w14:textId="77777777" w:rsidTr="000C4A98">
        <w:tc>
          <w:tcPr>
            <w:tcW w:w="3403" w:type="dxa"/>
            <w:gridSpan w:val="3"/>
            <w:shd w:val="clear" w:color="auto" w:fill="F7CAAC"/>
          </w:tcPr>
          <w:p w14:paraId="702ED9E8" w14:textId="77777777" w:rsidR="004C0C95" w:rsidRDefault="004C0C95" w:rsidP="004C0C95">
            <w:pPr>
              <w:jc w:val="both"/>
              <w:rPr>
                <w:b/>
              </w:rPr>
            </w:pPr>
            <w:r>
              <w:rPr>
                <w:b/>
              </w:rPr>
              <w:t>Rozsah studijního předmětu</w:t>
            </w:r>
          </w:p>
        </w:tc>
        <w:tc>
          <w:tcPr>
            <w:tcW w:w="1635" w:type="dxa"/>
            <w:gridSpan w:val="7"/>
          </w:tcPr>
          <w:p w14:paraId="506A86FA" w14:textId="77777777" w:rsidR="004C0C95" w:rsidRDefault="004C0C95" w:rsidP="004C0C95">
            <w:pPr>
              <w:jc w:val="both"/>
            </w:pPr>
          </w:p>
        </w:tc>
        <w:tc>
          <w:tcPr>
            <w:tcW w:w="889" w:type="dxa"/>
            <w:gridSpan w:val="2"/>
            <w:shd w:val="clear" w:color="auto" w:fill="F7CAAC"/>
          </w:tcPr>
          <w:p w14:paraId="21C8FBAA" w14:textId="77777777" w:rsidR="004C0C95" w:rsidRDefault="004C0C95" w:rsidP="004C0C95">
            <w:pPr>
              <w:jc w:val="both"/>
              <w:rPr>
                <w:b/>
              </w:rPr>
            </w:pPr>
            <w:r>
              <w:rPr>
                <w:b/>
              </w:rPr>
              <w:t xml:space="preserve">hod. </w:t>
            </w:r>
          </w:p>
        </w:tc>
        <w:tc>
          <w:tcPr>
            <w:tcW w:w="816" w:type="dxa"/>
            <w:gridSpan w:val="3"/>
          </w:tcPr>
          <w:p w14:paraId="366B703E" w14:textId="77777777" w:rsidR="004C0C95" w:rsidRDefault="004C0C95" w:rsidP="004C0C95">
            <w:pPr>
              <w:jc w:val="both"/>
            </w:pPr>
          </w:p>
        </w:tc>
        <w:tc>
          <w:tcPr>
            <w:tcW w:w="2156" w:type="dxa"/>
            <w:gridSpan w:val="3"/>
            <w:shd w:val="clear" w:color="auto" w:fill="F7CAAC"/>
          </w:tcPr>
          <w:p w14:paraId="52BDB8F0" w14:textId="77777777" w:rsidR="004C0C95" w:rsidRDefault="004C0C95" w:rsidP="004C0C95">
            <w:pPr>
              <w:jc w:val="both"/>
              <w:rPr>
                <w:b/>
              </w:rPr>
            </w:pPr>
            <w:r>
              <w:rPr>
                <w:b/>
              </w:rPr>
              <w:t>kreditů</w:t>
            </w:r>
          </w:p>
        </w:tc>
        <w:tc>
          <w:tcPr>
            <w:tcW w:w="1207" w:type="dxa"/>
            <w:gridSpan w:val="5"/>
          </w:tcPr>
          <w:p w14:paraId="536CB4CA" w14:textId="77777777" w:rsidR="004C0C95" w:rsidRDefault="004C0C95" w:rsidP="004C0C95">
            <w:pPr>
              <w:jc w:val="both"/>
            </w:pPr>
          </w:p>
        </w:tc>
      </w:tr>
      <w:tr w:rsidR="004C0C95" w14:paraId="5110336B" w14:textId="77777777" w:rsidTr="000C4A98">
        <w:tc>
          <w:tcPr>
            <w:tcW w:w="3403" w:type="dxa"/>
            <w:gridSpan w:val="3"/>
            <w:shd w:val="clear" w:color="auto" w:fill="F7CAAC"/>
          </w:tcPr>
          <w:p w14:paraId="6F575F34" w14:textId="77777777" w:rsidR="004C0C95" w:rsidRDefault="004C0C95" w:rsidP="004C0C95">
            <w:pPr>
              <w:jc w:val="both"/>
              <w:rPr>
                <w:b/>
                <w:sz w:val="22"/>
              </w:rPr>
            </w:pPr>
            <w:r>
              <w:rPr>
                <w:b/>
              </w:rPr>
              <w:t xml:space="preserve">Prerekvizity, </w:t>
            </w:r>
            <w:proofErr w:type="spellStart"/>
            <w:r>
              <w:rPr>
                <w:b/>
              </w:rPr>
              <w:t>korekvizity</w:t>
            </w:r>
            <w:proofErr w:type="spellEnd"/>
            <w:r>
              <w:rPr>
                <w:b/>
              </w:rPr>
              <w:t>, ekvivalence</w:t>
            </w:r>
          </w:p>
        </w:tc>
        <w:tc>
          <w:tcPr>
            <w:tcW w:w="6703" w:type="dxa"/>
            <w:gridSpan w:val="20"/>
          </w:tcPr>
          <w:p w14:paraId="05EC3093" w14:textId="77777777" w:rsidR="004C0C95" w:rsidRDefault="004C0C95" w:rsidP="004C0C95">
            <w:pPr>
              <w:jc w:val="both"/>
            </w:pPr>
          </w:p>
        </w:tc>
      </w:tr>
      <w:tr w:rsidR="004C0C95" w14:paraId="3A8F1888" w14:textId="77777777" w:rsidTr="000C4A98">
        <w:tc>
          <w:tcPr>
            <w:tcW w:w="3403" w:type="dxa"/>
            <w:gridSpan w:val="3"/>
            <w:shd w:val="clear" w:color="auto" w:fill="F7CAAC"/>
          </w:tcPr>
          <w:p w14:paraId="75917CAA" w14:textId="77777777" w:rsidR="004C0C95" w:rsidRDefault="004C0C95" w:rsidP="004C0C95">
            <w:pPr>
              <w:jc w:val="both"/>
              <w:rPr>
                <w:b/>
              </w:rPr>
            </w:pPr>
            <w:r>
              <w:rPr>
                <w:b/>
              </w:rPr>
              <w:t>Způsob ověření studijních výsledků</w:t>
            </w:r>
          </w:p>
        </w:tc>
        <w:tc>
          <w:tcPr>
            <w:tcW w:w="3340" w:type="dxa"/>
            <w:gridSpan w:val="12"/>
          </w:tcPr>
          <w:p w14:paraId="69687C11" w14:textId="77777777" w:rsidR="004C0C95" w:rsidRDefault="004C0C95" w:rsidP="004C0C95">
            <w:pPr>
              <w:jc w:val="both"/>
            </w:pPr>
            <w:r>
              <w:t>zkouška</w:t>
            </w:r>
          </w:p>
        </w:tc>
        <w:tc>
          <w:tcPr>
            <w:tcW w:w="2156" w:type="dxa"/>
            <w:gridSpan w:val="3"/>
            <w:shd w:val="clear" w:color="auto" w:fill="F7CAAC"/>
          </w:tcPr>
          <w:p w14:paraId="686C912F" w14:textId="77777777" w:rsidR="004C0C95" w:rsidRDefault="004C0C95" w:rsidP="004C0C95">
            <w:pPr>
              <w:jc w:val="both"/>
              <w:rPr>
                <w:b/>
              </w:rPr>
            </w:pPr>
            <w:r>
              <w:rPr>
                <w:b/>
              </w:rPr>
              <w:t>Forma výuky</w:t>
            </w:r>
          </w:p>
        </w:tc>
        <w:tc>
          <w:tcPr>
            <w:tcW w:w="1207" w:type="dxa"/>
            <w:gridSpan w:val="5"/>
          </w:tcPr>
          <w:p w14:paraId="280A9F54" w14:textId="7F183DE0" w:rsidR="004C0C95" w:rsidRDefault="00A54DA5" w:rsidP="004C0C95">
            <w:pPr>
              <w:jc w:val="both"/>
            </w:pPr>
            <w:ins w:id="33" w:author="Michal Staněk" w:date="2021-03-30T14:04:00Z">
              <w:r>
                <w:rPr>
                  <w:sz w:val="18"/>
                  <w:szCs w:val="18"/>
                </w:rPr>
                <w:t>konzultace</w:t>
              </w:r>
            </w:ins>
          </w:p>
        </w:tc>
      </w:tr>
      <w:tr w:rsidR="004C0C95" w14:paraId="56612BC9" w14:textId="77777777" w:rsidTr="000C4A98">
        <w:tc>
          <w:tcPr>
            <w:tcW w:w="3403" w:type="dxa"/>
            <w:gridSpan w:val="3"/>
            <w:shd w:val="clear" w:color="auto" w:fill="F7CAAC"/>
          </w:tcPr>
          <w:p w14:paraId="1EACEA08" w14:textId="77777777" w:rsidR="004C0C95" w:rsidRDefault="004C0C95" w:rsidP="004C0C95">
            <w:pPr>
              <w:jc w:val="both"/>
              <w:rPr>
                <w:b/>
              </w:rPr>
            </w:pPr>
            <w:r>
              <w:rPr>
                <w:b/>
              </w:rPr>
              <w:t>Forma způsobu ověření studijních výsledků a další požadavky na studenta</w:t>
            </w:r>
          </w:p>
        </w:tc>
        <w:tc>
          <w:tcPr>
            <w:tcW w:w="6703" w:type="dxa"/>
            <w:gridSpan w:val="20"/>
            <w:tcBorders>
              <w:bottom w:val="single" w:sz="4" w:space="0" w:color="auto"/>
            </w:tcBorders>
          </w:tcPr>
          <w:p w14:paraId="6A9AF977" w14:textId="77777777" w:rsidR="004C0C95" w:rsidRDefault="004C0C95" w:rsidP="004C0C95">
            <w:pPr>
              <w:jc w:val="both"/>
            </w:pPr>
          </w:p>
        </w:tc>
      </w:tr>
      <w:tr w:rsidR="004C0C95" w14:paraId="50CB44D6" w14:textId="77777777" w:rsidTr="000C4A98">
        <w:trPr>
          <w:trHeight w:val="197"/>
        </w:trPr>
        <w:tc>
          <w:tcPr>
            <w:tcW w:w="3403" w:type="dxa"/>
            <w:gridSpan w:val="3"/>
            <w:tcBorders>
              <w:top w:val="nil"/>
            </w:tcBorders>
            <w:shd w:val="clear" w:color="auto" w:fill="F7CAAC"/>
          </w:tcPr>
          <w:p w14:paraId="68D9AAE3" w14:textId="77777777" w:rsidR="004C0C95" w:rsidRDefault="004C0C95" w:rsidP="004C0C95">
            <w:pPr>
              <w:jc w:val="both"/>
              <w:rPr>
                <w:b/>
              </w:rPr>
            </w:pPr>
            <w:r>
              <w:rPr>
                <w:b/>
              </w:rPr>
              <w:t>Garant předmětu</w:t>
            </w:r>
          </w:p>
        </w:tc>
        <w:tc>
          <w:tcPr>
            <w:tcW w:w="6703" w:type="dxa"/>
            <w:gridSpan w:val="20"/>
            <w:tcBorders>
              <w:top w:val="single" w:sz="4" w:space="0" w:color="auto"/>
            </w:tcBorders>
          </w:tcPr>
          <w:p w14:paraId="017DC3C0" w14:textId="788CB596" w:rsidR="004C0C95" w:rsidRDefault="004C0C95" w:rsidP="004C0C95">
            <w:pPr>
              <w:jc w:val="both"/>
            </w:pPr>
            <w:r w:rsidRPr="007D33B0">
              <w:rPr>
                <w:spacing w:val="-2"/>
              </w:rPr>
              <w:t xml:space="preserve">doc. Ing. Jakub </w:t>
            </w:r>
            <w:proofErr w:type="spellStart"/>
            <w:r w:rsidRPr="007D33B0">
              <w:rPr>
                <w:spacing w:val="-2"/>
              </w:rPr>
              <w:t>Javořík</w:t>
            </w:r>
            <w:proofErr w:type="spellEnd"/>
            <w:r w:rsidRPr="007D33B0">
              <w:rPr>
                <w:spacing w:val="-2"/>
              </w:rPr>
              <w:t>, Ph.D.</w:t>
            </w:r>
          </w:p>
        </w:tc>
      </w:tr>
      <w:tr w:rsidR="004C0C95" w14:paraId="25094A21" w14:textId="77777777" w:rsidTr="000C4A98">
        <w:trPr>
          <w:trHeight w:val="243"/>
        </w:trPr>
        <w:tc>
          <w:tcPr>
            <w:tcW w:w="3403" w:type="dxa"/>
            <w:gridSpan w:val="3"/>
            <w:tcBorders>
              <w:top w:val="nil"/>
            </w:tcBorders>
            <w:shd w:val="clear" w:color="auto" w:fill="F7CAAC"/>
          </w:tcPr>
          <w:p w14:paraId="211CA667" w14:textId="77777777" w:rsidR="004C0C95" w:rsidRDefault="004C0C95" w:rsidP="004C0C95">
            <w:pPr>
              <w:jc w:val="both"/>
              <w:rPr>
                <w:b/>
              </w:rPr>
            </w:pPr>
            <w:r>
              <w:rPr>
                <w:b/>
              </w:rPr>
              <w:t>Zapojení garanta do výuky předmětu</w:t>
            </w:r>
          </w:p>
        </w:tc>
        <w:tc>
          <w:tcPr>
            <w:tcW w:w="6703" w:type="dxa"/>
            <w:gridSpan w:val="20"/>
            <w:tcBorders>
              <w:top w:val="nil"/>
            </w:tcBorders>
          </w:tcPr>
          <w:p w14:paraId="6328887F" w14:textId="664E5DC2" w:rsidR="004C0C95" w:rsidRDefault="004C0C95" w:rsidP="004C0C95">
            <w:pPr>
              <w:jc w:val="both"/>
            </w:pPr>
            <w:proofErr w:type="gramStart"/>
            <w:r w:rsidRPr="005E38C5">
              <w:t>100%</w:t>
            </w:r>
            <w:proofErr w:type="gramEnd"/>
          </w:p>
        </w:tc>
      </w:tr>
      <w:tr w:rsidR="004C0C95" w14:paraId="08CD9DF8" w14:textId="77777777" w:rsidTr="000C4A98">
        <w:tc>
          <w:tcPr>
            <w:tcW w:w="3403" w:type="dxa"/>
            <w:gridSpan w:val="3"/>
            <w:shd w:val="clear" w:color="auto" w:fill="F7CAAC"/>
          </w:tcPr>
          <w:p w14:paraId="706D8D3B" w14:textId="77777777" w:rsidR="004C0C95" w:rsidRDefault="004C0C95" w:rsidP="004C0C95">
            <w:pPr>
              <w:jc w:val="both"/>
              <w:rPr>
                <w:b/>
              </w:rPr>
            </w:pPr>
            <w:r>
              <w:rPr>
                <w:b/>
              </w:rPr>
              <w:t>Vyučující</w:t>
            </w:r>
          </w:p>
        </w:tc>
        <w:tc>
          <w:tcPr>
            <w:tcW w:w="6703" w:type="dxa"/>
            <w:gridSpan w:val="20"/>
            <w:tcBorders>
              <w:bottom w:val="nil"/>
            </w:tcBorders>
          </w:tcPr>
          <w:p w14:paraId="35D007F2" w14:textId="77777777" w:rsidR="004C0C95" w:rsidRDefault="004C0C95" w:rsidP="004C0C95">
            <w:pPr>
              <w:jc w:val="both"/>
            </w:pPr>
          </w:p>
        </w:tc>
      </w:tr>
      <w:tr w:rsidR="004C0C95" w14:paraId="3A47F927" w14:textId="77777777" w:rsidTr="000C4A98">
        <w:trPr>
          <w:trHeight w:val="272"/>
        </w:trPr>
        <w:tc>
          <w:tcPr>
            <w:tcW w:w="10106" w:type="dxa"/>
            <w:gridSpan w:val="23"/>
            <w:tcBorders>
              <w:top w:val="nil"/>
            </w:tcBorders>
          </w:tcPr>
          <w:p w14:paraId="5331D868" w14:textId="63135ABB" w:rsidR="004C0C95" w:rsidRDefault="004C0C95" w:rsidP="004C0C95">
            <w:pPr>
              <w:spacing w:before="20" w:after="20"/>
              <w:jc w:val="both"/>
            </w:pPr>
            <w:r w:rsidRPr="007D33B0">
              <w:rPr>
                <w:spacing w:val="-2"/>
              </w:rPr>
              <w:t xml:space="preserve">doc. Ing. Jakub </w:t>
            </w:r>
            <w:proofErr w:type="spellStart"/>
            <w:r w:rsidRPr="007D33B0">
              <w:rPr>
                <w:spacing w:val="-2"/>
              </w:rPr>
              <w:t>Javořík</w:t>
            </w:r>
            <w:proofErr w:type="spellEnd"/>
            <w:r w:rsidRPr="007D33B0">
              <w:rPr>
                <w:spacing w:val="-2"/>
              </w:rPr>
              <w:t>, Ph.D.</w:t>
            </w:r>
          </w:p>
        </w:tc>
      </w:tr>
      <w:tr w:rsidR="004C0C95" w14:paraId="0657493B" w14:textId="77777777" w:rsidTr="000C4A98">
        <w:tc>
          <w:tcPr>
            <w:tcW w:w="3403" w:type="dxa"/>
            <w:gridSpan w:val="3"/>
            <w:shd w:val="clear" w:color="auto" w:fill="F7CAAC"/>
          </w:tcPr>
          <w:p w14:paraId="762E322B" w14:textId="77777777" w:rsidR="004C0C95" w:rsidRDefault="004C0C95" w:rsidP="004C0C95">
            <w:pPr>
              <w:jc w:val="both"/>
              <w:rPr>
                <w:b/>
              </w:rPr>
            </w:pPr>
            <w:r>
              <w:rPr>
                <w:b/>
              </w:rPr>
              <w:t>Stručná anotace předmětu</w:t>
            </w:r>
          </w:p>
        </w:tc>
        <w:tc>
          <w:tcPr>
            <w:tcW w:w="6703" w:type="dxa"/>
            <w:gridSpan w:val="20"/>
            <w:tcBorders>
              <w:bottom w:val="nil"/>
            </w:tcBorders>
          </w:tcPr>
          <w:p w14:paraId="65479620" w14:textId="77777777" w:rsidR="004C0C95" w:rsidRDefault="004C0C95" w:rsidP="004C0C95">
            <w:pPr>
              <w:jc w:val="both"/>
            </w:pPr>
          </w:p>
        </w:tc>
      </w:tr>
      <w:tr w:rsidR="004C0C95" w14:paraId="28D37CB7" w14:textId="77777777" w:rsidTr="000C4A98">
        <w:trPr>
          <w:trHeight w:val="2999"/>
        </w:trPr>
        <w:tc>
          <w:tcPr>
            <w:tcW w:w="10106" w:type="dxa"/>
            <w:gridSpan w:val="23"/>
            <w:tcBorders>
              <w:top w:val="nil"/>
              <w:bottom w:val="single" w:sz="12" w:space="0" w:color="auto"/>
            </w:tcBorders>
          </w:tcPr>
          <w:p w14:paraId="5DA11CB8" w14:textId="2246C01A" w:rsidR="004C0C95" w:rsidRPr="00D574E1" w:rsidRDefault="004C0C95" w:rsidP="004C0C95">
            <w:pPr>
              <w:jc w:val="both"/>
            </w:pPr>
            <w:r w:rsidRPr="00D574E1">
              <w:rPr>
                <w:color w:val="000000"/>
                <w:shd w:val="clear" w:color="auto" w:fill="FFFFFF"/>
              </w:rPr>
              <w:t xml:space="preserve">Cílem předmětu je hlubší pochopení mechanických vlastností elastomerů. Jedná se především o principy a teorii </w:t>
            </w:r>
            <w:proofErr w:type="spellStart"/>
            <w:r w:rsidRPr="00D574E1">
              <w:rPr>
                <w:color w:val="000000"/>
                <w:shd w:val="clear" w:color="auto" w:fill="FFFFFF"/>
              </w:rPr>
              <w:t>hyperelasticity</w:t>
            </w:r>
            <w:proofErr w:type="spellEnd"/>
            <w:r w:rsidRPr="00D574E1">
              <w:rPr>
                <w:color w:val="000000"/>
                <w:shd w:val="clear" w:color="auto" w:fill="FFFFFF"/>
              </w:rPr>
              <w:t xml:space="preserve">, práci s různými </w:t>
            </w:r>
            <w:proofErr w:type="spellStart"/>
            <w:r w:rsidRPr="00D574E1">
              <w:rPr>
                <w:color w:val="000000"/>
                <w:shd w:val="clear" w:color="auto" w:fill="FFFFFF"/>
              </w:rPr>
              <w:t>hyperelastickými</w:t>
            </w:r>
            <w:proofErr w:type="spellEnd"/>
            <w:r w:rsidRPr="00D574E1">
              <w:rPr>
                <w:color w:val="000000"/>
                <w:shd w:val="clear" w:color="auto" w:fill="FFFFFF"/>
              </w:rPr>
              <w:t xml:space="preserve"> modely a stanovení materiálových konstant pro tyto modely.</w:t>
            </w:r>
          </w:p>
          <w:p w14:paraId="56E8CB1E" w14:textId="77777777" w:rsidR="004C0C95" w:rsidRPr="00D574E1" w:rsidRDefault="004C0C95" w:rsidP="004C0C95">
            <w:pPr>
              <w:jc w:val="both"/>
            </w:pPr>
          </w:p>
          <w:p w14:paraId="3BC525D3" w14:textId="77777777" w:rsidR="004C0C95" w:rsidRPr="001B13CE" w:rsidRDefault="004C0C95" w:rsidP="004C0C95">
            <w:pPr>
              <w:jc w:val="both"/>
              <w:rPr>
                <w:u w:val="single"/>
              </w:rPr>
            </w:pPr>
            <w:r w:rsidRPr="001B13CE">
              <w:rPr>
                <w:u w:val="single"/>
              </w:rPr>
              <w:t>Základní témata:</w:t>
            </w:r>
          </w:p>
          <w:p w14:paraId="3B66AA8F" w14:textId="77777777" w:rsidR="004C0C95" w:rsidRPr="001B13CE" w:rsidRDefault="004C0C95" w:rsidP="004C0C95">
            <w:pPr>
              <w:pStyle w:val="Odstavecseseznamem"/>
              <w:numPr>
                <w:ilvl w:val="0"/>
                <w:numId w:val="18"/>
              </w:numPr>
              <w:ind w:left="113" w:hanging="113"/>
              <w:jc w:val="both"/>
              <w:rPr>
                <w:shd w:val="clear" w:color="auto" w:fill="FFFFFF"/>
              </w:rPr>
            </w:pPr>
            <w:r w:rsidRPr="001B13CE">
              <w:rPr>
                <w:shd w:val="clear" w:color="auto" w:fill="FFFFFF"/>
              </w:rPr>
              <w:t>Základy mechaniky pevných těles.</w:t>
            </w:r>
          </w:p>
          <w:p w14:paraId="158D9541" w14:textId="77777777" w:rsidR="004C0C95" w:rsidRPr="001B13CE" w:rsidRDefault="004C0C95" w:rsidP="004C0C95">
            <w:pPr>
              <w:pStyle w:val="Odstavecseseznamem"/>
              <w:numPr>
                <w:ilvl w:val="0"/>
                <w:numId w:val="18"/>
              </w:numPr>
              <w:ind w:left="113" w:hanging="113"/>
              <w:jc w:val="both"/>
              <w:rPr>
                <w:shd w:val="clear" w:color="auto" w:fill="FFFFFF"/>
              </w:rPr>
            </w:pPr>
            <w:r w:rsidRPr="001B13CE">
              <w:rPr>
                <w:shd w:val="clear" w:color="auto" w:fill="FFFFFF"/>
              </w:rPr>
              <w:t>Tenzor napětí.</w:t>
            </w:r>
          </w:p>
          <w:p w14:paraId="57B0ABB8" w14:textId="77777777" w:rsidR="004C0C95" w:rsidRPr="001B13CE" w:rsidRDefault="004C0C95" w:rsidP="004C0C95">
            <w:pPr>
              <w:pStyle w:val="Odstavecseseznamem"/>
              <w:numPr>
                <w:ilvl w:val="0"/>
                <w:numId w:val="18"/>
              </w:numPr>
              <w:ind w:left="113" w:hanging="113"/>
              <w:jc w:val="both"/>
              <w:rPr>
                <w:shd w:val="clear" w:color="auto" w:fill="FFFFFF"/>
              </w:rPr>
            </w:pPr>
            <w:r w:rsidRPr="001B13CE">
              <w:rPr>
                <w:shd w:val="clear" w:color="auto" w:fill="FFFFFF"/>
              </w:rPr>
              <w:t>Tenzor deformace, velká posunutí, velké deformace.</w:t>
            </w:r>
          </w:p>
          <w:p w14:paraId="6A8B1502" w14:textId="77777777" w:rsidR="004C0C95" w:rsidRPr="001B13CE" w:rsidRDefault="004C0C95" w:rsidP="004C0C95">
            <w:pPr>
              <w:pStyle w:val="Odstavecseseznamem"/>
              <w:numPr>
                <w:ilvl w:val="0"/>
                <w:numId w:val="18"/>
              </w:numPr>
              <w:ind w:left="113" w:hanging="113"/>
              <w:jc w:val="both"/>
              <w:rPr>
                <w:shd w:val="clear" w:color="auto" w:fill="FFFFFF"/>
              </w:rPr>
            </w:pPr>
            <w:r w:rsidRPr="001B13CE">
              <w:rPr>
                <w:shd w:val="clear" w:color="auto" w:fill="FFFFFF"/>
              </w:rPr>
              <w:t>Měrná deformační energie.</w:t>
            </w:r>
          </w:p>
          <w:p w14:paraId="5FBF4181" w14:textId="77777777" w:rsidR="004C0C95" w:rsidRPr="001B13CE" w:rsidRDefault="004C0C95" w:rsidP="004C0C95">
            <w:pPr>
              <w:pStyle w:val="Odstavecseseznamem"/>
              <w:numPr>
                <w:ilvl w:val="0"/>
                <w:numId w:val="18"/>
              </w:numPr>
              <w:ind w:left="113" w:hanging="113"/>
              <w:jc w:val="both"/>
              <w:rPr>
                <w:shd w:val="clear" w:color="auto" w:fill="FFFFFF"/>
              </w:rPr>
            </w:pPr>
            <w:proofErr w:type="spellStart"/>
            <w:r w:rsidRPr="001B13CE">
              <w:rPr>
                <w:shd w:val="clear" w:color="auto" w:fill="FFFFFF"/>
              </w:rPr>
              <w:t>Hyperelastické</w:t>
            </w:r>
            <w:proofErr w:type="spellEnd"/>
            <w:r w:rsidRPr="001B13CE">
              <w:rPr>
                <w:shd w:val="clear" w:color="auto" w:fill="FFFFFF"/>
              </w:rPr>
              <w:t xml:space="preserve"> chování materiálu.</w:t>
            </w:r>
          </w:p>
          <w:p w14:paraId="708F79C0" w14:textId="77777777" w:rsidR="004C0C95" w:rsidRPr="001B13CE" w:rsidRDefault="004C0C95" w:rsidP="004C0C95">
            <w:pPr>
              <w:pStyle w:val="Odstavecseseznamem"/>
              <w:numPr>
                <w:ilvl w:val="0"/>
                <w:numId w:val="18"/>
              </w:numPr>
              <w:ind w:left="113" w:hanging="113"/>
              <w:jc w:val="both"/>
              <w:rPr>
                <w:shd w:val="clear" w:color="auto" w:fill="FFFFFF"/>
              </w:rPr>
            </w:pPr>
            <w:proofErr w:type="spellStart"/>
            <w:r w:rsidRPr="001B13CE">
              <w:rPr>
                <w:shd w:val="clear" w:color="auto" w:fill="FFFFFF"/>
              </w:rPr>
              <w:t>Hyperelastické</w:t>
            </w:r>
            <w:proofErr w:type="spellEnd"/>
            <w:r w:rsidRPr="001B13CE">
              <w:rPr>
                <w:shd w:val="clear" w:color="auto" w:fill="FFFFFF"/>
              </w:rPr>
              <w:t xml:space="preserve"> modely (Neo-</w:t>
            </w:r>
            <w:proofErr w:type="spellStart"/>
            <w:r w:rsidRPr="001B13CE">
              <w:rPr>
                <w:shd w:val="clear" w:color="auto" w:fill="FFFFFF"/>
              </w:rPr>
              <w:t>Hookean</w:t>
            </w:r>
            <w:proofErr w:type="spellEnd"/>
            <w:r w:rsidRPr="001B13CE">
              <w:rPr>
                <w:shd w:val="clear" w:color="auto" w:fill="FFFFFF"/>
              </w:rPr>
              <w:t xml:space="preserve">, </w:t>
            </w:r>
            <w:proofErr w:type="spellStart"/>
            <w:r w:rsidRPr="001B13CE">
              <w:rPr>
                <w:shd w:val="clear" w:color="auto" w:fill="FFFFFF"/>
              </w:rPr>
              <w:t>Yeoh</w:t>
            </w:r>
            <w:proofErr w:type="spellEnd"/>
            <w:r w:rsidRPr="001B13CE">
              <w:rPr>
                <w:shd w:val="clear" w:color="auto" w:fill="FFFFFF"/>
              </w:rPr>
              <w:t xml:space="preserve">, </w:t>
            </w:r>
            <w:proofErr w:type="spellStart"/>
            <w:r w:rsidRPr="001B13CE">
              <w:rPr>
                <w:shd w:val="clear" w:color="auto" w:fill="FFFFFF"/>
              </w:rPr>
              <w:t>Mooney-Rivlin</w:t>
            </w:r>
            <w:proofErr w:type="spellEnd"/>
            <w:r w:rsidRPr="001B13CE">
              <w:rPr>
                <w:shd w:val="clear" w:color="auto" w:fill="FFFFFF"/>
              </w:rPr>
              <w:t xml:space="preserve">, </w:t>
            </w:r>
            <w:proofErr w:type="spellStart"/>
            <w:r w:rsidRPr="001B13CE">
              <w:rPr>
                <w:shd w:val="clear" w:color="auto" w:fill="FFFFFF"/>
              </w:rPr>
              <w:t>Arruda-Boyce</w:t>
            </w:r>
            <w:proofErr w:type="spellEnd"/>
            <w:r w:rsidRPr="001B13CE">
              <w:rPr>
                <w:shd w:val="clear" w:color="auto" w:fill="FFFFFF"/>
              </w:rPr>
              <w:t xml:space="preserve">, </w:t>
            </w:r>
            <w:proofErr w:type="spellStart"/>
            <w:r w:rsidRPr="001B13CE">
              <w:rPr>
                <w:shd w:val="clear" w:color="auto" w:fill="FFFFFF"/>
              </w:rPr>
              <w:t>Gent</w:t>
            </w:r>
            <w:proofErr w:type="spellEnd"/>
            <w:r w:rsidRPr="001B13CE">
              <w:rPr>
                <w:shd w:val="clear" w:color="auto" w:fill="FFFFFF"/>
              </w:rPr>
              <w:t xml:space="preserve">, </w:t>
            </w:r>
            <w:proofErr w:type="spellStart"/>
            <w:r w:rsidRPr="001B13CE">
              <w:rPr>
                <w:shd w:val="clear" w:color="auto" w:fill="FFFFFF"/>
              </w:rPr>
              <w:t>Ogden</w:t>
            </w:r>
            <w:proofErr w:type="spellEnd"/>
            <w:r w:rsidRPr="001B13CE">
              <w:rPr>
                <w:shd w:val="clear" w:color="auto" w:fill="FFFFFF"/>
              </w:rPr>
              <w:t>).</w:t>
            </w:r>
          </w:p>
          <w:p w14:paraId="1849118B" w14:textId="77777777" w:rsidR="004C0C95" w:rsidRPr="001B13CE" w:rsidRDefault="004C0C95" w:rsidP="004C0C95">
            <w:pPr>
              <w:pStyle w:val="Odstavecseseznamem"/>
              <w:numPr>
                <w:ilvl w:val="0"/>
                <w:numId w:val="18"/>
              </w:numPr>
              <w:ind w:left="113" w:hanging="113"/>
              <w:jc w:val="both"/>
              <w:rPr>
                <w:shd w:val="clear" w:color="auto" w:fill="FFFFFF"/>
              </w:rPr>
            </w:pPr>
            <w:r w:rsidRPr="001B13CE">
              <w:rPr>
                <w:shd w:val="clear" w:color="auto" w:fill="FFFFFF"/>
              </w:rPr>
              <w:t xml:space="preserve">Stanovení materiálových konstant pro </w:t>
            </w:r>
            <w:proofErr w:type="spellStart"/>
            <w:r w:rsidRPr="001B13CE">
              <w:rPr>
                <w:shd w:val="clear" w:color="auto" w:fill="FFFFFF"/>
              </w:rPr>
              <w:t>hyperelastické</w:t>
            </w:r>
            <w:proofErr w:type="spellEnd"/>
            <w:r w:rsidRPr="001B13CE">
              <w:rPr>
                <w:shd w:val="clear" w:color="auto" w:fill="FFFFFF"/>
              </w:rPr>
              <w:t xml:space="preserve"> modely.</w:t>
            </w:r>
          </w:p>
          <w:p w14:paraId="68FE312B" w14:textId="77777777" w:rsidR="004C0C95" w:rsidRPr="001B13CE" w:rsidRDefault="004C0C95" w:rsidP="004C0C95">
            <w:pPr>
              <w:pStyle w:val="Odstavecseseznamem"/>
              <w:numPr>
                <w:ilvl w:val="0"/>
                <w:numId w:val="18"/>
              </w:numPr>
              <w:ind w:left="113" w:hanging="113"/>
              <w:jc w:val="both"/>
              <w:rPr>
                <w:shd w:val="clear" w:color="auto" w:fill="FFFFFF"/>
              </w:rPr>
            </w:pPr>
            <w:r w:rsidRPr="001B13CE">
              <w:rPr>
                <w:shd w:val="clear" w:color="auto" w:fill="FFFFFF"/>
              </w:rPr>
              <w:t xml:space="preserve">Základní deformační módy </w:t>
            </w:r>
            <w:proofErr w:type="spellStart"/>
            <w:r w:rsidRPr="001B13CE">
              <w:rPr>
                <w:shd w:val="clear" w:color="auto" w:fill="FFFFFF"/>
              </w:rPr>
              <w:t>hyperelastických</w:t>
            </w:r>
            <w:proofErr w:type="spellEnd"/>
            <w:r w:rsidRPr="001B13CE">
              <w:rPr>
                <w:shd w:val="clear" w:color="auto" w:fill="FFFFFF"/>
              </w:rPr>
              <w:t xml:space="preserve"> materiálů.</w:t>
            </w:r>
          </w:p>
          <w:p w14:paraId="555F8FA5" w14:textId="77777777" w:rsidR="004C0C95" w:rsidRPr="001B13CE" w:rsidRDefault="004C0C95" w:rsidP="004C0C95">
            <w:pPr>
              <w:pStyle w:val="Odstavecseseznamem"/>
              <w:numPr>
                <w:ilvl w:val="0"/>
                <w:numId w:val="18"/>
              </w:numPr>
              <w:ind w:left="113" w:hanging="113"/>
              <w:jc w:val="both"/>
              <w:rPr>
                <w:shd w:val="clear" w:color="auto" w:fill="FFFFFF"/>
              </w:rPr>
            </w:pPr>
            <w:r w:rsidRPr="001B13CE">
              <w:rPr>
                <w:shd w:val="clear" w:color="auto" w:fill="FFFFFF"/>
              </w:rPr>
              <w:t xml:space="preserve">Zkoušení </w:t>
            </w:r>
            <w:proofErr w:type="spellStart"/>
            <w:r w:rsidRPr="001B13CE">
              <w:rPr>
                <w:shd w:val="clear" w:color="auto" w:fill="FFFFFF"/>
              </w:rPr>
              <w:t>hyperelastických</w:t>
            </w:r>
            <w:proofErr w:type="spellEnd"/>
            <w:r w:rsidRPr="001B13CE">
              <w:rPr>
                <w:shd w:val="clear" w:color="auto" w:fill="FFFFFF"/>
              </w:rPr>
              <w:t xml:space="preserve"> materiálů.</w:t>
            </w:r>
          </w:p>
          <w:p w14:paraId="1548E706" w14:textId="487DE491" w:rsidR="004C0C95" w:rsidRPr="001762EB" w:rsidRDefault="004C0C95" w:rsidP="004C0C95">
            <w:pPr>
              <w:pStyle w:val="Odstavecseseznamem"/>
              <w:numPr>
                <w:ilvl w:val="0"/>
                <w:numId w:val="18"/>
              </w:numPr>
              <w:ind w:left="113" w:hanging="113"/>
              <w:jc w:val="both"/>
            </w:pPr>
            <w:r w:rsidRPr="001B13CE">
              <w:rPr>
                <w:shd w:val="clear" w:color="auto" w:fill="FFFFFF"/>
              </w:rPr>
              <w:t>Simulace mechanického chování elastomerů pomocí FEM systémů.</w:t>
            </w:r>
          </w:p>
        </w:tc>
      </w:tr>
      <w:tr w:rsidR="004C0C95" w14:paraId="3AD0DD64" w14:textId="77777777" w:rsidTr="000C4A98">
        <w:trPr>
          <w:trHeight w:val="265"/>
        </w:trPr>
        <w:tc>
          <w:tcPr>
            <w:tcW w:w="3904" w:type="dxa"/>
            <w:gridSpan w:val="7"/>
            <w:tcBorders>
              <w:top w:val="nil"/>
            </w:tcBorders>
            <w:shd w:val="clear" w:color="auto" w:fill="F7CAAC"/>
          </w:tcPr>
          <w:p w14:paraId="54644069" w14:textId="5669DF51" w:rsidR="004C0C95" w:rsidRPr="001762EB" w:rsidRDefault="004C0C95" w:rsidP="004C0C95">
            <w:pPr>
              <w:jc w:val="both"/>
            </w:pPr>
            <w:r w:rsidRPr="001762EB">
              <w:rPr>
                <w:b/>
              </w:rPr>
              <w:t xml:space="preserve">Studijní literatura a studijní </w:t>
            </w:r>
            <w:r w:rsidRPr="00BA62B5">
              <w:rPr>
                <w:b/>
              </w:rPr>
              <w:t>pomůcky</w:t>
            </w:r>
          </w:p>
        </w:tc>
        <w:tc>
          <w:tcPr>
            <w:tcW w:w="6202" w:type="dxa"/>
            <w:gridSpan w:val="16"/>
            <w:tcBorders>
              <w:top w:val="nil"/>
              <w:bottom w:val="nil"/>
            </w:tcBorders>
          </w:tcPr>
          <w:p w14:paraId="2507E45F" w14:textId="77777777" w:rsidR="004C0C95" w:rsidRPr="001762EB" w:rsidRDefault="004C0C95" w:rsidP="004C0C95">
            <w:pPr>
              <w:jc w:val="both"/>
            </w:pPr>
          </w:p>
        </w:tc>
      </w:tr>
      <w:tr w:rsidR="004C0C95" w14:paraId="745F3050" w14:textId="77777777" w:rsidTr="000C4A98">
        <w:trPr>
          <w:trHeight w:val="1497"/>
        </w:trPr>
        <w:tc>
          <w:tcPr>
            <w:tcW w:w="10106" w:type="dxa"/>
            <w:gridSpan w:val="23"/>
            <w:tcBorders>
              <w:top w:val="nil"/>
            </w:tcBorders>
          </w:tcPr>
          <w:p w14:paraId="7E5FA0B0" w14:textId="77777777" w:rsidR="004C0C95" w:rsidRPr="001762EB" w:rsidRDefault="004C0C95" w:rsidP="004C0C95">
            <w:pPr>
              <w:jc w:val="both"/>
              <w:rPr>
                <w:u w:val="single"/>
              </w:rPr>
            </w:pPr>
            <w:r w:rsidRPr="001762EB">
              <w:rPr>
                <w:u w:val="single"/>
              </w:rPr>
              <w:t>Povinná literatura:</w:t>
            </w:r>
          </w:p>
          <w:p w14:paraId="6247FBDB" w14:textId="77777777" w:rsidR="008C5AB4" w:rsidRDefault="004C0C95" w:rsidP="004C0C95">
            <w:pPr>
              <w:jc w:val="both"/>
            </w:pPr>
            <w:r>
              <w:t>MARK, J.E., ERMAN, B., ROLAND, M.</w:t>
            </w:r>
            <w:r>
              <w:rPr>
                <w:i/>
                <w:iCs/>
              </w:rPr>
              <w:t xml:space="preserve"> </w:t>
            </w:r>
            <w:proofErr w:type="spellStart"/>
            <w:r>
              <w:rPr>
                <w:i/>
                <w:iCs/>
              </w:rPr>
              <w:t>The</w:t>
            </w:r>
            <w:proofErr w:type="spellEnd"/>
            <w:r>
              <w:rPr>
                <w:i/>
                <w:iCs/>
              </w:rPr>
              <w:t xml:space="preserve"> Science and Technology </w:t>
            </w:r>
            <w:proofErr w:type="spellStart"/>
            <w:r>
              <w:rPr>
                <w:i/>
                <w:iCs/>
              </w:rPr>
              <w:t>of</w:t>
            </w:r>
            <w:proofErr w:type="spellEnd"/>
            <w:r>
              <w:rPr>
                <w:i/>
                <w:iCs/>
              </w:rPr>
              <w:t xml:space="preserve"> </w:t>
            </w:r>
            <w:proofErr w:type="spellStart"/>
            <w:r>
              <w:rPr>
                <w:i/>
                <w:iCs/>
              </w:rPr>
              <w:t>Rubber</w:t>
            </w:r>
            <w:proofErr w:type="spellEnd"/>
            <w:r>
              <w:t xml:space="preserve">. 4th Ed. Amsterdam: </w:t>
            </w:r>
            <w:proofErr w:type="spellStart"/>
            <w:r>
              <w:t>Elsevier</w:t>
            </w:r>
            <w:proofErr w:type="spellEnd"/>
            <w:r>
              <w:t xml:space="preserve"> </w:t>
            </w:r>
            <w:proofErr w:type="spellStart"/>
            <w:r>
              <w:t>Academic</w:t>
            </w:r>
            <w:proofErr w:type="spellEnd"/>
            <w:r>
              <w:t xml:space="preserve"> </w:t>
            </w:r>
            <w:proofErr w:type="spellStart"/>
            <w:r>
              <w:t>Press</w:t>
            </w:r>
            <w:proofErr w:type="spellEnd"/>
            <w:r>
              <w:t xml:space="preserve">, 2013. </w:t>
            </w:r>
            <w:proofErr w:type="spellStart"/>
            <w:r>
              <w:t>xiv</w:t>
            </w:r>
            <w:proofErr w:type="spellEnd"/>
            <w:r>
              <w:t>, 786 s. ISBN 9780123948328. Dostupné z:</w:t>
            </w:r>
          </w:p>
          <w:p w14:paraId="547AA1BA" w14:textId="7E95E436" w:rsidR="004C0C95" w:rsidRDefault="00BB6C9E" w:rsidP="004C0C95">
            <w:pPr>
              <w:jc w:val="both"/>
              <w:rPr>
                <w:caps/>
                <w:color w:val="000000"/>
              </w:rPr>
            </w:pPr>
            <w:hyperlink r:id="rId47" w:history="1">
              <w:r w:rsidR="004C0C95" w:rsidRPr="005063F7">
                <w:rPr>
                  <w:rStyle w:val="Hypertextovodkaz"/>
                </w:rPr>
                <w:t>https://proxy.k.utb.cz/login?url=http://www.sciencedirect.com/science/book/9780123945846</w:t>
              </w:r>
            </w:hyperlink>
            <w:r w:rsidR="008F117C" w:rsidRPr="008F117C">
              <w:rPr>
                <w:rStyle w:val="Hypertextovodkaz"/>
                <w:color w:val="auto"/>
                <w:u w:val="none"/>
              </w:rPr>
              <w:t>.</w:t>
            </w:r>
          </w:p>
          <w:p w14:paraId="036A301B" w14:textId="1EA35D3F" w:rsidR="004C0C95" w:rsidRDefault="004C0C95" w:rsidP="004C0C95">
            <w:pPr>
              <w:jc w:val="both"/>
              <w:rPr>
                <w:color w:val="000000"/>
              </w:rPr>
            </w:pPr>
            <w:r>
              <w:rPr>
                <w:caps/>
                <w:color w:val="000000"/>
              </w:rPr>
              <w:t>FU</w:t>
            </w:r>
            <w:r w:rsidRPr="002160F7">
              <w:rPr>
                <w:caps/>
                <w:color w:val="000000"/>
              </w:rPr>
              <w:t xml:space="preserve">, </w:t>
            </w:r>
            <w:r>
              <w:rPr>
                <w:caps/>
                <w:color w:val="000000"/>
              </w:rPr>
              <w:t>Y</w:t>
            </w:r>
            <w:r w:rsidRPr="00D574E1">
              <w:rPr>
                <w:color w:val="000000"/>
              </w:rPr>
              <w:t>.</w:t>
            </w:r>
            <w:r>
              <w:rPr>
                <w:color w:val="000000"/>
              </w:rPr>
              <w:t>B</w:t>
            </w:r>
            <w:r w:rsidRPr="00D574E1">
              <w:rPr>
                <w:color w:val="000000"/>
              </w:rPr>
              <w:t>.</w:t>
            </w:r>
            <w:r>
              <w:rPr>
                <w:color w:val="000000"/>
              </w:rPr>
              <w:t xml:space="preserve">, </w:t>
            </w:r>
            <w:r w:rsidRPr="00DC6104">
              <w:rPr>
                <w:caps/>
                <w:color w:val="000000"/>
              </w:rPr>
              <w:t>Ogden,</w:t>
            </w:r>
            <w:r>
              <w:rPr>
                <w:color w:val="000000"/>
              </w:rPr>
              <w:t xml:space="preserve"> R.</w:t>
            </w:r>
            <w:r w:rsidRPr="00D574E1">
              <w:rPr>
                <w:color w:val="000000"/>
              </w:rPr>
              <w:t> </w:t>
            </w:r>
            <w:proofErr w:type="spellStart"/>
            <w:r w:rsidRPr="00B84ED7">
              <w:rPr>
                <w:i/>
                <w:iCs/>
                <w:color w:val="000000"/>
              </w:rPr>
              <w:t>Nonlinear</w:t>
            </w:r>
            <w:proofErr w:type="spellEnd"/>
            <w:r w:rsidRPr="00B84ED7">
              <w:rPr>
                <w:i/>
                <w:iCs/>
                <w:color w:val="000000"/>
              </w:rPr>
              <w:t xml:space="preserve"> Elasticity</w:t>
            </w:r>
            <w:r>
              <w:rPr>
                <w:i/>
                <w:iCs/>
                <w:color w:val="000000"/>
              </w:rPr>
              <w:t>:</w:t>
            </w:r>
            <w:r w:rsidRPr="00B84ED7">
              <w:rPr>
                <w:i/>
                <w:iCs/>
                <w:color w:val="000000"/>
              </w:rPr>
              <w:t xml:space="preserve"> </w:t>
            </w:r>
            <w:proofErr w:type="spellStart"/>
            <w:r w:rsidRPr="00B84ED7">
              <w:rPr>
                <w:i/>
                <w:iCs/>
                <w:color w:val="000000"/>
              </w:rPr>
              <w:t>Theory</w:t>
            </w:r>
            <w:proofErr w:type="spellEnd"/>
            <w:r w:rsidRPr="00B84ED7">
              <w:rPr>
                <w:i/>
                <w:iCs/>
                <w:color w:val="000000"/>
              </w:rPr>
              <w:t xml:space="preserve"> and </w:t>
            </w:r>
            <w:proofErr w:type="spellStart"/>
            <w:r w:rsidRPr="00B84ED7">
              <w:rPr>
                <w:i/>
                <w:iCs/>
                <w:color w:val="000000"/>
              </w:rPr>
              <w:t>Applications</w:t>
            </w:r>
            <w:proofErr w:type="spellEnd"/>
            <w:r w:rsidRPr="00D574E1">
              <w:rPr>
                <w:color w:val="000000"/>
              </w:rPr>
              <w:t xml:space="preserve">. </w:t>
            </w:r>
            <w:r w:rsidRPr="00D92A57">
              <w:rPr>
                <w:color w:val="000000"/>
              </w:rPr>
              <w:t xml:space="preserve">Cambridge: Cambridge University </w:t>
            </w:r>
            <w:proofErr w:type="spellStart"/>
            <w:r w:rsidRPr="00D92A57">
              <w:rPr>
                <w:color w:val="000000"/>
              </w:rPr>
              <w:t>Press</w:t>
            </w:r>
            <w:proofErr w:type="spellEnd"/>
            <w:r w:rsidRPr="00D574E1">
              <w:rPr>
                <w:color w:val="000000"/>
              </w:rPr>
              <w:t>,</w:t>
            </w:r>
            <w:r>
              <w:rPr>
                <w:color w:val="000000"/>
              </w:rPr>
              <w:t xml:space="preserve"> 2001</w:t>
            </w:r>
            <w:r w:rsidRPr="00D574E1">
              <w:rPr>
                <w:color w:val="000000"/>
              </w:rPr>
              <w:t xml:space="preserve">. ISBN </w:t>
            </w:r>
            <w:r>
              <w:rPr>
                <w:rStyle w:val="medium-8"/>
              </w:rPr>
              <w:t>9780511526466</w:t>
            </w:r>
            <w:r w:rsidRPr="00D574E1">
              <w:rPr>
                <w:color w:val="000000"/>
              </w:rPr>
              <w:t>.</w:t>
            </w:r>
          </w:p>
          <w:p w14:paraId="1BC41F54" w14:textId="5128D5B4" w:rsidR="004C0C95" w:rsidRPr="00DC6104" w:rsidRDefault="004C0C95" w:rsidP="004C0C95">
            <w:pPr>
              <w:jc w:val="both"/>
              <w:rPr>
                <w:color w:val="000000"/>
              </w:rPr>
            </w:pPr>
            <w:r>
              <w:rPr>
                <w:color w:val="000000"/>
              </w:rPr>
              <w:t xml:space="preserve">BASAR, Y., </w:t>
            </w:r>
            <w:r w:rsidRPr="00DD5371">
              <w:rPr>
                <w:color w:val="000000"/>
              </w:rPr>
              <w:t>W</w:t>
            </w:r>
            <w:r>
              <w:rPr>
                <w:color w:val="000000"/>
              </w:rPr>
              <w:t xml:space="preserve">EICHERT, D. </w:t>
            </w:r>
            <w:proofErr w:type="spellStart"/>
            <w:r w:rsidRPr="009422FC">
              <w:rPr>
                <w:i/>
                <w:color w:val="000000"/>
              </w:rPr>
              <w:t>Nonlinear</w:t>
            </w:r>
            <w:proofErr w:type="spellEnd"/>
            <w:r w:rsidRPr="009422FC">
              <w:rPr>
                <w:i/>
                <w:color w:val="000000"/>
              </w:rPr>
              <w:t xml:space="preserve"> </w:t>
            </w:r>
            <w:proofErr w:type="spellStart"/>
            <w:r w:rsidRPr="009422FC">
              <w:rPr>
                <w:i/>
                <w:color w:val="000000"/>
              </w:rPr>
              <w:t>Continuum</w:t>
            </w:r>
            <w:proofErr w:type="spellEnd"/>
            <w:r w:rsidRPr="009422FC">
              <w:rPr>
                <w:i/>
                <w:color w:val="000000"/>
              </w:rPr>
              <w:t xml:space="preserve"> </w:t>
            </w:r>
            <w:proofErr w:type="spellStart"/>
            <w:r w:rsidRPr="009422FC">
              <w:rPr>
                <w:i/>
                <w:color w:val="000000"/>
              </w:rPr>
              <w:t>Mechanics</w:t>
            </w:r>
            <w:proofErr w:type="spellEnd"/>
            <w:r w:rsidRPr="009422FC">
              <w:rPr>
                <w:i/>
                <w:color w:val="000000"/>
              </w:rPr>
              <w:t xml:space="preserve"> </w:t>
            </w:r>
            <w:proofErr w:type="spellStart"/>
            <w:r w:rsidRPr="009422FC">
              <w:rPr>
                <w:i/>
                <w:color w:val="000000"/>
              </w:rPr>
              <w:t>of</w:t>
            </w:r>
            <w:proofErr w:type="spellEnd"/>
            <w:r w:rsidRPr="009422FC">
              <w:rPr>
                <w:i/>
                <w:color w:val="000000"/>
              </w:rPr>
              <w:t xml:space="preserve"> </w:t>
            </w:r>
            <w:proofErr w:type="spellStart"/>
            <w:r w:rsidRPr="009422FC">
              <w:rPr>
                <w:i/>
                <w:color w:val="000000"/>
              </w:rPr>
              <w:t>Solids</w:t>
            </w:r>
            <w:proofErr w:type="spellEnd"/>
            <w:r>
              <w:rPr>
                <w:color w:val="000000"/>
              </w:rPr>
              <w:t xml:space="preserve">. </w:t>
            </w:r>
            <w:proofErr w:type="spellStart"/>
            <w:r w:rsidRPr="00DC6104">
              <w:rPr>
                <w:color w:val="000000"/>
              </w:rPr>
              <w:t>Berlin</w:t>
            </w:r>
            <w:proofErr w:type="spellEnd"/>
            <w:r w:rsidRPr="00DC6104">
              <w:rPr>
                <w:color w:val="000000"/>
              </w:rPr>
              <w:t xml:space="preserve">: </w:t>
            </w:r>
            <w:proofErr w:type="spellStart"/>
            <w:r w:rsidRPr="00DC6104">
              <w:rPr>
                <w:color w:val="000000"/>
              </w:rPr>
              <w:t>Springer-Verlag</w:t>
            </w:r>
            <w:proofErr w:type="spellEnd"/>
            <w:r w:rsidRPr="00DC6104">
              <w:rPr>
                <w:color w:val="000000"/>
              </w:rPr>
              <w:t>, 2010. ISBN 3642085881.</w:t>
            </w:r>
          </w:p>
          <w:p w14:paraId="4DF290BD" w14:textId="77777777" w:rsidR="004C0C95" w:rsidRDefault="004C0C95" w:rsidP="004C0C95">
            <w:pPr>
              <w:jc w:val="both"/>
              <w:rPr>
                <w:rFonts w:ascii="Tahoma" w:hAnsi="Tahoma" w:cs="Tahoma"/>
                <w:color w:val="000000"/>
                <w:sz w:val="17"/>
                <w:szCs w:val="17"/>
              </w:rPr>
            </w:pPr>
          </w:p>
          <w:p w14:paraId="6DA7777A" w14:textId="77777777" w:rsidR="004C0C95" w:rsidRDefault="004C0C95" w:rsidP="004C0C95">
            <w:pPr>
              <w:jc w:val="both"/>
              <w:rPr>
                <w:u w:val="single"/>
              </w:rPr>
            </w:pPr>
            <w:r w:rsidRPr="001762EB">
              <w:rPr>
                <w:u w:val="single"/>
              </w:rPr>
              <w:t>Doporučená literatura:</w:t>
            </w:r>
          </w:p>
          <w:p w14:paraId="4C9F74D6" w14:textId="77777777" w:rsidR="004C0C95" w:rsidRDefault="004C0C95" w:rsidP="004C0C95">
            <w:pPr>
              <w:numPr>
                <w:ilvl w:val="0"/>
                <w:numId w:val="4"/>
              </w:numPr>
              <w:shd w:val="clear" w:color="auto" w:fill="FFFFFF"/>
              <w:ind w:left="0"/>
              <w:jc w:val="both"/>
              <w:rPr>
                <w:color w:val="000000"/>
              </w:rPr>
            </w:pPr>
            <w:r w:rsidRPr="002160F7">
              <w:rPr>
                <w:caps/>
                <w:color w:val="000000"/>
              </w:rPr>
              <w:t>Bower,</w:t>
            </w:r>
            <w:r w:rsidRPr="00D574E1">
              <w:rPr>
                <w:color w:val="000000"/>
              </w:rPr>
              <w:t xml:space="preserve"> A.F. </w:t>
            </w:r>
            <w:proofErr w:type="spellStart"/>
            <w:r w:rsidRPr="00D574E1">
              <w:rPr>
                <w:i/>
                <w:iCs/>
                <w:color w:val="000000"/>
              </w:rPr>
              <w:t>Applied</w:t>
            </w:r>
            <w:proofErr w:type="spellEnd"/>
            <w:r w:rsidRPr="00D574E1">
              <w:rPr>
                <w:i/>
                <w:iCs/>
                <w:color w:val="000000"/>
              </w:rPr>
              <w:t xml:space="preserve"> </w:t>
            </w:r>
            <w:proofErr w:type="spellStart"/>
            <w:r w:rsidRPr="00D574E1">
              <w:rPr>
                <w:i/>
                <w:iCs/>
                <w:color w:val="000000"/>
              </w:rPr>
              <w:t>Mechanics</w:t>
            </w:r>
            <w:proofErr w:type="spellEnd"/>
            <w:r w:rsidRPr="00D574E1">
              <w:rPr>
                <w:i/>
                <w:iCs/>
                <w:color w:val="000000"/>
              </w:rPr>
              <w:t xml:space="preserve"> </w:t>
            </w:r>
            <w:proofErr w:type="spellStart"/>
            <w:r w:rsidRPr="00D574E1">
              <w:rPr>
                <w:i/>
                <w:iCs/>
                <w:color w:val="000000"/>
              </w:rPr>
              <w:t>of</w:t>
            </w:r>
            <w:proofErr w:type="spellEnd"/>
            <w:r w:rsidRPr="00D574E1">
              <w:rPr>
                <w:i/>
                <w:iCs/>
                <w:color w:val="000000"/>
              </w:rPr>
              <w:t xml:space="preserve"> </w:t>
            </w:r>
            <w:proofErr w:type="spellStart"/>
            <w:r w:rsidRPr="00D574E1">
              <w:rPr>
                <w:i/>
                <w:iCs/>
                <w:color w:val="000000"/>
              </w:rPr>
              <w:t>Solids</w:t>
            </w:r>
            <w:proofErr w:type="spellEnd"/>
            <w:r w:rsidRPr="00D574E1">
              <w:rPr>
                <w:color w:val="000000"/>
              </w:rPr>
              <w:t xml:space="preserve">. CRC </w:t>
            </w:r>
            <w:proofErr w:type="spellStart"/>
            <w:r w:rsidRPr="00D574E1">
              <w:rPr>
                <w:color w:val="000000"/>
              </w:rPr>
              <w:t>Press</w:t>
            </w:r>
            <w:proofErr w:type="spellEnd"/>
            <w:r w:rsidRPr="00D574E1">
              <w:rPr>
                <w:color w:val="000000"/>
              </w:rPr>
              <w:t>, 2009. ISBN 9781439802472.</w:t>
            </w:r>
          </w:p>
          <w:p w14:paraId="35E8BAB6" w14:textId="77777777" w:rsidR="008C5AB4" w:rsidRPr="008C5AB4" w:rsidRDefault="004C0C95" w:rsidP="004C0C95">
            <w:pPr>
              <w:numPr>
                <w:ilvl w:val="0"/>
                <w:numId w:val="4"/>
              </w:numPr>
              <w:shd w:val="clear" w:color="auto" w:fill="FFFFFF"/>
              <w:ind w:left="0"/>
              <w:jc w:val="both"/>
              <w:rPr>
                <w:color w:val="000000"/>
              </w:rPr>
            </w:pPr>
            <w:r>
              <w:t xml:space="preserve">DROBNY, J. </w:t>
            </w:r>
            <w:r w:rsidRPr="00DC6104">
              <w:rPr>
                <w:i/>
                <w:iCs/>
              </w:rPr>
              <w:t xml:space="preserve">Handbook </w:t>
            </w:r>
            <w:proofErr w:type="spellStart"/>
            <w:r w:rsidRPr="00DC6104">
              <w:rPr>
                <w:i/>
                <w:iCs/>
              </w:rPr>
              <w:t>of</w:t>
            </w:r>
            <w:proofErr w:type="spellEnd"/>
            <w:r w:rsidRPr="00DC6104">
              <w:rPr>
                <w:i/>
                <w:iCs/>
              </w:rPr>
              <w:t xml:space="preserve"> </w:t>
            </w:r>
            <w:proofErr w:type="spellStart"/>
            <w:r w:rsidRPr="00DC6104">
              <w:rPr>
                <w:i/>
                <w:iCs/>
              </w:rPr>
              <w:t>Thermoplastic</w:t>
            </w:r>
            <w:proofErr w:type="spellEnd"/>
            <w:r w:rsidRPr="00DC6104">
              <w:rPr>
                <w:i/>
                <w:iCs/>
              </w:rPr>
              <w:t xml:space="preserve"> </w:t>
            </w:r>
            <w:proofErr w:type="spellStart"/>
            <w:r w:rsidRPr="00DC6104">
              <w:rPr>
                <w:i/>
                <w:iCs/>
              </w:rPr>
              <w:t>Elastomers</w:t>
            </w:r>
            <w:proofErr w:type="spellEnd"/>
            <w:r>
              <w:t xml:space="preserve">. 2nd Ed. </w:t>
            </w:r>
            <w:proofErr w:type="spellStart"/>
            <w:r>
              <w:t>Burlington</w:t>
            </w:r>
            <w:proofErr w:type="spellEnd"/>
            <w:r>
              <w:t xml:space="preserve">: </w:t>
            </w:r>
            <w:proofErr w:type="spellStart"/>
            <w:r>
              <w:t>Elsevier</w:t>
            </w:r>
            <w:proofErr w:type="spellEnd"/>
            <w:r>
              <w:t xml:space="preserve"> Science, 2014. 465 s. </w:t>
            </w:r>
            <w:proofErr w:type="spellStart"/>
            <w:r>
              <w:t>Plastics</w:t>
            </w:r>
            <w:proofErr w:type="spellEnd"/>
            <w:r>
              <w:t xml:space="preserve"> Design </w:t>
            </w:r>
            <w:proofErr w:type="spellStart"/>
            <w:r>
              <w:t>Library</w:t>
            </w:r>
            <w:proofErr w:type="spellEnd"/>
            <w:r>
              <w:t>. ISBN 9780323221689. Dostupné z:</w:t>
            </w:r>
          </w:p>
          <w:p w14:paraId="7CF73568" w14:textId="3C4F9F00" w:rsidR="004C0C95" w:rsidRPr="00DC6104" w:rsidRDefault="00BB6C9E" w:rsidP="004C0C95">
            <w:pPr>
              <w:numPr>
                <w:ilvl w:val="0"/>
                <w:numId w:val="4"/>
              </w:numPr>
              <w:shd w:val="clear" w:color="auto" w:fill="FFFFFF"/>
              <w:ind w:left="0"/>
              <w:jc w:val="both"/>
              <w:rPr>
                <w:color w:val="000000"/>
              </w:rPr>
            </w:pPr>
            <w:hyperlink r:id="rId48" w:history="1">
              <w:r w:rsidR="004C0C95" w:rsidRPr="005063F7">
                <w:rPr>
                  <w:rStyle w:val="Hypertextovodkaz"/>
                </w:rPr>
                <w:t>https://proxy.k.utb.cz/login?url=http://app.knovel.com/hotlink/toc/id:kpHTEE0001/handbook_of_thermoplastic_elastomers_2nd_edition</w:t>
              </w:r>
            </w:hyperlink>
            <w:r w:rsidR="008F117C" w:rsidRPr="008F117C">
              <w:rPr>
                <w:rStyle w:val="Hypertextovodkaz"/>
                <w:color w:val="auto"/>
                <w:u w:val="none"/>
              </w:rPr>
              <w:t>.</w:t>
            </w:r>
          </w:p>
          <w:p w14:paraId="72EFCB82" w14:textId="1474C4DF" w:rsidR="004C0C95" w:rsidRPr="001762EB" w:rsidRDefault="004C0C95" w:rsidP="004C0C95">
            <w:pPr>
              <w:numPr>
                <w:ilvl w:val="0"/>
                <w:numId w:val="4"/>
              </w:numPr>
              <w:shd w:val="clear" w:color="auto" w:fill="FFFFFF"/>
              <w:ind w:left="0"/>
              <w:jc w:val="both"/>
            </w:pPr>
            <w:r>
              <w:rPr>
                <w:caps/>
                <w:color w:val="000000"/>
              </w:rPr>
              <w:t xml:space="preserve">SADD, M. </w:t>
            </w:r>
            <w:r w:rsidRPr="009422FC">
              <w:rPr>
                <w:i/>
                <w:color w:val="000000"/>
              </w:rPr>
              <w:t>Elasticity</w:t>
            </w:r>
            <w:r>
              <w:rPr>
                <w:caps/>
                <w:color w:val="000000"/>
              </w:rPr>
              <w:t>.</w:t>
            </w:r>
            <w:r>
              <w:rPr>
                <w:color w:val="000000"/>
              </w:rPr>
              <w:t xml:space="preserve"> Cambridge</w:t>
            </w:r>
            <w:r w:rsidRPr="00850509">
              <w:rPr>
                <w:color w:val="000000"/>
              </w:rPr>
              <w:t>, Massachusetts</w:t>
            </w:r>
            <w:r>
              <w:rPr>
                <w:color w:val="000000"/>
              </w:rPr>
              <w:t xml:space="preserve">: </w:t>
            </w:r>
            <w:proofErr w:type="spellStart"/>
            <w:r>
              <w:t>Academic</w:t>
            </w:r>
            <w:proofErr w:type="spellEnd"/>
            <w:r>
              <w:t xml:space="preserve"> </w:t>
            </w:r>
            <w:proofErr w:type="spellStart"/>
            <w:r>
              <w:t>Press</w:t>
            </w:r>
            <w:proofErr w:type="spellEnd"/>
            <w:r>
              <w:t>, 2005. ISBN 9780080477473.</w:t>
            </w:r>
          </w:p>
        </w:tc>
      </w:tr>
      <w:tr w:rsidR="004C0C95" w14:paraId="19ACCC14" w14:textId="77777777" w:rsidTr="000C4A98">
        <w:tc>
          <w:tcPr>
            <w:tcW w:w="10106" w:type="dxa"/>
            <w:gridSpan w:val="23"/>
            <w:tcBorders>
              <w:top w:val="single" w:sz="12" w:space="0" w:color="auto"/>
              <w:left w:val="single" w:sz="2" w:space="0" w:color="auto"/>
              <w:bottom w:val="single" w:sz="2" w:space="0" w:color="auto"/>
              <w:right w:val="single" w:sz="2" w:space="0" w:color="auto"/>
            </w:tcBorders>
            <w:shd w:val="clear" w:color="auto" w:fill="F7CAAC"/>
          </w:tcPr>
          <w:p w14:paraId="02CD5119" w14:textId="77777777" w:rsidR="004C0C95" w:rsidRPr="001762EB" w:rsidRDefault="004C0C95" w:rsidP="004C0C95">
            <w:pPr>
              <w:jc w:val="center"/>
              <w:rPr>
                <w:b/>
              </w:rPr>
            </w:pPr>
            <w:r w:rsidRPr="001762EB">
              <w:rPr>
                <w:b/>
              </w:rPr>
              <w:lastRenderedPageBreak/>
              <w:t>Informace ke kombinované nebo distanční formě</w:t>
            </w:r>
          </w:p>
        </w:tc>
      </w:tr>
      <w:tr w:rsidR="004C0C95" w14:paraId="48DF9BF0" w14:textId="77777777" w:rsidTr="000C4A98">
        <w:tc>
          <w:tcPr>
            <w:tcW w:w="5038" w:type="dxa"/>
            <w:gridSpan w:val="10"/>
            <w:tcBorders>
              <w:top w:val="single" w:sz="2" w:space="0" w:color="auto"/>
            </w:tcBorders>
            <w:shd w:val="clear" w:color="auto" w:fill="F7CAAC"/>
          </w:tcPr>
          <w:p w14:paraId="151DE440" w14:textId="77777777" w:rsidR="004C0C95" w:rsidRPr="001762EB" w:rsidRDefault="004C0C95" w:rsidP="004C0C95">
            <w:pPr>
              <w:jc w:val="both"/>
            </w:pPr>
            <w:r w:rsidRPr="001762EB">
              <w:rPr>
                <w:b/>
              </w:rPr>
              <w:t>Rozsah konzultací (soustředění)</w:t>
            </w:r>
          </w:p>
        </w:tc>
        <w:tc>
          <w:tcPr>
            <w:tcW w:w="889" w:type="dxa"/>
            <w:gridSpan w:val="2"/>
            <w:tcBorders>
              <w:top w:val="single" w:sz="2" w:space="0" w:color="auto"/>
            </w:tcBorders>
          </w:tcPr>
          <w:p w14:paraId="36CA3295" w14:textId="77777777" w:rsidR="004C0C95" w:rsidRPr="001762EB" w:rsidRDefault="004C0C95" w:rsidP="004C0C95">
            <w:pPr>
              <w:jc w:val="both"/>
            </w:pPr>
          </w:p>
        </w:tc>
        <w:tc>
          <w:tcPr>
            <w:tcW w:w="4179" w:type="dxa"/>
            <w:gridSpan w:val="11"/>
            <w:tcBorders>
              <w:top w:val="single" w:sz="2" w:space="0" w:color="auto"/>
            </w:tcBorders>
            <w:shd w:val="clear" w:color="auto" w:fill="F7CAAC"/>
          </w:tcPr>
          <w:p w14:paraId="060354FA" w14:textId="77777777" w:rsidR="004C0C95" w:rsidRPr="001762EB" w:rsidRDefault="004C0C95" w:rsidP="004C0C95">
            <w:pPr>
              <w:jc w:val="both"/>
              <w:rPr>
                <w:b/>
              </w:rPr>
            </w:pPr>
            <w:r w:rsidRPr="001762EB">
              <w:rPr>
                <w:b/>
              </w:rPr>
              <w:t xml:space="preserve">hodin </w:t>
            </w:r>
          </w:p>
        </w:tc>
      </w:tr>
      <w:tr w:rsidR="004C0C95" w14:paraId="2E732B56" w14:textId="77777777" w:rsidTr="000C4A98">
        <w:tc>
          <w:tcPr>
            <w:tcW w:w="10106" w:type="dxa"/>
            <w:gridSpan w:val="23"/>
            <w:shd w:val="clear" w:color="auto" w:fill="F7CAAC"/>
          </w:tcPr>
          <w:p w14:paraId="456E2AF7" w14:textId="77777777" w:rsidR="004C0C95" w:rsidRPr="001762EB" w:rsidRDefault="004C0C95" w:rsidP="004C0C95">
            <w:pPr>
              <w:jc w:val="both"/>
              <w:rPr>
                <w:b/>
              </w:rPr>
            </w:pPr>
            <w:r w:rsidRPr="001762EB">
              <w:rPr>
                <w:b/>
              </w:rPr>
              <w:t>Informace o způsobu kontaktu s vyučujícím</w:t>
            </w:r>
          </w:p>
        </w:tc>
      </w:tr>
      <w:tr w:rsidR="004C0C95" w14:paraId="59E8E7D3" w14:textId="77777777" w:rsidTr="000C4A98">
        <w:trPr>
          <w:trHeight w:val="1373"/>
        </w:trPr>
        <w:tc>
          <w:tcPr>
            <w:tcW w:w="10106" w:type="dxa"/>
            <w:gridSpan w:val="23"/>
          </w:tcPr>
          <w:p w14:paraId="13524169" w14:textId="76985A6D" w:rsidR="004C0C95" w:rsidRPr="001762EB" w:rsidRDefault="004C0C95" w:rsidP="004C0C95">
            <w:pPr>
              <w:pStyle w:val="xxmsonormal"/>
              <w:shd w:val="clear" w:color="auto" w:fill="FFFFFF"/>
              <w:spacing w:before="0" w:beforeAutospacing="0" w:after="0" w:afterAutospacing="0"/>
              <w:jc w:val="both"/>
              <w:rPr>
                <w:color w:val="000000"/>
                <w:sz w:val="20"/>
                <w:szCs w:val="20"/>
              </w:rPr>
            </w:pPr>
            <w:r w:rsidRPr="001762EB">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55A41157" w14:textId="77777777" w:rsidR="004C0C95" w:rsidRPr="001762EB" w:rsidRDefault="004C0C95" w:rsidP="004C0C95">
            <w:pPr>
              <w:pStyle w:val="xxmsonormal"/>
              <w:shd w:val="clear" w:color="auto" w:fill="FFFFFF"/>
              <w:spacing w:before="0" w:beforeAutospacing="0" w:after="0" w:afterAutospacing="0"/>
              <w:jc w:val="both"/>
              <w:rPr>
                <w:color w:val="000000"/>
                <w:sz w:val="20"/>
                <w:szCs w:val="20"/>
              </w:rPr>
            </w:pPr>
            <w:r w:rsidRPr="001762EB">
              <w:rPr>
                <w:color w:val="000000"/>
                <w:sz w:val="20"/>
                <w:szCs w:val="20"/>
              </w:rPr>
              <w:t> </w:t>
            </w:r>
          </w:p>
          <w:p w14:paraId="7AEDAB8C" w14:textId="48EBFFB2" w:rsidR="004C0C95" w:rsidRDefault="004C0C95" w:rsidP="004C0C95">
            <w:pPr>
              <w:pStyle w:val="xxmsonormal"/>
              <w:shd w:val="clear" w:color="auto" w:fill="FFFFFF"/>
              <w:spacing w:before="0" w:beforeAutospacing="0" w:after="0" w:afterAutospacing="0"/>
              <w:rPr>
                <w:color w:val="000000"/>
                <w:sz w:val="20"/>
                <w:szCs w:val="20"/>
              </w:rPr>
            </w:pPr>
            <w:r w:rsidRPr="001762EB">
              <w:rPr>
                <w:color w:val="000000"/>
                <w:sz w:val="20"/>
                <w:szCs w:val="20"/>
              </w:rPr>
              <w:t>Možnosti komunikace s vyučujícím: </w:t>
            </w:r>
            <w:hyperlink r:id="rId49" w:history="1">
              <w:r w:rsidRPr="006D5256">
                <w:rPr>
                  <w:rStyle w:val="Hypertextovodkaz"/>
                  <w:sz w:val="20"/>
                  <w:szCs w:val="20"/>
                </w:rPr>
                <w:t>javorik@utb.cz</w:t>
              </w:r>
            </w:hyperlink>
            <w:r>
              <w:rPr>
                <w:color w:val="000000"/>
                <w:sz w:val="20"/>
                <w:szCs w:val="20"/>
              </w:rPr>
              <w:t xml:space="preserve">, </w:t>
            </w:r>
            <w:r w:rsidRPr="001762EB">
              <w:rPr>
                <w:color w:val="000000"/>
                <w:sz w:val="20"/>
                <w:szCs w:val="20"/>
              </w:rPr>
              <w:t>576</w:t>
            </w:r>
            <w:r>
              <w:rPr>
                <w:color w:val="000000"/>
                <w:sz w:val="20"/>
                <w:szCs w:val="20"/>
              </w:rPr>
              <w:t> </w:t>
            </w:r>
            <w:r w:rsidRPr="001762EB">
              <w:rPr>
                <w:color w:val="000000"/>
                <w:sz w:val="20"/>
                <w:szCs w:val="20"/>
              </w:rPr>
              <w:t>03</w:t>
            </w:r>
            <w:r>
              <w:rPr>
                <w:color w:val="000000"/>
                <w:sz w:val="20"/>
                <w:szCs w:val="20"/>
              </w:rPr>
              <w:t>5 151</w:t>
            </w:r>
            <w:r w:rsidRPr="001762EB">
              <w:rPr>
                <w:color w:val="000000"/>
                <w:sz w:val="20"/>
                <w:szCs w:val="20"/>
              </w:rPr>
              <w:t>.</w:t>
            </w:r>
          </w:p>
          <w:p w14:paraId="0C771562" w14:textId="77777777" w:rsidR="004C0C95" w:rsidRDefault="004C0C95" w:rsidP="004C0C95">
            <w:pPr>
              <w:pStyle w:val="xxmsonormal"/>
              <w:shd w:val="clear" w:color="auto" w:fill="FFFFFF"/>
              <w:spacing w:before="0" w:beforeAutospacing="0" w:after="0" w:afterAutospacing="0"/>
              <w:rPr>
                <w:color w:val="000000"/>
                <w:sz w:val="20"/>
                <w:szCs w:val="20"/>
              </w:rPr>
            </w:pPr>
          </w:p>
          <w:p w14:paraId="65F9EAD0" w14:textId="77777777" w:rsidR="004C0C95" w:rsidRDefault="004C0C95" w:rsidP="004C0C95">
            <w:pPr>
              <w:pStyle w:val="xxmsonormal"/>
              <w:shd w:val="clear" w:color="auto" w:fill="FFFFFF"/>
              <w:spacing w:before="0" w:beforeAutospacing="0" w:after="0" w:afterAutospacing="0"/>
              <w:rPr>
                <w:color w:val="000000"/>
                <w:sz w:val="20"/>
                <w:szCs w:val="20"/>
              </w:rPr>
            </w:pPr>
          </w:p>
          <w:p w14:paraId="2D7C38F3" w14:textId="77777777" w:rsidR="004C0C95" w:rsidRDefault="004C0C95" w:rsidP="004C0C95">
            <w:pPr>
              <w:pStyle w:val="xxmsonormal"/>
              <w:shd w:val="clear" w:color="auto" w:fill="FFFFFF"/>
              <w:spacing w:before="0" w:beforeAutospacing="0" w:after="0" w:afterAutospacing="0"/>
              <w:rPr>
                <w:color w:val="000000"/>
                <w:sz w:val="20"/>
                <w:szCs w:val="20"/>
              </w:rPr>
            </w:pPr>
          </w:p>
          <w:p w14:paraId="3EDCE57B" w14:textId="77777777" w:rsidR="004C0C95" w:rsidRDefault="004C0C95" w:rsidP="004C0C95">
            <w:pPr>
              <w:pStyle w:val="xxmsonormal"/>
              <w:shd w:val="clear" w:color="auto" w:fill="FFFFFF"/>
              <w:spacing w:before="0" w:beforeAutospacing="0" w:after="0" w:afterAutospacing="0"/>
              <w:rPr>
                <w:color w:val="000000"/>
                <w:sz w:val="20"/>
                <w:szCs w:val="20"/>
              </w:rPr>
            </w:pPr>
          </w:p>
          <w:p w14:paraId="6510C276" w14:textId="77777777" w:rsidR="004C0C95" w:rsidRDefault="004C0C95" w:rsidP="004C0C95">
            <w:pPr>
              <w:pStyle w:val="xxmsonormal"/>
              <w:shd w:val="clear" w:color="auto" w:fill="FFFFFF"/>
              <w:spacing w:before="0" w:beforeAutospacing="0" w:after="0" w:afterAutospacing="0"/>
              <w:rPr>
                <w:color w:val="000000"/>
                <w:sz w:val="20"/>
                <w:szCs w:val="20"/>
              </w:rPr>
            </w:pPr>
          </w:p>
          <w:p w14:paraId="4E1C2F43" w14:textId="77777777" w:rsidR="004C0C95" w:rsidRDefault="004C0C95" w:rsidP="004C0C95">
            <w:pPr>
              <w:pStyle w:val="xxmsonormal"/>
              <w:shd w:val="clear" w:color="auto" w:fill="FFFFFF"/>
              <w:spacing w:before="0" w:beforeAutospacing="0" w:after="0" w:afterAutospacing="0"/>
              <w:rPr>
                <w:color w:val="000000"/>
                <w:sz w:val="20"/>
                <w:szCs w:val="20"/>
              </w:rPr>
            </w:pPr>
          </w:p>
          <w:p w14:paraId="123A194A" w14:textId="3C1A0AC6" w:rsidR="004C0C95" w:rsidRPr="001762EB" w:rsidRDefault="004C0C95" w:rsidP="004C0C95">
            <w:pPr>
              <w:pStyle w:val="xxmsonormal"/>
              <w:shd w:val="clear" w:color="auto" w:fill="FFFFFF"/>
              <w:spacing w:before="0" w:beforeAutospacing="0" w:after="0" w:afterAutospacing="0"/>
              <w:rPr>
                <w:sz w:val="20"/>
                <w:szCs w:val="20"/>
              </w:rPr>
            </w:pPr>
          </w:p>
        </w:tc>
      </w:tr>
      <w:tr w:rsidR="004C0C95" w14:paraId="63BCDF4F" w14:textId="77777777" w:rsidTr="000C4A98">
        <w:tc>
          <w:tcPr>
            <w:tcW w:w="10106" w:type="dxa"/>
            <w:gridSpan w:val="23"/>
            <w:tcBorders>
              <w:bottom w:val="double" w:sz="4" w:space="0" w:color="auto"/>
            </w:tcBorders>
            <w:shd w:val="clear" w:color="auto" w:fill="BDD6EE"/>
          </w:tcPr>
          <w:p w14:paraId="794B95C0" w14:textId="33E0FA44" w:rsidR="004C0C95" w:rsidRDefault="004C0C95" w:rsidP="004C0C95">
            <w:pPr>
              <w:jc w:val="both"/>
              <w:rPr>
                <w:b/>
                <w:sz w:val="28"/>
              </w:rPr>
            </w:pPr>
            <w:r>
              <w:br w:type="page"/>
            </w:r>
            <w:r>
              <w:br w:type="page"/>
            </w:r>
            <w:r>
              <w:rPr>
                <w:b/>
                <w:sz w:val="28"/>
              </w:rPr>
              <w:t>B-III – Charakteristika studijního předmětu</w:t>
            </w:r>
          </w:p>
        </w:tc>
      </w:tr>
      <w:tr w:rsidR="004C0C95" w14:paraId="4646D393" w14:textId="77777777" w:rsidTr="000C4A98">
        <w:tc>
          <w:tcPr>
            <w:tcW w:w="3403" w:type="dxa"/>
            <w:gridSpan w:val="3"/>
            <w:tcBorders>
              <w:top w:val="double" w:sz="4" w:space="0" w:color="auto"/>
            </w:tcBorders>
            <w:shd w:val="clear" w:color="auto" w:fill="F7CAAC"/>
          </w:tcPr>
          <w:p w14:paraId="5FCFBD94" w14:textId="77777777" w:rsidR="004C0C95" w:rsidRDefault="004C0C95" w:rsidP="004C0C95">
            <w:pPr>
              <w:jc w:val="both"/>
              <w:rPr>
                <w:b/>
              </w:rPr>
            </w:pPr>
            <w:r>
              <w:rPr>
                <w:b/>
              </w:rPr>
              <w:t>Název studijního předmětu</w:t>
            </w:r>
          </w:p>
        </w:tc>
        <w:tc>
          <w:tcPr>
            <w:tcW w:w="6703" w:type="dxa"/>
            <w:gridSpan w:val="20"/>
            <w:tcBorders>
              <w:top w:val="double" w:sz="4" w:space="0" w:color="auto"/>
            </w:tcBorders>
          </w:tcPr>
          <w:p w14:paraId="3FA8B57A" w14:textId="1EAD3BE0" w:rsidR="004C0C95" w:rsidRPr="00F87F75" w:rsidRDefault="004C0C95" w:rsidP="004C0C95">
            <w:pPr>
              <w:jc w:val="both"/>
              <w:rPr>
                <w:b/>
                <w:bCs/>
              </w:rPr>
            </w:pPr>
            <w:bookmarkStart w:id="34" w:name="Modern_metody_bezkontakt"/>
            <w:r w:rsidRPr="00F855FC">
              <w:rPr>
                <w:b/>
                <w:bCs/>
                <w:spacing w:val="-2"/>
              </w:rPr>
              <w:t>Moderní metody bezkontaktní metrologie</w:t>
            </w:r>
            <w:bookmarkEnd w:id="34"/>
          </w:p>
        </w:tc>
      </w:tr>
      <w:tr w:rsidR="004C0C95" w14:paraId="7796016B" w14:textId="77777777" w:rsidTr="000C4A98">
        <w:tc>
          <w:tcPr>
            <w:tcW w:w="3403" w:type="dxa"/>
            <w:gridSpan w:val="3"/>
            <w:shd w:val="clear" w:color="auto" w:fill="F7CAAC"/>
          </w:tcPr>
          <w:p w14:paraId="262F8878" w14:textId="77777777" w:rsidR="004C0C95" w:rsidRPr="006758B5" w:rsidRDefault="004C0C95" w:rsidP="004C0C95">
            <w:pPr>
              <w:jc w:val="both"/>
              <w:rPr>
                <w:b/>
                <w:sz w:val="19"/>
                <w:szCs w:val="19"/>
              </w:rPr>
            </w:pPr>
            <w:r w:rsidRPr="006758B5">
              <w:rPr>
                <w:b/>
                <w:sz w:val="19"/>
                <w:szCs w:val="19"/>
              </w:rPr>
              <w:t>Typ předmětu</w:t>
            </w:r>
          </w:p>
        </w:tc>
        <w:tc>
          <w:tcPr>
            <w:tcW w:w="3340" w:type="dxa"/>
            <w:gridSpan w:val="12"/>
          </w:tcPr>
          <w:p w14:paraId="089323D0" w14:textId="6EC72456" w:rsidR="004C0C95" w:rsidRPr="006758B5" w:rsidRDefault="0092203B" w:rsidP="004C0C95">
            <w:pPr>
              <w:jc w:val="both"/>
              <w:rPr>
                <w:sz w:val="19"/>
                <w:szCs w:val="19"/>
              </w:rPr>
            </w:pPr>
            <w:ins w:id="35" w:author="Michal Staněk" w:date="2021-03-30T13:43:00Z">
              <w:r w:rsidRPr="0092203B">
                <w:rPr>
                  <w:sz w:val="19"/>
                  <w:szCs w:val="19"/>
                </w:rPr>
                <w:t>volitelný</w:t>
              </w:r>
            </w:ins>
          </w:p>
        </w:tc>
        <w:tc>
          <w:tcPr>
            <w:tcW w:w="2695" w:type="dxa"/>
            <w:gridSpan w:val="5"/>
            <w:shd w:val="clear" w:color="auto" w:fill="F7CAAC"/>
          </w:tcPr>
          <w:p w14:paraId="0FD1893B" w14:textId="77777777" w:rsidR="004C0C95" w:rsidRPr="006758B5" w:rsidRDefault="004C0C95" w:rsidP="004C0C95">
            <w:pPr>
              <w:jc w:val="both"/>
              <w:rPr>
                <w:sz w:val="19"/>
                <w:szCs w:val="19"/>
              </w:rPr>
            </w:pPr>
            <w:r w:rsidRPr="006758B5">
              <w:rPr>
                <w:b/>
                <w:sz w:val="19"/>
                <w:szCs w:val="19"/>
              </w:rPr>
              <w:t>doporučený ročník / semestr</w:t>
            </w:r>
          </w:p>
        </w:tc>
        <w:tc>
          <w:tcPr>
            <w:tcW w:w="668" w:type="dxa"/>
            <w:gridSpan w:val="3"/>
          </w:tcPr>
          <w:p w14:paraId="748A456B" w14:textId="77777777" w:rsidR="004C0C95" w:rsidRPr="006758B5" w:rsidRDefault="004C0C95" w:rsidP="004C0C95">
            <w:pPr>
              <w:jc w:val="both"/>
              <w:rPr>
                <w:sz w:val="19"/>
                <w:szCs w:val="19"/>
              </w:rPr>
            </w:pPr>
          </w:p>
        </w:tc>
      </w:tr>
      <w:tr w:rsidR="004C0C95" w14:paraId="457D1F5F" w14:textId="77777777" w:rsidTr="000C4A98">
        <w:tc>
          <w:tcPr>
            <w:tcW w:w="3403" w:type="dxa"/>
            <w:gridSpan w:val="3"/>
            <w:shd w:val="clear" w:color="auto" w:fill="F7CAAC"/>
          </w:tcPr>
          <w:p w14:paraId="50C16746" w14:textId="77777777" w:rsidR="004C0C95" w:rsidRPr="006758B5" w:rsidRDefault="004C0C95" w:rsidP="004C0C95">
            <w:pPr>
              <w:jc w:val="both"/>
              <w:rPr>
                <w:b/>
                <w:sz w:val="19"/>
                <w:szCs w:val="19"/>
              </w:rPr>
            </w:pPr>
            <w:r w:rsidRPr="006758B5">
              <w:rPr>
                <w:b/>
                <w:sz w:val="19"/>
                <w:szCs w:val="19"/>
              </w:rPr>
              <w:t>Rozsah studijního předmětu</w:t>
            </w:r>
          </w:p>
        </w:tc>
        <w:tc>
          <w:tcPr>
            <w:tcW w:w="1635" w:type="dxa"/>
            <w:gridSpan w:val="7"/>
          </w:tcPr>
          <w:p w14:paraId="26A3B695" w14:textId="77777777" w:rsidR="004C0C95" w:rsidRPr="006758B5" w:rsidRDefault="004C0C95" w:rsidP="004C0C95">
            <w:pPr>
              <w:jc w:val="both"/>
              <w:rPr>
                <w:sz w:val="19"/>
                <w:szCs w:val="19"/>
              </w:rPr>
            </w:pPr>
          </w:p>
        </w:tc>
        <w:tc>
          <w:tcPr>
            <w:tcW w:w="889" w:type="dxa"/>
            <w:gridSpan w:val="2"/>
            <w:shd w:val="clear" w:color="auto" w:fill="F7CAAC"/>
          </w:tcPr>
          <w:p w14:paraId="71A036E9" w14:textId="77777777" w:rsidR="004C0C95" w:rsidRPr="006758B5" w:rsidRDefault="004C0C95" w:rsidP="004C0C95">
            <w:pPr>
              <w:jc w:val="both"/>
              <w:rPr>
                <w:b/>
                <w:sz w:val="19"/>
                <w:szCs w:val="19"/>
              </w:rPr>
            </w:pPr>
            <w:r w:rsidRPr="006758B5">
              <w:rPr>
                <w:b/>
                <w:sz w:val="19"/>
                <w:szCs w:val="19"/>
              </w:rPr>
              <w:t xml:space="preserve">hod. </w:t>
            </w:r>
          </w:p>
        </w:tc>
        <w:tc>
          <w:tcPr>
            <w:tcW w:w="816" w:type="dxa"/>
            <w:gridSpan w:val="3"/>
          </w:tcPr>
          <w:p w14:paraId="2A677F1C" w14:textId="77777777" w:rsidR="004C0C95" w:rsidRPr="006758B5" w:rsidRDefault="004C0C95" w:rsidP="004C0C95">
            <w:pPr>
              <w:jc w:val="both"/>
              <w:rPr>
                <w:sz w:val="19"/>
                <w:szCs w:val="19"/>
              </w:rPr>
            </w:pPr>
          </w:p>
        </w:tc>
        <w:tc>
          <w:tcPr>
            <w:tcW w:w="2156" w:type="dxa"/>
            <w:gridSpan w:val="3"/>
            <w:shd w:val="clear" w:color="auto" w:fill="F7CAAC"/>
          </w:tcPr>
          <w:p w14:paraId="5F840F64" w14:textId="77777777" w:rsidR="004C0C95" w:rsidRPr="006758B5" w:rsidRDefault="004C0C95" w:rsidP="004C0C95">
            <w:pPr>
              <w:jc w:val="both"/>
              <w:rPr>
                <w:b/>
                <w:sz w:val="19"/>
                <w:szCs w:val="19"/>
              </w:rPr>
            </w:pPr>
            <w:r w:rsidRPr="006758B5">
              <w:rPr>
                <w:b/>
                <w:sz w:val="19"/>
                <w:szCs w:val="19"/>
              </w:rPr>
              <w:t>kreditů</w:t>
            </w:r>
          </w:p>
        </w:tc>
        <w:tc>
          <w:tcPr>
            <w:tcW w:w="1207" w:type="dxa"/>
            <w:gridSpan w:val="5"/>
          </w:tcPr>
          <w:p w14:paraId="684F4E56" w14:textId="77777777" w:rsidR="004C0C95" w:rsidRPr="006758B5" w:rsidRDefault="004C0C95" w:rsidP="004C0C95">
            <w:pPr>
              <w:jc w:val="both"/>
              <w:rPr>
                <w:sz w:val="19"/>
                <w:szCs w:val="19"/>
              </w:rPr>
            </w:pPr>
          </w:p>
        </w:tc>
      </w:tr>
      <w:tr w:rsidR="004C0C95" w14:paraId="3BB96457" w14:textId="77777777" w:rsidTr="000C4A98">
        <w:tc>
          <w:tcPr>
            <w:tcW w:w="3403" w:type="dxa"/>
            <w:gridSpan w:val="3"/>
            <w:shd w:val="clear" w:color="auto" w:fill="F7CAAC"/>
          </w:tcPr>
          <w:p w14:paraId="6C294917" w14:textId="77777777" w:rsidR="004C0C95" w:rsidRPr="006758B5" w:rsidRDefault="004C0C95" w:rsidP="004C0C95">
            <w:pPr>
              <w:jc w:val="both"/>
              <w:rPr>
                <w:b/>
                <w:sz w:val="19"/>
                <w:szCs w:val="19"/>
              </w:rPr>
            </w:pPr>
            <w:r w:rsidRPr="006758B5">
              <w:rPr>
                <w:b/>
                <w:sz w:val="19"/>
                <w:szCs w:val="19"/>
              </w:rPr>
              <w:t xml:space="preserve">Prerekvizity, </w:t>
            </w:r>
            <w:proofErr w:type="spellStart"/>
            <w:r w:rsidRPr="006758B5">
              <w:rPr>
                <w:b/>
                <w:sz w:val="19"/>
                <w:szCs w:val="19"/>
              </w:rPr>
              <w:t>korekvizity</w:t>
            </w:r>
            <w:proofErr w:type="spellEnd"/>
            <w:r w:rsidRPr="006758B5">
              <w:rPr>
                <w:b/>
                <w:sz w:val="19"/>
                <w:szCs w:val="19"/>
              </w:rPr>
              <w:t>, ekvivalence</w:t>
            </w:r>
          </w:p>
        </w:tc>
        <w:tc>
          <w:tcPr>
            <w:tcW w:w="6703" w:type="dxa"/>
            <w:gridSpan w:val="20"/>
          </w:tcPr>
          <w:p w14:paraId="06E5DF6F" w14:textId="77777777" w:rsidR="004C0C95" w:rsidRPr="006758B5" w:rsidRDefault="004C0C95" w:rsidP="004C0C95">
            <w:pPr>
              <w:jc w:val="both"/>
              <w:rPr>
                <w:sz w:val="19"/>
                <w:szCs w:val="19"/>
              </w:rPr>
            </w:pPr>
          </w:p>
        </w:tc>
      </w:tr>
      <w:tr w:rsidR="004C0C95" w14:paraId="3B03F662" w14:textId="77777777" w:rsidTr="000C4A98">
        <w:tc>
          <w:tcPr>
            <w:tcW w:w="3403" w:type="dxa"/>
            <w:gridSpan w:val="3"/>
            <w:shd w:val="clear" w:color="auto" w:fill="F7CAAC"/>
          </w:tcPr>
          <w:p w14:paraId="524B2E3A" w14:textId="77777777" w:rsidR="004C0C95" w:rsidRPr="006758B5" w:rsidRDefault="004C0C95" w:rsidP="004C0C95">
            <w:pPr>
              <w:jc w:val="both"/>
              <w:rPr>
                <w:b/>
                <w:sz w:val="19"/>
                <w:szCs w:val="19"/>
              </w:rPr>
            </w:pPr>
            <w:r w:rsidRPr="006758B5">
              <w:rPr>
                <w:b/>
                <w:sz w:val="19"/>
                <w:szCs w:val="19"/>
              </w:rPr>
              <w:t>Způsob ověření studijních výsledků</w:t>
            </w:r>
          </w:p>
        </w:tc>
        <w:tc>
          <w:tcPr>
            <w:tcW w:w="3340" w:type="dxa"/>
            <w:gridSpan w:val="12"/>
          </w:tcPr>
          <w:p w14:paraId="293951FF" w14:textId="77777777" w:rsidR="004C0C95" w:rsidRPr="006758B5" w:rsidRDefault="004C0C95" w:rsidP="004C0C95">
            <w:pPr>
              <w:jc w:val="both"/>
              <w:rPr>
                <w:sz w:val="19"/>
                <w:szCs w:val="19"/>
              </w:rPr>
            </w:pPr>
            <w:r w:rsidRPr="006758B5">
              <w:rPr>
                <w:sz w:val="19"/>
                <w:szCs w:val="19"/>
              </w:rPr>
              <w:t>zkouška</w:t>
            </w:r>
          </w:p>
        </w:tc>
        <w:tc>
          <w:tcPr>
            <w:tcW w:w="2156" w:type="dxa"/>
            <w:gridSpan w:val="3"/>
            <w:shd w:val="clear" w:color="auto" w:fill="F7CAAC"/>
          </w:tcPr>
          <w:p w14:paraId="170B5ED5" w14:textId="77777777" w:rsidR="004C0C95" w:rsidRPr="006758B5" w:rsidRDefault="004C0C95" w:rsidP="004C0C95">
            <w:pPr>
              <w:jc w:val="both"/>
              <w:rPr>
                <w:b/>
                <w:sz w:val="19"/>
                <w:szCs w:val="19"/>
              </w:rPr>
            </w:pPr>
            <w:r w:rsidRPr="006758B5">
              <w:rPr>
                <w:b/>
                <w:sz w:val="19"/>
                <w:szCs w:val="19"/>
              </w:rPr>
              <w:t>Forma výuky</w:t>
            </w:r>
          </w:p>
        </w:tc>
        <w:tc>
          <w:tcPr>
            <w:tcW w:w="1207" w:type="dxa"/>
            <w:gridSpan w:val="5"/>
          </w:tcPr>
          <w:p w14:paraId="2A41D7E3" w14:textId="600AAF09" w:rsidR="004C0C95" w:rsidRPr="006758B5" w:rsidRDefault="00A54DA5" w:rsidP="004C0C95">
            <w:pPr>
              <w:jc w:val="both"/>
              <w:rPr>
                <w:sz w:val="19"/>
                <w:szCs w:val="19"/>
              </w:rPr>
            </w:pPr>
            <w:ins w:id="36" w:author="Michal Staněk" w:date="2021-03-30T14:04:00Z">
              <w:r>
                <w:rPr>
                  <w:sz w:val="18"/>
                  <w:szCs w:val="18"/>
                </w:rPr>
                <w:t>konzultace</w:t>
              </w:r>
            </w:ins>
          </w:p>
        </w:tc>
      </w:tr>
      <w:tr w:rsidR="004C0C95" w14:paraId="3AAFD237" w14:textId="77777777" w:rsidTr="000C4A98">
        <w:tc>
          <w:tcPr>
            <w:tcW w:w="3403" w:type="dxa"/>
            <w:gridSpan w:val="3"/>
            <w:shd w:val="clear" w:color="auto" w:fill="F7CAAC"/>
          </w:tcPr>
          <w:p w14:paraId="220FDC0E" w14:textId="77777777" w:rsidR="004C0C95" w:rsidRPr="006758B5" w:rsidRDefault="004C0C95" w:rsidP="004C0C95">
            <w:pPr>
              <w:jc w:val="both"/>
              <w:rPr>
                <w:b/>
                <w:sz w:val="19"/>
                <w:szCs w:val="19"/>
              </w:rPr>
            </w:pPr>
            <w:r w:rsidRPr="006758B5">
              <w:rPr>
                <w:b/>
                <w:sz w:val="19"/>
                <w:szCs w:val="19"/>
              </w:rPr>
              <w:t>Forma způsobu ověření studijních výsledků a další požadavky na studenta</w:t>
            </w:r>
          </w:p>
        </w:tc>
        <w:tc>
          <w:tcPr>
            <w:tcW w:w="6703" w:type="dxa"/>
            <w:gridSpan w:val="20"/>
            <w:tcBorders>
              <w:bottom w:val="single" w:sz="4" w:space="0" w:color="auto"/>
            </w:tcBorders>
          </w:tcPr>
          <w:p w14:paraId="5579BF61" w14:textId="77777777" w:rsidR="004C0C95" w:rsidRPr="006758B5" w:rsidRDefault="004C0C95" w:rsidP="004C0C95">
            <w:pPr>
              <w:jc w:val="both"/>
              <w:rPr>
                <w:sz w:val="19"/>
                <w:szCs w:val="19"/>
              </w:rPr>
            </w:pPr>
          </w:p>
        </w:tc>
      </w:tr>
      <w:tr w:rsidR="004C0C95" w14:paraId="17227AD7" w14:textId="77777777" w:rsidTr="000C4A98">
        <w:trPr>
          <w:trHeight w:val="197"/>
        </w:trPr>
        <w:tc>
          <w:tcPr>
            <w:tcW w:w="3403" w:type="dxa"/>
            <w:gridSpan w:val="3"/>
            <w:tcBorders>
              <w:top w:val="nil"/>
            </w:tcBorders>
            <w:shd w:val="clear" w:color="auto" w:fill="F7CAAC"/>
          </w:tcPr>
          <w:p w14:paraId="062069FE" w14:textId="77777777" w:rsidR="004C0C95" w:rsidRPr="006758B5" w:rsidRDefault="004C0C95" w:rsidP="004C0C95">
            <w:pPr>
              <w:jc w:val="both"/>
              <w:rPr>
                <w:b/>
                <w:sz w:val="19"/>
                <w:szCs w:val="19"/>
              </w:rPr>
            </w:pPr>
            <w:r w:rsidRPr="006758B5">
              <w:rPr>
                <w:b/>
                <w:sz w:val="19"/>
                <w:szCs w:val="19"/>
              </w:rPr>
              <w:t>Garant předmětu</w:t>
            </w:r>
          </w:p>
        </w:tc>
        <w:tc>
          <w:tcPr>
            <w:tcW w:w="6703" w:type="dxa"/>
            <w:gridSpan w:val="20"/>
            <w:tcBorders>
              <w:top w:val="single" w:sz="4" w:space="0" w:color="auto"/>
            </w:tcBorders>
          </w:tcPr>
          <w:p w14:paraId="248ED8DE" w14:textId="62A70BEA" w:rsidR="004C0C95" w:rsidRPr="006758B5" w:rsidRDefault="004C0C95" w:rsidP="004C0C95">
            <w:pPr>
              <w:jc w:val="both"/>
              <w:rPr>
                <w:sz w:val="19"/>
                <w:szCs w:val="19"/>
              </w:rPr>
            </w:pPr>
            <w:r w:rsidRPr="006758B5">
              <w:rPr>
                <w:spacing w:val="-2"/>
                <w:sz w:val="19"/>
                <w:szCs w:val="19"/>
              </w:rPr>
              <w:t>prof. Dr. Ing. Vladimír Pata</w:t>
            </w:r>
          </w:p>
        </w:tc>
      </w:tr>
      <w:tr w:rsidR="004C0C95" w14:paraId="73733938" w14:textId="77777777" w:rsidTr="000C4A98">
        <w:trPr>
          <w:trHeight w:val="243"/>
        </w:trPr>
        <w:tc>
          <w:tcPr>
            <w:tcW w:w="3403" w:type="dxa"/>
            <w:gridSpan w:val="3"/>
            <w:tcBorders>
              <w:top w:val="nil"/>
            </w:tcBorders>
            <w:shd w:val="clear" w:color="auto" w:fill="F7CAAC"/>
          </w:tcPr>
          <w:p w14:paraId="20CF5ACE" w14:textId="77777777" w:rsidR="004C0C95" w:rsidRPr="006758B5" w:rsidRDefault="004C0C95" w:rsidP="004C0C95">
            <w:pPr>
              <w:jc w:val="both"/>
              <w:rPr>
                <w:b/>
                <w:sz w:val="19"/>
                <w:szCs w:val="19"/>
              </w:rPr>
            </w:pPr>
            <w:r w:rsidRPr="006758B5">
              <w:rPr>
                <w:b/>
                <w:sz w:val="19"/>
                <w:szCs w:val="19"/>
              </w:rPr>
              <w:t>Zapojení garanta do výuky předmětu</w:t>
            </w:r>
          </w:p>
        </w:tc>
        <w:tc>
          <w:tcPr>
            <w:tcW w:w="6703" w:type="dxa"/>
            <w:gridSpan w:val="20"/>
            <w:tcBorders>
              <w:top w:val="nil"/>
            </w:tcBorders>
          </w:tcPr>
          <w:p w14:paraId="4DDB5C5D" w14:textId="4599BE6E" w:rsidR="004C0C95" w:rsidRPr="006758B5" w:rsidRDefault="004C0C95" w:rsidP="004C0C95">
            <w:pPr>
              <w:jc w:val="both"/>
              <w:rPr>
                <w:sz w:val="19"/>
                <w:szCs w:val="19"/>
              </w:rPr>
            </w:pPr>
            <w:proofErr w:type="gramStart"/>
            <w:r w:rsidRPr="006758B5">
              <w:rPr>
                <w:sz w:val="19"/>
                <w:szCs w:val="19"/>
              </w:rPr>
              <w:t>100%</w:t>
            </w:r>
            <w:proofErr w:type="gramEnd"/>
          </w:p>
        </w:tc>
      </w:tr>
      <w:tr w:rsidR="004C0C95" w14:paraId="6A871132" w14:textId="77777777" w:rsidTr="000C4A98">
        <w:tc>
          <w:tcPr>
            <w:tcW w:w="3403" w:type="dxa"/>
            <w:gridSpan w:val="3"/>
            <w:shd w:val="clear" w:color="auto" w:fill="F7CAAC"/>
          </w:tcPr>
          <w:p w14:paraId="26670697" w14:textId="77777777" w:rsidR="004C0C95" w:rsidRPr="006758B5" w:rsidRDefault="004C0C95" w:rsidP="004C0C95">
            <w:pPr>
              <w:jc w:val="both"/>
              <w:rPr>
                <w:b/>
                <w:sz w:val="19"/>
                <w:szCs w:val="19"/>
              </w:rPr>
            </w:pPr>
            <w:r w:rsidRPr="006758B5">
              <w:rPr>
                <w:b/>
                <w:sz w:val="19"/>
                <w:szCs w:val="19"/>
              </w:rPr>
              <w:t>Vyučující</w:t>
            </w:r>
          </w:p>
        </w:tc>
        <w:tc>
          <w:tcPr>
            <w:tcW w:w="6703" w:type="dxa"/>
            <w:gridSpan w:val="20"/>
            <w:tcBorders>
              <w:bottom w:val="nil"/>
            </w:tcBorders>
          </w:tcPr>
          <w:p w14:paraId="5974A266" w14:textId="77777777" w:rsidR="004C0C95" w:rsidRPr="006758B5" w:rsidRDefault="004C0C95" w:rsidP="004C0C95">
            <w:pPr>
              <w:jc w:val="both"/>
              <w:rPr>
                <w:sz w:val="19"/>
                <w:szCs w:val="19"/>
              </w:rPr>
            </w:pPr>
          </w:p>
        </w:tc>
      </w:tr>
      <w:tr w:rsidR="004C0C95" w14:paraId="06EB460C" w14:textId="77777777" w:rsidTr="000C4A98">
        <w:trPr>
          <w:trHeight w:val="272"/>
        </w:trPr>
        <w:tc>
          <w:tcPr>
            <w:tcW w:w="10106" w:type="dxa"/>
            <w:gridSpan w:val="23"/>
            <w:tcBorders>
              <w:top w:val="nil"/>
            </w:tcBorders>
          </w:tcPr>
          <w:p w14:paraId="5AABABD1" w14:textId="23BE9D58" w:rsidR="004C0C95" w:rsidRPr="006758B5" w:rsidRDefault="004C0C95" w:rsidP="004C0C95">
            <w:pPr>
              <w:spacing w:before="20" w:after="20"/>
              <w:jc w:val="both"/>
              <w:rPr>
                <w:sz w:val="19"/>
                <w:szCs w:val="19"/>
              </w:rPr>
            </w:pPr>
            <w:r w:rsidRPr="006758B5">
              <w:rPr>
                <w:spacing w:val="-2"/>
                <w:sz w:val="19"/>
                <w:szCs w:val="19"/>
              </w:rPr>
              <w:t>prof. Dr. Ing. Vladimír Pata</w:t>
            </w:r>
          </w:p>
        </w:tc>
      </w:tr>
      <w:tr w:rsidR="004C0C95" w14:paraId="4AF314A7" w14:textId="77777777" w:rsidTr="000C4A98">
        <w:tc>
          <w:tcPr>
            <w:tcW w:w="3403" w:type="dxa"/>
            <w:gridSpan w:val="3"/>
            <w:shd w:val="clear" w:color="auto" w:fill="F7CAAC"/>
          </w:tcPr>
          <w:p w14:paraId="0AEAFB07" w14:textId="77777777" w:rsidR="004C0C95" w:rsidRPr="006758B5" w:rsidRDefault="004C0C95" w:rsidP="004C0C95">
            <w:pPr>
              <w:jc w:val="both"/>
              <w:rPr>
                <w:b/>
                <w:sz w:val="19"/>
                <w:szCs w:val="19"/>
              </w:rPr>
            </w:pPr>
            <w:r w:rsidRPr="006758B5">
              <w:rPr>
                <w:b/>
                <w:sz w:val="19"/>
                <w:szCs w:val="19"/>
              </w:rPr>
              <w:t>Stručná anotace předmětu</w:t>
            </w:r>
          </w:p>
        </w:tc>
        <w:tc>
          <w:tcPr>
            <w:tcW w:w="6703" w:type="dxa"/>
            <w:gridSpan w:val="20"/>
            <w:tcBorders>
              <w:bottom w:val="nil"/>
            </w:tcBorders>
          </w:tcPr>
          <w:p w14:paraId="73ACE5A6" w14:textId="77777777" w:rsidR="004C0C95" w:rsidRPr="006758B5" w:rsidRDefault="004C0C95" w:rsidP="004C0C95">
            <w:pPr>
              <w:jc w:val="both"/>
              <w:rPr>
                <w:sz w:val="19"/>
                <w:szCs w:val="19"/>
              </w:rPr>
            </w:pPr>
          </w:p>
        </w:tc>
      </w:tr>
      <w:tr w:rsidR="004C0C95" w14:paraId="26212756" w14:textId="77777777" w:rsidTr="000C4A98">
        <w:trPr>
          <w:trHeight w:val="3938"/>
        </w:trPr>
        <w:tc>
          <w:tcPr>
            <w:tcW w:w="10106" w:type="dxa"/>
            <w:gridSpan w:val="23"/>
            <w:tcBorders>
              <w:top w:val="nil"/>
              <w:bottom w:val="single" w:sz="12" w:space="0" w:color="auto"/>
            </w:tcBorders>
          </w:tcPr>
          <w:p w14:paraId="6A6C348A" w14:textId="45A75CDE" w:rsidR="004C0C95" w:rsidRPr="006758B5" w:rsidRDefault="004C0C95" w:rsidP="004C0C95">
            <w:pPr>
              <w:jc w:val="both"/>
              <w:rPr>
                <w:sz w:val="19"/>
                <w:szCs w:val="19"/>
              </w:rPr>
            </w:pPr>
            <w:r w:rsidRPr="006758B5">
              <w:rPr>
                <w:color w:val="000000"/>
                <w:sz w:val="19"/>
                <w:szCs w:val="19"/>
                <w:shd w:val="clear" w:color="auto" w:fill="FFFFFF"/>
              </w:rPr>
              <w:t xml:space="preserve">Cílem předmětu je studenty seznámit, na vysoké teoretické úrovni s vazbami pro praktický výzkum, s teorií bezkontaktních měření včetně teorie chyb, bezkontaktními způsoby měření jednoosých vibrací pomocí </w:t>
            </w:r>
            <w:proofErr w:type="spellStart"/>
            <w:r w:rsidRPr="006758B5">
              <w:rPr>
                <w:color w:val="000000"/>
                <w:sz w:val="19"/>
                <w:szCs w:val="19"/>
                <w:shd w:val="clear" w:color="auto" w:fill="FFFFFF"/>
              </w:rPr>
              <w:t>laserinterferometrů</w:t>
            </w:r>
            <w:proofErr w:type="spellEnd"/>
            <w:r w:rsidRPr="006758B5">
              <w:rPr>
                <w:color w:val="000000"/>
                <w:sz w:val="19"/>
                <w:szCs w:val="19"/>
                <w:shd w:val="clear" w:color="auto" w:fill="FFFFFF"/>
              </w:rPr>
              <w:t xml:space="preserve">, tepelnými rozbory termicky namáhaných povrchů za pomoci infračervených kamerových systémů, postupy </w:t>
            </w:r>
            <w:proofErr w:type="spellStart"/>
            <w:r w:rsidRPr="006758B5">
              <w:rPr>
                <w:color w:val="000000"/>
                <w:sz w:val="19"/>
                <w:szCs w:val="19"/>
                <w:shd w:val="clear" w:color="auto" w:fill="FFFFFF"/>
              </w:rPr>
              <w:t>crashovacích</w:t>
            </w:r>
            <w:proofErr w:type="spellEnd"/>
            <w:r w:rsidRPr="006758B5">
              <w:rPr>
                <w:color w:val="000000"/>
                <w:sz w:val="19"/>
                <w:szCs w:val="19"/>
                <w:shd w:val="clear" w:color="auto" w:fill="FFFFFF"/>
              </w:rPr>
              <w:t xml:space="preserve"> testů snímaných vysokorychlostními kamerovými systémy a moderními způsoby vyhodnocování jakosti povrchů pomocí konfokálních snímačů. Pozornost bude věnována matematické podstatě výše uvedené problematiky, tedy FFT (rychlá Fourierova transformace a metody řešení diskrétních Fourierových řad) pro případy snímání jednoosých vibrací a hodnocení jakosti povrchů, včetně vyhodnocení pomocí spektrální analýzy, resp. hodnocení pomocí teorie </w:t>
            </w:r>
            <w:proofErr w:type="spellStart"/>
            <w:r w:rsidRPr="006758B5">
              <w:rPr>
                <w:color w:val="000000"/>
                <w:sz w:val="19"/>
                <w:szCs w:val="19"/>
                <w:shd w:val="clear" w:color="auto" w:fill="FFFFFF"/>
              </w:rPr>
              <w:t>fraktálů</w:t>
            </w:r>
            <w:proofErr w:type="spellEnd"/>
            <w:r w:rsidRPr="006758B5">
              <w:rPr>
                <w:color w:val="000000"/>
                <w:sz w:val="19"/>
                <w:szCs w:val="19"/>
                <w:shd w:val="clear" w:color="auto" w:fill="FFFFFF"/>
              </w:rPr>
              <w:t xml:space="preserve">, numerického řešení parciálních </w:t>
            </w:r>
            <w:proofErr w:type="spellStart"/>
            <w:r w:rsidRPr="006758B5">
              <w:rPr>
                <w:color w:val="000000"/>
                <w:sz w:val="19"/>
                <w:szCs w:val="19"/>
                <w:shd w:val="clear" w:color="auto" w:fill="FFFFFF"/>
              </w:rPr>
              <w:t>dif</w:t>
            </w:r>
            <w:proofErr w:type="spellEnd"/>
            <w:r w:rsidRPr="006758B5">
              <w:rPr>
                <w:color w:val="000000"/>
                <w:sz w:val="19"/>
                <w:szCs w:val="19"/>
                <w:shd w:val="clear" w:color="auto" w:fill="FFFFFF"/>
              </w:rPr>
              <w:t xml:space="preserve">. rovnic vedení tepla v případě měření pomocí infračervených kamerových systémů, včetně vazby na odpovídající simulační softwary a dále řešením příslušných diferenciálních rovnic pro </w:t>
            </w:r>
            <w:proofErr w:type="spellStart"/>
            <w:r w:rsidRPr="006758B5">
              <w:rPr>
                <w:color w:val="000000"/>
                <w:sz w:val="19"/>
                <w:szCs w:val="19"/>
                <w:shd w:val="clear" w:color="auto" w:fill="FFFFFF"/>
              </w:rPr>
              <w:t>crashovací</w:t>
            </w:r>
            <w:proofErr w:type="spellEnd"/>
            <w:r w:rsidRPr="006758B5">
              <w:rPr>
                <w:color w:val="000000"/>
                <w:sz w:val="19"/>
                <w:szCs w:val="19"/>
                <w:shd w:val="clear" w:color="auto" w:fill="FFFFFF"/>
              </w:rPr>
              <w:t xml:space="preserve"> testy opět ve vazbě na příslušné simulační softwary.</w:t>
            </w:r>
          </w:p>
          <w:p w14:paraId="54288539" w14:textId="77777777" w:rsidR="004C0C95" w:rsidRPr="006758B5" w:rsidRDefault="004C0C95" w:rsidP="004C0C95">
            <w:pPr>
              <w:jc w:val="both"/>
              <w:rPr>
                <w:sz w:val="16"/>
                <w:szCs w:val="16"/>
              </w:rPr>
            </w:pPr>
          </w:p>
          <w:p w14:paraId="57C08D88" w14:textId="77777777" w:rsidR="004C0C95" w:rsidRPr="006758B5" w:rsidRDefault="004C0C95" w:rsidP="004C0C95">
            <w:pPr>
              <w:jc w:val="both"/>
              <w:rPr>
                <w:sz w:val="19"/>
                <w:szCs w:val="19"/>
                <w:u w:val="single"/>
              </w:rPr>
            </w:pPr>
            <w:r w:rsidRPr="006758B5">
              <w:rPr>
                <w:sz w:val="19"/>
                <w:szCs w:val="19"/>
                <w:u w:val="single"/>
              </w:rPr>
              <w:t>Základní témata:</w:t>
            </w:r>
          </w:p>
          <w:p w14:paraId="3657B25F" w14:textId="77777777" w:rsidR="004C0C95" w:rsidRPr="006758B5" w:rsidRDefault="004C0C95" w:rsidP="004C0C95">
            <w:pPr>
              <w:pStyle w:val="Odstavecseseznamem"/>
              <w:numPr>
                <w:ilvl w:val="0"/>
                <w:numId w:val="18"/>
              </w:numPr>
              <w:ind w:left="113" w:hanging="113"/>
              <w:jc w:val="both"/>
              <w:rPr>
                <w:sz w:val="19"/>
                <w:szCs w:val="19"/>
              </w:rPr>
            </w:pPr>
            <w:r w:rsidRPr="006758B5">
              <w:rPr>
                <w:sz w:val="19"/>
                <w:szCs w:val="19"/>
                <w:shd w:val="clear" w:color="auto" w:fill="FFFFFF"/>
              </w:rPr>
              <w:t>Povrchová textura a jakost povrchů.</w:t>
            </w:r>
          </w:p>
          <w:p w14:paraId="45D27099" w14:textId="77777777" w:rsidR="004C0C95" w:rsidRPr="006758B5" w:rsidRDefault="004C0C95" w:rsidP="004C0C95">
            <w:pPr>
              <w:pStyle w:val="Odstavecseseznamem"/>
              <w:numPr>
                <w:ilvl w:val="0"/>
                <w:numId w:val="18"/>
              </w:numPr>
              <w:ind w:left="113" w:hanging="113"/>
              <w:jc w:val="both"/>
              <w:rPr>
                <w:sz w:val="19"/>
                <w:szCs w:val="19"/>
              </w:rPr>
            </w:pPr>
            <w:r w:rsidRPr="006758B5">
              <w:rPr>
                <w:sz w:val="19"/>
                <w:szCs w:val="19"/>
                <w:shd w:val="clear" w:color="auto" w:fill="FFFFFF"/>
              </w:rPr>
              <w:t>Metrologie stratifikovaných povrchů.</w:t>
            </w:r>
          </w:p>
          <w:p w14:paraId="0306CEF3" w14:textId="77777777" w:rsidR="004C0C95" w:rsidRPr="006758B5" w:rsidRDefault="004C0C95" w:rsidP="004C0C95">
            <w:pPr>
              <w:pStyle w:val="Odstavecseseznamem"/>
              <w:numPr>
                <w:ilvl w:val="0"/>
                <w:numId w:val="18"/>
              </w:numPr>
              <w:ind w:left="113" w:hanging="113"/>
              <w:jc w:val="both"/>
              <w:rPr>
                <w:sz w:val="19"/>
                <w:szCs w:val="19"/>
              </w:rPr>
            </w:pPr>
            <w:r w:rsidRPr="006758B5">
              <w:rPr>
                <w:sz w:val="19"/>
                <w:szCs w:val="19"/>
                <w:shd w:val="clear" w:color="auto" w:fill="FFFFFF"/>
              </w:rPr>
              <w:t>Optické metody zkoumání povrchů.</w:t>
            </w:r>
          </w:p>
          <w:p w14:paraId="1692A1B1" w14:textId="77777777" w:rsidR="004C0C95" w:rsidRPr="006758B5" w:rsidRDefault="004C0C95" w:rsidP="004C0C95">
            <w:pPr>
              <w:pStyle w:val="Odstavecseseznamem"/>
              <w:numPr>
                <w:ilvl w:val="0"/>
                <w:numId w:val="18"/>
              </w:numPr>
              <w:ind w:left="113" w:hanging="113"/>
              <w:jc w:val="both"/>
              <w:rPr>
                <w:sz w:val="19"/>
                <w:szCs w:val="19"/>
              </w:rPr>
            </w:pPr>
            <w:proofErr w:type="spellStart"/>
            <w:r w:rsidRPr="006758B5">
              <w:rPr>
                <w:sz w:val="19"/>
                <w:szCs w:val="19"/>
                <w:shd w:val="clear" w:color="auto" w:fill="FFFFFF"/>
              </w:rPr>
              <w:t>Scanovací</w:t>
            </w:r>
            <w:proofErr w:type="spellEnd"/>
            <w:r w:rsidRPr="006758B5">
              <w:rPr>
                <w:sz w:val="19"/>
                <w:szCs w:val="19"/>
                <w:shd w:val="clear" w:color="auto" w:fill="FFFFFF"/>
              </w:rPr>
              <w:t xml:space="preserve"> mikroskopie.</w:t>
            </w:r>
          </w:p>
          <w:p w14:paraId="0DDDF7BA" w14:textId="77777777" w:rsidR="004C0C95" w:rsidRPr="006758B5" w:rsidRDefault="004C0C95" w:rsidP="004C0C95">
            <w:pPr>
              <w:pStyle w:val="Odstavecseseznamem"/>
              <w:numPr>
                <w:ilvl w:val="0"/>
                <w:numId w:val="18"/>
              </w:numPr>
              <w:ind w:left="113" w:hanging="113"/>
              <w:jc w:val="both"/>
              <w:rPr>
                <w:sz w:val="19"/>
                <w:szCs w:val="19"/>
              </w:rPr>
            </w:pPr>
            <w:r w:rsidRPr="006758B5">
              <w:rPr>
                <w:sz w:val="19"/>
                <w:szCs w:val="19"/>
                <w:shd w:val="clear" w:color="auto" w:fill="FFFFFF"/>
              </w:rPr>
              <w:t>Odebírání vzorků a jejich příprava.</w:t>
            </w:r>
          </w:p>
          <w:p w14:paraId="368AF73A" w14:textId="77777777" w:rsidR="004C0C95" w:rsidRPr="006758B5" w:rsidRDefault="004C0C95" w:rsidP="004C0C95">
            <w:pPr>
              <w:pStyle w:val="Odstavecseseznamem"/>
              <w:numPr>
                <w:ilvl w:val="0"/>
                <w:numId w:val="18"/>
              </w:numPr>
              <w:ind w:left="113" w:hanging="113"/>
              <w:jc w:val="both"/>
              <w:rPr>
                <w:sz w:val="19"/>
                <w:szCs w:val="19"/>
              </w:rPr>
            </w:pPr>
            <w:r w:rsidRPr="006758B5">
              <w:rPr>
                <w:sz w:val="19"/>
                <w:szCs w:val="19"/>
                <w:shd w:val="clear" w:color="auto" w:fill="FFFFFF"/>
              </w:rPr>
              <w:t>Otisky vzorků a jejich replikace.</w:t>
            </w:r>
          </w:p>
          <w:p w14:paraId="7EB72B5F" w14:textId="77777777" w:rsidR="004C0C95" w:rsidRPr="006758B5" w:rsidRDefault="004C0C95" w:rsidP="004C0C95">
            <w:pPr>
              <w:pStyle w:val="Odstavecseseznamem"/>
              <w:numPr>
                <w:ilvl w:val="0"/>
                <w:numId w:val="18"/>
              </w:numPr>
              <w:ind w:left="113" w:hanging="113"/>
              <w:jc w:val="both"/>
              <w:rPr>
                <w:sz w:val="19"/>
                <w:szCs w:val="19"/>
              </w:rPr>
            </w:pPr>
            <w:r w:rsidRPr="006758B5">
              <w:rPr>
                <w:sz w:val="19"/>
                <w:szCs w:val="19"/>
                <w:shd w:val="clear" w:color="auto" w:fill="FFFFFF"/>
              </w:rPr>
              <w:t>Analytické hodnocení výsledků moderními metodami.</w:t>
            </w:r>
          </w:p>
          <w:p w14:paraId="110273CD" w14:textId="666A18D8" w:rsidR="004C0C95" w:rsidRPr="001762EB" w:rsidRDefault="004C0C95" w:rsidP="004C0C95">
            <w:pPr>
              <w:pStyle w:val="Odstavecseseznamem"/>
              <w:numPr>
                <w:ilvl w:val="0"/>
                <w:numId w:val="18"/>
              </w:numPr>
              <w:ind w:left="113" w:hanging="113"/>
              <w:jc w:val="both"/>
            </w:pPr>
            <w:r w:rsidRPr="006758B5">
              <w:rPr>
                <w:sz w:val="19"/>
                <w:szCs w:val="19"/>
                <w:shd w:val="clear" w:color="auto" w:fill="FFFFFF"/>
              </w:rPr>
              <w:t>Využití FFT a Fraktální geometrie pro metrologii.</w:t>
            </w:r>
          </w:p>
        </w:tc>
      </w:tr>
      <w:tr w:rsidR="004C0C95" w14:paraId="67B582EA" w14:textId="77777777" w:rsidTr="000C4A98">
        <w:trPr>
          <w:trHeight w:val="265"/>
        </w:trPr>
        <w:tc>
          <w:tcPr>
            <w:tcW w:w="3904" w:type="dxa"/>
            <w:gridSpan w:val="7"/>
            <w:tcBorders>
              <w:top w:val="nil"/>
            </w:tcBorders>
            <w:shd w:val="clear" w:color="auto" w:fill="F7CAAC"/>
          </w:tcPr>
          <w:p w14:paraId="60EED9FE" w14:textId="6844D1C3" w:rsidR="004C0C95" w:rsidRPr="006758B5" w:rsidRDefault="004C0C95" w:rsidP="004C0C95">
            <w:pPr>
              <w:jc w:val="both"/>
              <w:rPr>
                <w:sz w:val="19"/>
                <w:szCs w:val="19"/>
              </w:rPr>
            </w:pPr>
            <w:r w:rsidRPr="006758B5">
              <w:rPr>
                <w:b/>
                <w:sz w:val="19"/>
                <w:szCs w:val="19"/>
              </w:rPr>
              <w:t>Studijní literatura a studijní pomůcky</w:t>
            </w:r>
          </w:p>
        </w:tc>
        <w:tc>
          <w:tcPr>
            <w:tcW w:w="6202" w:type="dxa"/>
            <w:gridSpan w:val="16"/>
            <w:tcBorders>
              <w:top w:val="nil"/>
              <w:bottom w:val="nil"/>
            </w:tcBorders>
          </w:tcPr>
          <w:p w14:paraId="462DD79D" w14:textId="77777777" w:rsidR="004C0C95" w:rsidRPr="001762EB" w:rsidRDefault="004C0C95" w:rsidP="004C0C95">
            <w:pPr>
              <w:jc w:val="both"/>
            </w:pPr>
          </w:p>
        </w:tc>
      </w:tr>
      <w:tr w:rsidR="004C0C95" w14:paraId="4E338F82" w14:textId="77777777" w:rsidTr="000C4A98">
        <w:trPr>
          <w:trHeight w:val="1497"/>
        </w:trPr>
        <w:tc>
          <w:tcPr>
            <w:tcW w:w="10106" w:type="dxa"/>
            <w:gridSpan w:val="23"/>
            <w:tcBorders>
              <w:top w:val="nil"/>
            </w:tcBorders>
          </w:tcPr>
          <w:p w14:paraId="396C45E4" w14:textId="77777777" w:rsidR="004C0C95" w:rsidRPr="006758B5" w:rsidRDefault="004C0C95" w:rsidP="004C0C95">
            <w:pPr>
              <w:jc w:val="both"/>
              <w:rPr>
                <w:sz w:val="19"/>
                <w:szCs w:val="19"/>
                <w:u w:val="single"/>
              </w:rPr>
            </w:pPr>
            <w:r w:rsidRPr="006758B5">
              <w:rPr>
                <w:sz w:val="19"/>
                <w:szCs w:val="19"/>
                <w:u w:val="single"/>
              </w:rPr>
              <w:lastRenderedPageBreak/>
              <w:t>Povinná literatura:</w:t>
            </w:r>
          </w:p>
          <w:p w14:paraId="1CC80D2A" w14:textId="5F07BCE0" w:rsidR="00DC6BEF" w:rsidRPr="006758B5" w:rsidRDefault="00DC6BEF" w:rsidP="00DC6BEF">
            <w:pPr>
              <w:jc w:val="both"/>
              <w:rPr>
                <w:color w:val="000000"/>
                <w:sz w:val="19"/>
                <w:szCs w:val="19"/>
                <w:shd w:val="clear" w:color="auto" w:fill="FFFFFF"/>
              </w:rPr>
            </w:pPr>
            <w:r w:rsidRPr="006758B5">
              <w:rPr>
                <w:caps/>
                <w:color w:val="000000"/>
                <w:sz w:val="19"/>
                <w:szCs w:val="19"/>
                <w:shd w:val="clear" w:color="auto" w:fill="FFFFFF"/>
              </w:rPr>
              <w:t>Kjell, J</w:t>
            </w:r>
            <w:r w:rsidRPr="006758B5">
              <w:rPr>
                <w:color w:val="000000"/>
                <w:sz w:val="19"/>
                <w:szCs w:val="19"/>
                <w:shd w:val="clear" w:color="auto" w:fill="FFFFFF"/>
              </w:rPr>
              <w:t>. </w:t>
            </w:r>
            <w:proofErr w:type="spellStart"/>
            <w:r w:rsidRPr="006758B5">
              <w:rPr>
                <w:i/>
                <w:color w:val="000000"/>
                <w:sz w:val="19"/>
                <w:szCs w:val="19"/>
                <w:shd w:val="clear" w:color="auto" w:fill="FFFFFF"/>
              </w:rPr>
              <w:t>Optical</w:t>
            </w:r>
            <w:proofErr w:type="spellEnd"/>
            <w:r w:rsidRPr="006758B5">
              <w:rPr>
                <w:i/>
                <w:color w:val="000000"/>
                <w:sz w:val="19"/>
                <w:szCs w:val="19"/>
                <w:shd w:val="clear" w:color="auto" w:fill="FFFFFF"/>
              </w:rPr>
              <w:t xml:space="preserve"> Metrology</w:t>
            </w:r>
            <w:r w:rsidRPr="006758B5">
              <w:rPr>
                <w:color w:val="000000"/>
                <w:sz w:val="19"/>
                <w:szCs w:val="19"/>
                <w:shd w:val="clear" w:color="auto" w:fill="FFFFFF"/>
              </w:rPr>
              <w:t xml:space="preserve">. John </w:t>
            </w:r>
            <w:proofErr w:type="spellStart"/>
            <w:r w:rsidRPr="006758B5">
              <w:rPr>
                <w:color w:val="000000"/>
                <w:sz w:val="19"/>
                <w:szCs w:val="19"/>
                <w:shd w:val="clear" w:color="auto" w:fill="FFFFFF"/>
              </w:rPr>
              <w:t>Wiley</w:t>
            </w:r>
            <w:proofErr w:type="spellEnd"/>
            <w:r w:rsidRPr="006758B5">
              <w:rPr>
                <w:color w:val="000000"/>
                <w:sz w:val="19"/>
                <w:szCs w:val="19"/>
                <w:shd w:val="clear" w:color="auto" w:fill="FFFFFF"/>
              </w:rPr>
              <w:t xml:space="preserve"> </w:t>
            </w:r>
            <w:r w:rsidR="00E84FAD" w:rsidRPr="006758B5">
              <w:rPr>
                <w:sz w:val="19"/>
                <w:szCs w:val="19"/>
              </w:rPr>
              <w:t>&amp;</w:t>
            </w:r>
            <w:r w:rsidRPr="006758B5">
              <w:rPr>
                <w:color w:val="000000"/>
                <w:sz w:val="19"/>
                <w:szCs w:val="19"/>
                <w:shd w:val="clear" w:color="auto" w:fill="FFFFFF"/>
              </w:rPr>
              <w:t xml:space="preserve"> </w:t>
            </w:r>
            <w:proofErr w:type="spellStart"/>
            <w:r w:rsidRPr="006758B5">
              <w:rPr>
                <w:color w:val="000000"/>
                <w:sz w:val="19"/>
                <w:szCs w:val="19"/>
                <w:shd w:val="clear" w:color="auto" w:fill="FFFFFF"/>
              </w:rPr>
              <w:t>Sons</w:t>
            </w:r>
            <w:proofErr w:type="spellEnd"/>
            <w:r w:rsidRPr="006758B5">
              <w:rPr>
                <w:color w:val="000000"/>
                <w:sz w:val="19"/>
                <w:szCs w:val="19"/>
                <w:shd w:val="clear" w:color="auto" w:fill="FFFFFF"/>
              </w:rPr>
              <w:t>, 2003. ISBN 0470843004.</w:t>
            </w:r>
          </w:p>
          <w:p w14:paraId="41ADD854" w14:textId="77777777" w:rsidR="00DC6BEF" w:rsidRPr="006758B5" w:rsidRDefault="00DC6BEF" w:rsidP="00DC6BEF">
            <w:pPr>
              <w:shd w:val="clear" w:color="auto" w:fill="FFFFFF"/>
              <w:jc w:val="both"/>
              <w:rPr>
                <w:color w:val="000000"/>
                <w:sz w:val="19"/>
                <w:szCs w:val="19"/>
              </w:rPr>
            </w:pPr>
            <w:r w:rsidRPr="006758B5">
              <w:rPr>
                <w:caps/>
                <w:color w:val="000000"/>
                <w:sz w:val="19"/>
                <w:szCs w:val="19"/>
              </w:rPr>
              <w:t xml:space="preserve">Whitehous, </w:t>
            </w:r>
            <w:r w:rsidRPr="006758B5">
              <w:rPr>
                <w:color w:val="000000"/>
                <w:sz w:val="19"/>
                <w:szCs w:val="19"/>
              </w:rPr>
              <w:t>D. </w:t>
            </w:r>
            <w:proofErr w:type="spellStart"/>
            <w:r w:rsidRPr="006758B5">
              <w:rPr>
                <w:i/>
                <w:iCs/>
                <w:color w:val="000000"/>
                <w:sz w:val="19"/>
                <w:szCs w:val="19"/>
              </w:rPr>
              <w:t>Surfaces</w:t>
            </w:r>
            <w:proofErr w:type="spellEnd"/>
            <w:r w:rsidRPr="006758B5">
              <w:rPr>
                <w:i/>
                <w:iCs/>
                <w:color w:val="000000"/>
                <w:sz w:val="19"/>
                <w:szCs w:val="19"/>
              </w:rPr>
              <w:t xml:space="preserve"> and </w:t>
            </w:r>
            <w:proofErr w:type="spellStart"/>
            <w:r w:rsidRPr="006758B5">
              <w:rPr>
                <w:i/>
                <w:iCs/>
                <w:color w:val="000000"/>
                <w:sz w:val="19"/>
                <w:szCs w:val="19"/>
              </w:rPr>
              <w:t>their</w:t>
            </w:r>
            <w:proofErr w:type="spellEnd"/>
            <w:r w:rsidRPr="006758B5">
              <w:rPr>
                <w:i/>
                <w:iCs/>
                <w:color w:val="000000"/>
                <w:sz w:val="19"/>
                <w:szCs w:val="19"/>
              </w:rPr>
              <w:t xml:space="preserve"> </w:t>
            </w:r>
            <w:proofErr w:type="spellStart"/>
            <w:r w:rsidRPr="006758B5">
              <w:rPr>
                <w:i/>
                <w:iCs/>
                <w:color w:val="000000"/>
                <w:sz w:val="19"/>
                <w:szCs w:val="19"/>
              </w:rPr>
              <w:t>Measurement</w:t>
            </w:r>
            <w:proofErr w:type="spellEnd"/>
            <w:r w:rsidRPr="006758B5">
              <w:rPr>
                <w:color w:val="000000"/>
                <w:sz w:val="19"/>
                <w:szCs w:val="19"/>
              </w:rPr>
              <w:t xml:space="preserve">. </w:t>
            </w:r>
            <w:proofErr w:type="spellStart"/>
            <w:r w:rsidRPr="006758B5">
              <w:rPr>
                <w:color w:val="000000"/>
                <w:sz w:val="19"/>
                <w:szCs w:val="19"/>
              </w:rPr>
              <w:t>Kogan</w:t>
            </w:r>
            <w:proofErr w:type="spellEnd"/>
            <w:r w:rsidRPr="006758B5">
              <w:rPr>
                <w:color w:val="000000"/>
                <w:sz w:val="19"/>
                <w:szCs w:val="19"/>
              </w:rPr>
              <w:t xml:space="preserve"> </w:t>
            </w:r>
            <w:proofErr w:type="spellStart"/>
            <w:r w:rsidRPr="006758B5">
              <w:rPr>
                <w:color w:val="000000"/>
                <w:sz w:val="19"/>
                <w:szCs w:val="19"/>
              </w:rPr>
              <w:t>Page</w:t>
            </w:r>
            <w:proofErr w:type="spellEnd"/>
            <w:r w:rsidRPr="006758B5">
              <w:rPr>
                <w:color w:val="000000"/>
                <w:sz w:val="19"/>
                <w:szCs w:val="19"/>
              </w:rPr>
              <w:t xml:space="preserve"> Science, 2004. ISBN 1903996600.</w:t>
            </w:r>
          </w:p>
          <w:p w14:paraId="4550E0B6" w14:textId="77777777" w:rsidR="00DC6BEF" w:rsidRPr="006758B5" w:rsidRDefault="00DC6BEF" w:rsidP="00DC6BEF">
            <w:pPr>
              <w:jc w:val="both"/>
              <w:rPr>
                <w:color w:val="000000"/>
                <w:sz w:val="19"/>
                <w:szCs w:val="19"/>
                <w:shd w:val="clear" w:color="auto" w:fill="FFFFFF"/>
              </w:rPr>
            </w:pPr>
            <w:r w:rsidRPr="006758B5">
              <w:rPr>
                <w:color w:val="000000"/>
                <w:sz w:val="19"/>
                <w:szCs w:val="19"/>
                <w:shd w:val="clear" w:color="auto" w:fill="FFFFFF"/>
              </w:rPr>
              <w:t xml:space="preserve">RABINOVICH, S.G. </w:t>
            </w:r>
            <w:proofErr w:type="spellStart"/>
            <w:r w:rsidRPr="006758B5">
              <w:rPr>
                <w:i/>
                <w:iCs/>
                <w:color w:val="000000"/>
                <w:sz w:val="19"/>
                <w:szCs w:val="19"/>
                <w:shd w:val="clear" w:color="auto" w:fill="FFFFFF"/>
              </w:rPr>
              <w:t>Measurement</w:t>
            </w:r>
            <w:proofErr w:type="spellEnd"/>
            <w:r w:rsidRPr="006758B5">
              <w:rPr>
                <w:i/>
                <w:iCs/>
                <w:color w:val="000000"/>
                <w:sz w:val="19"/>
                <w:szCs w:val="19"/>
                <w:shd w:val="clear" w:color="auto" w:fill="FFFFFF"/>
              </w:rPr>
              <w:t xml:space="preserve"> </w:t>
            </w:r>
            <w:proofErr w:type="spellStart"/>
            <w:r w:rsidRPr="006758B5">
              <w:rPr>
                <w:i/>
                <w:iCs/>
                <w:color w:val="000000"/>
                <w:sz w:val="19"/>
                <w:szCs w:val="19"/>
                <w:shd w:val="clear" w:color="auto" w:fill="FFFFFF"/>
              </w:rPr>
              <w:t>Errors</w:t>
            </w:r>
            <w:proofErr w:type="spellEnd"/>
            <w:r w:rsidRPr="006758B5">
              <w:rPr>
                <w:i/>
                <w:iCs/>
                <w:color w:val="000000"/>
                <w:sz w:val="19"/>
                <w:szCs w:val="19"/>
                <w:shd w:val="clear" w:color="auto" w:fill="FFFFFF"/>
              </w:rPr>
              <w:t xml:space="preserve"> and </w:t>
            </w:r>
            <w:proofErr w:type="spellStart"/>
            <w:r w:rsidRPr="006758B5">
              <w:rPr>
                <w:i/>
                <w:iCs/>
                <w:color w:val="000000"/>
                <w:sz w:val="19"/>
                <w:szCs w:val="19"/>
                <w:shd w:val="clear" w:color="auto" w:fill="FFFFFF"/>
              </w:rPr>
              <w:t>Uncertainties</w:t>
            </w:r>
            <w:proofErr w:type="spellEnd"/>
            <w:r w:rsidRPr="006758B5">
              <w:rPr>
                <w:i/>
                <w:iCs/>
                <w:color w:val="000000"/>
                <w:sz w:val="19"/>
                <w:szCs w:val="19"/>
                <w:shd w:val="clear" w:color="auto" w:fill="FFFFFF"/>
              </w:rPr>
              <w:t xml:space="preserve">: </w:t>
            </w:r>
            <w:proofErr w:type="spellStart"/>
            <w:r w:rsidRPr="006758B5">
              <w:rPr>
                <w:i/>
                <w:iCs/>
                <w:color w:val="000000"/>
                <w:sz w:val="19"/>
                <w:szCs w:val="19"/>
                <w:shd w:val="clear" w:color="auto" w:fill="FFFFFF"/>
              </w:rPr>
              <w:t>Theory</w:t>
            </w:r>
            <w:proofErr w:type="spellEnd"/>
            <w:r w:rsidRPr="006758B5">
              <w:rPr>
                <w:i/>
                <w:iCs/>
                <w:color w:val="000000"/>
                <w:sz w:val="19"/>
                <w:szCs w:val="19"/>
                <w:shd w:val="clear" w:color="auto" w:fill="FFFFFF"/>
              </w:rPr>
              <w:t xml:space="preserve"> and </w:t>
            </w:r>
            <w:proofErr w:type="spellStart"/>
            <w:r w:rsidRPr="006758B5">
              <w:rPr>
                <w:i/>
                <w:iCs/>
                <w:color w:val="000000"/>
                <w:sz w:val="19"/>
                <w:szCs w:val="19"/>
                <w:shd w:val="clear" w:color="auto" w:fill="FFFFFF"/>
              </w:rPr>
              <w:t>Practice</w:t>
            </w:r>
            <w:proofErr w:type="spellEnd"/>
            <w:r w:rsidRPr="006758B5">
              <w:rPr>
                <w:color w:val="000000"/>
                <w:sz w:val="19"/>
                <w:szCs w:val="19"/>
                <w:shd w:val="clear" w:color="auto" w:fill="FFFFFF"/>
              </w:rPr>
              <w:t xml:space="preserve">. 3rd Ed. </w:t>
            </w:r>
            <w:proofErr w:type="spellStart"/>
            <w:r w:rsidRPr="006758B5">
              <w:rPr>
                <w:color w:val="000000"/>
                <w:sz w:val="19"/>
                <w:szCs w:val="19"/>
                <w:shd w:val="clear" w:color="auto" w:fill="FFFFFF"/>
              </w:rPr>
              <w:t>Springer</w:t>
            </w:r>
            <w:proofErr w:type="spellEnd"/>
            <w:r w:rsidRPr="006758B5">
              <w:rPr>
                <w:color w:val="000000"/>
                <w:sz w:val="19"/>
                <w:szCs w:val="19"/>
                <w:shd w:val="clear" w:color="auto" w:fill="FFFFFF"/>
              </w:rPr>
              <w:t>, 2010. ISBN 978-1-4419-2053-9.</w:t>
            </w:r>
          </w:p>
          <w:p w14:paraId="4AC989EC" w14:textId="36544D03" w:rsidR="00DC6BEF" w:rsidRPr="006758B5" w:rsidRDefault="00DC6BEF" w:rsidP="00DC6BEF">
            <w:pPr>
              <w:jc w:val="both"/>
              <w:rPr>
                <w:color w:val="000000" w:themeColor="text1"/>
                <w:sz w:val="19"/>
                <w:szCs w:val="19"/>
                <w:shd w:val="clear" w:color="auto" w:fill="FFFFFF"/>
              </w:rPr>
            </w:pPr>
            <w:r w:rsidRPr="006758B5">
              <w:rPr>
                <w:color w:val="000000" w:themeColor="text1"/>
                <w:sz w:val="19"/>
                <w:szCs w:val="19"/>
                <w:shd w:val="clear" w:color="auto" w:fill="FFFFFF"/>
              </w:rPr>
              <w:t>TERRAS, A. </w:t>
            </w:r>
            <w:proofErr w:type="spellStart"/>
            <w:r w:rsidRPr="006758B5">
              <w:rPr>
                <w:i/>
                <w:iCs/>
                <w:color w:val="000000" w:themeColor="text1"/>
                <w:sz w:val="19"/>
                <w:szCs w:val="19"/>
                <w:shd w:val="clear" w:color="auto" w:fill="FFFFFF"/>
              </w:rPr>
              <w:t>Abstract</w:t>
            </w:r>
            <w:proofErr w:type="spellEnd"/>
            <w:r w:rsidRPr="006758B5">
              <w:rPr>
                <w:i/>
                <w:iCs/>
                <w:color w:val="000000" w:themeColor="text1"/>
                <w:sz w:val="19"/>
                <w:szCs w:val="19"/>
                <w:shd w:val="clear" w:color="auto" w:fill="FFFFFF"/>
              </w:rPr>
              <w:t xml:space="preserve"> Algebra </w:t>
            </w:r>
            <w:proofErr w:type="spellStart"/>
            <w:r w:rsidRPr="006758B5">
              <w:rPr>
                <w:i/>
                <w:iCs/>
                <w:color w:val="000000" w:themeColor="text1"/>
                <w:sz w:val="19"/>
                <w:szCs w:val="19"/>
                <w:shd w:val="clear" w:color="auto" w:fill="FFFFFF"/>
              </w:rPr>
              <w:t>with</w:t>
            </w:r>
            <w:proofErr w:type="spellEnd"/>
            <w:r w:rsidRPr="006758B5">
              <w:rPr>
                <w:i/>
                <w:iCs/>
                <w:color w:val="000000" w:themeColor="text1"/>
                <w:sz w:val="19"/>
                <w:szCs w:val="19"/>
                <w:shd w:val="clear" w:color="auto" w:fill="FFFFFF"/>
              </w:rPr>
              <w:t xml:space="preserve"> </w:t>
            </w:r>
            <w:proofErr w:type="spellStart"/>
            <w:r w:rsidRPr="006758B5">
              <w:rPr>
                <w:i/>
                <w:iCs/>
                <w:color w:val="000000" w:themeColor="text1"/>
                <w:sz w:val="19"/>
                <w:szCs w:val="19"/>
                <w:shd w:val="clear" w:color="auto" w:fill="FFFFFF"/>
              </w:rPr>
              <w:t>Applications</w:t>
            </w:r>
            <w:proofErr w:type="spellEnd"/>
            <w:r w:rsidRPr="006758B5">
              <w:rPr>
                <w:color w:val="000000" w:themeColor="text1"/>
                <w:sz w:val="19"/>
                <w:szCs w:val="19"/>
                <w:shd w:val="clear" w:color="auto" w:fill="FFFFFF"/>
              </w:rPr>
              <w:t xml:space="preserve">. Cambridge: Cambridge University </w:t>
            </w:r>
            <w:proofErr w:type="spellStart"/>
            <w:r w:rsidRPr="006758B5">
              <w:rPr>
                <w:color w:val="000000" w:themeColor="text1"/>
                <w:sz w:val="19"/>
                <w:szCs w:val="19"/>
                <w:shd w:val="clear" w:color="auto" w:fill="FFFFFF"/>
              </w:rPr>
              <w:t>Press</w:t>
            </w:r>
            <w:proofErr w:type="spellEnd"/>
            <w:r w:rsidRPr="006758B5">
              <w:rPr>
                <w:color w:val="000000" w:themeColor="text1"/>
                <w:sz w:val="19"/>
                <w:szCs w:val="19"/>
                <w:shd w:val="clear" w:color="auto" w:fill="FFFFFF"/>
              </w:rPr>
              <w:t xml:space="preserve">, 2019. Cambridge </w:t>
            </w:r>
            <w:proofErr w:type="spellStart"/>
            <w:r w:rsidRPr="006758B5">
              <w:rPr>
                <w:color w:val="000000" w:themeColor="text1"/>
                <w:sz w:val="19"/>
                <w:szCs w:val="19"/>
                <w:shd w:val="clear" w:color="auto" w:fill="FFFFFF"/>
              </w:rPr>
              <w:t>Mathematical</w:t>
            </w:r>
            <w:proofErr w:type="spellEnd"/>
            <w:r w:rsidRPr="006758B5">
              <w:rPr>
                <w:color w:val="000000" w:themeColor="text1"/>
                <w:sz w:val="19"/>
                <w:szCs w:val="19"/>
                <w:shd w:val="clear" w:color="auto" w:fill="FFFFFF"/>
              </w:rPr>
              <w:t xml:space="preserve"> </w:t>
            </w:r>
            <w:proofErr w:type="spellStart"/>
            <w:r w:rsidRPr="006758B5">
              <w:rPr>
                <w:color w:val="000000" w:themeColor="text1"/>
                <w:sz w:val="19"/>
                <w:szCs w:val="19"/>
                <w:shd w:val="clear" w:color="auto" w:fill="FFFFFF"/>
              </w:rPr>
              <w:t>Textbooks</w:t>
            </w:r>
            <w:proofErr w:type="spellEnd"/>
            <w:r w:rsidRPr="006758B5">
              <w:rPr>
                <w:color w:val="000000" w:themeColor="text1"/>
                <w:sz w:val="19"/>
                <w:szCs w:val="19"/>
                <w:shd w:val="clear" w:color="auto" w:fill="FFFFFF"/>
              </w:rPr>
              <w:t>. ISBN 978-1-107-16407-9.</w:t>
            </w:r>
          </w:p>
          <w:p w14:paraId="30BCFA7A" w14:textId="2CA0DA8D" w:rsidR="00DC6BEF" w:rsidRPr="006758B5" w:rsidRDefault="00DC6BEF" w:rsidP="00DC6BEF">
            <w:pPr>
              <w:jc w:val="both"/>
              <w:rPr>
                <w:color w:val="000000" w:themeColor="text1"/>
                <w:sz w:val="19"/>
                <w:szCs w:val="19"/>
                <w:shd w:val="clear" w:color="auto" w:fill="FFFFFF"/>
              </w:rPr>
            </w:pPr>
            <w:r w:rsidRPr="006758B5">
              <w:rPr>
                <w:caps/>
                <w:color w:val="181817"/>
                <w:sz w:val="19"/>
                <w:szCs w:val="19"/>
                <w:shd w:val="clear" w:color="auto" w:fill="FFFFFF"/>
              </w:rPr>
              <w:t>Mattila, P.</w:t>
            </w:r>
            <w:r w:rsidRPr="006758B5">
              <w:rPr>
                <w:color w:val="181817"/>
                <w:sz w:val="19"/>
                <w:szCs w:val="19"/>
                <w:shd w:val="clear" w:color="auto" w:fill="FFFFFF"/>
              </w:rPr>
              <w:t xml:space="preserve"> </w:t>
            </w:r>
            <w:proofErr w:type="spellStart"/>
            <w:r w:rsidRPr="00E84FAD">
              <w:rPr>
                <w:i/>
                <w:iCs/>
                <w:color w:val="181817"/>
                <w:sz w:val="19"/>
                <w:szCs w:val="19"/>
                <w:shd w:val="clear" w:color="auto" w:fill="FFFFFF"/>
              </w:rPr>
              <w:t>Frontmatter</w:t>
            </w:r>
            <w:proofErr w:type="spellEnd"/>
            <w:r w:rsidRPr="00E84FAD">
              <w:rPr>
                <w:i/>
                <w:iCs/>
                <w:color w:val="181817"/>
                <w:sz w:val="19"/>
                <w:szCs w:val="19"/>
                <w:shd w:val="clear" w:color="auto" w:fill="FFFFFF"/>
              </w:rPr>
              <w:t>.</w:t>
            </w:r>
            <w:r w:rsidRPr="006758B5">
              <w:rPr>
                <w:color w:val="181817"/>
                <w:sz w:val="19"/>
                <w:szCs w:val="19"/>
                <w:shd w:val="clear" w:color="auto" w:fill="FFFFFF"/>
              </w:rPr>
              <w:t xml:space="preserve"> In </w:t>
            </w:r>
            <w:r w:rsidRPr="006758B5">
              <w:rPr>
                <w:i/>
                <w:iCs/>
                <w:color w:val="181817"/>
                <w:sz w:val="19"/>
                <w:szCs w:val="19"/>
                <w:bdr w:val="none" w:sz="0" w:space="0" w:color="auto" w:frame="1"/>
                <w:shd w:val="clear" w:color="auto" w:fill="FFFFFF"/>
              </w:rPr>
              <w:t xml:space="preserve">Fourier </w:t>
            </w:r>
            <w:proofErr w:type="spellStart"/>
            <w:r w:rsidRPr="006758B5">
              <w:rPr>
                <w:i/>
                <w:iCs/>
                <w:color w:val="181817"/>
                <w:sz w:val="19"/>
                <w:szCs w:val="19"/>
                <w:bdr w:val="none" w:sz="0" w:space="0" w:color="auto" w:frame="1"/>
                <w:shd w:val="clear" w:color="auto" w:fill="FFFFFF"/>
              </w:rPr>
              <w:t>Analysis</w:t>
            </w:r>
            <w:proofErr w:type="spellEnd"/>
            <w:r w:rsidRPr="006758B5">
              <w:rPr>
                <w:i/>
                <w:iCs/>
                <w:color w:val="181817"/>
                <w:sz w:val="19"/>
                <w:szCs w:val="19"/>
                <w:bdr w:val="none" w:sz="0" w:space="0" w:color="auto" w:frame="1"/>
                <w:shd w:val="clear" w:color="auto" w:fill="FFFFFF"/>
              </w:rPr>
              <w:t xml:space="preserve"> and </w:t>
            </w:r>
            <w:proofErr w:type="spellStart"/>
            <w:r w:rsidRPr="006758B5">
              <w:rPr>
                <w:i/>
                <w:iCs/>
                <w:color w:val="181817"/>
                <w:sz w:val="19"/>
                <w:szCs w:val="19"/>
                <w:bdr w:val="none" w:sz="0" w:space="0" w:color="auto" w:frame="1"/>
                <w:shd w:val="clear" w:color="auto" w:fill="FFFFFF"/>
              </w:rPr>
              <w:t>Hausdorff</w:t>
            </w:r>
            <w:proofErr w:type="spellEnd"/>
            <w:r w:rsidRPr="006758B5">
              <w:rPr>
                <w:i/>
                <w:iCs/>
                <w:color w:val="181817"/>
                <w:sz w:val="19"/>
                <w:szCs w:val="19"/>
                <w:bdr w:val="none" w:sz="0" w:space="0" w:color="auto" w:frame="1"/>
                <w:shd w:val="clear" w:color="auto" w:fill="FFFFFF"/>
              </w:rPr>
              <w:t xml:space="preserve"> </w:t>
            </w:r>
            <w:proofErr w:type="spellStart"/>
            <w:r w:rsidRPr="006758B5">
              <w:rPr>
                <w:i/>
                <w:iCs/>
                <w:color w:val="181817"/>
                <w:sz w:val="19"/>
                <w:szCs w:val="19"/>
                <w:bdr w:val="none" w:sz="0" w:space="0" w:color="auto" w:frame="1"/>
                <w:shd w:val="clear" w:color="auto" w:fill="FFFFFF"/>
              </w:rPr>
              <w:t>Dimension</w:t>
            </w:r>
            <w:proofErr w:type="spellEnd"/>
            <w:r w:rsidRPr="006758B5">
              <w:rPr>
                <w:color w:val="181817"/>
                <w:sz w:val="19"/>
                <w:szCs w:val="19"/>
                <w:shd w:val="clear" w:color="auto" w:fill="FFFFFF"/>
              </w:rPr>
              <w:t xml:space="preserve"> (Cambridge </w:t>
            </w:r>
            <w:proofErr w:type="spellStart"/>
            <w:r w:rsidRPr="006758B5">
              <w:rPr>
                <w:color w:val="181817"/>
                <w:sz w:val="19"/>
                <w:szCs w:val="19"/>
                <w:shd w:val="clear" w:color="auto" w:fill="FFFFFF"/>
              </w:rPr>
              <w:t>Studies</w:t>
            </w:r>
            <w:proofErr w:type="spellEnd"/>
            <w:r w:rsidRPr="006758B5">
              <w:rPr>
                <w:color w:val="181817"/>
                <w:sz w:val="19"/>
                <w:szCs w:val="19"/>
                <w:shd w:val="clear" w:color="auto" w:fill="FFFFFF"/>
              </w:rPr>
              <w:t xml:space="preserve"> in </w:t>
            </w:r>
            <w:proofErr w:type="spellStart"/>
            <w:r w:rsidRPr="006758B5">
              <w:rPr>
                <w:color w:val="181817"/>
                <w:sz w:val="19"/>
                <w:szCs w:val="19"/>
                <w:shd w:val="clear" w:color="auto" w:fill="FFFFFF"/>
              </w:rPr>
              <w:t>Advanced</w:t>
            </w:r>
            <w:proofErr w:type="spellEnd"/>
            <w:r w:rsidRPr="006758B5">
              <w:rPr>
                <w:color w:val="181817"/>
                <w:sz w:val="19"/>
                <w:szCs w:val="19"/>
                <w:shd w:val="clear" w:color="auto" w:fill="FFFFFF"/>
              </w:rPr>
              <w:t xml:space="preserve"> </w:t>
            </w:r>
            <w:proofErr w:type="spellStart"/>
            <w:r w:rsidRPr="006758B5">
              <w:rPr>
                <w:color w:val="181817"/>
                <w:sz w:val="19"/>
                <w:szCs w:val="19"/>
                <w:shd w:val="clear" w:color="auto" w:fill="FFFFFF"/>
              </w:rPr>
              <w:t>Mathematics</w:t>
            </w:r>
            <w:proofErr w:type="spellEnd"/>
            <w:r w:rsidRPr="006758B5">
              <w:rPr>
                <w:color w:val="181817"/>
                <w:sz w:val="19"/>
                <w:szCs w:val="19"/>
                <w:shd w:val="clear" w:color="auto" w:fill="FFFFFF"/>
              </w:rPr>
              <w:t>, pp. I-I</w:t>
            </w:r>
            <w:r w:rsidR="00A97013" w:rsidRPr="006758B5">
              <w:rPr>
                <w:color w:val="181817"/>
                <w:sz w:val="19"/>
                <w:szCs w:val="19"/>
                <w:shd w:val="clear" w:color="auto" w:fill="FFFFFF"/>
              </w:rPr>
              <w:t>V</w:t>
            </w:r>
            <w:r w:rsidRPr="006758B5">
              <w:rPr>
                <w:color w:val="181817"/>
                <w:sz w:val="19"/>
                <w:szCs w:val="19"/>
                <w:shd w:val="clear" w:color="auto" w:fill="FFFFFF"/>
              </w:rPr>
              <w:t xml:space="preserve">). Cambridge: Cambridge University </w:t>
            </w:r>
            <w:proofErr w:type="spellStart"/>
            <w:r w:rsidRPr="006758B5">
              <w:rPr>
                <w:color w:val="181817"/>
                <w:sz w:val="19"/>
                <w:szCs w:val="19"/>
                <w:shd w:val="clear" w:color="auto" w:fill="FFFFFF"/>
              </w:rPr>
              <w:t>Press</w:t>
            </w:r>
            <w:proofErr w:type="spellEnd"/>
            <w:r w:rsidRPr="006758B5">
              <w:rPr>
                <w:color w:val="181817"/>
                <w:sz w:val="19"/>
                <w:szCs w:val="19"/>
                <w:shd w:val="clear" w:color="auto" w:fill="FFFFFF"/>
              </w:rPr>
              <w:t>, 2015.</w:t>
            </w:r>
            <w:r w:rsidRPr="006758B5">
              <w:rPr>
                <w:color w:val="000000"/>
                <w:sz w:val="19"/>
                <w:szCs w:val="19"/>
                <w:shd w:val="clear" w:color="auto" w:fill="FFFFFF"/>
              </w:rPr>
              <w:t xml:space="preserve"> </w:t>
            </w:r>
            <w:r w:rsidRPr="006758B5">
              <w:rPr>
                <w:color w:val="000000" w:themeColor="text1"/>
                <w:sz w:val="19"/>
                <w:szCs w:val="19"/>
                <w:shd w:val="clear" w:color="auto" w:fill="FFFFFF"/>
              </w:rPr>
              <w:t>ISBN 998-1-127-145877.</w:t>
            </w:r>
          </w:p>
          <w:p w14:paraId="5CE1E8B2" w14:textId="77777777" w:rsidR="00DC6BEF" w:rsidRPr="006758B5" w:rsidRDefault="00DC6BEF" w:rsidP="00DC6BEF">
            <w:pPr>
              <w:jc w:val="both"/>
              <w:rPr>
                <w:color w:val="000000"/>
                <w:sz w:val="19"/>
                <w:szCs w:val="19"/>
                <w:shd w:val="clear" w:color="auto" w:fill="FFFFFF"/>
              </w:rPr>
            </w:pPr>
            <w:r w:rsidRPr="006758B5">
              <w:rPr>
                <w:color w:val="000000"/>
                <w:sz w:val="19"/>
                <w:szCs w:val="19"/>
                <w:shd w:val="clear" w:color="auto" w:fill="FFFFFF"/>
              </w:rPr>
              <w:t xml:space="preserve">PATA, V., KUBIŠOVÁ, M. </w:t>
            </w:r>
            <w:r w:rsidRPr="006758B5">
              <w:rPr>
                <w:i/>
                <w:iCs/>
                <w:color w:val="000000"/>
                <w:sz w:val="19"/>
                <w:szCs w:val="19"/>
                <w:shd w:val="clear" w:color="auto" w:fill="FFFFFF"/>
              </w:rPr>
              <w:t>Statistické metody hodnocení jakosti strojírenských povrchů</w:t>
            </w:r>
            <w:r w:rsidRPr="006758B5">
              <w:rPr>
                <w:color w:val="000000"/>
                <w:sz w:val="19"/>
                <w:szCs w:val="19"/>
                <w:shd w:val="clear" w:color="auto" w:fill="FFFFFF"/>
              </w:rPr>
              <w:t>. Zlín: FT UTB, 2018. ISBN 978-80-7454-740-9.</w:t>
            </w:r>
          </w:p>
          <w:p w14:paraId="61A8CE5A" w14:textId="77777777" w:rsidR="00DC6BEF" w:rsidRPr="006758B5" w:rsidRDefault="00DC6BEF" w:rsidP="00DC6BEF">
            <w:pPr>
              <w:jc w:val="both"/>
              <w:rPr>
                <w:sz w:val="19"/>
                <w:szCs w:val="19"/>
              </w:rPr>
            </w:pPr>
            <w:r w:rsidRPr="006758B5">
              <w:rPr>
                <w:caps/>
                <w:sz w:val="19"/>
                <w:szCs w:val="19"/>
              </w:rPr>
              <w:t>Meloun, M., Militký, J</w:t>
            </w:r>
            <w:r w:rsidRPr="006758B5">
              <w:rPr>
                <w:sz w:val="19"/>
                <w:szCs w:val="19"/>
              </w:rPr>
              <w:t xml:space="preserve">. </w:t>
            </w:r>
            <w:r w:rsidRPr="006758B5">
              <w:rPr>
                <w:i/>
                <w:iCs/>
                <w:sz w:val="19"/>
                <w:szCs w:val="19"/>
              </w:rPr>
              <w:t>Interaktivní statistická analýza dat</w:t>
            </w:r>
            <w:r w:rsidRPr="006758B5">
              <w:rPr>
                <w:sz w:val="19"/>
                <w:szCs w:val="19"/>
              </w:rPr>
              <w:t>. Praha: Karolinum, 2012. ISBN 978-80-246-2173-9.</w:t>
            </w:r>
          </w:p>
          <w:p w14:paraId="6DFDA579" w14:textId="6E162FEF" w:rsidR="00183EC4" w:rsidRPr="00183EC4" w:rsidRDefault="006758B5" w:rsidP="004C0C95">
            <w:pPr>
              <w:jc w:val="both"/>
              <w:rPr>
                <w:sz w:val="19"/>
                <w:szCs w:val="19"/>
              </w:rPr>
            </w:pPr>
            <w:r w:rsidRPr="006758B5">
              <w:rPr>
                <w:caps/>
                <w:sz w:val="19"/>
                <w:szCs w:val="19"/>
              </w:rPr>
              <w:t xml:space="preserve">Clavier, R. </w:t>
            </w:r>
            <w:hyperlink r:id="rId50" w:history="1">
              <w:r w:rsidRPr="006758B5">
                <w:rPr>
                  <w:i/>
                  <w:sz w:val="19"/>
                  <w:szCs w:val="19"/>
                </w:rPr>
                <w:t>Characterization and Analysis of Polymers</w:t>
              </w:r>
            </w:hyperlink>
            <w:r w:rsidR="00E84FAD">
              <w:rPr>
                <w:sz w:val="19"/>
                <w:szCs w:val="19"/>
              </w:rPr>
              <w:t xml:space="preserve">. </w:t>
            </w:r>
            <w:r w:rsidRPr="006758B5">
              <w:rPr>
                <w:sz w:val="19"/>
                <w:szCs w:val="19"/>
              </w:rPr>
              <w:t xml:space="preserve">John </w:t>
            </w:r>
            <w:proofErr w:type="spellStart"/>
            <w:r w:rsidRPr="006758B5">
              <w:rPr>
                <w:sz w:val="19"/>
                <w:szCs w:val="19"/>
              </w:rPr>
              <w:t>Wiley</w:t>
            </w:r>
            <w:proofErr w:type="spellEnd"/>
            <w:r w:rsidRPr="006758B5">
              <w:rPr>
                <w:sz w:val="19"/>
                <w:szCs w:val="19"/>
              </w:rPr>
              <w:t xml:space="preserve"> &amp; </w:t>
            </w:r>
            <w:proofErr w:type="spellStart"/>
            <w:r w:rsidRPr="006758B5">
              <w:rPr>
                <w:sz w:val="19"/>
                <w:szCs w:val="19"/>
              </w:rPr>
              <w:t>Sons</w:t>
            </w:r>
            <w:proofErr w:type="spellEnd"/>
            <w:r w:rsidRPr="006758B5">
              <w:rPr>
                <w:sz w:val="19"/>
                <w:szCs w:val="19"/>
              </w:rPr>
              <w:t>, 2008. Dostupné z:</w:t>
            </w:r>
            <w:r w:rsidR="00183EC4">
              <w:rPr>
                <w:sz w:val="19"/>
                <w:szCs w:val="19"/>
              </w:rPr>
              <w:t xml:space="preserve"> </w:t>
            </w:r>
            <w:hyperlink r:id="rId51" w:history="1">
              <w:r w:rsidR="00183EC4" w:rsidRPr="00183EC4">
                <w:rPr>
                  <w:rStyle w:val="Hypertextovodkaz"/>
                  <w:sz w:val="19"/>
                  <w:szCs w:val="19"/>
                  <w:shd w:val="clear" w:color="auto" w:fill="FFFFFF"/>
                </w:rPr>
                <w:t>https://app.knovel.com/hotlink/toc/id:kpCAP00001/characterization-analysis/characterization-analysis</w:t>
              </w:r>
            </w:hyperlink>
            <w:r w:rsidR="00183EC4" w:rsidRPr="00183EC4">
              <w:rPr>
                <w:color w:val="323232"/>
                <w:sz w:val="19"/>
                <w:szCs w:val="19"/>
                <w:shd w:val="clear" w:color="auto" w:fill="FFFFFF"/>
              </w:rPr>
              <w:t>.</w:t>
            </w:r>
          </w:p>
          <w:p w14:paraId="50D15F46" w14:textId="77777777" w:rsidR="006758B5" w:rsidRPr="006758B5" w:rsidRDefault="006758B5" w:rsidP="004C0C95">
            <w:pPr>
              <w:jc w:val="both"/>
              <w:rPr>
                <w:sz w:val="16"/>
                <w:szCs w:val="16"/>
              </w:rPr>
            </w:pPr>
          </w:p>
          <w:p w14:paraId="2B64A543" w14:textId="77777777" w:rsidR="004C0C95" w:rsidRPr="006758B5" w:rsidRDefault="004C0C95" w:rsidP="004C0C95">
            <w:pPr>
              <w:jc w:val="both"/>
              <w:rPr>
                <w:sz w:val="19"/>
                <w:szCs w:val="19"/>
                <w:u w:val="single"/>
              </w:rPr>
            </w:pPr>
            <w:r w:rsidRPr="006758B5">
              <w:rPr>
                <w:sz w:val="19"/>
                <w:szCs w:val="19"/>
                <w:u w:val="single"/>
              </w:rPr>
              <w:t>Doporučená literatura:</w:t>
            </w:r>
          </w:p>
          <w:p w14:paraId="6C40F81C" w14:textId="3DEBC682" w:rsidR="00DC6BEF" w:rsidRPr="006758B5" w:rsidRDefault="00DC6BEF" w:rsidP="00DC6BEF">
            <w:pPr>
              <w:shd w:val="clear" w:color="auto" w:fill="FFFFFF"/>
              <w:jc w:val="both"/>
              <w:rPr>
                <w:color w:val="000000"/>
                <w:sz w:val="19"/>
                <w:szCs w:val="19"/>
              </w:rPr>
            </w:pPr>
            <w:r w:rsidRPr="006758B5">
              <w:rPr>
                <w:caps/>
                <w:color w:val="000000"/>
                <w:sz w:val="19"/>
                <w:szCs w:val="19"/>
              </w:rPr>
              <w:t xml:space="preserve">Allgaier, </w:t>
            </w:r>
            <w:r w:rsidRPr="006758B5">
              <w:rPr>
                <w:color w:val="000000"/>
                <w:sz w:val="19"/>
                <w:szCs w:val="19"/>
              </w:rPr>
              <w:t>M. </w:t>
            </w:r>
            <w:proofErr w:type="spellStart"/>
            <w:r w:rsidRPr="006758B5">
              <w:rPr>
                <w:i/>
                <w:iCs/>
                <w:color w:val="000000"/>
                <w:sz w:val="19"/>
                <w:szCs w:val="19"/>
              </w:rPr>
              <w:t>Nondestructive</w:t>
            </w:r>
            <w:proofErr w:type="spellEnd"/>
            <w:r w:rsidRPr="006758B5">
              <w:rPr>
                <w:i/>
                <w:iCs/>
                <w:color w:val="000000"/>
                <w:sz w:val="19"/>
                <w:szCs w:val="19"/>
              </w:rPr>
              <w:t xml:space="preserve"> Testing Handbook: </w:t>
            </w:r>
            <w:proofErr w:type="spellStart"/>
            <w:r w:rsidRPr="006758B5">
              <w:rPr>
                <w:i/>
                <w:iCs/>
                <w:color w:val="000000"/>
                <w:sz w:val="19"/>
                <w:szCs w:val="19"/>
              </w:rPr>
              <w:t>Visual</w:t>
            </w:r>
            <w:proofErr w:type="spellEnd"/>
            <w:r w:rsidRPr="006758B5">
              <w:rPr>
                <w:i/>
                <w:iCs/>
                <w:color w:val="000000"/>
                <w:sz w:val="19"/>
                <w:szCs w:val="19"/>
              </w:rPr>
              <w:t xml:space="preserve"> and </w:t>
            </w:r>
            <w:proofErr w:type="spellStart"/>
            <w:r w:rsidRPr="006758B5">
              <w:rPr>
                <w:i/>
                <w:iCs/>
                <w:color w:val="000000"/>
                <w:sz w:val="19"/>
                <w:szCs w:val="19"/>
              </w:rPr>
              <w:t>Optical</w:t>
            </w:r>
            <w:proofErr w:type="spellEnd"/>
            <w:r w:rsidRPr="006758B5">
              <w:rPr>
                <w:i/>
                <w:iCs/>
                <w:color w:val="000000"/>
                <w:sz w:val="19"/>
                <w:szCs w:val="19"/>
              </w:rPr>
              <w:t xml:space="preserve"> Testing</w:t>
            </w:r>
            <w:r w:rsidRPr="006758B5">
              <w:rPr>
                <w:color w:val="000000"/>
                <w:sz w:val="19"/>
                <w:szCs w:val="19"/>
              </w:rPr>
              <w:t>. USA: Columbus, 2002. ISBN 0931403057.</w:t>
            </w:r>
          </w:p>
          <w:p w14:paraId="137B303A" w14:textId="77777777" w:rsidR="00DC6BEF" w:rsidRPr="006758B5" w:rsidRDefault="00DC6BEF" w:rsidP="00DC6BEF">
            <w:pPr>
              <w:shd w:val="clear" w:color="auto" w:fill="FFFFFF"/>
              <w:jc w:val="both"/>
              <w:rPr>
                <w:sz w:val="19"/>
                <w:szCs w:val="19"/>
              </w:rPr>
            </w:pPr>
            <w:r w:rsidRPr="006758B5">
              <w:rPr>
                <w:sz w:val="19"/>
                <w:szCs w:val="19"/>
              </w:rPr>
              <w:t xml:space="preserve">STEPHENSON, D.A., AGAPIOU, J.S. </w:t>
            </w:r>
            <w:r w:rsidRPr="006758B5">
              <w:rPr>
                <w:i/>
                <w:iCs/>
                <w:sz w:val="19"/>
                <w:szCs w:val="19"/>
              </w:rPr>
              <w:t xml:space="preserve">Metal </w:t>
            </w:r>
            <w:proofErr w:type="spellStart"/>
            <w:r w:rsidRPr="006758B5">
              <w:rPr>
                <w:i/>
                <w:iCs/>
                <w:sz w:val="19"/>
                <w:szCs w:val="19"/>
              </w:rPr>
              <w:t>Cutting</w:t>
            </w:r>
            <w:proofErr w:type="spellEnd"/>
            <w:r w:rsidRPr="006758B5">
              <w:rPr>
                <w:i/>
                <w:iCs/>
                <w:sz w:val="19"/>
                <w:szCs w:val="19"/>
              </w:rPr>
              <w:t xml:space="preserve"> </w:t>
            </w:r>
            <w:proofErr w:type="spellStart"/>
            <w:r w:rsidRPr="006758B5">
              <w:rPr>
                <w:i/>
                <w:iCs/>
                <w:sz w:val="19"/>
                <w:szCs w:val="19"/>
              </w:rPr>
              <w:t>Theory</w:t>
            </w:r>
            <w:proofErr w:type="spellEnd"/>
            <w:r w:rsidRPr="006758B5">
              <w:rPr>
                <w:i/>
                <w:iCs/>
                <w:sz w:val="19"/>
                <w:szCs w:val="19"/>
              </w:rPr>
              <w:t xml:space="preserve"> and </w:t>
            </w:r>
            <w:proofErr w:type="spellStart"/>
            <w:r w:rsidRPr="006758B5">
              <w:rPr>
                <w:i/>
                <w:iCs/>
                <w:sz w:val="19"/>
                <w:szCs w:val="19"/>
              </w:rPr>
              <w:t>Practice</w:t>
            </w:r>
            <w:proofErr w:type="spellEnd"/>
            <w:r w:rsidRPr="006758B5">
              <w:rPr>
                <w:sz w:val="19"/>
                <w:szCs w:val="19"/>
              </w:rPr>
              <w:t xml:space="preserve">. 3rd Ed. </w:t>
            </w:r>
            <w:proofErr w:type="spellStart"/>
            <w:r w:rsidRPr="006758B5">
              <w:rPr>
                <w:sz w:val="19"/>
                <w:szCs w:val="19"/>
              </w:rPr>
              <w:t>Boca</w:t>
            </w:r>
            <w:proofErr w:type="spellEnd"/>
            <w:r w:rsidRPr="006758B5">
              <w:rPr>
                <w:sz w:val="19"/>
                <w:szCs w:val="19"/>
              </w:rPr>
              <w:t xml:space="preserve"> </w:t>
            </w:r>
            <w:proofErr w:type="spellStart"/>
            <w:r w:rsidRPr="006758B5">
              <w:rPr>
                <w:sz w:val="19"/>
                <w:szCs w:val="19"/>
              </w:rPr>
              <w:t>Raton</w:t>
            </w:r>
            <w:proofErr w:type="spellEnd"/>
            <w:r w:rsidRPr="006758B5">
              <w:rPr>
                <w:sz w:val="19"/>
                <w:szCs w:val="19"/>
              </w:rPr>
              <w:t xml:space="preserve">: CRC </w:t>
            </w:r>
            <w:proofErr w:type="spellStart"/>
            <w:r w:rsidRPr="006758B5">
              <w:rPr>
                <w:sz w:val="19"/>
                <w:szCs w:val="19"/>
              </w:rPr>
              <w:t>Press</w:t>
            </w:r>
            <w:proofErr w:type="spellEnd"/>
            <w:r w:rsidRPr="006758B5">
              <w:rPr>
                <w:sz w:val="19"/>
                <w:szCs w:val="19"/>
              </w:rPr>
              <w:t xml:space="preserve">, Taylor &amp; Francis Group, 2016. </w:t>
            </w:r>
            <w:proofErr w:type="spellStart"/>
            <w:r w:rsidRPr="006758B5">
              <w:rPr>
                <w:sz w:val="19"/>
                <w:szCs w:val="19"/>
              </w:rPr>
              <w:t>xxi</w:t>
            </w:r>
            <w:proofErr w:type="spellEnd"/>
            <w:r w:rsidRPr="006758B5">
              <w:rPr>
                <w:sz w:val="19"/>
                <w:szCs w:val="19"/>
              </w:rPr>
              <w:t>, 947 s. ISBN 978-1-4665-8753-3.</w:t>
            </w:r>
          </w:p>
          <w:p w14:paraId="77F5E3D4" w14:textId="77777777" w:rsidR="00DC6BEF" w:rsidRPr="006758B5" w:rsidRDefault="00DC6BEF" w:rsidP="00DC6BEF">
            <w:pPr>
              <w:shd w:val="clear" w:color="auto" w:fill="FFFFFF"/>
              <w:jc w:val="both"/>
              <w:rPr>
                <w:color w:val="000000"/>
                <w:sz w:val="19"/>
                <w:szCs w:val="19"/>
              </w:rPr>
            </w:pPr>
            <w:r w:rsidRPr="006758B5">
              <w:rPr>
                <w:caps/>
                <w:color w:val="000000"/>
                <w:sz w:val="19"/>
                <w:szCs w:val="19"/>
              </w:rPr>
              <w:t xml:space="preserve">Peštička, </w:t>
            </w:r>
            <w:r w:rsidRPr="006758B5">
              <w:rPr>
                <w:color w:val="000000"/>
                <w:sz w:val="19"/>
                <w:szCs w:val="19"/>
              </w:rPr>
              <w:t>L. </w:t>
            </w:r>
            <w:r w:rsidRPr="006758B5">
              <w:rPr>
                <w:i/>
                <w:iCs/>
                <w:color w:val="000000"/>
                <w:sz w:val="19"/>
                <w:szCs w:val="19"/>
              </w:rPr>
              <w:t>Textura povrchů</w:t>
            </w:r>
            <w:r w:rsidRPr="006758B5">
              <w:rPr>
                <w:color w:val="000000"/>
                <w:sz w:val="19"/>
                <w:szCs w:val="19"/>
              </w:rPr>
              <w:t>. Xerox CR, s.r.o., 2006. ISBN 80-7283-205-0.</w:t>
            </w:r>
          </w:p>
          <w:p w14:paraId="4F24B4A9" w14:textId="503C4A05" w:rsidR="006758B5" w:rsidRPr="001762EB" w:rsidRDefault="00DC6BEF" w:rsidP="006758B5">
            <w:pPr>
              <w:shd w:val="clear" w:color="auto" w:fill="FFFFFF"/>
              <w:jc w:val="both"/>
            </w:pPr>
            <w:r w:rsidRPr="006758B5">
              <w:rPr>
                <w:color w:val="000000" w:themeColor="text1"/>
                <w:sz w:val="19"/>
                <w:szCs w:val="19"/>
                <w:shd w:val="clear" w:color="auto" w:fill="FFFFFF"/>
              </w:rPr>
              <w:t>NERI, F. </w:t>
            </w:r>
            <w:proofErr w:type="spellStart"/>
            <w:r w:rsidRPr="006758B5">
              <w:rPr>
                <w:i/>
                <w:iCs/>
                <w:color w:val="000000" w:themeColor="text1"/>
                <w:sz w:val="19"/>
                <w:szCs w:val="19"/>
                <w:shd w:val="clear" w:color="auto" w:fill="FFFFFF"/>
              </w:rPr>
              <w:t>Linear</w:t>
            </w:r>
            <w:proofErr w:type="spellEnd"/>
            <w:r w:rsidRPr="006758B5">
              <w:rPr>
                <w:i/>
                <w:iCs/>
                <w:color w:val="000000" w:themeColor="text1"/>
                <w:sz w:val="19"/>
                <w:szCs w:val="19"/>
                <w:shd w:val="clear" w:color="auto" w:fill="FFFFFF"/>
              </w:rPr>
              <w:t xml:space="preserve"> Algebra </w:t>
            </w:r>
            <w:proofErr w:type="spellStart"/>
            <w:r w:rsidRPr="006758B5">
              <w:rPr>
                <w:i/>
                <w:iCs/>
                <w:color w:val="000000" w:themeColor="text1"/>
                <w:sz w:val="19"/>
                <w:szCs w:val="19"/>
                <w:shd w:val="clear" w:color="auto" w:fill="FFFFFF"/>
              </w:rPr>
              <w:t>for</w:t>
            </w:r>
            <w:proofErr w:type="spellEnd"/>
            <w:r w:rsidRPr="006758B5">
              <w:rPr>
                <w:i/>
                <w:iCs/>
                <w:color w:val="000000" w:themeColor="text1"/>
                <w:sz w:val="19"/>
                <w:szCs w:val="19"/>
                <w:shd w:val="clear" w:color="auto" w:fill="FFFFFF"/>
              </w:rPr>
              <w:t xml:space="preserve"> </w:t>
            </w:r>
            <w:proofErr w:type="spellStart"/>
            <w:r w:rsidRPr="006758B5">
              <w:rPr>
                <w:i/>
                <w:iCs/>
                <w:color w:val="000000" w:themeColor="text1"/>
                <w:sz w:val="19"/>
                <w:szCs w:val="19"/>
                <w:shd w:val="clear" w:color="auto" w:fill="FFFFFF"/>
              </w:rPr>
              <w:t>Computational</w:t>
            </w:r>
            <w:proofErr w:type="spellEnd"/>
            <w:r w:rsidRPr="006758B5">
              <w:rPr>
                <w:i/>
                <w:iCs/>
                <w:color w:val="000000" w:themeColor="text1"/>
                <w:sz w:val="19"/>
                <w:szCs w:val="19"/>
                <w:shd w:val="clear" w:color="auto" w:fill="FFFFFF"/>
              </w:rPr>
              <w:t xml:space="preserve"> </w:t>
            </w:r>
            <w:proofErr w:type="spellStart"/>
            <w:r w:rsidRPr="006758B5">
              <w:rPr>
                <w:i/>
                <w:iCs/>
                <w:color w:val="000000" w:themeColor="text1"/>
                <w:sz w:val="19"/>
                <w:szCs w:val="19"/>
                <w:shd w:val="clear" w:color="auto" w:fill="FFFFFF"/>
              </w:rPr>
              <w:t>Sciences</w:t>
            </w:r>
            <w:proofErr w:type="spellEnd"/>
            <w:r w:rsidRPr="006758B5">
              <w:rPr>
                <w:i/>
                <w:iCs/>
                <w:color w:val="000000" w:themeColor="text1"/>
                <w:sz w:val="19"/>
                <w:szCs w:val="19"/>
                <w:shd w:val="clear" w:color="auto" w:fill="FFFFFF"/>
              </w:rPr>
              <w:t xml:space="preserve"> and </w:t>
            </w:r>
            <w:proofErr w:type="spellStart"/>
            <w:r w:rsidRPr="006758B5">
              <w:rPr>
                <w:i/>
                <w:iCs/>
                <w:color w:val="000000" w:themeColor="text1"/>
                <w:sz w:val="19"/>
                <w:szCs w:val="19"/>
                <w:shd w:val="clear" w:color="auto" w:fill="FFFFFF"/>
              </w:rPr>
              <w:t>Engineering</w:t>
            </w:r>
            <w:proofErr w:type="spellEnd"/>
            <w:r w:rsidRPr="006758B5">
              <w:rPr>
                <w:color w:val="000000" w:themeColor="text1"/>
                <w:sz w:val="19"/>
                <w:szCs w:val="19"/>
                <w:shd w:val="clear" w:color="auto" w:fill="FFFFFF"/>
              </w:rPr>
              <w:t xml:space="preserve">. 2nd Ed. </w:t>
            </w:r>
            <w:proofErr w:type="spellStart"/>
            <w:r w:rsidRPr="006758B5">
              <w:rPr>
                <w:color w:val="000000" w:themeColor="text1"/>
                <w:sz w:val="19"/>
                <w:szCs w:val="19"/>
                <w:shd w:val="clear" w:color="auto" w:fill="FFFFFF"/>
              </w:rPr>
              <w:t>Cham</w:t>
            </w:r>
            <w:proofErr w:type="spellEnd"/>
            <w:r w:rsidRPr="006758B5">
              <w:rPr>
                <w:color w:val="000000" w:themeColor="text1"/>
                <w:sz w:val="19"/>
                <w:szCs w:val="19"/>
                <w:shd w:val="clear" w:color="auto" w:fill="FFFFFF"/>
              </w:rPr>
              <w:t xml:space="preserve">: </w:t>
            </w:r>
            <w:proofErr w:type="spellStart"/>
            <w:r w:rsidRPr="006758B5">
              <w:rPr>
                <w:color w:val="000000" w:themeColor="text1"/>
                <w:sz w:val="19"/>
                <w:szCs w:val="19"/>
                <w:shd w:val="clear" w:color="auto" w:fill="FFFFFF"/>
              </w:rPr>
              <w:t>Springer</w:t>
            </w:r>
            <w:proofErr w:type="spellEnd"/>
            <w:r w:rsidRPr="006758B5">
              <w:rPr>
                <w:color w:val="000000" w:themeColor="text1"/>
                <w:sz w:val="19"/>
                <w:szCs w:val="19"/>
                <w:shd w:val="clear" w:color="auto" w:fill="FFFFFF"/>
              </w:rPr>
              <w:t>, 2019. ISBN 978-3-030-21320-6.</w:t>
            </w:r>
          </w:p>
        </w:tc>
      </w:tr>
      <w:tr w:rsidR="004C0C95" w14:paraId="6DFB5D7F" w14:textId="77777777" w:rsidTr="000C4A98">
        <w:tc>
          <w:tcPr>
            <w:tcW w:w="10106" w:type="dxa"/>
            <w:gridSpan w:val="23"/>
            <w:tcBorders>
              <w:top w:val="single" w:sz="12" w:space="0" w:color="auto"/>
              <w:left w:val="single" w:sz="2" w:space="0" w:color="auto"/>
              <w:bottom w:val="single" w:sz="2" w:space="0" w:color="auto"/>
              <w:right w:val="single" w:sz="2" w:space="0" w:color="auto"/>
            </w:tcBorders>
            <w:shd w:val="clear" w:color="auto" w:fill="F7CAAC"/>
          </w:tcPr>
          <w:p w14:paraId="2B155F72" w14:textId="77777777" w:rsidR="004C0C95" w:rsidRPr="006758B5" w:rsidRDefault="004C0C95" w:rsidP="004C0C95">
            <w:pPr>
              <w:jc w:val="center"/>
              <w:rPr>
                <w:b/>
                <w:sz w:val="19"/>
                <w:szCs w:val="19"/>
              </w:rPr>
            </w:pPr>
            <w:r w:rsidRPr="006758B5">
              <w:rPr>
                <w:b/>
                <w:sz w:val="19"/>
                <w:szCs w:val="19"/>
              </w:rPr>
              <w:t>Informace ke kombinované nebo distanční formě</w:t>
            </w:r>
          </w:p>
        </w:tc>
      </w:tr>
      <w:tr w:rsidR="004C0C95" w14:paraId="58721D71" w14:textId="77777777" w:rsidTr="000C4A98">
        <w:tc>
          <w:tcPr>
            <w:tcW w:w="5038" w:type="dxa"/>
            <w:gridSpan w:val="10"/>
            <w:tcBorders>
              <w:top w:val="single" w:sz="2" w:space="0" w:color="auto"/>
            </w:tcBorders>
            <w:shd w:val="clear" w:color="auto" w:fill="F7CAAC"/>
          </w:tcPr>
          <w:p w14:paraId="5F3EBD1B" w14:textId="77777777" w:rsidR="004C0C95" w:rsidRPr="006758B5" w:rsidRDefault="004C0C95" w:rsidP="004C0C95">
            <w:pPr>
              <w:jc w:val="both"/>
              <w:rPr>
                <w:sz w:val="19"/>
                <w:szCs w:val="19"/>
              </w:rPr>
            </w:pPr>
            <w:r w:rsidRPr="006758B5">
              <w:rPr>
                <w:b/>
                <w:sz w:val="19"/>
                <w:szCs w:val="19"/>
              </w:rPr>
              <w:t>Rozsah konzultací (soustředění)</w:t>
            </w:r>
          </w:p>
        </w:tc>
        <w:tc>
          <w:tcPr>
            <w:tcW w:w="889" w:type="dxa"/>
            <w:gridSpan w:val="2"/>
            <w:tcBorders>
              <w:top w:val="single" w:sz="2" w:space="0" w:color="auto"/>
            </w:tcBorders>
          </w:tcPr>
          <w:p w14:paraId="04E9AB46" w14:textId="77777777" w:rsidR="004C0C95" w:rsidRPr="006758B5" w:rsidRDefault="004C0C95" w:rsidP="004C0C95">
            <w:pPr>
              <w:jc w:val="both"/>
              <w:rPr>
                <w:sz w:val="19"/>
                <w:szCs w:val="19"/>
              </w:rPr>
            </w:pPr>
          </w:p>
        </w:tc>
        <w:tc>
          <w:tcPr>
            <w:tcW w:w="4179" w:type="dxa"/>
            <w:gridSpan w:val="11"/>
            <w:tcBorders>
              <w:top w:val="single" w:sz="2" w:space="0" w:color="auto"/>
            </w:tcBorders>
            <w:shd w:val="clear" w:color="auto" w:fill="F7CAAC"/>
          </w:tcPr>
          <w:p w14:paraId="135C5694" w14:textId="77777777" w:rsidR="004C0C95" w:rsidRPr="006758B5" w:rsidRDefault="004C0C95" w:rsidP="004C0C95">
            <w:pPr>
              <w:jc w:val="both"/>
              <w:rPr>
                <w:b/>
                <w:sz w:val="19"/>
                <w:szCs w:val="19"/>
              </w:rPr>
            </w:pPr>
            <w:r w:rsidRPr="006758B5">
              <w:rPr>
                <w:b/>
                <w:sz w:val="19"/>
                <w:szCs w:val="19"/>
              </w:rPr>
              <w:t xml:space="preserve">hodin </w:t>
            </w:r>
          </w:p>
        </w:tc>
      </w:tr>
      <w:tr w:rsidR="004C0C95" w14:paraId="3727ED2E" w14:textId="77777777" w:rsidTr="000C4A98">
        <w:tc>
          <w:tcPr>
            <w:tcW w:w="10106" w:type="dxa"/>
            <w:gridSpan w:val="23"/>
            <w:shd w:val="clear" w:color="auto" w:fill="F7CAAC"/>
          </w:tcPr>
          <w:p w14:paraId="2CE0624D" w14:textId="77777777" w:rsidR="004C0C95" w:rsidRPr="006758B5" w:rsidRDefault="004C0C95" w:rsidP="004C0C95">
            <w:pPr>
              <w:jc w:val="both"/>
              <w:rPr>
                <w:b/>
                <w:sz w:val="19"/>
                <w:szCs w:val="19"/>
              </w:rPr>
            </w:pPr>
            <w:r w:rsidRPr="006758B5">
              <w:rPr>
                <w:b/>
                <w:sz w:val="19"/>
                <w:szCs w:val="19"/>
              </w:rPr>
              <w:t>Informace o způsobu kontaktu s vyučujícím</w:t>
            </w:r>
          </w:p>
        </w:tc>
      </w:tr>
      <w:tr w:rsidR="004C0C95" w14:paraId="219E71BF" w14:textId="77777777" w:rsidTr="000C4A98">
        <w:trPr>
          <w:trHeight w:val="129"/>
        </w:trPr>
        <w:tc>
          <w:tcPr>
            <w:tcW w:w="10106" w:type="dxa"/>
            <w:gridSpan w:val="23"/>
          </w:tcPr>
          <w:p w14:paraId="11C2C2F3" w14:textId="0ADB1725" w:rsidR="004C0C95" w:rsidRPr="006758B5" w:rsidRDefault="004C0C95" w:rsidP="004C0C95">
            <w:pPr>
              <w:pStyle w:val="xxmsonormal"/>
              <w:shd w:val="clear" w:color="auto" w:fill="FFFFFF"/>
              <w:spacing w:before="0" w:beforeAutospacing="0" w:after="0" w:afterAutospacing="0"/>
              <w:jc w:val="both"/>
              <w:rPr>
                <w:color w:val="000000"/>
                <w:sz w:val="19"/>
                <w:szCs w:val="19"/>
              </w:rPr>
            </w:pPr>
            <w:r w:rsidRPr="006758B5">
              <w:rPr>
                <w:color w:val="000000"/>
                <w:sz w:val="19"/>
                <w:szCs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77BD9175" w14:textId="5E508F7A" w:rsidR="004C0C95" w:rsidRPr="006758B5" w:rsidRDefault="004C0C95" w:rsidP="004C0C95">
            <w:pPr>
              <w:pStyle w:val="xxmsonormal"/>
              <w:shd w:val="clear" w:color="auto" w:fill="FFFFFF"/>
              <w:spacing w:before="0" w:beforeAutospacing="0" w:after="0" w:afterAutospacing="0"/>
              <w:jc w:val="both"/>
              <w:rPr>
                <w:color w:val="000000"/>
                <w:sz w:val="16"/>
                <w:szCs w:val="16"/>
              </w:rPr>
            </w:pPr>
          </w:p>
          <w:p w14:paraId="65DA65FD" w14:textId="77777777" w:rsidR="004C0C95" w:rsidRDefault="004C0C95" w:rsidP="00DC6BEF">
            <w:pPr>
              <w:pStyle w:val="xxmsonormal"/>
              <w:shd w:val="clear" w:color="auto" w:fill="FFFFFF"/>
              <w:spacing w:before="0" w:beforeAutospacing="0" w:after="0" w:afterAutospacing="0"/>
              <w:rPr>
                <w:color w:val="000000"/>
                <w:sz w:val="19"/>
                <w:szCs w:val="19"/>
              </w:rPr>
            </w:pPr>
            <w:r w:rsidRPr="006758B5">
              <w:rPr>
                <w:color w:val="000000"/>
                <w:sz w:val="19"/>
                <w:szCs w:val="19"/>
              </w:rPr>
              <w:t xml:space="preserve">Možnosti komunikace s vyučujícím: </w:t>
            </w:r>
            <w:hyperlink r:id="rId52" w:history="1">
              <w:r w:rsidRPr="006758B5">
                <w:rPr>
                  <w:rStyle w:val="Hypertextovodkaz"/>
                  <w:sz w:val="19"/>
                  <w:szCs w:val="19"/>
                </w:rPr>
                <w:t>pata@utb.cz</w:t>
              </w:r>
            </w:hyperlink>
            <w:r w:rsidRPr="006758B5">
              <w:rPr>
                <w:color w:val="000000"/>
                <w:sz w:val="19"/>
                <w:szCs w:val="19"/>
              </w:rPr>
              <w:t>, 576 035</w:t>
            </w:r>
            <w:r w:rsidR="00183EC4">
              <w:rPr>
                <w:color w:val="000000"/>
                <w:sz w:val="19"/>
                <w:szCs w:val="19"/>
              </w:rPr>
              <w:t> </w:t>
            </w:r>
            <w:r w:rsidRPr="006758B5">
              <w:rPr>
                <w:color w:val="000000"/>
                <w:sz w:val="19"/>
                <w:szCs w:val="19"/>
              </w:rPr>
              <w:t>203.</w:t>
            </w:r>
          </w:p>
          <w:p w14:paraId="3E8223A6" w14:textId="117F9095" w:rsidR="00183EC4" w:rsidRPr="001762EB" w:rsidRDefault="00183EC4" w:rsidP="00DC6BEF">
            <w:pPr>
              <w:pStyle w:val="xxmsonormal"/>
              <w:shd w:val="clear" w:color="auto" w:fill="FFFFFF"/>
              <w:spacing w:before="0" w:beforeAutospacing="0" w:after="0" w:afterAutospacing="0"/>
              <w:rPr>
                <w:sz w:val="20"/>
                <w:szCs w:val="20"/>
              </w:rPr>
            </w:pPr>
          </w:p>
        </w:tc>
      </w:tr>
      <w:tr w:rsidR="00615BEF" w14:paraId="144ED5EC" w14:textId="77777777" w:rsidTr="00615BEF">
        <w:tc>
          <w:tcPr>
            <w:tcW w:w="10106" w:type="dxa"/>
            <w:gridSpan w:val="23"/>
            <w:tcBorders>
              <w:top w:val="single" w:sz="4" w:space="0" w:color="auto"/>
              <w:left w:val="single" w:sz="4" w:space="0" w:color="auto"/>
              <w:bottom w:val="double" w:sz="4" w:space="0" w:color="auto"/>
              <w:right w:val="single" w:sz="4" w:space="0" w:color="auto"/>
            </w:tcBorders>
            <w:shd w:val="clear" w:color="auto" w:fill="BDD6EE"/>
          </w:tcPr>
          <w:p w14:paraId="58000864" w14:textId="65A00E6A" w:rsidR="00615BEF" w:rsidRPr="00615BEF" w:rsidRDefault="00615BEF" w:rsidP="00CC35D3">
            <w:pPr>
              <w:jc w:val="both"/>
              <w:rPr>
                <w:b/>
                <w:bCs/>
                <w:sz w:val="28"/>
                <w:szCs w:val="28"/>
              </w:rPr>
            </w:pPr>
            <w:r>
              <w:br w:type="page"/>
            </w:r>
            <w:r>
              <w:br w:type="page"/>
            </w:r>
            <w:r>
              <w:br w:type="page"/>
            </w:r>
            <w:r w:rsidRPr="00615BEF">
              <w:rPr>
                <w:b/>
                <w:bCs/>
                <w:sz w:val="28"/>
                <w:szCs w:val="28"/>
              </w:rPr>
              <w:t>B-III – Charakteristika studijního předmětu</w:t>
            </w:r>
          </w:p>
        </w:tc>
      </w:tr>
      <w:tr w:rsidR="00615BEF" w:rsidRPr="00F87F75" w14:paraId="1738DAB8" w14:textId="77777777" w:rsidTr="00CC35D3">
        <w:tc>
          <w:tcPr>
            <w:tcW w:w="3403" w:type="dxa"/>
            <w:gridSpan w:val="3"/>
            <w:tcBorders>
              <w:top w:val="double" w:sz="4" w:space="0" w:color="auto"/>
            </w:tcBorders>
            <w:shd w:val="clear" w:color="auto" w:fill="F7CAAC"/>
          </w:tcPr>
          <w:p w14:paraId="2F71804C" w14:textId="77777777" w:rsidR="00615BEF" w:rsidRDefault="00615BEF" w:rsidP="00CC35D3">
            <w:pPr>
              <w:jc w:val="both"/>
              <w:rPr>
                <w:b/>
              </w:rPr>
            </w:pPr>
            <w:r>
              <w:rPr>
                <w:b/>
              </w:rPr>
              <w:t>Název studijního předmětu</w:t>
            </w:r>
          </w:p>
        </w:tc>
        <w:tc>
          <w:tcPr>
            <w:tcW w:w="6703" w:type="dxa"/>
            <w:gridSpan w:val="20"/>
            <w:tcBorders>
              <w:top w:val="double" w:sz="4" w:space="0" w:color="auto"/>
            </w:tcBorders>
          </w:tcPr>
          <w:p w14:paraId="3053BAFA" w14:textId="77777777" w:rsidR="00615BEF" w:rsidRPr="00F87F75" w:rsidRDefault="00615BEF" w:rsidP="00CC35D3">
            <w:pPr>
              <w:jc w:val="both"/>
              <w:rPr>
                <w:b/>
                <w:bCs/>
              </w:rPr>
            </w:pPr>
            <w:bookmarkStart w:id="37" w:name="Nauka_o_kov_mater"/>
            <w:bookmarkEnd w:id="37"/>
            <w:r w:rsidRPr="00F855FC">
              <w:rPr>
                <w:b/>
                <w:bCs/>
                <w:spacing w:val="-2"/>
              </w:rPr>
              <w:t>Nauka o kovových materiálech</w:t>
            </w:r>
          </w:p>
        </w:tc>
      </w:tr>
      <w:tr w:rsidR="00615BEF" w14:paraId="0F469D46" w14:textId="77777777" w:rsidTr="00CC35D3">
        <w:tc>
          <w:tcPr>
            <w:tcW w:w="3403" w:type="dxa"/>
            <w:gridSpan w:val="3"/>
            <w:shd w:val="clear" w:color="auto" w:fill="F7CAAC"/>
          </w:tcPr>
          <w:p w14:paraId="7B2B8CC6" w14:textId="77777777" w:rsidR="00615BEF" w:rsidRDefault="00615BEF" w:rsidP="00CC35D3">
            <w:pPr>
              <w:jc w:val="both"/>
              <w:rPr>
                <w:b/>
              </w:rPr>
            </w:pPr>
            <w:r>
              <w:rPr>
                <w:b/>
              </w:rPr>
              <w:t>Typ předmětu</w:t>
            </w:r>
          </w:p>
        </w:tc>
        <w:tc>
          <w:tcPr>
            <w:tcW w:w="3340" w:type="dxa"/>
            <w:gridSpan w:val="12"/>
          </w:tcPr>
          <w:p w14:paraId="50C47027" w14:textId="5BA23603" w:rsidR="00615BEF" w:rsidRDefault="0092203B" w:rsidP="00CC35D3">
            <w:pPr>
              <w:jc w:val="both"/>
            </w:pPr>
            <w:ins w:id="38" w:author="Michal Staněk" w:date="2021-03-30T13:43:00Z">
              <w:r w:rsidRPr="0092203B">
                <w:t>povinně volitelný</w:t>
              </w:r>
            </w:ins>
          </w:p>
        </w:tc>
        <w:tc>
          <w:tcPr>
            <w:tcW w:w="2695" w:type="dxa"/>
            <w:gridSpan w:val="5"/>
            <w:shd w:val="clear" w:color="auto" w:fill="F7CAAC"/>
          </w:tcPr>
          <w:p w14:paraId="1B0F7B7C" w14:textId="77777777" w:rsidR="00615BEF" w:rsidRDefault="00615BEF" w:rsidP="00CC35D3">
            <w:pPr>
              <w:jc w:val="both"/>
            </w:pPr>
            <w:r>
              <w:rPr>
                <w:b/>
              </w:rPr>
              <w:t>doporučený ročník / semestr</w:t>
            </w:r>
          </w:p>
        </w:tc>
        <w:tc>
          <w:tcPr>
            <w:tcW w:w="668" w:type="dxa"/>
            <w:gridSpan w:val="3"/>
          </w:tcPr>
          <w:p w14:paraId="3C010C6E" w14:textId="77777777" w:rsidR="00615BEF" w:rsidRDefault="00615BEF" w:rsidP="00CC35D3">
            <w:pPr>
              <w:jc w:val="both"/>
            </w:pPr>
          </w:p>
        </w:tc>
      </w:tr>
      <w:tr w:rsidR="00615BEF" w14:paraId="3E9A5B2F" w14:textId="77777777" w:rsidTr="00CC35D3">
        <w:tc>
          <w:tcPr>
            <w:tcW w:w="3403" w:type="dxa"/>
            <w:gridSpan w:val="3"/>
            <w:shd w:val="clear" w:color="auto" w:fill="F7CAAC"/>
          </w:tcPr>
          <w:p w14:paraId="230C3A95" w14:textId="77777777" w:rsidR="00615BEF" w:rsidRDefault="00615BEF" w:rsidP="00CC35D3">
            <w:pPr>
              <w:jc w:val="both"/>
              <w:rPr>
                <w:b/>
              </w:rPr>
            </w:pPr>
            <w:r>
              <w:rPr>
                <w:b/>
              </w:rPr>
              <w:t>Rozsah studijního předmětu</w:t>
            </w:r>
          </w:p>
        </w:tc>
        <w:tc>
          <w:tcPr>
            <w:tcW w:w="1635" w:type="dxa"/>
            <w:gridSpan w:val="7"/>
          </w:tcPr>
          <w:p w14:paraId="273029CA" w14:textId="77777777" w:rsidR="00615BEF" w:rsidRDefault="00615BEF" w:rsidP="00CC35D3">
            <w:pPr>
              <w:jc w:val="both"/>
            </w:pPr>
          </w:p>
        </w:tc>
        <w:tc>
          <w:tcPr>
            <w:tcW w:w="889" w:type="dxa"/>
            <w:gridSpan w:val="2"/>
            <w:shd w:val="clear" w:color="auto" w:fill="F7CAAC"/>
          </w:tcPr>
          <w:p w14:paraId="7DC0050B" w14:textId="77777777" w:rsidR="00615BEF" w:rsidRDefault="00615BEF" w:rsidP="00CC35D3">
            <w:pPr>
              <w:jc w:val="both"/>
              <w:rPr>
                <w:b/>
              </w:rPr>
            </w:pPr>
            <w:r>
              <w:rPr>
                <w:b/>
              </w:rPr>
              <w:t xml:space="preserve">hod. </w:t>
            </w:r>
          </w:p>
        </w:tc>
        <w:tc>
          <w:tcPr>
            <w:tcW w:w="816" w:type="dxa"/>
            <w:gridSpan w:val="3"/>
          </w:tcPr>
          <w:p w14:paraId="4A8E6EF5" w14:textId="77777777" w:rsidR="00615BEF" w:rsidRDefault="00615BEF" w:rsidP="00CC35D3">
            <w:pPr>
              <w:jc w:val="both"/>
            </w:pPr>
          </w:p>
        </w:tc>
        <w:tc>
          <w:tcPr>
            <w:tcW w:w="2156" w:type="dxa"/>
            <w:gridSpan w:val="3"/>
            <w:shd w:val="clear" w:color="auto" w:fill="F7CAAC"/>
          </w:tcPr>
          <w:p w14:paraId="55437F80" w14:textId="77777777" w:rsidR="00615BEF" w:rsidRDefault="00615BEF" w:rsidP="00CC35D3">
            <w:pPr>
              <w:jc w:val="both"/>
              <w:rPr>
                <w:b/>
              </w:rPr>
            </w:pPr>
            <w:r>
              <w:rPr>
                <w:b/>
              </w:rPr>
              <w:t>kreditů</w:t>
            </w:r>
          </w:p>
        </w:tc>
        <w:tc>
          <w:tcPr>
            <w:tcW w:w="1207" w:type="dxa"/>
            <w:gridSpan w:val="5"/>
          </w:tcPr>
          <w:p w14:paraId="197F2AD1" w14:textId="77777777" w:rsidR="00615BEF" w:rsidRDefault="00615BEF" w:rsidP="00CC35D3">
            <w:pPr>
              <w:jc w:val="both"/>
            </w:pPr>
          </w:p>
        </w:tc>
      </w:tr>
      <w:tr w:rsidR="00615BEF" w14:paraId="2B90CE25" w14:textId="77777777" w:rsidTr="00CC35D3">
        <w:tc>
          <w:tcPr>
            <w:tcW w:w="3403" w:type="dxa"/>
            <w:gridSpan w:val="3"/>
            <w:shd w:val="clear" w:color="auto" w:fill="F7CAAC"/>
          </w:tcPr>
          <w:p w14:paraId="42A8E9F3" w14:textId="77777777" w:rsidR="00615BEF" w:rsidRDefault="00615BEF" w:rsidP="00CC35D3">
            <w:pPr>
              <w:jc w:val="both"/>
              <w:rPr>
                <w:b/>
                <w:sz w:val="22"/>
              </w:rPr>
            </w:pPr>
            <w:r>
              <w:rPr>
                <w:b/>
              </w:rPr>
              <w:t xml:space="preserve">Prerekvizity, </w:t>
            </w:r>
            <w:proofErr w:type="spellStart"/>
            <w:r>
              <w:rPr>
                <w:b/>
              </w:rPr>
              <w:t>korekvizity</w:t>
            </w:r>
            <w:proofErr w:type="spellEnd"/>
            <w:r>
              <w:rPr>
                <w:b/>
              </w:rPr>
              <w:t>, ekvivalence</w:t>
            </w:r>
          </w:p>
        </w:tc>
        <w:tc>
          <w:tcPr>
            <w:tcW w:w="6703" w:type="dxa"/>
            <w:gridSpan w:val="20"/>
          </w:tcPr>
          <w:p w14:paraId="6523DAE1" w14:textId="77777777" w:rsidR="00615BEF" w:rsidRDefault="00615BEF" w:rsidP="00CC35D3">
            <w:pPr>
              <w:jc w:val="both"/>
            </w:pPr>
          </w:p>
        </w:tc>
      </w:tr>
      <w:tr w:rsidR="00615BEF" w14:paraId="417C427B" w14:textId="77777777" w:rsidTr="00CC35D3">
        <w:tc>
          <w:tcPr>
            <w:tcW w:w="3403" w:type="dxa"/>
            <w:gridSpan w:val="3"/>
            <w:shd w:val="clear" w:color="auto" w:fill="F7CAAC"/>
          </w:tcPr>
          <w:p w14:paraId="6D412433" w14:textId="77777777" w:rsidR="00615BEF" w:rsidRDefault="00615BEF" w:rsidP="00CC35D3">
            <w:pPr>
              <w:jc w:val="both"/>
              <w:rPr>
                <w:b/>
              </w:rPr>
            </w:pPr>
            <w:r>
              <w:rPr>
                <w:b/>
              </w:rPr>
              <w:t>Způsob ověření studijních výsledků</w:t>
            </w:r>
          </w:p>
        </w:tc>
        <w:tc>
          <w:tcPr>
            <w:tcW w:w="3340" w:type="dxa"/>
            <w:gridSpan w:val="12"/>
          </w:tcPr>
          <w:p w14:paraId="7716B2A8" w14:textId="77777777" w:rsidR="00615BEF" w:rsidRDefault="00615BEF" w:rsidP="00CC35D3">
            <w:pPr>
              <w:jc w:val="both"/>
            </w:pPr>
            <w:r>
              <w:t>zkouška</w:t>
            </w:r>
          </w:p>
        </w:tc>
        <w:tc>
          <w:tcPr>
            <w:tcW w:w="2156" w:type="dxa"/>
            <w:gridSpan w:val="3"/>
            <w:shd w:val="clear" w:color="auto" w:fill="F7CAAC"/>
          </w:tcPr>
          <w:p w14:paraId="3CD0DA3B" w14:textId="77777777" w:rsidR="00615BEF" w:rsidRDefault="00615BEF" w:rsidP="00CC35D3">
            <w:pPr>
              <w:jc w:val="both"/>
              <w:rPr>
                <w:b/>
              </w:rPr>
            </w:pPr>
            <w:r>
              <w:rPr>
                <w:b/>
              </w:rPr>
              <w:t>Forma výuky</w:t>
            </w:r>
          </w:p>
        </w:tc>
        <w:tc>
          <w:tcPr>
            <w:tcW w:w="1207" w:type="dxa"/>
            <w:gridSpan w:val="5"/>
          </w:tcPr>
          <w:p w14:paraId="3350E55F" w14:textId="14E9E56E" w:rsidR="00615BEF" w:rsidRDefault="00A54DA5" w:rsidP="00CC35D3">
            <w:pPr>
              <w:jc w:val="both"/>
            </w:pPr>
            <w:ins w:id="39" w:author="Michal Staněk" w:date="2021-03-30T14:04:00Z">
              <w:r>
                <w:rPr>
                  <w:sz w:val="18"/>
                  <w:szCs w:val="18"/>
                </w:rPr>
                <w:t>konzultace</w:t>
              </w:r>
            </w:ins>
          </w:p>
        </w:tc>
      </w:tr>
      <w:tr w:rsidR="00615BEF" w14:paraId="6626932D" w14:textId="77777777" w:rsidTr="00CC35D3">
        <w:tc>
          <w:tcPr>
            <w:tcW w:w="3403" w:type="dxa"/>
            <w:gridSpan w:val="3"/>
            <w:shd w:val="clear" w:color="auto" w:fill="F7CAAC"/>
          </w:tcPr>
          <w:p w14:paraId="570F41C6" w14:textId="77777777" w:rsidR="00615BEF" w:rsidRDefault="00615BEF" w:rsidP="00CC35D3">
            <w:pPr>
              <w:jc w:val="both"/>
              <w:rPr>
                <w:b/>
              </w:rPr>
            </w:pPr>
            <w:r>
              <w:rPr>
                <w:b/>
              </w:rPr>
              <w:t>Forma způsobu ověření studijních výsledků a další požadavky na studenta</w:t>
            </w:r>
          </w:p>
        </w:tc>
        <w:tc>
          <w:tcPr>
            <w:tcW w:w="6703" w:type="dxa"/>
            <w:gridSpan w:val="20"/>
            <w:tcBorders>
              <w:bottom w:val="single" w:sz="4" w:space="0" w:color="auto"/>
            </w:tcBorders>
          </w:tcPr>
          <w:p w14:paraId="7F5B21A4" w14:textId="77777777" w:rsidR="00615BEF" w:rsidRDefault="00615BEF" w:rsidP="00CC35D3">
            <w:pPr>
              <w:jc w:val="both"/>
            </w:pPr>
          </w:p>
        </w:tc>
      </w:tr>
      <w:tr w:rsidR="00615BEF" w14:paraId="02B2C00A" w14:textId="77777777" w:rsidTr="00CC35D3">
        <w:trPr>
          <w:trHeight w:val="197"/>
        </w:trPr>
        <w:tc>
          <w:tcPr>
            <w:tcW w:w="3403" w:type="dxa"/>
            <w:gridSpan w:val="3"/>
            <w:tcBorders>
              <w:top w:val="nil"/>
            </w:tcBorders>
            <w:shd w:val="clear" w:color="auto" w:fill="F7CAAC"/>
          </w:tcPr>
          <w:p w14:paraId="70E91643" w14:textId="77777777" w:rsidR="00615BEF" w:rsidRDefault="00615BEF" w:rsidP="00CC35D3">
            <w:pPr>
              <w:jc w:val="both"/>
              <w:rPr>
                <w:b/>
              </w:rPr>
            </w:pPr>
            <w:r>
              <w:rPr>
                <w:b/>
              </w:rPr>
              <w:t>Garant předmětu</w:t>
            </w:r>
          </w:p>
        </w:tc>
        <w:tc>
          <w:tcPr>
            <w:tcW w:w="6703" w:type="dxa"/>
            <w:gridSpan w:val="20"/>
            <w:tcBorders>
              <w:top w:val="single" w:sz="4" w:space="0" w:color="auto"/>
            </w:tcBorders>
          </w:tcPr>
          <w:p w14:paraId="3907FE47" w14:textId="77777777" w:rsidR="00615BEF" w:rsidRDefault="00615BEF" w:rsidP="00CC35D3">
            <w:pPr>
              <w:jc w:val="both"/>
            </w:pPr>
            <w:r>
              <w:rPr>
                <w:spacing w:val="-2"/>
              </w:rPr>
              <w:t>doc</w:t>
            </w:r>
            <w:r w:rsidRPr="007D33B0">
              <w:rPr>
                <w:spacing w:val="-2"/>
              </w:rPr>
              <w:t xml:space="preserve">. Ing. Peter Pavol </w:t>
            </w:r>
            <w:proofErr w:type="spellStart"/>
            <w:r w:rsidRPr="007D33B0">
              <w:rPr>
                <w:spacing w:val="-2"/>
              </w:rPr>
              <w:t>Monka</w:t>
            </w:r>
            <w:proofErr w:type="spellEnd"/>
            <w:r w:rsidRPr="007D33B0">
              <w:rPr>
                <w:spacing w:val="-2"/>
              </w:rPr>
              <w:t>, PhD</w:t>
            </w:r>
            <w:r>
              <w:rPr>
                <w:spacing w:val="-2"/>
              </w:rPr>
              <w:t>.</w:t>
            </w:r>
          </w:p>
        </w:tc>
      </w:tr>
      <w:tr w:rsidR="00615BEF" w14:paraId="44B8AB09" w14:textId="77777777" w:rsidTr="00CC35D3">
        <w:trPr>
          <w:trHeight w:val="243"/>
        </w:trPr>
        <w:tc>
          <w:tcPr>
            <w:tcW w:w="3403" w:type="dxa"/>
            <w:gridSpan w:val="3"/>
            <w:tcBorders>
              <w:top w:val="nil"/>
            </w:tcBorders>
            <w:shd w:val="clear" w:color="auto" w:fill="F7CAAC"/>
          </w:tcPr>
          <w:p w14:paraId="1E7DF5BC" w14:textId="77777777" w:rsidR="00615BEF" w:rsidRDefault="00615BEF" w:rsidP="00CC35D3">
            <w:pPr>
              <w:jc w:val="both"/>
              <w:rPr>
                <w:b/>
              </w:rPr>
            </w:pPr>
            <w:r>
              <w:rPr>
                <w:b/>
              </w:rPr>
              <w:t>Zapojení garanta do výuky předmětu</w:t>
            </w:r>
          </w:p>
        </w:tc>
        <w:tc>
          <w:tcPr>
            <w:tcW w:w="6703" w:type="dxa"/>
            <w:gridSpan w:val="20"/>
            <w:tcBorders>
              <w:top w:val="nil"/>
            </w:tcBorders>
          </w:tcPr>
          <w:p w14:paraId="6148E651" w14:textId="77777777" w:rsidR="00615BEF" w:rsidRDefault="00615BEF" w:rsidP="00CC35D3">
            <w:pPr>
              <w:jc w:val="both"/>
            </w:pPr>
            <w:proofErr w:type="gramStart"/>
            <w:r w:rsidRPr="005E38C5">
              <w:t>100%</w:t>
            </w:r>
            <w:proofErr w:type="gramEnd"/>
          </w:p>
        </w:tc>
      </w:tr>
      <w:tr w:rsidR="00615BEF" w14:paraId="4A05E9FA" w14:textId="77777777" w:rsidTr="00CC35D3">
        <w:tc>
          <w:tcPr>
            <w:tcW w:w="3403" w:type="dxa"/>
            <w:gridSpan w:val="3"/>
            <w:shd w:val="clear" w:color="auto" w:fill="F7CAAC"/>
          </w:tcPr>
          <w:p w14:paraId="7B864A8A" w14:textId="77777777" w:rsidR="00615BEF" w:rsidRDefault="00615BEF" w:rsidP="00CC35D3">
            <w:pPr>
              <w:jc w:val="both"/>
              <w:rPr>
                <w:b/>
              </w:rPr>
            </w:pPr>
            <w:r>
              <w:rPr>
                <w:b/>
              </w:rPr>
              <w:t>Vyučující</w:t>
            </w:r>
          </w:p>
        </w:tc>
        <w:tc>
          <w:tcPr>
            <w:tcW w:w="6703" w:type="dxa"/>
            <w:gridSpan w:val="20"/>
            <w:tcBorders>
              <w:bottom w:val="nil"/>
            </w:tcBorders>
          </w:tcPr>
          <w:p w14:paraId="69E67AE7" w14:textId="77777777" w:rsidR="00615BEF" w:rsidRDefault="00615BEF" w:rsidP="00CC35D3">
            <w:pPr>
              <w:jc w:val="both"/>
            </w:pPr>
          </w:p>
        </w:tc>
      </w:tr>
      <w:tr w:rsidR="00615BEF" w14:paraId="46580D2E" w14:textId="77777777" w:rsidTr="00CC35D3">
        <w:trPr>
          <w:trHeight w:val="272"/>
        </w:trPr>
        <w:tc>
          <w:tcPr>
            <w:tcW w:w="10106" w:type="dxa"/>
            <w:gridSpan w:val="23"/>
            <w:tcBorders>
              <w:top w:val="nil"/>
            </w:tcBorders>
          </w:tcPr>
          <w:p w14:paraId="5FEDF189" w14:textId="77777777" w:rsidR="00615BEF" w:rsidRDefault="00615BEF" w:rsidP="00CC35D3">
            <w:pPr>
              <w:spacing w:before="20" w:after="20"/>
              <w:jc w:val="both"/>
            </w:pPr>
            <w:r>
              <w:rPr>
                <w:spacing w:val="-2"/>
              </w:rPr>
              <w:t>doc</w:t>
            </w:r>
            <w:r w:rsidRPr="007D33B0">
              <w:rPr>
                <w:spacing w:val="-2"/>
              </w:rPr>
              <w:t xml:space="preserve">. Ing. Peter Pavol </w:t>
            </w:r>
            <w:proofErr w:type="spellStart"/>
            <w:r w:rsidRPr="007D33B0">
              <w:rPr>
                <w:spacing w:val="-2"/>
              </w:rPr>
              <w:t>Monka</w:t>
            </w:r>
            <w:proofErr w:type="spellEnd"/>
            <w:r w:rsidRPr="007D33B0">
              <w:rPr>
                <w:spacing w:val="-2"/>
              </w:rPr>
              <w:t>, PhD</w:t>
            </w:r>
            <w:r>
              <w:rPr>
                <w:spacing w:val="-2"/>
              </w:rPr>
              <w:t>.</w:t>
            </w:r>
          </w:p>
        </w:tc>
      </w:tr>
      <w:tr w:rsidR="00615BEF" w14:paraId="24829761" w14:textId="77777777" w:rsidTr="00CC35D3">
        <w:tc>
          <w:tcPr>
            <w:tcW w:w="3403" w:type="dxa"/>
            <w:gridSpan w:val="3"/>
            <w:shd w:val="clear" w:color="auto" w:fill="F7CAAC"/>
          </w:tcPr>
          <w:p w14:paraId="3AFE7394" w14:textId="77777777" w:rsidR="00615BEF" w:rsidRDefault="00615BEF" w:rsidP="00CC35D3">
            <w:pPr>
              <w:jc w:val="both"/>
              <w:rPr>
                <w:b/>
              </w:rPr>
            </w:pPr>
            <w:r>
              <w:rPr>
                <w:b/>
              </w:rPr>
              <w:t>Stručná anotace předmětu</w:t>
            </w:r>
          </w:p>
        </w:tc>
        <w:tc>
          <w:tcPr>
            <w:tcW w:w="6703" w:type="dxa"/>
            <w:gridSpan w:val="20"/>
            <w:tcBorders>
              <w:bottom w:val="nil"/>
            </w:tcBorders>
          </w:tcPr>
          <w:p w14:paraId="4EA4D4C0" w14:textId="77777777" w:rsidR="00615BEF" w:rsidRDefault="00615BEF" w:rsidP="00CC35D3">
            <w:pPr>
              <w:jc w:val="both"/>
            </w:pPr>
          </w:p>
        </w:tc>
      </w:tr>
      <w:tr w:rsidR="00615BEF" w:rsidRPr="001762EB" w14:paraId="0AE0E125" w14:textId="77777777" w:rsidTr="00CC35D3">
        <w:trPr>
          <w:trHeight w:val="3424"/>
        </w:trPr>
        <w:tc>
          <w:tcPr>
            <w:tcW w:w="10106" w:type="dxa"/>
            <w:gridSpan w:val="23"/>
            <w:tcBorders>
              <w:top w:val="nil"/>
              <w:bottom w:val="single" w:sz="12" w:space="0" w:color="auto"/>
            </w:tcBorders>
          </w:tcPr>
          <w:p w14:paraId="40F61E9C" w14:textId="77777777" w:rsidR="00615BEF" w:rsidRDefault="00615BEF" w:rsidP="00CC35D3">
            <w:pPr>
              <w:jc w:val="both"/>
              <w:rPr>
                <w:color w:val="000000"/>
                <w:shd w:val="clear" w:color="auto" w:fill="FFFFFF"/>
              </w:rPr>
            </w:pPr>
            <w:r w:rsidRPr="00AF72BC">
              <w:rPr>
                <w:color w:val="000000"/>
                <w:shd w:val="clear" w:color="auto" w:fill="FFFFFF"/>
              </w:rPr>
              <w:t xml:space="preserve">Cílem předmětu je </w:t>
            </w:r>
            <w:r>
              <w:rPr>
                <w:color w:val="000000"/>
                <w:shd w:val="clear" w:color="auto" w:fill="FFFFFF"/>
              </w:rPr>
              <w:t>rozvoj odborných kompetencí individuálně připravených pro konkrétního studenta se zaměřením podle tématu jeho práce. Individuální obsah studia je vytvářen pro získání kompaktních znalostí a dovedností oboru kovových materiálů souvisejících s oblastí vědeckého zaměření studenta.</w:t>
            </w:r>
          </w:p>
          <w:p w14:paraId="3D010D41" w14:textId="77777777" w:rsidR="00615BEF" w:rsidRDefault="00615BEF" w:rsidP="00CC35D3">
            <w:pPr>
              <w:jc w:val="both"/>
              <w:rPr>
                <w:color w:val="000000"/>
                <w:shd w:val="clear" w:color="auto" w:fill="FFFFFF"/>
              </w:rPr>
            </w:pPr>
          </w:p>
          <w:p w14:paraId="6C66547F" w14:textId="77777777" w:rsidR="00615BEF" w:rsidRPr="001B13CE" w:rsidRDefault="00615BEF" w:rsidP="00CC35D3">
            <w:pPr>
              <w:jc w:val="both"/>
              <w:rPr>
                <w:u w:val="single"/>
              </w:rPr>
            </w:pPr>
            <w:r w:rsidRPr="001B13CE">
              <w:rPr>
                <w:u w:val="single"/>
              </w:rPr>
              <w:t>Základní témata:</w:t>
            </w:r>
          </w:p>
          <w:p w14:paraId="2CC47CD5" w14:textId="77777777" w:rsidR="00615BEF" w:rsidRDefault="00615BEF" w:rsidP="00CC35D3">
            <w:pPr>
              <w:pStyle w:val="Odstavecseseznamem"/>
              <w:numPr>
                <w:ilvl w:val="0"/>
                <w:numId w:val="18"/>
              </w:numPr>
              <w:ind w:left="113" w:hanging="113"/>
              <w:jc w:val="both"/>
              <w:rPr>
                <w:shd w:val="clear" w:color="auto" w:fill="FFFFFF"/>
              </w:rPr>
            </w:pPr>
            <w:r>
              <w:rPr>
                <w:shd w:val="clear" w:color="auto" w:fill="FFFFFF"/>
              </w:rPr>
              <w:t>Pokročilé feritické materiály.</w:t>
            </w:r>
          </w:p>
          <w:p w14:paraId="08F5B20D" w14:textId="77777777" w:rsidR="00615BEF" w:rsidRDefault="00615BEF" w:rsidP="00CC35D3">
            <w:pPr>
              <w:pStyle w:val="Odstavecseseznamem"/>
              <w:numPr>
                <w:ilvl w:val="0"/>
                <w:numId w:val="18"/>
              </w:numPr>
              <w:ind w:left="113" w:hanging="113"/>
              <w:jc w:val="both"/>
              <w:rPr>
                <w:shd w:val="clear" w:color="auto" w:fill="FFFFFF"/>
              </w:rPr>
            </w:pPr>
            <w:r>
              <w:rPr>
                <w:shd w:val="clear" w:color="auto" w:fill="FFFFFF"/>
              </w:rPr>
              <w:t>Pokročilé materiály na bázi lehkých kovů.</w:t>
            </w:r>
          </w:p>
          <w:p w14:paraId="54BC58D0" w14:textId="77777777" w:rsidR="00615BEF" w:rsidRDefault="00615BEF" w:rsidP="00CC35D3">
            <w:pPr>
              <w:pStyle w:val="Odstavecseseznamem"/>
              <w:numPr>
                <w:ilvl w:val="0"/>
                <w:numId w:val="18"/>
              </w:numPr>
              <w:ind w:left="113" w:hanging="113"/>
              <w:jc w:val="both"/>
              <w:rPr>
                <w:shd w:val="clear" w:color="auto" w:fill="FFFFFF"/>
              </w:rPr>
            </w:pPr>
            <w:r>
              <w:rPr>
                <w:shd w:val="clear" w:color="auto" w:fill="FFFFFF"/>
              </w:rPr>
              <w:t>Pokročilé materiály na bázi těžkých kovů.</w:t>
            </w:r>
          </w:p>
          <w:p w14:paraId="58A81753" w14:textId="77777777" w:rsidR="00615BEF" w:rsidRDefault="00615BEF" w:rsidP="00CC35D3">
            <w:pPr>
              <w:pStyle w:val="Odstavecseseznamem"/>
              <w:numPr>
                <w:ilvl w:val="0"/>
                <w:numId w:val="18"/>
              </w:numPr>
              <w:ind w:left="113" w:hanging="113"/>
              <w:jc w:val="both"/>
              <w:rPr>
                <w:shd w:val="clear" w:color="auto" w:fill="FFFFFF"/>
              </w:rPr>
            </w:pPr>
            <w:r>
              <w:rPr>
                <w:shd w:val="clear" w:color="auto" w:fill="FFFFFF"/>
              </w:rPr>
              <w:t>Funkčně stupňované materiály.</w:t>
            </w:r>
          </w:p>
          <w:p w14:paraId="4393BD58" w14:textId="77777777" w:rsidR="00615BEF" w:rsidRDefault="00615BEF" w:rsidP="00CC35D3">
            <w:pPr>
              <w:pStyle w:val="Odstavecseseznamem"/>
              <w:numPr>
                <w:ilvl w:val="0"/>
                <w:numId w:val="18"/>
              </w:numPr>
              <w:ind w:left="113" w:hanging="113"/>
              <w:jc w:val="both"/>
              <w:rPr>
                <w:shd w:val="clear" w:color="auto" w:fill="FFFFFF"/>
              </w:rPr>
            </w:pPr>
            <w:r>
              <w:rPr>
                <w:shd w:val="clear" w:color="auto" w:fill="FFFFFF"/>
              </w:rPr>
              <w:t>Materiály pro extrémní teploty.</w:t>
            </w:r>
          </w:p>
          <w:p w14:paraId="15D3ABEB" w14:textId="77777777" w:rsidR="00615BEF" w:rsidRDefault="00615BEF" w:rsidP="00CC35D3">
            <w:pPr>
              <w:pStyle w:val="Odstavecseseznamem"/>
              <w:numPr>
                <w:ilvl w:val="0"/>
                <w:numId w:val="18"/>
              </w:numPr>
              <w:ind w:left="113" w:hanging="113"/>
              <w:jc w:val="both"/>
              <w:rPr>
                <w:shd w:val="clear" w:color="auto" w:fill="FFFFFF"/>
              </w:rPr>
            </w:pPr>
            <w:r>
              <w:rPr>
                <w:shd w:val="clear" w:color="auto" w:fill="FFFFFF"/>
              </w:rPr>
              <w:t>Kompozity s kovovou matricí.</w:t>
            </w:r>
          </w:p>
          <w:p w14:paraId="74770CC4" w14:textId="77777777" w:rsidR="00615BEF" w:rsidRDefault="00615BEF" w:rsidP="00CC35D3">
            <w:pPr>
              <w:pStyle w:val="Odstavecseseznamem"/>
              <w:numPr>
                <w:ilvl w:val="0"/>
                <w:numId w:val="18"/>
              </w:numPr>
              <w:ind w:left="113" w:hanging="113"/>
              <w:jc w:val="both"/>
              <w:rPr>
                <w:shd w:val="clear" w:color="auto" w:fill="FFFFFF"/>
              </w:rPr>
            </w:pPr>
            <w:r>
              <w:rPr>
                <w:shd w:val="clear" w:color="auto" w:fill="FFFFFF"/>
              </w:rPr>
              <w:t>Kovové biokompatibilní materiály.</w:t>
            </w:r>
          </w:p>
          <w:p w14:paraId="1631B677" w14:textId="77777777" w:rsidR="00615BEF" w:rsidRPr="001B13CE" w:rsidRDefault="00615BEF" w:rsidP="00CC35D3">
            <w:pPr>
              <w:pStyle w:val="Odstavecseseznamem"/>
              <w:numPr>
                <w:ilvl w:val="0"/>
                <w:numId w:val="18"/>
              </w:numPr>
              <w:ind w:left="113" w:hanging="113"/>
              <w:jc w:val="both"/>
              <w:rPr>
                <w:shd w:val="clear" w:color="auto" w:fill="FFFFFF"/>
              </w:rPr>
            </w:pPr>
            <w:r>
              <w:rPr>
                <w:shd w:val="clear" w:color="auto" w:fill="FFFFFF"/>
              </w:rPr>
              <w:t>Kovové nanomateriály.</w:t>
            </w:r>
          </w:p>
          <w:p w14:paraId="0C319F11" w14:textId="77777777" w:rsidR="00615BEF" w:rsidRDefault="00615BEF" w:rsidP="00CC35D3">
            <w:pPr>
              <w:pStyle w:val="Odstavecseseznamem"/>
              <w:numPr>
                <w:ilvl w:val="0"/>
                <w:numId w:val="18"/>
              </w:numPr>
              <w:ind w:left="113" w:hanging="113"/>
              <w:jc w:val="both"/>
              <w:rPr>
                <w:shd w:val="clear" w:color="auto" w:fill="FFFFFF"/>
              </w:rPr>
            </w:pPr>
            <w:r>
              <w:rPr>
                <w:shd w:val="clear" w:color="auto" w:fill="FFFFFF"/>
              </w:rPr>
              <w:t xml:space="preserve">Supravodivé a </w:t>
            </w:r>
            <w:proofErr w:type="spellStart"/>
            <w:r>
              <w:rPr>
                <w:shd w:val="clear" w:color="auto" w:fill="FFFFFF"/>
              </w:rPr>
              <w:t>supramagnetické</w:t>
            </w:r>
            <w:proofErr w:type="spellEnd"/>
            <w:r>
              <w:rPr>
                <w:shd w:val="clear" w:color="auto" w:fill="FFFFFF"/>
              </w:rPr>
              <w:t xml:space="preserve"> materiály.</w:t>
            </w:r>
          </w:p>
          <w:p w14:paraId="66B00C9D" w14:textId="77777777" w:rsidR="00615BEF" w:rsidRPr="001762EB" w:rsidRDefault="00615BEF" w:rsidP="00CC35D3">
            <w:pPr>
              <w:pStyle w:val="Odstavecseseznamem"/>
              <w:numPr>
                <w:ilvl w:val="0"/>
                <w:numId w:val="18"/>
              </w:numPr>
              <w:ind w:left="113" w:hanging="113"/>
              <w:jc w:val="both"/>
            </w:pPr>
            <w:r>
              <w:rPr>
                <w:shd w:val="clear" w:color="auto" w:fill="FFFFFF"/>
              </w:rPr>
              <w:t>Materiály s tvarovou pamětí.</w:t>
            </w:r>
          </w:p>
        </w:tc>
      </w:tr>
      <w:tr w:rsidR="00615BEF" w:rsidRPr="001762EB" w14:paraId="09078E31" w14:textId="77777777" w:rsidTr="00CC35D3">
        <w:trPr>
          <w:trHeight w:val="265"/>
        </w:trPr>
        <w:tc>
          <w:tcPr>
            <w:tcW w:w="3904" w:type="dxa"/>
            <w:gridSpan w:val="7"/>
            <w:tcBorders>
              <w:top w:val="nil"/>
            </w:tcBorders>
            <w:shd w:val="clear" w:color="auto" w:fill="F7CAAC"/>
          </w:tcPr>
          <w:p w14:paraId="7029F073" w14:textId="77777777" w:rsidR="00615BEF" w:rsidRPr="001762EB" w:rsidRDefault="00615BEF" w:rsidP="00CC35D3">
            <w:pPr>
              <w:jc w:val="both"/>
            </w:pPr>
            <w:r w:rsidRPr="001762EB">
              <w:rPr>
                <w:b/>
              </w:rPr>
              <w:t xml:space="preserve">Studijní literatura a studijní </w:t>
            </w:r>
            <w:r w:rsidRPr="00BA62B5">
              <w:rPr>
                <w:b/>
              </w:rPr>
              <w:t>pomůcky</w:t>
            </w:r>
          </w:p>
        </w:tc>
        <w:tc>
          <w:tcPr>
            <w:tcW w:w="6202" w:type="dxa"/>
            <w:gridSpan w:val="16"/>
            <w:tcBorders>
              <w:top w:val="nil"/>
              <w:bottom w:val="nil"/>
            </w:tcBorders>
          </w:tcPr>
          <w:p w14:paraId="13FA6BD5" w14:textId="77777777" w:rsidR="00615BEF" w:rsidRPr="001762EB" w:rsidRDefault="00615BEF" w:rsidP="00CC35D3">
            <w:pPr>
              <w:jc w:val="both"/>
            </w:pPr>
          </w:p>
        </w:tc>
      </w:tr>
      <w:tr w:rsidR="00615BEF" w:rsidRPr="001762EB" w14:paraId="2DC657DD" w14:textId="77777777" w:rsidTr="00CC35D3">
        <w:trPr>
          <w:trHeight w:val="2897"/>
        </w:trPr>
        <w:tc>
          <w:tcPr>
            <w:tcW w:w="10106" w:type="dxa"/>
            <w:gridSpan w:val="23"/>
            <w:tcBorders>
              <w:top w:val="nil"/>
            </w:tcBorders>
          </w:tcPr>
          <w:p w14:paraId="01E6B00B" w14:textId="77777777" w:rsidR="00615BEF" w:rsidRPr="001762EB" w:rsidRDefault="00615BEF" w:rsidP="00CC35D3">
            <w:pPr>
              <w:jc w:val="both"/>
              <w:rPr>
                <w:u w:val="single"/>
              </w:rPr>
            </w:pPr>
            <w:r w:rsidRPr="001762EB">
              <w:rPr>
                <w:u w:val="single"/>
              </w:rPr>
              <w:lastRenderedPageBreak/>
              <w:t>Povinná literatura:</w:t>
            </w:r>
          </w:p>
          <w:p w14:paraId="09FC38FE" w14:textId="77777777" w:rsidR="00615BEF" w:rsidRDefault="00615BEF" w:rsidP="00CC35D3">
            <w:pPr>
              <w:shd w:val="clear" w:color="auto" w:fill="FFFFFF"/>
              <w:jc w:val="both"/>
              <w:rPr>
                <w:color w:val="000000"/>
              </w:rPr>
            </w:pPr>
            <w:r>
              <w:rPr>
                <w:caps/>
                <w:color w:val="000000"/>
              </w:rPr>
              <w:t xml:space="preserve">SCHWEITZER, P.A. </w:t>
            </w:r>
            <w:r w:rsidRPr="00816CB0">
              <w:rPr>
                <w:i/>
                <w:iCs/>
                <w:caps/>
                <w:color w:val="000000"/>
              </w:rPr>
              <w:t>m</w:t>
            </w:r>
            <w:r w:rsidRPr="00816CB0">
              <w:rPr>
                <w:i/>
                <w:iCs/>
                <w:color w:val="000000"/>
              </w:rPr>
              <w:t xml:space="preserve">etallic </w:t>
            </w:r>
            <w:proofErr w:type="spellStart"/>
            <w:proofErr w:type="gramStart"/>
            <w:r w:rsidRPr="00816CB0">
              <w:rPr>
                <w:i/>
                <w:iCs/>
                <w:color w:val="000000"/>
              </w:rPr>
              <w:t>Materials</w:t>
            </w:r>
            <w:proofErr w:type="spellEnd"/>
            <w:r w:rsidRPr="00816CB0">
              <w:rPr>
                <w:i/>
                <w:iCs/>
                <w:color w:val="000000"/>
              </w:rPr>
              <w:t xml:space="preserve"> </w:t>
            </w:r>
            <w:r>
              <w:rPr>
                <w:i/>
                <w:iCs/>
                <w:color w:val="000000"/>
              </w:rPr>
              <w:t>-</w:t>
            </w:r>
            <w:r w:rsidRPr="00816CB0">
              <w:rPr>
                <w:i/>
                <w:iCs/>
                <w:color w:val="000000"/>
              </w:rPr>
              <w:t xml:space="preserve"> </w:t>
            </w:r>
            <w:proofErr w:type="spellStart"/>
            <w:r w:rsidRPr="00816CB0">
              <w:rPr>
                <w:i/>
                <w:iCs/>
                <w:color w:val="000000"/>
              </w:rPr>
              <w:t>Physical</w:t>
            </w:r>
            <w:proofErr w:type="spellEnd"/>
            <w:proofErr w:type="gramEnd"/>
            <w:r w:rsidRPr="00816CB0">
              <w:rPr>
                <w:i/>
                <w:iCs/>
                <w:color w:val="000000"/>
              </w:rPr>
              <w:t xml:space="preserve">, </w:t>
            </w:r>
            <w:proofErr w:type="spellStart"/>
            <w:r w:rsidRPr="00816CB0">
              <w:rPr>
                <w:i/>
                <w:iCs/>
                <w:color w:val="000000"/>
              </w:rPr>
              <w:t>Mechanical</w:t>
            </w:r>
            <w:proofErr w:type="spellEnd"/>
            <w:r w:rsidRPr="00816CB0">
              <w:rPr>
                <w:i/>
                <w:iCs/>
                <w:color w:val="000000"/>
              </w:rPr>
              <w:t xml:space="preserve">, and </w:t>
            </w:r>
            <w:proofErr w:type="spellStart"/>
            <w:r w:rsidRPr="00816CB0">
              <w:rPr>
                <w:i/>
                <w:iCs/>
                <w:color w:val="000000"/>
              </w:rPr>
              <w:t>Corrosion</w:t>
            </w:r>
            <w:proofErr w:type="spellEnd"/>
            <w:r w:rsidRPr="00816CB0">
              <w:rPr>
                <w:i/>
                <w:iCs/>
                <w:color w:val="000000"/>
              </w:rPr>
              <w:t xml:space="preserve"> </w:t>
            </w:r>
            <w:proofErr w:type="spellStart"/>
            <w:r w:rsidRPr="00816CB0">
              <w:rPr>
                <w:i/>
                <w:iCs/>
                <w:color w:val="000000"/>
              </w:rPr>
              <w:t>Properties</w:t>
            </w:r>
            <w:proofErr w:type="spellEnd"/>
            <w:r>
              <w:rPr>
                <w:color w:val="000000"/>
              </w:rPr>
              <w:t xml:space="preserve">. </w:t>
            </w:r>
            <w:proofErr w:type="spellStart"/>
            <w:r>
              <w:rPr>
                <w:color w:val="000000"/>
              </w:rPr>
              <w:t>Basel</w:t>
            </w:r>
            <w:proofErr w:type="spellEnd"/>
            <w:r>
              <w:rPr>
                <w:color w:val="000000"/>
              </w:rPr>
              <w:t xml:space="preserve">: </w:t>
            </w:r>
            <w:proofErr w:type="spellStart"/>
            <w:r>
              <w:rPr>
                <w:color w:val="000000"/>
              </w:rPr>
              <w:t>Macel</w:t>
            </w:r>
            <w:proofErr w:type="spellEnd"/>
            <w:r>
              <w:rPr>
                <w:color w:val="000000"/>
              </w:rPr>
              <w:t xml:space="preserve"> </w:t>
            </w:r>
            <w:proofErr w:type="spellStart"/>
            <w:r>
              <w:rPr>
                <w:color w:val="000000"/>
              </w:rPr>
              <w:t>Dekker</w:t>
            </w:r>
            <w:proofErr w:type="spellEnd"/>
            <w:r>
              <w:rPr>
                <w:color w:val="000000"/>
              </w:rPr>
              <w:t>, 2003. ISBN 0-8247-0878-4.</w:t>
            </w:r>
          </w:p>
          <w:p w14:paraId="2C231516" w14:textId="77777777" w:rsidR="00615BEF" w:rsidRDefault="00615BEF" w:rsidP="00CC35D3">
            <w:pPr>
              <w:shd w:val="clear" w:color="auto" w:fill="FFFFFF"/>
              <w:jc w:val="both"/>
              <w:rPr>
                <w:color w:val="000000"/>
              </w:rPr>
            </w:pPr>
            <w:r>
              <w:rPr>
                <w:caps/>
                <w:color w:val="000000"/>
              </w:rPr>
              <w:t xml:space="preserve">MITTEMEIJER, E.J. </w:t>
            </w:r>
            <w:r w:rsidRPr="00816CB0">
              <w:rPr>
                <w:i/>
                <w:iCs/>
                <w:color w:val="000000"/>
              </w:rPr>
              <w:t xml:space="preserve">Fundamentals </w:t>
            </w:r>
            <w:proofErr w:type="spellStart"/>
            <w:r w:rsidRPr="00816CB0">
              <w:rPr>
                <w:i/>
                <w:iCs/>
                <w:color w:val="000000"/>
              </w:rPr>
              <w:t>of</w:t>
            </w:r>
            <w:proofErr w:type="spellEnd"/>
            <w:r w:rsidRPr="00816CB0">
              <w:rPr>
                <w:i/>
                <w:iCs/>
                <w:color w:val="000000"/>
              </w:rPr>
              <w:t xml:space="preserve"> </w:t>
            </w:r>
            <w:proofErr w:type="spellStart"/>
            <w:r w:rsidRPr="00816CB0">
              <w:rPr>
                <w:i/>
                <w:iCs/>
                <w:color w:val="000000"/>
              </w:rPr>
              <w:t>Materials</w:t>
            </w:r>
            <w:proofErr w:type="spellEnd"/>
            <w:r w:rsidRPr="00816CB0">
              <w:rPr>
                <w:i/>
                <w:iCs/>
                <w:color w:val="000000"/>
              </w:rPr>
              <w:t xml:space="preserve"> </w:t>
            </w:r>
            <w:proofErr w:type="gramStart"/>
            <w:r w:rsidRPr="00816CB0">
              <w:rPr>
                <w:i/>
                <w:iCs/>
                <w:color w:val="000000"/>
              </w:rPr>
              <w:t xml:space="preserve">Science - </w:t>
            </w:r>
            <w:proofErr w:type="spellStart"/>
            <w:r w:rsidRPr="00816CB0">
              <w:rPr>
                <w:i/>
                <w:iCs/>
                <w:color w:val="000000"/>
              </w:rPr>
              <w:t>The</w:t>
            </w:r>
            <w:proofErr w:type="spellEnd"/>
            <w:proofErr w:type="gramEnd"/>
            <w:r w:rsidRPr="00816CB0">
              <w:rPr>
                <w:i/>
                <w:iCs/>
                <w:color w:val="000000"/>
              </w:rPr>
              <w:t xml:space="preserve"> </w:t>
            </w:r>
            <w:proofErr w:type="spellStart"/>
            <w:r w:rsidRPr="00816CB0">
              <w:rPr>
                <w:i/>
                <w:iCs/>
                <w:color w:val="000000"/>
              </w:rPr>
              <w:t>Microstructure</w:t>
            </w:r>
            <w:r>
              <w:rPr>
                <w:i/>
                <w:iCs/>
                <w:color w:val="000000"/>
              </w:rPr>
              <w:t>-</w:t>
            </w:r>
            <w:r w:rsidRPr="00816CB0">
              <w:rPr>
                <w:i/>
                <w:iCs/>
                <w:color w:val="000000"/>
              </w:rPr>
              <w:t>Property</w:t>
            </w:r>
            <w:proofErr w:type="spellEnd"/>
            <w:r w:rsidRPr="00816CB0">
              <w:rPr>
                <w:i/>
                <w:iCs/>
                <w:color w:val="000000"/>
              </w:rPr>
              <w:t xml:space="preserve"> </w:t>
            </w:r>
            <w:proofErr w:type="spellStart"/>
            <w:r w:rsidRPr="00816CB0">
              <w:rPr>
                <w:i/>
                <w:iCs/>
                <w:color w:val="000000"/>
              </w:rPr>
              <w:t>Relationship</w:t>
            </w:r>
            <w:proofErr w:type="spellEnd"/>
            <w:r w:rsidRPr="00816CB0">
              <w:rPr>
                <w:i/>
                <w:iCs/>
                <w:color w:val="000000"/>
              </w:rPr>
              <w:t xml:space="preserve"> </w:t>
            </w:r>
            <w:proofErr w:type="spellStart"/>
            <w:r w:rsidRPr="00816CB0">
              <w:rPr>
                <w:i/>
                <w:iCs/>
                <w:color w:val="000000"/>
              </w:rPr>
              <w:t>Using</w:t>
            </w:r>
            <w:proofErr w:type="spellEnd"/>
            <w:r w:rsidRPr="00816CB0">
              <w:rPr>
                <w:i/>
                <w:iCs/>
                <w:color w:val="000000"/>
              </w:rPr>
              <w:t xml:space="preserve"> Metals as Model Systems</w:t>
            </w:r>
            <w:r>
              <w:rPr>
                <w:color w:val="000000"/>
              </w:rPr>
              <w:t xml:space="preserve">. </w:t>
            </w:r>
            <w:proofErr w:type="spellStart"/>
            <w:r>
              <w:rPr>
                <w:color w:val="000000"/>
              </w:rPr>
              <w:t>Berlin</w:t>
            </w:r>
            <w:proofErr w:type="spellEnd"/>
            <w:r>
              <w:rPr>
                <w:color w:val="000000"/>
              </w:rPr>
              <w:t xml:space="preserve">: </w:t>
            </w:r>
            <w:proofErr w:type="spellStart"/>
            <w:r>
              <w:rPr>
                <w:color w:val="000000"/>
              </w:rPr>
              <w:t>Springer</w:t>
            </w:r>
            <w:proofErr w:type="spellEnd"/>
            <w:r>
              <w:rPr>
                <w:color w:val="000000"/>
              </w:rPr>
              <w:t>, 2010. ISBN 978-3-642-10499-2.</w:t>
            </w:r>
          </w:p>
          <w:p w14:paraId="58ECA8ED" w14:textId="77777777" w:rsidR="00615BEF" w:rsidRDefault="00615BEF" w:rsidP="00CC35D3">
            <w:pPr>
              <w:shd w:val="clear" w:color="auto" w:fill="FFFFFF"/>
              <w:jc w:val="both"/>
              <w:rPr>
                <w:caps/>
                <w:color w:val="000000"/>
              </w:rPr>
            </w:pPr>
            <w:r>
              <w:rPr>
                <w:color w:val="000000"/>
              </w:rPr>
              <w:t xml:space="preserve">DAVIM, J.P. et al. </w:t>
            </w:r>
            <w:r w:rsidRPr="00816CB0">
              <w:rPr>
                <w:i/>
                <w:iCs/>
                <w:color w:val="000000"/>
              </w:rPr>
              <w:t xml:space="preserve">Metal Matrix </w:t>
            </w:r>
            <w:proofErr w:type="spellStart"/>
            <w:proofErr w:type="gramStart"/>
            <w:r w:rsidRPr="00816CB0">
              <w:rPr>
                <w:i/>
                <w:iCs/>
                <w:color w:val="000000"/>
              </w:rPr>
              <w:t>Composites</w:t>
            </w:r>
            <w:proofErr w:type="spellEnd"/>
            <w:r w:rsidRPr="00816CB0">
              <w:rPr>
                <w:i/>
                <w:iCs/>
                <w:color w:val="000000"/>
              </w:rPr>
              <w:t xml:space="preserve"> </w:t>
            </w:r>
            <w:r>
              <w:rPr>
                <w:i/>
                <w:iCs/>
                <w:color w:val="000000"/>
              </w:rPr>
              <w:t>-</w:t>
            </w:r>
            <w:r w:rsidRPr="00816CB0">
              <w:rPr>
                <w:i/>
                <w:iCs/>
                <w:color w:val="000000"/>
              </w:rPr>
              <w:t xml:space="preserve"> </w:t>
            </w:r>
            <w:proofErr w:type="spellStart"/>
            <w:r w:rsidRPr="00816CB0">
              <w:rPr>
                <w:i/>
                <w:iCs/>
                <w:color w:val="000000"/>
              </w:rPr>
              <w:t>Materials</w:t>
            </w:r>
            <w:proofErr w:type="spellEnd"/>
            <w:proofErr w:type="gramEnd"/>
            <w:r w:rsidRPr="00816CB0">
              <w:rPr>
                <w:i/>
                <w:iCs/>
                <w:color w:val="000000"/>
              </w:rPr>
              <w:t xml:space="preserve">, </w:t>
            </w:r>
            <w:proofErr w:type="spellStart"/>
            <w:r w:rsidRPr="00816CB0">
              <w:rPr>
                <w:i/>
                <w:iCs/>
                <w:color w:val="000000"/>
              </w:rPr>
              <w:t>Manufacturing</w:t>
            </w:r>
            <w:proofErr w:type="spellEnd"/>
            <w:r w:rsidRPr="00816CB0">
              <w:rPr>
                <w:i/>
                <w:iCs/>
                <w:color w:val="000000"/>
              </w:rPr>
              <w:t xml:space="preserve"> and </w:t>
            </w:r>
            <w:proofErr w:type="spellStart"/>
            <w:r w:rsidRPr="00816CB0">
              <w:rPr>
                <w:i/>
                <w:iCs/>
                <w:color w:val="000000"/>
              </w:rPr>
              <w:t>Engineering</w:t>
            </w:r>
            <w:proofErr w:type="spellEnd"/>
            <w:r>
              <w:rPr>
                <w:i/>
                <w:iCs/>
                <w:color w:val="000000"/>
              </w:rPr>
              <w:t xml:space="preserve">. </w:t>
            </w:r>
            <w:proofErr w:type="spellStart"/>
            <w:r>
              <w:rPr>
                <w:color w:val="000000"/>
              </w:rPr>
              <w:t>Berlin</w:t>
            </w:r>
            <w:proofErr w:type="spellEnd"/>
            <w:r>
              <w:rPr>
                <w:color w:val="000000"/>
              </w:rPr>
              <w:t xml:space="preserve">: De </w:t>
            </w:r>
            <w:proofErr w:type="spellStart"/>
            <w:r>
              <w:rPr>
                <w:color w:val="000000"/>
              </w:rPr>
              <w:t>Gruyter</w:t>
            </w:r>
            <w:proofErr w:type="spellEnd"/>
            <w:r>
              <w:rPr>
                <w:color w:val="000000"/>
              </w:rPr>
              <w:t>, 2014. ISBN 978-3-11-031541-7.</w:t>
            </w:r>
          </w:p>
          <w:p w14:paraId="0A1962AE" w14:textId="77777777" w:rsidR="00615BEF" w:rsidRPr="00AF72BC" w:rsidRDefault="00615BEF" w:rsidP="00CC35D3">
            <w:pPr>
              <w:shd w:val="clear" w:color="auto" w:fill="FFFFFF"/>
              <w:jc w:val="both"/>
              <w:rPr>
                <w:color w:val="000000"/>
              </w:rPr>
            </w:pPr>
            <w:r w:rsidRPr="000E70BC">
              <w:rPr>
                <w:color w:val="000000"/>
              </w:rPr>
              <w:t>SAHOO</w:t>
            </w:r>
            <w:r>
              <w:rPr>
                <w:color w:val="000000"/>
              </w:rPr>
              <w:t xml:space="preserve">, </w:t>
            </w:r>
            <w:r w:rsidRPr="000E70BC">
              <w:rPr>
                <w:color w:val="000000"/>
              </w:rPr>
              <w:t>P</w:t>
            </w:r>
            <w:r>
              <w:rPr>
                <w:color w:val="000000"/>
              </w:rPr>
              <w:t xml:space="preserve">. </w:t>
            </w:r>
            <w:r w:rsidRPr="00882D9B">
              <w:rPr>
                <w:i/>
                <w:iCs/>
                <w:color w:val="000000"/>
              </w:rPr>
              <w:t xml:space="preserve">Handbook </w:t>
            </w:r>
            <w:proofErr w:type="spellStart"/>
            <w:r w:rsidRPr="00882D9B">
              <w:rPr>
                <w:i/>
                <w:iCs/>
                <w:color w:val="000000"/>
              </w:rPr>
              <w:t>of</w:t>
            </w:r>
            <w:proofErr w:type="spellEnd"/>
            <w:r w:rsidRPr="00882D9B">
              <w:rPr>
                <w:i/>
                <w:iCs/>
                <w:color w:val="000000"/>
              </w:rPr>
              <w:t xml:space="preserve"> </w:t>
            </w:r>
            <w:proofErr w:type="spellStart"/>
            <w:r w:rsidRPr="00882D9B">
              <w:rPr>
                <w:i/>
                <w:iCs/>
                <w:color w:val="000000"/>
              </w:rPr>
              <w:t>Research</w:t>
            </w:r>
            <w:proofErr w:type="spellEnd"/>
            <w:r w:rsidRPr="00882D9B">
              <w:rPr>
                <w:i/>
                <w:iCs/>
                <w:color w:val="000000"/>
              </w:rPr>
              <w:t xml:space="preserve"> on </w:t>
            </w:r>
            <w:proofErr w:type="spellStart"/>
            <w:r w:rsidRPr="00882D9B">
              <w:rPr>
                <w:i/>
                <w:iCs/>
                <w:color w:val="000000"/>
              </w:rPr>
              <w:t>Developments</w:t>
            </w:r>
            <w:proofErr w:type="spellEnd"/>
            <w:r w:rsidRPr="00882D9B">
              <w:rPr>
                <w:i/>
                <w:iCs/>
                <w:color w:val="000000"/>
              </w:rPr>
              <w:t xml:space="preserve"> and </w:t>
            </w:r>
            <w:proofErr w:type="spellStart"/>
            <w:r w:rsidRPr="00882D9B">
              <w:rPr>
                <w:i/>
                <w:iCs/>
                <w:color w:val="000000"/>
              </w:rPr>
              <w:t>Trends</w:t>
            </w:r>
            <w:proofErr w:type="spellEnd"/>
            <w:r w:rsidRPr="00882D9B">
              <w:rPr>
                <w:i/>
                <w:iCs/>
                <w:color w:val="000000"/>
              </w:rPr>
              <w:t xml:space="preserve"> in </w:t>
            </w:r>
            <w:proofErr w:type="spellStart"/>
            <w:r w:rsidRPr="00882D9B">
              <w:rPr>
                <w:i/>
                <w:iCs/>
                <w:color w:val="000000"/>
              </w:rPr>
              <w:t>Industrial</w:t>
            </w:r>
            <w:proofErr w:type="spellEnd"/>
            <w:r w:rsidRPr="00882D9B">
              <w:rPr>
                <w:i/>
                <w:iCs/>
                <w:color w:val="000000"/>
              </w:rPr>
              <w:t xml:space="preserve"> and </w:t>
            </w:r>
            <w:proofErr w:type="spellStart"/>
            <w:r w:rsidRPr="00882D9B">
              <w:rPr>
                <w:i/>
                <w:iCs/>
                <w:color w:val="000000"/>
              </w:rPr>
              <w:t>Materials</w:t>
            </w:r>
            <w:proofErr w:type="spellEnd"/>
            <w:r w:rsidRPr="00882D9B">
              <w:rPr>
                <w:i/>
                <w:iCs/>
                <w:color w:val="000000"/>
              </w:rPr>
              <w:t xml:space="preserve"> </w:t>
            </w:r>
            <w:proofErr w:type="spellStart"/>
            <w:r w:rsidRPr="00882D9B">
              <w:rPr>
                <w:i/>
                <w:iCs/>
                <w:color w:val="000000"/>
              </w:rPr>
              <w:t>Engineering</w:t>
            </w:r>
            <w:proofErr w:type="spellEnd"/>
            <w:r>
              <w:rPr>
                <w:color w:val="000000"/>
              </w:rPr>
              <w:t xml:space="preserve">. </w:t>
            </w:r>
            <w:proofErr w:type="spellStart"/>
            <w:r w:rsidRPr="000E70BC">
              <w:rPr>
                <w:color w:val="000000"/>
              </w:rPr>
              <w:t>Hershey</w:t>
            </w:r>
            <w:proofErr w:type="spellEnd"/>
            <w:r w:rsidRPr="000E70BC">
              <w:rPr>
                <w:color w:val="000000"/>
              </w:rPr>
              <w:t xml:space="preserve">, </w:t>
            </w:r>
            <w:proofErr w:type="spellStart"/>
            <w:r w:rsidRPr="000E70BC">
              <w:rPr>
                <w:color w:val="000000"/>
              </w:rPr>
              <w:t>Pennsylvania</w:t>
            </w:r>
            <w:proofErr w:type="spellEnd"/>
            <w:r>
              <w:rPr>
                <w:color w:val="000000"/>
              </w:rPr>
              <w:t xml:space="preserve">, </w:t>
            </w:r>
            <w:r w:rsidRPr="000E70BC">
              <w:rPr>
                <w:color w:val="000000"/>
              </w:rPr>
              <w:t>2020</w:t>
            </w:r>
            <w:r>
              <w:rPr>
                <w:color w:val="000000"/>
              </w:rPr>
              <w:t>.</w:t>
            </w:r>
            <w:r w:rsidRPr="000E70BC">
              <w:rPr>
                <w:color w:val="000000"/>
              </w:rPr>
              <w:t xml:space="preserve"> ISBN</w:t>
            </w:r>
            <w:r>
              <w:rPr>
                <w:color w:val="000000"/>
              </w:rPr>
              <w:t xml:space="preserve"> </w:t>
            </w:r>
            <w:r w:rsidRPr="000E70BC">
              <w:rPr>
                <w:color w:val="000000"/>
              </w:rPr>
              <w:t>9781799818335</w:t>
            </w:r>
            <w:r>
              <w:rPr>
                <w:color w:val="000000"/>
              </w:rPr>
              <w:t>. Dostupné z:</w:t>
            </w:r>
            <w:r w:rsidRPr="000E70BC">
              <w:rPr>
                <w:color w:val="000000"/>
              </w:rPr>
              <w:t xml:space="preserve"> </w:t>
            </w:r>
            <w:hyperlink r:id="rId53" w:history="1">
              <w:r w:rsidRPr="00FB4F46">
                <w:rPr>
                  <w:rStyle w:val="Hypertextovodkaz"/>
                </w:rPr>
                <w:t>https://proxy.k.utb.cz/login?url=http://services.igi-global.com/resolvedoi/resolve.aspx?doi=10.4018/978-1-7998-1831-1</w:t>
              </w:r>
            </w:hyperlink>
            <w:r>
              <w:rPr>
                <w:color w:val="000000"/>
              </w:rPr>
              <w:t>.</w:t>
            </w:r>
          </w:p>
          <w:p w14:paraId="0AEB6F73" w14:textId="77777777" w:rsidR="00615BEF" w:rsidRPr="005C1CAA" w:rsidRDefault="00615BEF" w:rsidP="00CC35D3">
            <w:pPr>
              <w:shd w:val="clear" w:color="auto" w:fill="FFFFFF"/>
              <w:jc w:val="both"/>
              <w:rPr>
                <w:color w:val="000000"/>
                <w:sz w:val="14"/>
                <w:szCs w:val="14"/>
              </w:rPr>
            </w:pPr>
          </w:p>
          <w:p w14:paraId="051F5823" w14:textId="77777777" w:rsidR="00615BEF" w:rsidRPr="00AF72BC" w:rsidRDefault="00615BEF" w:rsidP="00CC35D3">
            <w:pPr>
              <w:jc w:val="both"/>
              <w:rPr>
                <w:u w:val="single"/>
              </w:rPr>
            </w:pPr>
            <w:r w:rsidRPr="00AF72BC">
              <w:rPr>
                <w:u w:val="single"/>
              </w:rPr>
              <w:t>Doporučená literatura:</w:t>
            </w:r>
          </w:p>
          <w:p w14:paraId="1E84E386" w14:textId="77777777" w:rsidR="00615BEF" w:rsidRPr="00AF72BC" w:rsidRDefault="00615BEF" w:rsidP="00CC35D3">
            <w:pPr>
              <w:shd w:val="clear" w:color="auto" w:fill="FFFFFF"/>
              <w:jc w:val="both"/>
              <w:rPr>
                <w:color w:val="000000"/>
              </w:rPr>
            </w:pPr>
            <w:r w:rsidRPr="00816CB0">
              <w:rPr>
                <w:caps/>
                <w:color w:val="000000"/>
              </w:rPr>
              <w:t>Ranking,</w:t>
            </w:r>
            <w:r>
              <w:rPr>
                <w:color w:val="000000"/>
              </w:rPr>
              <w:t xml:space="preserve"> W.J. </w:t>
            </w:r>
            <w:proofErr w:type="spellStart"/>
            <w:r w:rsidRPr="00816CB0">
              <w:rPr>
                <w:i/>
                <w:iCs/>
                <w:color w:val="000000"/>
              </w:rPr>
              <w:t>Minerals</w:t>
            </w:r>
            <w:proofErr w:type="spellEnd"/>
            <w:r w:rsidRPr="00816CB0">
              <w:rPr>
                <w:i/>
                <w:iCs/>
                <w:color w:val="000000"/>
              </w:rPr>
              <w:t xml:space="preserve">, Metals And </w:t>
            </w:r>
            <w:proofErr w:type="spellStart"/>
            <w:proofErr w:type="gramStart"/>
            <w:r w:rsidRPr="00816CB0">
              <w:rPr>
                <w:i/>
                <w:iCs/>
                <w:color w:val="000000"/>
              </w:rPr>
              <w:t>Sustainability</w:t>
            </w:r>
            <w:proofErr w:type="spellEnd"/>
            <w:r w:rsidRPr="00816CB0">
              <w:rPr>
                <w:i/>
                <w:iCs/>
                <w:color w:val="000000"/>
              </w:rPr>
              <w:t xml:space="preserve"> </w:t>
            </w:r>
            <w:r>
              <w:rPr>
                <w:i/>
                <w:iCs/>
                <w:color w:val="000000"/>
              </w:rPr>
              <w:t xml:space="preserve">- </w:t>
            </w:r>
            <w:r w:rsidRPr="00816CB0">
              <w:rPr>
                <w:i/>
                <w:iCs/>
                <w:color w:val="000000"/>
              </w:rPr>
              <w:t>Meeting</w:t>
            </w:r>
            <w:proofErr w:type="gramEnd"/>
            <w:r w:rsidRPr="00816CB0">
              <w:rPr>
                <w:i/>
                <w:iCs/>
                <w:color w:val="000000"/>
              </w:rPr>
              <w:t xml:space="preserve"> </w:t>
            </w:r>
            <w:proofErr w:type="spellStart"/>
            <w:r w:rsidRPr="00816CB0">
              <w:rPr>
                <w:i/>
                <w:iCs/>
                <w:color w:val="000000"/>
              </w:rPr>
              <w:t>Future</w:t>
            </w:r>
            <w:proofErr w:type="spellEnd"/>
            <w:r w:rsidRPr="00816CB0">
              <w:rPr>
                <w:i/>
                <w:iCs/>
                <w:color w:val="000000"/>
              </w:rPr>
              <w:t xml:space="preserve"> </w:t>
            </w:r>
            <w:proofErr w:type="spellStart"/>
            <w:r w:rsidRPr="00816CB0">
              <w:rPr>
                <w:i/>
                <w:iCs/>
                <w:color w:val="000000"/>
              </w:rPr>
              <w:t>Materials</w:t>
            </w:r>
            <w:proofErr w:type="spellEnd"/>
            <w:r w:rsidRPr="00816CB0">
              <w:rPr>
                <w:i/>
                <w:iCs/>
                <w:color w:val="000000"/>
              </w:rPr>
              <w:t xml:space="preserve"> </w:t>
            </w:r>
            <w:proofErr w:type="spellStart"/>
            <w:r w:rsidRPr="00816CB0">
              <w:rPr>
                <w:i/>
                <w:iCs/>
                <w:color w:val="000000"/>
              </w:rPr>
              <w:t>Needs</w:t>
            </w:r>
            <w:proofErr w:type="spellEnd"/>
            <w:r>
              <w:rPr>
                <w:color w:val="000000"/>
              </w:rPr>
              <w:t xml:space="preserve">. </w:t>
            </w:r>
            <w:proofErr w:type="spellStart"/>
            <w:r>
              <w:rPr>
                <w:color w:val="000000"/>
              </w:rPr>
              <w:t>Collingwood</w:t>
            </w:r>
            <w:proofErr w:type="spellEnd"/>
            <w:r>
              <w:rPr>
                <w:color w:val="000000"/>
              </w:rPr>
              <w:t>: CSIRO, 2011. ISBN 9780643097261.</w:t>
            </w:r>
          </w:p>
          <w:p w14:paraId="6B1956FB" w14:textId="77777777" w:rsidR="00615BEF" w:rsidRPr="00AF72BC" w:rsidRDefault="00615BEF" w:rsidP="00CC35D3">
            <w:pPr>
              <w:shd w:val="clear" w:color="auto" w:fill="FFFFFF"/>
              <w:jc w:val="both"/>
              <w:rPr>
                <w:color w:val="000000"/>
              </w:rPr>
            </w:pPr>
            <w:r w:rsidRPr="002E1DC2">
              <w:rPr>
                <w:caps/>
              </w:rPr>
              <w:t>Ptáček,</w:t>
            </w:r>
            <w:r w:rsidRPr="00AF72BC">
              <w:t xml:space="preserve"> L. </w:t>
            </w:r>
            <w:r w:rsidRPr="00AF72BC">
              <w:rPr>
                <w:i/>
                <w:iCs/>
              </w:rPr>
              <w:t>Nauka o materiálu II</w:t>
            </w:r>
            <w:r w:rsidRPr="00AF72BC">
              <w:t>. 2.</w:t>
            </w:r>
            <w:r>
              <w:t xml:space="preserve"> </w:t>
            </w:r>
            <w:proofErr w:type="spellStart"/>
            <w:r w:rsidRPr="00AF72BC">
              <w:t>opr</w:t>
            </w:r>
            <w:proofErr w:type="spellEnd"/>
            <w:r w:rsidRPr="00AF72BC">
              <w:t xml:space="preserve">. a </w:t>
            </w:r>
            <w:proofErr w:type="spellStart"/>
            <w:r w:rsidRPr="00AF72BC">
              <w:t>rozš</w:t>
            </w:r>
            <w:proofErr w:type="spellEnd"/>
            <w:r w:rsidRPr="00AF72BC">
              <w:t>. vyd. Brno: CERM, 2002. ISBN 8072042483.</w:t>
            </w:r>
          </w:p>
          <w:p w14:paraId="462ACA14" w14:textId="77777777" w:rsidR="00615BEF" w:rsidRDefault="00615BEF" w:rsidP="00CC35D3">
            <w:pPr>
              <w:shd w:val="clear" w:color="auto" w:fill="FFFFFF"/>
              <w:jc w:val="both"/>
              <w:rPr>
                <w:color w:val="000000"/>
              </w:rPr>
            </w:pPr>
            <w:r w:rsidRPr="002E1DC2">
              <w:rPr>
                <w:caps/>
                <w:color w:val="000000"/>
              </w:rPr>
              <w:t>Ptáček</w:t>
            </w:r>
            <w:r>
              <w:rPr>
                <w:caps/>
                <w:color w:val="000000"/>
              </w:rPr>
              <w:t>, L.</w:t>
            </w:r>
            <w:r w:rsidRPr="00AF72BC">
              <w:rPr>
                <w:color w:val="000000"/>
              </w:rPr>
              <w:t xml:space="preserve"> a kol. </w:t>
            </w:r>
            <w:r w:rsidRPr="00AF72BC">
              <w:rPr>
                <w:i/>
                <w:iCs/>
                <w:color w:val="000000"/>
              </w:rPr>
              <w:t>Nauka o materiálu II</w:t>
            </w:r>
            <w:r w:rsidRPr="00AF72BC">
              <w:rPr>
                <w:color w:val="000000"/>
              </w:rPr>
              <w:t>. Brno, 2002. ISBN 80-7204-248-2.</w:t>
            </w:r>
          </w:p>
          <w:p w14:paraId="72973482" w14:textId="77777777" w:rsidR="00615BEF" w:rsidRPr="001762EB" w:rsidRDefault="00615BEF" w:rsidP="00CC35D3">
            <w:pPr>
              <w:shd w:val="clear" w:color="auto" w:fill="FFFFFF"/>
              <w:jc w:val="both"/>
            </w:pPr>
            <w:r w:rsidRPr="000E70BC">
              <w:rPr>
                <w:color w:val="000000"/>
              </w:rPr>
              <w:t>COBB</w:t>
            </w:r>
            <w:r>
              <w:rPr>
                <w:color w:val="000000"/>
              </w:rPr>
              <w:t>,</w:t>
            </w:r>
            <w:r w:rsidRPr="000E70BC">
              <w:rPr>
                <w:color w:val="000000"/>
              </w:rPr>
              <w:t xml:space="preserve"> H</w:t>
            </w:r>
            <w:r>
              <w:rPr>
                <w:color w:val="000000"/>
              </w:rPr>
              <w:t>.</w:t>
            </w:r>
            <w:r w:rsidRPr="000E70BC">
              <w:rPr>
                <w:color w:val="000000"/>
              </w:rPr>
              <w:t>M.</w:t>
            </w:r>
            <w:r>
              <w:rPr>
                <w:color w:val="000000"/>
              </w:rPr>
              <w:t xml:space="preserve"> </w:t>
            </w:r>
            <w:proofErr w:type="spellStart"/>
            <w:r w:rsidRPr="00583A66">
              <w:rPr>
                <w:i/>
                <w:iCs/>
                <w:color w:val="000000"/>
              </w:rPr>
              <w:t>Dictionary</w:t>
            </w:r>
            <w:proofErr w:type="spellEnd"/>
            <w:r w:rsidRPr="00583A66">
              <w:rPr>
                <w:i/>
                <w:iCs/>
                <w:color w:val="000000"/>
              </w:rPr>
              <w:t xml:space="preserve"> </w:t>
            </w:r>
            <w:proofErr w:type="spellStart"/>
            <w:r w:rsidRPr="00583A66">
              <w:rPr>
                <w:i/>
                <w:iCs/>
                <w:color w:val="000000"/>
              </w:rPr>
              <w:t>of</w:t>
            </w:r>
            <w:proofErr w:type="spellEnd"/>
            <w:r w:rsidRPr="00583A66">
              <w:rPr>
                <w:i/>
                <w:iCs/>
                <w:color w:val="000000"/>
              </w:rPr>
              <w:t xml:space="preserve"> Metals</w:t>
            </w:r>
            <w:r>
              <w:rPr>
                <w:color w:val="000000"/>
              </w:rPr>
              <w:t xml:space="preserve">. </w:t>
            </w:r>
            <w:proofErr w:type="spellStart"/>
            <w:r w:rsidRPr="000E70BC">
              <w:rPr>
                <w:color w:val="000000"/>
              </w:rPr>
              <w:t>Materials</w:t>
            </w:r>
            <w:proofErr w:type="spellEnd"/>
            <w:r w:rsidRPr="000E70BC">
              <w:rPr>
                <w:color w:val="000000"/>
              </w:rPr>
              <w:t xml:space="preserve"> Park, Ohio:</w:t>
            </w:r>
            <w:r>
              <w:rPr>
                <w:color w:val="000000"/>
              </w:rPr>
              <w:t xml:space="preserve"> </w:t>
            </w:r>
            <w:r w:rsidRPr="000E70BC">
              <w:rPr>
                <w:color w:val="000000"/>
              </w:rPr>
              <w:t>ASM International, 2012.  ISBN 9781615039920</w:t>
            </w:r>
            <w:r>
              <w:rPr>
                <w:color w:val="000000"/>
              </w:rPr>
              <w:t xml:space="preserve">. Dostupné z: </w:t>
            </w:r>
            <w:hyperlink r:id="rId54" w:history="1">
              <w:r w:rsidRPr="00FB4F46">
                <w:rPr>
                  <w:rStyle w:val="Hypertextovodkaz"/>
                </w:rPr>
                <w:t>https://proxy.k.utb.cz/login?url=http://app.knovel.com/hotlink/toc/id:kpDM00000A/dictionary_of_metals</w:t>
              </w:r>
            </w:hyperlink>
            <w:r>
              <w:rPr>
                <w:color w:val="000000"/>
              </w:rPr>
              <w:t>.</w:t>
            </w:r>
          </w:p>
        </w:tc>
      </w:tr>
      <w:tr w:rsidR="00615BEF" w:rsidRPr="001762EB" w14:paraId="1259A907" w14:textId="77777777" w:rsidTr="00CC35D3">
        <w:tc>
          <w:tcPr>
            <w:tcW w:w="10106" w:type="dxa"/>
            <w:gridSpan w:val="23"/>
            <w:tcBorders>
              <w:top w:val="single" w:sz="12" w:space="0" w:color="auto"/>
              <w:left w:val="single" w:sz="2" w:space="0" w:color="auto"/>
              <w:bottom w:val="single" w:sz="2" w:space="0" w:color="auto"/>
              <w:right w:val="single" w:sz="2" w:space="0" w:color="auto"/>
            </w:tcBorders>
            <w:shd w:val="clear" w:color="auto" w:fill="F7CAAC"/>
          </w:tcPr>
          <w:p w14:paraId="2D257DD9" w14:textId="77777777" w:rsidR="00615BEF" w:rsidRPr="001762EB" w:rsidRDefault="00615BEF" w:rsidP="00CC35D3">
            <w:pPr>
              <w:jc w:val="center"/>
              <w:rPr>
                <w:b/>
              </w:rPr>
            </w:pPr>
            <w:r w:rsidRPr="001762EB">
              <w:rPr>
                <w:b/>
              </w:rPr>
              <w:t>Informace ke kombinované nebo distanční formě</w:t>
            </w:r>
          </w:p>
        </w:tc>
      </w:tr>
      <w:tr w:rsidR="00615BEF" w:rsidRPr="001762EB" w14:paraId="0F7E7034" w14:textId="77777777" w:rsidTr="00CC35D3">
        <w:tc>
          <w:tcPr>
            <w:tcW w:w="5038" w:type="dxa"/>
            <w:gridSpan w:val="10"/>
            <w:tcBorders>
              <w:top w:val="single" w:sz="2" w:space="0" w:color="auto"/>
            </w:tcBorders>
            <w:shd w:val="clear" w:color="auto" w:fill="F7CAAC"/>
          </w:tcPr>
          <w:p w14:paraId="14B6380E" w14:textId="77777777" w:rsidR="00615BEF" w:rsidRPr="001762EB" w:rsidRDefault="00615BEF" w:rsidP="00CC35D3">
            <w:pPr>
              <w:jc w:val="both"/>
            </w:pPr>
            <w:r w:rsidRPr="001762EB">
              <w:rPr>
                <w:b/>
              </w:rPr>
              <w:t>Rozsah konzultací (soustředění)</w:t>
            </w:r>
          </w:p>
        </w:tc>
        <w:tc>
          <w:tcPr>
            <w:tcW w:w="889" w:type="dxa"/>
            <w:gridSpan w:val="2"/>
            <w:tcBorders>
              <w:top w:val="single" w:sz="2" w:space="0" w:color="auto"/>
            </w:tcBorders>
          </w:tcPr>
          <w:p w14:paraId="2D9121A4" w14:textId="77777777" w:rsidR="00615BEF" w:rsidRPr="001762EB" w:rsidRDefault="00615BEF" w:rsidP="00CC35D3">
            <w:pPr>
              <w:jc w:val="both"/>
            </w:pPr>
          </w:p>
        </w:tc>
        <w:tc>
          <w:tcPr>
            <w:tcW w:w="4179" w:type="dxa"/>
            <w:gridSpan w:val="11"/>
            <w:tcBorders>
              <w:top w:val="single" w:sz="2" w:space="0" w:color="auto"/>
            </w:tcBorders>
            <w:shd w:val="clear" w:color="auto" w:fill="F7CAAC"/>
          </w:tcPr>
          <w:p w14:paraId="33C45F07" w14:textId="77777777" w:rsidR="00615BEF" w:rsidRPr="001762EB" w:rsidRDefault="00615BEF" w:rsidP="00CC35D3">
            <w:pPr>
              <w:jc w:val="both"/>
              <w:rPr>
                <w:b/>
              </w:rPr>
            </w:pPr>
            <w:r w:rsidRPr="001762EB">
              <w:rPr>
                <w:b/>
              </w:rPr>
              <w:t xml:space="preserve">hodin </w:t>
            </w:r>
          </w:p>
        </w:tc>
      </w:tr>
      <w:tr w:rsidR="00615BEF" w:rsidRPr="001762EB" w14:paraId="110848DF" w14:textId="77777777" w:rsidTr="00CC35D3">
        <w:tc>
          <w:tcPr>
            <w:tcW w:w="10106" w:type="dxa"/>
            <w:gridSpan w:val="23"/>
            <w:shd w:val="clear" w:color="auto" w:fill="F7CAAC"/>
          </w:tcPr>
          <w:p w14:paraId="00A33A82" w14:textId="77777777" w:rsidR="00615BEF" w:rsidRPr="001762EB" w:rsidRDefault="00615BEF" w:rsidP="00CC35D3">
            <w:pPr>
              <w:jc w:val="both"/>
              <w:rPr>
                <w:b/>
              </w:rPr>
            </w:pPr>
            <w:r w:rsidRPr="001762EB">
              <w:rPr>
                <w:b/>
              </w:rPr>
              <w:t>Informace o způsobu kontaktu s vyučujícím</w:t>
            </w:r>
          </w:p>
        </w:tc>
      </w:tr>
      <w:tr w:rsidR="00615BEF" w:rsidRPr="001762EB" w14:paraId="216F920F" w14:textId="77777777" w:rsidTr="00CC35D3">
        <w:trPr>
          <w:trHeight w:val="1373"/>
        </w:trPr>
        <w:tc>
          <w:tcPr>
            <w:tcW w:w="10106" w:type="dxa"/>
            <w:gridSpan w:val="23"/>
          </w:tcPr>
          <w:p w14:paraId="05E05CF9" w14:textId="77777777" w:rsidR="00615BEF" w:rsidRPr="001762EB" w:rsidRDefault="00615BEF" w:rsidP="00CC35D3">
            <w:pPr>
              <w:pStyle w:val="xxmsonormal"/>
              <w:shd w:val="clear" w:color="auto" w:fill="FFFFFF"/>
              <w:spacing w:before="0" w:beforeAutospacing="0" w:after="0" w:afterAutospacing="0"/>
              <w:jc w:val="both"/>
              <w:rPr>
                <w:color w:val="000000"/>
                <w:sz w:val="20"/>
                <w:szCs w:val="20"/>
              </w:rPr>
            </w:pPr>
            <w:r w:rsidRPr="001762EB">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B5B5FCA" w14:textId="77777777" w:rsidR="00615BEF" w:rsidRPr="001762EB" w:rsidRDefault="00615BEF" w:rsidP="00CC35D3">
            <w:pPr>
              <w:pStyle w:val="xxmsonormal"/>
              <w:shd w:val="clear" w:color="auto" w:fill="FFFFFF"/>
              <w:spacing w:before="0" w:beforeAutospacing="0" w:after="0" w:afterAutospacing="0"/>
              <w:jc w:val="both"/>
              <w:rPr>
                <w:color w:val="000000"/>
                <w:sz w:val="20"/>
                <w:szCs w:val="20"/>
              </w:rPr>
            </w:pPr>
            <w:r w:rsidRPr="001762EB">
              <w:rPr>
                <w:color w:val="000000"/>
                <w:sz w:val="20"/>
                <w:szCs w:val="20"/>
              </w:rPr>
              <w:t> </w:t>
            </w:r>
          </w:p>
          <w:p w14:paraId="4B76815E" w14:textId="77777777" w:rsidR="00615BEF" w:rsidRDefault="00615BEF" w:rsidP="00CC35D3">
            <w:pPr>
              <w:pStyle w:val="xxmsonormal"/>
              <w:shd w:val="clear" w:color="auto" w:fill="FFFFFF"/>
              <w:spacing w:before="0" w:beforeAutospacing="0" w:after="0" w:afterAutospacing="0"/>
              <w:rPr>
                <w:color w:val="000000"/>
                <w:sz w:val="20"/>
                <w:szCs w:val="20"/>
              </w:rPr>
            </w:pPr>
            <w:r w:rsidRPr="001762EB">
              <w:rPr>
                <w:color w:val="000000"/>
                <w:sz w:val="20"/>
                <w:szCs w:val="20"/>
              </w:rPr>
              <w:t>Možnosti komunikace s vyučujícím:</w:t>
            </w:r>
            <w:r>
              <w:rPr>
                <w:color w:val="000000"/>
                <w:sz w:val="20"/>
                <w:szCs w:val="20"/>
              </w:rPr>
              <w:t xml:space="preserve"> </w:t>
            </w:r>
            <w:hyperlink r:id="rId55" w:history="1">
              <w:r w:rsidRPr="006D5256">
                <w:rPr>
                  <w:rStyle w:val="Hypertextovodkaz"/>
                  <w:sz w:val="20"/>
                  <w:szCs w:val="20"/>
                </w:rPr>
                <w:t>monka@utb.cz</w:t>
              </w:r>
            </w:hyperlink>
            <w:r>
              <w:rPr>
                <w:color w:val="000000"/>
                <w:sz w:val="20"/>
                <w:szCs w:val="20"/>
              </w:rPr>
              <w:t xml:space="preserve">, </w:t>
            </w:r>
            <w:r w:rsidRPr="001762EB">
              <w:rPr>
                <w:color w:val="000000"/>
                <w:sz w:val="20"/>
                <w:szCs w:val="20"/>
              </w:rPr>
              <w:t>576</w:t>
            </w:r>
            <w:r>
              <w:rPr>
                <w:color w:val="000000"/>
                <w:sz w:val="20"/>
                <w:szCs w:val="20"/>
              </w:rPr>
              <w:t> </w:t>
            </w:r>
            <w:r w:rsidRPr="001762EB">
              <w:rPr>
                <w:color w:val="000000"/>
                <w:sz w:val="20"/>
                <w:szCs w:val="20"/>
              </w:rPr>
              <w:t>03</w:t>
            </w:r>
            <w:r>
              <w:rPr>
                <w:color w:val="000000"/>
                <w:sz w:val="20"/>
                <w:szCs w:val="20"/>
              </w:rPr>
              <w:t>5 160</w:t>
            </w:r>
            <w:r w:rsidRPr="001762EB">
              <w:rPr>
                <w:color w:val="000000"/>
                <w:sz w:val="20"/>
                <w:szCs w:val="20"/>
              </w:rPr>
              <w:t>.</w:t>
            </w:r>
          </w:p>
          <w:p w14:paraId="1C4DBF17" w14:textId="77777777" w:rsidR="00615BEF" w:rsidRDefault="00615BEF" w:rsidP="00CC35D3">
            <w:pPr>
              <w:pStyle w:val="xxmsonormal"/>
              <w:shd w:val="clear" w:color="auto" w:fill="FFFFFF"/>
              <w:spacing w:before="0" w:beforeAutospacing="0" w:after="0" w:afterAutospacing="0"/>
              <w:rPr>
                <w:color w:val="000000"/>
                <w:sz w:val="20"/>
                <w:szCs w:val="20"/>
              </w:rPr>
            </w:pPr>
          </w:p>
          <w:p w14:paraId="6DA89F88" w14:textId="77777777" w:rsidR="00615BEF" w:rsidRDefault="00615BEF" w:rsidP="00CC35D3">
            <w:pPr>
              <w:pStyle w:val="xxmsonormal"/>
              <w:shd w:val="clear" w:color="auto" w:fill="FFFFFF"/>
              <w:spacing w:before="0" w:beforeAutospacing="0" w:after="0" w:afterAutospacing="0"/>
              <w:rPr>
                <w:color w:val="000000"/>
                <w:sz w:val="20"/>
                <w:szCs w:val="20"/>
              </w:rPr>
            </w:pPr>
          </w:p>
          <w:p w14:paraId="78FD1DDD" w14:textId="77777777" w:rsidR="00615BEF" w:rsidRPr="001762EB" w:rsidRDefault="00615BEF" w:rsidP="00CC35D3">
            <w:pPr>
              <w:pStyle w:val="xxmsonormal"/>
              <w:shd w:val="clear" w:color="auto" w:fill="FFFFFF"/>
              <w:spacing w:before="0" w:beforeAutospacing="0" w:after="0" w:afterAutospacing="0"/>
              <w:rPr>
                <w:sz w:val="20"/>
                <w:szCs w:val="20"/>
              </w:rPr>
            </w:pPr>
          </w:p>
        </w:tc>
      </w:tr>
      <w:tr w:rsidR="004C0C95" w14:paraId="5E8BDAF2" w14:textId="77777777" w:rsidTr="000C4A98">
        <w:tc>
          <w:tcPr>
            <w:tcW w:w="10106" w:type="dxa"/>
            <w:gridSpan w:val="23"/>
            <w:tcBorders>
              <w:bottom w:val="double" w:sz="4" w:space="0" w:color="auto"/>
            </w:tcBorders>
            <w:shd w:val="clear" w:color="auto" w:fill="BDD6EE"/>
          </w:tcPr>
          <w:p w14:paraId="4A92030D" w14:textId="2DF0167D" w:rsidR="004C0C95" w:rsidRDefault="004C0C95" w:rsidP="004C0C95">
            <w:pPr>
              <w:jc w:val="both"/>
              <w:rPr>
                <w:b/>
                <w:sz w:val="28"/>
              </w:rPr>
            </w:pPr>
            <w:r>
              <w:br w:type="page"/>
            </w:r>
            <w:r>
              <w:br w:type="page"/>
            </w:r>
            <w:r>
              <w:rPr>
                <w:b/>
                <w:sz w:val="28"/>
              </w:rPr>
              <w:t>B-III – Charakteristika studijního předmětu</w:t>
            </w:r>
          </w:p>
        </w:tc>
      </w:tr>
      <w:tr w:rsidR="004C0C95" w14:paraId="4D192618" w14:textId="77777777" w:rsidTr="000C4A98">
        <w:tc>
          <w:tcPr>
            <w:tcW w:w="3403" w:type="dxa"/>
            <w:gridSpan w:val="3"/>
            <w:tcBorders>
              <w:top w:val="double" w:sz="4" w:space="0" w:color="auto"/>
            </w:tcBorders>
            <w:shd w:val="clear" w:color="auto" w:fill="F7CAAC"/>
          </w:tcPr>
          <w:p w14:paraId="365B4BDC" w14:textId="77777777" w:rsidR="004C0C95" w:rsidRDefault="004C0C95" w:rsidP="004C0C95">
            <w:pPr>
              <w:jc w:val="both"/>
              <w:rPr>
                <w:b/>
              </w:rPr>
            </w:pPr>
            <w:r>
              <w:rPr>
                <w:b/>
              </w:rPr>
              <w:t>Název studijního předmětu</w:t>
            </w:r>
          </w:p>
        </w:tc>
        <w:tc>
          <w:tcPr>
            <w:tcW w:w="6703" w:type="dxa"/>
            <w:gridSpan w:val="20"/>
            <w:tcBorders>
              <w:top w:val="double" w:sz="4" w:space="0" w:color="auto"/>
            </w:tcBorders>
          </w:tcPr>
          <w:p w14:paraId="6779F782" w14:textId="7FDC08B1" w:rsidR="004C0C95" w:rsidRPr="00F87F75" w:rsidRDefault="004C0C95" w:rsidP="004C0C95">
            <w:pPr>
              <w:jc w:val="both"/>
              <w:rPr>
                <w:b/>
                <w:bCs/>
              </w:rPr>
            </w:pPr>
            <w:bookmarkStart w:id="40" w:name="Nastroj_pro_zprac_polym"/>
            <w:bookmarkEnd w:id="40"/>
            <w:r w:rsidRPr="00F855FC">
              <w:rPr>
                <w:b/>
                <w:bCs/>
                <w:spacing w:val="-2"/>
              </w:rPr>
              <w:t>Nástroje pro zpracování polymerů</w:t>
            </w:r>
          </w:p>
        </w:tc>
      </w:tr>
      <w:tr w:rsidR="004C0C95" w14:paraId="075B273E" w14:textId="77777777" w:rsidTr="000C4A98">
        <w:tc>
          <w:tcPr>
            <w:tcW w:w="3403" w:type="dxa"/>
            <w:gridSpan w:val="3"/>
            <w:shd w:val="clear" w:color="auto" w:fill="F7CAAC"/>
          </w:tcPr>
          <w:p w14:paraId="58D747D3" w14:textId="77777777" w:rsidR="004C0C95" w:rsidRDefault="004C0C95" w:rsidP="004C0C95">
            <w:pPr>
              <w:jc w:val="both"/>
              <w:rPr>
                <w:b/>
              </w:rPr>
            </w:pPr>
            <w:r>
              <w:rPr>
                <w:b/>
              </w:rPr>
              <w:t>Typ předmětu</w:t>
            </w:r>
          </w:p>
        </w:tc>
        <w:tc>
          <w:tcPr>
            <w:tcW w:w="3340" w:type="dxa"/>
            <w:gridSpan w:val="12"/>
          </w:tcPr>
          <w:p w14:paraId="55EB5313" w14:textId="4E7E2B97" w:rsidR="004C0C95" w:rsidRDefault="0092203B" w:rsidP="004C0C95">
            <w:pPr>
              <w:jc w:val="both"/>
            </w:pPr>
            <w:ins w:id="41" w:author="Michal Staněk" w:date="2021-03-30T13:43:00Z">
              <w:r w:rsidRPr="0092203B">
                <w:t>povinně volitelný</w:t>
              </w:r>
            </w:ins>
          </w:p>
        </w:tc>
        <w:tc>
          <w:tcPr>
            <w:tcW w:w="2695" w:type="dxa"/>
            <w:gridSpan w:val="5"/>
            <w:shd w:val="clear" w:color="auto" w:fill="F7CAAC"/>
          </w:tcPr>
          <w:p w14:paraId="3FDEEF8C" w14:textId="77777777" w:rsidR="004C0C95" w:rsidRDefault="004C0C95" w:rsidP="004C0C95">
            <w:pPr>
              <w:jc w:val="both"/>
            </w:pPr>
            <w:r>
              <w:rPr>
                <w:b/>
              </w:rPr>
              <w:t>doporučený ročník / semestr</w:t>
            </w:r>
          </w:p>
        </w:tc>
        <w:tc>
          <w:tcPr>
            <w:tcW w:w="668" w:type="dxa"/>
            <w:gridSpan w:val="3"/>
          </w:tcPr>
          <w:p w14:paraId="66989A0F" w14:textId="77777777" w:rsidR="004C0C95" w:rsidRDefault="004C0C95" w:rsidP="004C0C95">
            <w:pPr>
              <w:jc w:val="both"/>
            </w:pPr>
          </w:p>
        </w:tc>
      </w:tr>
      <w:tr w:rsidR="004C0C95" w14:paraId="69BAE4F1" w14:textId="77777777" w:rsidTr="000C4A98">
        <w:tc>
          <w:tcPr>
            <w:tcW w:w="3403" w:type="dxa"/>
            <w:gridSpan w:val="3"/>
            <w:shd w:val="clear" w:color="auto" w:fill="F7CAAC"/>
          </w:tcPr>
          <w:p w14:paraId="4EFD1751" w14:textId="77777777" w:rsidR="004C0C95" w:rsidRDefault="004C0C95" w:rsidP="004C0C95">
            <w:pPr>
              <w:jc w:val="both"/>
              <w:rPr>
                <w:b/>
              </w:rPr>
            </w:pPr>
            <w:r>
              <w:rPr>
                <w:b/>
              </w:rPr>
              <w:t>Rozsah studijního předmětu</w:t>
            </w:r>
          </w:p>
        </w:tc>
        <w:tc>
          <w:tcPr>
            <w:tcW w:w="1635" w:type="dxa"/>
            <w:gridSpan w:val="7"/>
          </w:tcPr>
          <w:p w14:paraId="5E745531" w14:textId="77777777" w:rsidR="004C0C95" w:rsidRDefault="004C0C95" w:rsidP="004C0C95">
            <w:pPr>
              <w:jc w:val="both"/>
            </w:pPr>
          </w:p>
        </w:tc>
        <w:tc>
          <w:tcPr>
            <w:tcW w:w="889" w:type="dxa"/>
            <w:gridSpan w:val="2"/>
            <w:shd w:val="clear" w:color="auto" w:fill="F7CAAC"/>
          </w:tcPr>
          <w:p w14:paraId="2FF51FAE" w14:textId="77777777" w:rsidR="004C0C95" w:rsidRDefault="004C0C95" w:rsidP="004C0C95">
            <w:pPr>
              <w:jc w:val="both"/>
              <w:rPr>
                <w:b/>
              </w:rPr>
            </w:pPr>
            <w:r>
              <w:rPr>
                <w:b/>
              </w:rPr>
              <w:t xml:space="preserve">hod. </w:t>
            </w:r>
          </w:p>
        </w:tc>
        <w:tc>
          <w:tcPr>
            <w:tcW w:w="816" w:type="dxa"/>
            <w:gridSpan w:val="3"/>
          </w:tcPr>
          <w:p w14:paraId="69CD18BF" w14:textId="77777777" w:rsidR="004C0C95" w:rsidRDefault="004C0C95" w:rsidP="004C0C95">
            <w:pPr>
              <w:jc w:val="both"/>
            </w:pPr>
          </w:p>
        </w:tc>
        <w:tc>
          <w:tcPr>
            <w:tcW w:w="2156" w:type="dxa"/>
            <w:gridSpan w:val="3"/>
            <w:shd w:val="clear" w:color="auto" w:fill="F7CAAC"/>
          </w:tcPr>
          <w:p w14:paraId="7C3B3C9D" w14:textId="77777777" w:rsidR="004C0C95" w:rsidRDefault="004C0C95" w:rsidP="004C0C95">
            <w:pPr>
              <w:jc w:val="both"/>
              <w:rPr>
                <w:b/>
              </w:rPr>
            </w:pPr>
            <w:r>
              <w:rPr>
                <w:b/>
              </w:rPr>
              <w:t>kreditů</w:t>
            </w:r>
          </w:p>
        </w:tc>
        <w:tc>
          <w:tcPr>
            <w:tcW w:w="1207" w:type="dxa"/>
            <w:gridSpan w:val="5"/>
          </w:tcPr>
          <w:p w14:paraId="07913C17" w14:textId="77777777" w:rsidR="004C0C95" w:rsidRDefault="004C0C95" w:rsidP="004C0C95">
            <w:pPr>
              <w:jc w:val="both"/>
            </w:pPr>
          </w:p>
        </w:tc>
      </w:tr>
      <w:tr w:rsidR="004C0C95" w14:paraId="0B0B79E3" w14:textId="77777777" w:rsidTr="000C4A98">
        <w:tc>
          <w:tcPr>
            <w:tcW w:w="3403" w:type="dxa"/>
            <w:gridSpan w:val="3"/>
            <w:shd w:val="clear" w:color="auto" w:fill="F7CAAC"/>
          </w:tcPr>
          <w:p w14:paraId="41EDE04C" w14:textId="77777777" w:rsidR="004C0C95" w:rsidRDefault="004C0C95" w:rsidP="004C0C95">
            <w:pPr>
              <w:jc w:val="both"/>
              <w:rPr>
                <w:b/>
                <w:sz w:val="22"/>
              </w:rPr>
            </w:pPr>
            <w:r>
              <w:rPr>
                <w:b/>
              </w:rPr>
              <w:t xml:space="preserve">Prerekvizity, </w:t>
            </w:r>
            <w:proofErr w:type="spellStart"/>
            <w:r>
              <w:rPr>
                <w:b/>
              </w:rPr>
              <w:t>korekvizity</w:t>
            </w:r>
            <w:proofErr w:type="spellEnd"/>
            <w:r>
              <w:rPr>
                <w:b/>
              </w:rPr>
              <w:t>, ekvivalence</w:t>
            </w:r>
          </w:p>
        </w:tc>
        <w:tc>
          <w:tcPr>
            <w:tcW w:w="6703" w:type="dxa"/>
            <w:gridSpan w:val="20"/>
          </w:tcPr>
          <w:p w14:paraId="5DC288EB" w14:textId="77777777" w:rsidR="004C0C95" w:rsidRDefault="004C0C95" w:rsidP="004C0C95">
            <w:pPr>
              <w:jc w:val="both"/>
            </w:pPr>
          </w:p>
        </w:tc>
      </w:tr>
      <w:tr w:rsidR="004C0C95" w14:paraId="284B2E28" w14:textId="77777777" w:rsidTr="000C4A98">
        <w:tc>
          <w:tcPr>
            <w:tcW w:w="3403" w:type="dxa"/>
            <w:gridSpan w:val="3"/>
            <w:shd w:val="clear" w:color="auto" w:fill="F7CAAC"/>
          </w:tcPr>
          <w:p w14:paraId="524FBD20" w14:textId="77777777" w:rsidR="004C0C95" w:rsidRDefault="004C0C95" w:rsidP="004C0C95">
            <w:pPr>
              <w:jc w:val="both"/>
              <w:rPr>
                <w:b/>
              </w:rPr>
            </w:pPr>
            <w:r>
              <w:rPr>
                <w:b/>
              </w:rPr>
              <w:t>Způsob ověření studijních výsledků</w:t>
            </w:r>
          </w:p>
        </w:tc>
        <w:tc>
          <w:tcPr>
            <w:tcW w:w="3340" w:type="dxa"/>
            <w:gridSpan w:val="12"/>
          </w:tcPr>
          <w:p w14:paraId="58174F49" w14:textId="77777777" w:rsidR="004C0C95" w:rsidRDefault="004C0C95" w:rsidP="004C0C95">
            <w:pPr>
              <w:jc w:val="both"/>
            </w:pPr>
            <w:r>
              <w:t>zkouška</w:t>
            </w:r>
          </w:p>
        </w:tc>
        <w:tc>
          <w:tcPr>
            <w:tcW w:w="2156" w:type="dxa"/>
            <w:gridSpan w:val="3"/>
            <w:shd w:val="clear" w:color="auto" w:fill="F7CAAC"/>
          </w:tcPr>
          <w:p w14:paraId="11499B7C" w14:textId="77777777" w:rsidR="004C0C95" w:rsidRDefault="004C0C95" w:rsidP="004C0C95">
            <w:pPr>
              <w:jc w:val="both"/>
              <w:rPr>
                <w:b/>
              </w:rPr>
            </w:pPr>
            <w:r>
              <w:rPr>
                <w:b/>
              </w:rPr>
              <w:t>Forma výuky</w:t>
            </w:r>
          </w:p>
        </w:tc>
        <w:tc>
          <w:tcPr>
            <w:tcW w:w="1207" w:type="dxa"/>
            <w:gridSpan w:val="5"/>
          </w:tcPr>
          <w:p w14:paraId="4FDE901B" w14:textId="6C137BC8" w:rsidR="004C0C95" w:rsidRDefault="00A54DA5" w:rsidP="004C0C95">
            <w:pPr>
              <w:jc w:val="both"/>
            </w:pPr>
            <w:ins w:id="42" w:author="Michal Staněk" w:date="2021-03-30T14:04:00Z">
              <w:r>
                <w:rPr>
                  <w:sz w:val="18"/>
                  <w:szCs w:val="18"/>
                </w:rPr>
                <w:t>konzultace</w:t>
              </w:r>
            </w:ins>
          </w:p>
        </w:tc>
      </w:tr>
      <w:tr w:rsidR="004C0C95" w14:paraId="1791A392" w14:textId="77777777" w:rsidTr="000C4A98">
        <w:tc>
          <w:tcPr>
            <w:tcW w:w="3403" w:type="dxa"/>
            <w:gridSpan w:val="3"/>
            <w:shd w:val="clear" w:color="auto" w:fill="F7CAAC"/>
          </w:tcPr>
          <w:p w14:paraId="67367FE8" w14:textId="77777777" w:rsidR="004C0C95" w:rsidRDefault="004C0C95" w:rsidP="004C0C95">
            <w:pPr>
              <w:jc w:val="both"/>
              <w:rPr>
                <w:b/>
              </w:rPr>
            </w:pPr>
            <w:r>
              <w:rPr>
                <w:b/>
              </w:rPr>
              <w:t>Forma způsobu ověření studijních výsledků a další požadavky na studenta</w:t>
            </w:r>
          </w:p>
        </w:tc>
        <w:tc>
          <w:tcPr>
            <w:tcW w:w="6703" w:type="dxa"/>
            <w:gridSpan w:val="20"/>
            <w:tcBorders>
              <w:bottom w:val="single" w:sz="4" w:space="0" w:color="auto"/>
            </w:tcBorders>
          </w:tcPr>
          <w:p w14:paraId="30D5DD25" w14:textId="77777777" w:rsidR="004C0C95" w:rsidRDefault="004C0C95" w:rsidP="004C0C95">
            <w:pPr>
              <w:jc w:val="both"/>
            </w:pPr>
          </w:p>
        </w:tc>
      </w:tr>
      <w:tr w:rsidR="004C0C95" w14:paraId="49E51603" w14:textId="77777777" w:rsidTr="000C4A98">
        <w:trPr>
          <w:trHeight w:val="197"/>
        </w:trPr>
        <w:tc>
          <w:tcPr>
            <w:tcW w:w="3403" w:type="dxa"/>
            <w:gridSpan w:val="3"/>
            <w:tcBorders>
              <w:top w:val="nil"/>
            </w:tcBorders>
            <w:shd w:val="clear" w:color="auto" w:fill="F7CAAC"/>
          </w:tcPr>
          <w:p w14:paraId="493CC452" w14:textId="77777777" w:rsidR="004C0C95" w:rsidRDefault="004C0C95" w:rsidP="004C0C95">
            <w:pPr>
              <w:jc w:val="both"/>
              <w:rPr>
                <w:b/>
              </w:rPr>
            </w:pPr>
            <w:r>
              <w:rPr>
                <w:b/>
              </w:rPr>
              <w:t>Garant předmětu</w:t>
            </w:r>
          </w:p>
        </w:tc>
        <w:tc>
          <w:tcPr>
            <w:tcW w:w="6703" w:type="dxa"/>
            <w:gridSpan w:val="20"/>
            <w:tcBorders>
              <w:top w:val="single" w:sz="4" w:space="0" w:color="auto"/>
            </w:tcBorders>
          </w:tcPr>
          <w:p w14:paraId="3B44650A" w14:textId="7778822C" w:rsidR="004C0C95" w:rsidRDefault="004C0C95" w:rsidP="004C0C95">
            <w:pPr>
              <w:jc w:val="both"/>
            </w:pPr>
            <w:r w:rsidRPr="007D33B0">
              <w:rPr>
                <w:spacing w:val="-2"/>
              </w:rPr>
              <w:t>doc. Ing. Michal Staněk, Ph.D.</w:t>
            </w:r>
          </w:p>
        </w:tc>
      </w:tr>
      <w:tr w:rsidR="004C0C95" w14:paraId="01783745" w14:textId="77777777" w:rsidTr="000C4A98">
        <w:trPr>
          <w:trHeight w:val="243"/>
        </w:trPr>
        <w:tc>
          <w:tcPr>
            <w:tcW w:w="3403" w:type="dxa"/>
            <w:gridSpan w:val="3"/>
            <w:tcBorders>
              <w:top w:val="nil"/>
            </w:tcBorders>
            <w:shd w:val="clear" w:color="auto" w:fill="F7CAAC"/>
          </w:tcPr>
          <w:p w14:paraId="748A41B6" w14:textId="77777777" w:rsidR="004C0C95" w:rsidRDefault="004C0C95" w:rsidP="004C0C95">
            <w:pPr>
              <w:jc w:val="both"/>
              <w:rPr>
                <w:b/>
              </w:rPr>
            </w:pPr>
            <w:r>
              <w:rPr>
                <w:b/>
              </w:rPr>
              <w:t>Zapojení garanta do výuky předmětu</w:t>
            </w:r>
          </w:p>
        </w:tc>
        <w:tc>
          <w:tcPr>
            <w:tcW w:w="6703" w:type="dxa"/>
            <w:gridSpan w:val="20"/>
            <w:tcBorders>
              <w:top w:val="nil"/>
            </w:tcBorders>
          </w:tcPr>
          <w:p w14:paraId="7707CE09" w14:textId="3A53634A" w:rsidR="004C0C95" w:rsidRDefault="004C0C95" w:rsidP="004C0C95">
            <w:pPr>
              <w:jc w:val="both"/>
            </w:pPr>
            <w:proofErr w:type="gramStart"/>
            <w:r w:rsidRPr="005E38C5">
              <w:t>100%</w:t>
            </w:r>
            <w:proofErr w:type="gramEnd"/>
          </w:p>
        </w:tc>
      </w:tr>
      <w:tr w:rsidR="004C0C95" w14:paraId="549EBB7B" w14:textId="77777777" w:rsidTr="000C4A98">
        <w:tc>
          <w:tcPr>
            <w:tcW w:w="3403" w:type="dxa"/>
            <w:gridSpan w:val="3"/>
            <w:shd w:val="clear" w:color="auto" w:fill="F7CAAC"/>
          </w:tcPr>
          <w:p w14:paraId="7BECF940" w14:textId="77777777" w:rsidR="004C0C95" w:rsidRDefault="004C0C95" w:rsidP="004C0C95">
            <w:pPr>
              <w:jc w:val="both"/>
              <w:rPr>
                <w:b/>
              </w:rPr>
            </w:pPr>
            <w:r>
              <w:rPr>
                <w:b/>
              </w:rPr>
              <w:t>Vyučující</w:t>
            </w:r>
          </w:p>
        </w:tc>
        <w:tc>
          <w:tcPr>
            <w:tcW w:w="6703" w:type="dxa"/>
            <w:gridSpan w:val="20"/>
            <w:tcBorders>
              <w:bottom w:val="nil"/>
            </w:tcBorders>
          </w:tcPr>
          <w:p w14:paraId="4D230C61" w14:textId="77777777" w:rsidR="004C0C95" w:rsidRDefault="004C0C95" w:rsidP="004C0C95">
            <w:pPr>
              <w:jc w:val="both"/>
            </w:pPr>
          </w:p>
        </w:tc>
      </w:tr>
      <w:tr w:rsidR="004C0C95" w14:paraId="40427CD3" w14:textId="77777777" w:rsidTr="000C4A98">
        <w:trPr>
          <w:trHeight w:val="272"/>
        </w:trPr>
        <w:tc>
          <w:tcPr>
            <w:tcW w:w="10106" w:type="dxa"/>
            <w:gridSpan w:val="23"/>
            <w:tcBorders>
              <w:top w:val="nil"/>
            </w:tcBorders>
          </w:tcPr>
          <w:p w14:paraId="688B3A25" w14:textId="2B04F004" w:rsidR="004C0C95" w:rsidRDefault="004C0C95" w:rsidP="004C0C95">
            <w:pPr>
              <w:spacing w:before="20" w:after="20"/>
              <w:jc w:val="both"/>
            </w:pPr>
            <w:r w:rsidRPr="007D33B0">
              <w:rPr>
                <w:spacing w:val="-2"/>
              </w:rPr>
              <w:t>doc. Ing. Michal Staněk, Ph.D.</w:t>
            </w:r>
          </w:p>
        </w:tc>
      </w:tr>
      <w:tr w:rsidR="004C0C95" w14:paraId="2910FF03" w14:textId="77777777" w:rsidTr="000C4A98">
        <w:tc>
          <w:tcPr>
            <w:tcW w:w="3403" w:type="dxa"/>
            <w:gridSpan w:val="3"/>
            <w:shd w:val="clear" w:color="auto" w:fill="F7CAAC"/>
          </w:tcPr>
          <w:p w14:paraId="51BB8D42" w14:textId="77777777" w:rsidR="004C0C95" w:rsidRDefault="004C0C95" w:rsidP="004C0C95">
            <w:pPr>
              <w:jc w:val="both"/>
              <w:rPr>
                <w:b/>
              </w:rPr>
            </w:pPr>
            <w:r>
              <w:rPr>
                <w:b/>
              </w:rPr>
              <w:t>Stručná anotace předmětu</w:t>
            </w:r>
          </w:p>
        </w:tc>
        <w:tc>
          <w:tcPr>
            <w:tcW w:w="6703" w:type="dxa"/>
            <w:gridSpan w:val="20"/>
            <w:tcBorders>
              <w:bottom w:val="nil"/>
            </w:tcBorders>
          </w:tcPr>
          <w:p w14:paraId="2326F851" w14:textId="77777777" w:rsidR="004C0C95" w:rsidRDefault="004C0C95" w:rsidP="004C0C95">
            <w:pPr>
              <w:jc w:val="both"/>
            </w:pPr>
          </w:p>
        </w:tc>
      </w:tr>
      <w:tr w:rsidR="004C0C95" w14:paraId="6F4CD7E7" w14:textId="77777777" w:rsidTr="000C4A98">
        <w:trPr>
          <w:trHeight w:val="2857"/>
        </w:trPr>
        <w:tc>
          <w:tcPr>
            <w:tcW w:w="10106" w:type="dxa"/>
            <w:gridSpan w:val="23"/>
            <w:tcBorders>
              <w:top w:val="nil"/>
              <w:bottom w:val="single" w:sz="12" w:space="0" w:color="auto"/>
            </w:tcBorders>
          </w:tcPr>
          <w:p w14:paraId="0C13E9CA" w14:textId="346EB2E6" w:rsidR="004C0C95" w:rsidRPr="001B13CE" w:rsidRDefault="004C0C95" w:rsidP="004C0C95">
            <w:pPr>
              <w:jc w:val="both"/>
            </w:pPr>
            <w:r w:rsidRPr="001B13CE">
              <w:rPr>
                <w:color w:val="000000"/>
                <w:shd w:val="clear" w:color="auto" w:fill="FFFFFF"/>
              </w:rPr>
              <w:t xml:space="preserve">Cílem předmětu je studenty seznámit se zásadami navrhování nástrojů pro zpracování polymerů (termoplastů i eleastomerů), především vstřikovacích forem, vytlačovacích hlav, vyfukovacích forem a hlav, lisovacích a </w:t>
            </w:r>
            <w:proofErr w:type="spellStart"/>
            <w:r w:rsidRPr="001B13CE">
              <w:rPr>
                <w:color w:val="000000"/>
                <w:shd w:val="clear" w:color="auto" w:fill="FFFFFF"/>
              </w:rPr>
              <w:t>přetlačovacích</w:t>
            </w:r>
            <w:proofErr w:type="spellEnd"/>
            <w:r w:rsidRPr="001B13CE">
              <w:rPr>
                <w:color w:val="000000"/>
                <w:shd w:val="clear" w:color="auto" w:fill="FFFFFF"/>
              </w:rPr>
              <w:t xml:space="preserve"> nástrojů. Studenti také získají informace o vadách výrobků a jejich odstranění.</w:t>
            </w:r>
          </w:p>
          <w:p w14:paraId="72FC99BC" w14:textId="77777777" w:rsidR="004C0C95" w:rsidRPr="001B13CE" w:rsidRDefault="004C0C95" w:rsidP="004C0C95">
            <w:pPr>
              <w:jc w:val="both"/>
            </w:pPr>
          </w:p>
          <w:p w14:paraId="00BB2AB3" w14:textId="77777777" w:rsidR="004C0C95" w:rsidRPr="001B13CE" w:rsidRDefault="004C0C95" w:rsidP="004C0C95">
            <w:pPr>
              <w:jc w:val="both"/>
              <w:rPr>
                <w:u w:val="single"/>
              </w:rPr>
            </w:pPr>
            <w:r w:rsidRPr="001B13CE">
              <w:rPr>
                <w:u w:val="single"/>
              </w:rPr>
              <w:t>Základní témata:</w:t>
            </w:r>
          </w:p>
          <w:p w14:paraId="69B5539A" w14:textId="77777777" w:rsidR="004C0C95" w:rsidRPr="001B13CE" w:rsidRDefault="004C0C95" w:rsidP="004C0C95">
            <w:pPr>
              <w:pStyle w:val="Odstavecseseznamem"/>
              <w:numPr>
                <w:ilvl w:val="0"/>
                <w:numId w:val="18"/>
              </w:numPr>
              <w:ind w:left="113" w:hanging="113"/>
              <w:jc w:val="both"/>
              <w:rPr>
                <w:shd w:val="clear" w:color="auto" w:fill="FFFFFF"/>
              </w:rPr>
            </w:pPr>
            <w:r w:rsidRPr="001B13CE">
              <w:rPr>
                <w:shd w:val="clear" w:color="auto" w:fill="FFFFFF"/>
              </w:rPr>
              <w:t>Zásady návrhu polymerních dílů.</w:t>
            </w:r>
          </w:p>
          <w:p w14:paraId="708C4877" w14:textId="77777777" w:rsidR="004C0C95" w:rsidRPr="001B13CE" w:rsidRDefault="004C0C95" w:rsidP="004C0C95">
            <w:pPr>
              <w:pStyle w:val="Odstavecseseznamem"/>
              <w:numPr>
                <w:ilvl w:val="0"/>
                <w:numId w:val="18"/>
              </w:numPr>
              <w:ind w:left="113" w:hanging="113"/>
              <w:jc w:val="both"/>
              <w:rPr>
                <w:shd w:val="clear" w:color="auto" w:fill="FFFFFF"/>
              </w:rPr>
            </w:pPr>
            <w:r w:rsidRPr="001B13CE">
              <w:rPr>
                <w:shd w:val="clear" w:color="auto" w:fill="FFFFFF"/>
              </w:rPr>
              <w:t>Vstřikovací formy.</w:t>
            </w:r>
          </w:p>
          <w:p w14:paraId="3D2B5D81" w14:textId="77777777" w:rsidR="004C0C95" w:rsidRPr="001B13CE" w:rsidRDefault="004C0C95" w:rsidP="004C0C95">
            <w:pPr>
              <w:pStyle w:val="Odstavecseseznamem"/>
              <w:numPr>
                <w:ilvl w:val="0"/>
                <w:numId w:val="18"/>
              </w:numPr>
              <w:ind w:left="113" w:hanging="113"/>
              <w:jc w:val="both"/>
              <w:rPr>
                <w:shd w:val="clear" w:color="auto" w:fill="FFFFFF"/>
              </w:rPr>
            </w:pPr>
            <w:r w:rsidRPr="001B13CE">
              <w:rPr>
                <w:shd w:val="clear" w:color="auto" w:fill="FFFFFF"/>
              </w:rPr>
              <w:t>Vyfukovací formy.</w:t>
            </w:r>
          </w:p>
          <w:p w14:paraId="531FF8DB" w14:textId="77777777" w:rsidR="004C0C95" w:rsidRPr="001B13CE" w:rsidRDefault="004C0C95" w:rsidP="004C0C95">
            <w:pPr>
              <w:pStyle w:val="Odstavecseseznamem"/>
              <w:numPr>
                <w:ilvl w:val="0"/>
                <w:numId w:val="18"/>
              </w:numPr>
              <w:ind w:left="113" w:hanging="113"/>
              <w:jc w:val="both"/>
              <w:rPr>
                <w:shd w:val="clear" w:color="auto" w:fill="FFFFFF"/>
              </w:rPr>
            </w:pPr>
            <w:r w:rsidRPr="001B13CE">
              <w:rPr>
                <w:shd w:val="clear" w:color="auto" w:fill="FFFFFF"/>
              </w:rPr>
              <w:t>Vytlačovací hlavy.</w:t>
            </w:r>
          </w:p>
          <w:p w14:paraId="48A12B32" w14:textId="77777777" w:rsidR="004C0C95" w:rsidRPr="001B13CE" w:rsidRDefault="004C0C95" w:rsidP="004C0C95">
            <w:pPr>
              <w:pStyle w:val="Odstavecseseznamem"/>
              <w:numPr>
                <w:ilvl w:val="0"/>
                <w:numId w:val="18"/>
              </w:numPr>
              <w:ind w:left="113" w:hanging="113"/>
              <w:jc w:val="both"/>
              <w:rPr>
                <w:shd w:val="clear" w:color="auto" w:fill="FFFFFF"/>
              </w:rPr>
            </w:pPr>
            <w:r w:rsidRPr="001B13CE">
              <w:rPr>
                <w:shd w:val="clear" w:color="auto" w:fill="FFFFFF"/>
              </w:rPr>
              <w:t>Lisovací nástroje.</w:t>
            </w:r>
          </w:p>
          <w:p w14:paraId="604196C7" w14:textId="77777777" w:rsidR="004C0C95" w:rsidRPr="001B13CE" w:rsidRDefault="004C0C95" w:rsidP="004C0C95">
            <w:pPr>
              <w:pStyle w:val="Odstavecseseznamem"/>
              <w:numPr>
                <w:ilvl w:val="0"/>
                <w:numId w:val="18"/>
              </w:numPr>
              <w:ind w:left="113" w:hanging="113"/>
              <w:jc w:val="both"/>
              <w:rPr>
                <w:shd w:val="clear" w:color="auto" w:fill="FFFFFF"/>
              </w:rPr>
            </w:pPr>
            <w:proofErr w:type="spellStart"/>
            <w:r w:rsidRPr="001B13CE">
              <w:rPr>
                <w:shd w:val="clear" w:color="auto" w:fill="FFFFFF"/>
              </w:rPr>
              <w:t>Přetlačovací</w:t>
            </w:r>
            <w:proofErr w:type="spellEnd"/>
            <w:r w:rsidRPr="001B13CE">
              <w:rPr>
                <w:shd w:val="clear" w:color="auto" w:fill="FFFFFF"/>
              </w:rPr>
              <w:t xml:space="preserve"> nástroje.</w:t>
            </w:r>
          </w:p>
          <w:p w14:paraId="633E0028" w14:textId="77777777" w:rsidR="004C0C95" w:rsidRPr="001B13CE" w:rsidRDefault="004C0C95" w:rsidP="004C0C95">
            <w:pPr>
              <w:pStyle w:val="Odstavecseseznamem"/>
              <w:numPr>
                <w:ilvl w:val="0"/>
                <w:numId w:val="18"/>
              </w:numPr>
              <w:ind w:left="113" w:hanging="113"/>
              <w:jc w:val="both"/>
              <w:rPr>
                <w:shd w:val="clear" w:color="auto" w:fill="FFFFFF"/>
              </w:rPr>
            </w:pPr>
            <w:r w:rsidRPr="001B13CE">
              <w:rPr>
                <w:shd w:val="clear" w:color="auto" w:fill="FFFFFF"/>
              </w:rPr>
              <w:t>CAE analýzy.</w:t>
            </w:r>
          </w:p>
          <w:p w14:paraId="2D1E3C51" w14:textId="77777777" w:rsidR="004C0C95" w:rsidRPr="001B13CE" w:rsidRDefault="004C0C95" w:rsidP="004C0C95">
            <w:pPr>
              <w:pStyle w:val="Odstavecseseznamem"/>
              <w:numPr>
                <w:ilvl w:val="0"/>
                <w:numId w:val="18"/>
              </w:numPr>
              <w:ind w:left="113" w:hanging="113"/>
              <w:jc w:val="both"/>
              <w:rPr>
                <w:shd w:val="clear" w:color="auto" w:fill="FFFFFF"/>
              </w:rPr>
            </w:pPr>
            <w:r w:rsidRPr="001B13CE">
              <w:rPr>
                <w:shd w:val="clear" w:color="auto" w:fill="FFFFFF"/>
              </w:rPr>
              <w:t>Využití CAD a CAM systémů při konstrukci a výrobě nástrojů.</w:t>
            </w:r>
          </w:p>
          <w:p w14:paraId="2761D59E" w14:textId="56AF031B" w:rsidR="004C0C95" w:rsidRPr="001762EB" w:rsidRDefault="004C0C95" w:rsidP="004C0C95">
            <w:pPr>
              <w:pStyle w:val="Odstavecseseznamem"/>
              <w:numPr>
                <w:ilvl w:val="0"/>
                <w:numId w:val="18"/>
              </w:numPr>
              <w:ind w:left="113" w:hanging="113"/>
              <w:jc w:val="both"/>
            </w:pPr>
            <w:r w:rsidRPr="001B13CE">
              <w:rPr>
                <w:shd w:val="clear" w:color="auto" w:fill="FFFFFF"/>
              </w:rPr>
              <w:t>Normálie a jejich využití při návrhu nástroje.</w:t>
            </w:r>
          </w:p>
        </w:tc>
      </w:tr>
      <w:tr w:rsidR="004C0C95" w14:paraId="2EA20ED1" w14:textId="77777777" w:rsidTr="000C4A98">
        <w:trPr>
          <w:trHeight w:val="265"/>
        </w:trPr>
        <w:tc>
          <w:tcPr>
            <w:tcW w:w="3904" w:type="dxa"/>
            <w:gridSpan w:val="7"/>
            <w:tcBorders>
              <w:top w:val="nil"/>
            </w:tcBorders>
            <w:shd w:val="clear" w:color="auto" w:fill="F7CAAC"/>
          </w:tcPr>
          <w:p w14:paraId="7203A586" w14:textId="510C098D" w:rsidR="004C0C95" w:rsidRPr="001762EB" w:rsidRDefault="004C0C95" w:rsidP="004C0C95">
            <w:pPr>
              <w:jc w:val="both"/>
            </w:pPr>
            <w:r w:rsidRPr="001762EB">
              <w:rPr>
                <w:b/>
              </w:rPr>
              <w:t xml:space="preserve">Studijní literatura a studijní </w:t>
            </w:r>
            <w:r w:rsidRPr="00BA62B5">
              <w:rPr>
                <w:b/>
              </w:rPr>
              <w:t>pomůcky</w:t>
            </w:r>
          </w:p>
        </w:tc>
        <w:tc>
          <w:tcPr>
            <w:tcW w:w="6202" w:type="dxa"/>
            <w:gridSpan w:val="16"/>
            <w:tcBorders>
              <w:top w:val="nil"/>
              <w:bottom w:val="nil"/>
            </w:tcBorders>
          </w:tcPr>
          <w:p w14:paraId="10F1FDCB" w14:textId="77777777" w:rsidR="004C0C95" w:rsidRPr="001762EB" w:rsidRDefault="004C0C95" w:rsidP="004C0C95">
            <w:pPr>
              <w:jc w:val="both"/>
            </w:pPr>
          </w:p>
        </w:tc>
      </w:tr>
      <w:tr w:rsidR="004C0C95" w14:paraId="61161346" w14:textId="77777777" w:rsidTr="000C4A98">
        <w:trPr>
          <w:trHeight w:val="1497"/>
        </w:trPr>
        <w:tc>
          <w:tcPr>
            <w:tcW w:w="10106" w:type="dxa"/>
            <w:gridSpan w:val="23"/>
            <w:tcBorders>
              <w:top w:val="nil"/>
            </w:tcBorders>
          </w:tcPr>
          <w:p w14:paraId="1A1F3900" w14:textId="77777777" w:rsidR="004C0C95" w:rsidRPr="001762EB" w:rsidRDefault="004C0C95" w:rsidP="004C0C95">
            <w:pPr>
              <w:jc w:val="both"/>
              <w:rPr>
                <w:u w:val="single"/>
              </w:rPr>
            </w:pPr>
            <w:r w:rsidRPr="001762EB">
              <w:rPr>
                <w:u w:val="single"/>
              </w:rPr>
              <w:lastRenderedPageBreak/>
              <w:t>Povinná literatura:</w:t>
            </w:r>
          </w:p>
          <w:p w14:paraId="234BA006" w14:textId="77CDBE04" w:rsidR="00836F07" w:rsidRPr="00DA0684" w:rsidRDefault="00836F07" w:rsidP="00DA0684">
            <w:pPr>
              <w:jc w:val="both"/>
            </w:pPr>
            <w:r w:rsidRPr="00DA0684">
              <w:t xml:space="preserve">HOPMANN, C., MICHAELI, W. </w:t>
            </w:r>
            <w:proofErr w:type="spellStart"/>
            <w:r w:rsidRPr="00DA0684">
              <w:rPr>
                <w:i/>
                <w:iCs/>
              </w:rPr>
              <w:t>Extrusion</w:t>
            </w:r>
            <w:proofErr w:type="spellEnd"/>
            <w:r w:rsidRPr="00DA0684">
              <w:rPr>
                <w:i/>
                <w:iCs/>
              </w:rPr>
              <w:t xml:space="preserve"> </w:t>
            </w:r>
            <w:proofErr w:type="spellStart"/>
            <w:r w:rsidRPr="00DA0684">
              <w:rPr>
                <w:i/>
                <w:iCs/>
              </w:rPr>
              <w:t>Dies</w:t>
            </w:r>
            <w:proofErr w:type="spellEnd"/>
            <w:r w:rsidRPr="00DA0684">
              <w:rPr>
                <w:i/>
                <w:iCs/>
              </w:rPr>
              <w:t xml:space="preserve"> </w:t>
            </w:r>
            <w:proofErr w:type="spellStart"/>
            <w:r w:rsidRPr="00DA0684">
              <w:rPr>
                <w:i/>
                <w:iCs/>
              </w:rPr>
              <w:t>for</w:t>
            </w:r>
            <w:proofErr w:type="spellEnd"/>
            <w:r w:rsidRPr="00DA0684">
              <w:rPr>
                <w:i/>
                <w:iCs/>
              </w:rPr>
              <w:t xml:space="preserve"> </w:t>
            </w:r>
            <w:proofErr w:type="spellStart"/>
            <w:r w:rsidRPr="00DA0684">
              <w:rPr>
                <w:i/>
                <w:iCs/>
              </w:rPr>
              <w:t>Plastics</w:t>
            </w:r>
            <w:proofErr w:type="spellEnd"/>
            <w:r w:rsidRPr="00DA0684">
              <w:rPr>
                <w:i/>
                <w:iCs/>
              </w:rPr>
              <w:t xml:space="preserve"> and </w:t>
            </w:r>
            <w:proofErr w:type="spellStart"/>
            <w:r w:rsidRPr="00DA0684">
              <w:rPr>
                <w:i/>
                <w:iCs/>
              </w:rPr>
              <w:t>Rubber</w:t>
            </w:r>
            <w:proofErr w:type="spellEnd"/>
            <w:r w:rsidRPr="00DA0684">
              <w:rPr>
                <w:i/>
                <w:iCs/>
              </w:rPr>
              <w:t xml:space="preserve">: Design and </w:t>
            </w:r>
            <w:proofErr w:type="spellStart"/>
            <w:r w:rsidRPr="00DA0684">
              <w:rPr>
                <w:i/>
                <w:iCs/>
              </w:rPr>
              <w:t>Engineering</w:t>
            </w:r>
            <w:proofErr w:type="spellEnd"/>
            <w:r w:rsidRPr="00DA0684">
              <w:rPr>
                <w:i/>
                <w:iCs/>
              </w:rPr>
              <w:t xml:space="preserve"> </w:t>
            </w:r>
            <w:proofErr w:type="spellStart"/>
            <w:r w:rsidRPr="00DA0684">
              <w:rPr>
                <w:i/>
                <w:iCs/>
              </w:rPr>
              <w:t>Computations</w:t>
            </w:r>
            <w:proofErr w:type="spellEnd"/>
            <w:r w:rsidRPr="00DA0684">
              <w:t xml:space="preserve">. 4th Ed. </w:t>
            </w:r>
            <w:proofErr w:type="spellStart"/>
            <w:r w:rsidRPr="00DA0684">
              <w:t>Munich</w:t>
            </w:r>
            <w:proofErr w:type="spellEnd"/>
            <w:r w:rsidRPr="00DA0684">
              <w:t xml:space="preserve">: </w:t>
            </w:r>
            <w:proofErr w:type="spellStart"/>
            <w:r w:rsidRPr="00DA0684">
              <w:t>Hanser</w:t>
            </w:r>
            <w:proofErr w:type="spellEnd"/>
            <w:r w:rsidRPr="00DA0684">
              <w:t xml:space="preserve">, 2016. </w:t>
            </w:r>
            <w:proofErr w:type="spellStart"/>
            <w:r w:rsidRPr="00DA0684">
              <w:t>xviii</w:t>
            </w:r>
            <w:proofErr w:type="spellEnd"/>
            <w:r w:rsidRPr="00DA0684">
              <w:t>, 451 s. ISBN 9781569906231.</w:t>
            </w:r>
          </w:p>
          <w:p w14:paraId="2746D588" w14:textId="00C1151F" w:rsidR="00836F07" w:rsidRPr="00DA0684" w:rsidRDefault="00836F07" w:rsidP="00DA0684">
            <w:pPr>
              <w:jc w:val="both"/>
            </w:pPr>
            <w:r w:rsidRPr="00DA0684">
              <w:t xml:space="preserve">BEAUMONT, J.P. </w:t>
            </w:r>
            <w:proofErr w:type="spellStart"/>
            <w:r w:rsidRPr="00DA0684">
              <w:rPr>
                <w:i/>
                <w:iCs/>
              </w:rPr>
              <w:t>Runner</w:t>
            </w:r>
            <w:proofErr w:type="spellEnd"/>
            <w:r w:rsidRPr="00DA0684">
              <w:rPr>
                <w:i/>
                <w:iCs/>
              </w:rPr>
              <w:t xml:space="preserve"> and </w:t>
            </w:r>
            <w:proofErr w:type="spellStart"/>
            <w:r w:rsidRPr="00DA0684">
              <w:rPr>
                <w:i/>
                <w:iCs/>
              </w:rPr>
              <w:t>Gating</w:t>
            </w:r>
            <w:proofErr w:type="spellEnd"/>
            <w:r w:rsidRPr="00DA0684">
              <w:rPr>
                <w:i/>
                <w:iCs/>
              </w:rPr>
              <w:t xml:space="preserve"> Design Handbook: </w:t>
            </w:r>
            <w:proofErr w:type="spellStart"/>
            <w:r w:rsidRPr="00DA0684">
              <w:rPr>
                <w:i/>
                <w:iCs/>
              </w:rPr>
              <w:t>Tools</w:t>
            </w:r>
            <w:proofErr w:type="spellEnd"/>
            <w:r w:rsidRPr="00DA0684">
              <w:rPr>
                <w:i/>
                <w:iCs/>
              </w:rPr>
              <w:t xml:space="preserve"> </w:t>
            </w:r>
            <w:proofErr w:type="spellStart"/>
            <w:r w:rsidRPr="00DA0684">
              <w:rPr>
                <w:i/>
                <w:iCs/>
              </w:rPr>
              <w:t>for</w:t>
            </w:r>
            <w:proofErr w:type="spellEnd"/>
            <w:r w:rsidRPr="00DA0684">
              <w:rPr>
                <w:i/>
                <w:iCs/>
              </w:rPr>
              <w:t xml:space="preserve"> </w:t>
            </w:r>
            <w:proofErr w:type="spellStart"/>
            <w:r w:rsidRPr="00DA0684">
              <w:rPr>
                <w:i/>
                <w:iCs/>
              </w:rPr>
              <w:t>Successful</w:t>
            </w:r>
            <w:proofErr w:type="spellEnd"/>
            <w:r w:rsidRPr="00DA0684">
              <w:rPr>
                <w:i/>
                <w:iCs/>
              </w:rPr>
              <w:t xml:space="preserve"> </w:t>
            </w:r>
            <w:proofErr w:type="spellStart"/>
            <w:r w:rsidRPr="00DA0684">
              <w:rPr>
                <w:i/>
                <w:iCs/>
              </w:rPr>
              <w:t>Injection</w:t>
            </w:r>
            <w:proofErr w:type="spellEnd"/>
            <w:r w:rsidRPr="00DA0684">
              <w:rPr>
                <w:i/>
                <w:iCs/>
              </w:rPr>
              <w:t xml:space="preserve"> </w:t>
            </w:r>
            <w:proofErr w:type="spellStart"/>
            <w:r w:rsidRPr="00DA0684">
              <w:rPr>
                <w:i/>
                <w:iCs/>
              </w:rPr>
              <w:t>Molding</w:t>
            </w:r>
            <w:proofErr w:type="spellEnd"/>
            <w:r w:rsidRPr="00DA0684">
              <w:t xml:space="preserve">. 3rd Ed. </w:t>
            </w:r>
            <w:proofErr w:type="spellStart"/>
            <w:r w:rsidRPr="00DA0684">
              <w:t>Munich</w:t>
            </w:r>
            <w:proofErr w:type="spellEnd"/>
            <w:r w:rsidRPr="00DA0684">
              <w:t xml:space="preserve">: </w:t>
            </w:r>
            <w:proofErr w:type="spellStart"/>
            <w:r w:rsidRPr="00DA0684">
              <w:t>Hanser</w:t>
            </w:r>
            <w:proofErr w:type="spellEnd"/>
            <w:r w:rsidRPr="00DA0684">
              <w:t xml:space="preserve"> </w:t>
            </w:r>
            <w:proofErr w:type="spellStart"/>
            <w:r w:rsidRPr="00DA0684">
              <w:t>Publishers</w:t>
            </w:r>
            <w:proofErr w:type="spellEnd"/>
            <w:r w:rsidRPr="00DA0684">
              <w:t>, 2019</w:t>
            </w:r>
            <w:r w:rsidR="00DA0684" w:rsidRPr="00DA0684">
              <w:t xml:space="preserve">. </w:t>
            </w:r>
            <w:proofErr w:type="spellStart"/>
            <w:r w:rsidRPr="00DA0684">
              <w:t>xx</w:t>
            </w:r>
            <w:proofErr w:type="spellEnd"/>
            <w:r w:rsidRPr="00DA0684">
              <w:t>, 450 s. ISBN 978-1-56990-590-6.</w:t>
            </w:r>
          </w:p>
          <w:p w14:paraId="637A8398" w14:textId="60D95F2A" w:rsidR="00836F07" w:rsidRPr="00DA0684" w:rsidRDefault="00836F07" w:rsidP="00DA0684">
            <w:pPr>
              <w:jc w:val="both"/>
            </w:pPr>
            <w:r w:rsidRPr="00DA0684">
              <w:t xml:space="preserve">KAZMER, D. </w:t>
            </w:r>
            <w:proofErr w:type="spellStart"/>
            <w:r w:rsidRPr="00DA0684">
              <w:rPr>
                <w:i/>
                <w:iCs/>
              </w:rPr>
              <w:t>Injection</w:t>
            </w:r>
            <w:proofErr w:type="spellEnd"/>
            <w:r w:rsidRPr="00DA0684">
              <w:rPr>
                <w:i/>
                <w:iCs/>
              </w:rPr>
              <w:t xml:space="preserve"> </w:t>
            </w:r>
            <w:proofErr w:type="spellStart"/>
            <w:r w:rsidR="00DA0684" w:rsidRPr="00DA0684">
              <w:rPr>
                <w:i/>
                <w:iCs/>
              </w:rPr>
              <w:t>M</w:t>
            </w:r>
            <w:r w:rsidRPr="00DA0684">
              <w:rPr>
                <w:i/>
                <w:iCs/>
              </w:rPr>
              <w:t>old</w:t>
            </w:r>
            <w:proofErr w:type="spellEnd"/>
            <w:r w:rsidRPr="00DA0684">
              <w:rPr>
                <w:i/>
                <w:iCs/>
              </w:rPr>
              <w:t xml:space="preserve"> </w:t>
            </w:r>
            <w:r w:rsidR="00DA0684" w:rsidRPr="00DA0684">
              <w:rPr>
                <w:i/>
                <w:iCs/>
              </w:rPr>
              <w:t>D</w:t>
            </w:r>
            <w:r w:rsidRPr="00DA0684">
              <w:rPr>
                <w:i/>
                <w:iCs/>
              </w:rPr>
              <w:t xml:space="preserve">esign </w:t>
            </w:r>
            <w:proofErr w:type="spellStart"/>
            <w:r w:rsidR="00DA0684" w:rsidRPr="00DA0684">
              <w:rPr>
                <w:i/>
                <w:iCs/>
              </w:rPr>
              <w:t>E</w:t>
            </w:r>
            <w:r w:rsidRPr="00DA0684">
              <w:rPr>
                <w:i/>
                <w:iCs/>
              </w:rPr>
              <w:t>ngineering</w:t>
            </w:r>
            <w:proofErr w:type="spellEnd"/>
            <w:r w:rsidRPr="00DA0684">
              <w:t xml:space="preserve">. 2nd </w:t>
            </w:r>
            <w:r w:rsidR="00DA0684" w:rsidRPr="00DA0684">
              <w:t>Ed</w:t>
            </w:r>
            <w:r w:rsidRPr="00DA0684">
              <w:t xml:space="preserve">. </w:t>
            </w:r>
            <w:proofErr w:type="spellStart"/>
            <w:r w:rsidRPr="00DA0684">
              <w:t>Munich</w:t>
            </w:r>
            <w:proofErr w:type="spellEnd"/>
            <w:r w:rsidRPr="00DA0684">
              <w:t xml:space="preserve">: </w:t>
            </w:r>
            <w:proofErr w:type="spellStart"/>
            <w:r w:rsidRPr="00DA0684">
              <w:t>Hanser</w:t>
            </w:r>
            <w:proofErr w:type="spellEnd"/>
            <w:r w:rsidRPr="00DA0684">
              <w:t>, 2016</w:t>
            </w:r>
            <w:r w:rsidR="00DA0684" w:rsidRPr="00DA0684">
              <w:t xml:space="preserve">. </w:t>
            </w:r>
            <w:proofErr w:type="spellStart"/>
            <w:r w:rsidRPr="00DA0684">
              <w:t>xxiv</w:t>
            </w:r>
            <w:proofErr w:type="spellEnd"/>
            <w:r w:rsidRPr="00DA0684">
              <w:t>, 529 s. ISBN 9781569905708.</w:t>
            </w:r>
          </w:p>
          <w:p w14:paraId="6E17391B" w14:textId="77777777" w:rsidR="00836F07" w:rsidRPr="00DA0684" w:rsidRDefault="00836F07" w:rsidP="00DA0684">
            <w:pPr>
              <w:jc w:val="both"/>
            </w:pPr>
            <w:r w:rsidRPr="00416664">
              <w:rPr>
                <w:caps/>
              </w:rPr>
              <w:t>Shoemaker</w:t>
            </w:r>
            <w:r w:rsidRPr="00DA0684">
              <w:t>, J. </w:t>
            </w:r>
            <w:proofErr w:type="spellStart"/>
            <w:r w:rsidRPr="00DA0684">
              <w:rPr>
                <w:i/>
                <w:iCs/>
              </w:rPr>
              <w:t>Moldflow</w:t>
            </w:r>
            <w:proofErr w:type="spellEnd"/>
            <w:r w:rsidRPr="00DA0684">
              <w:rPr>
                <w:i/>
                <w:iCs/>
              </w:rPr>
              <w:t xml:space="preserve"> Design </w:t>
            </w:r>
            <w:proofErr w:type="spellStart"/>
            <w:r w:rsidRPr="00DA0684">
              <w:rPr>
                <w:i/>
                <w:iCs/>
              </w:rPr>
              <w:t>Guide</w:t>
            </w:r>
            <w:proofErr w:type="spellEnd"/>
            <w:r w:rsidRPr="00DA0684">
              <w:t xml:space="preserve">. </w:t>
            </w:r>
            <w:proofErr w:type="spellStart"/>
            <w:r w:rsidRPr="00DA0684">
              <w:t>Munich</w:t>
            </w:r>
            <w:proofErr w:type="spellEnd"/>
            <w:r w:rsidRPr="00DA0684">
              <w:t xml:space="preserve">: </w:t>
            </w:r>
            <w:proofErr w:type="spellStart"/>
            <w:r w:rsidRPr="00DA0684">
              <w:t>Hanser</w:t>
            </w:r>
            <w:proofErr w:type="spellEnd"/>
            <w:r w:rsidRPr="00DA0684">
              <w:t>, 2006. ISBN 978-3-446-40640-7.</w:t>
            </w:r>
          </w:p>
          <w:p w14:paraId="0D2907CC" w14:textId="77777777" w:rsidR="004C0C95" w:rsidRDefault="004C0C95" w:rsidP="004C0C95">
            <w:pPr>
              <w:shd w:val="clear" w:color="auto" w:fill="FFFFFF"/>
              <w:jc w:val="both"/>
              <w:rPr>
                <w:rFonts w:ascii="Tahoma" w:hAnsi="Tahoma" w:cs="Tahoma"/>
                <w:color w:val="000000"/>
                <w:sz w:val="17"/>
                <w:szCs w:val="17"/>
              </w:rPr>
            </w:pPr>
          </w:p>
          <w:p w14:paraId="26D5FCB5" w14:textId="4533ECAC" w:rsidR="004C0C95" w:rsidRDefault="004C0C95" w:rsidP="004C0C95">
            <w:pPr>
              <w:jc w:val="both"/>
              <w:rPr>
                <w:u w:val="single"/>
              </w:rPr>
            </w:pPr>
            <w:r w:rsidRPr="001762EB">
              <w:rPr>
                <w:u w:val="single"/>
              </w:rPr>
              <w:t>Doporučená literatura:</w:t>
            </w:r>
          </w:p>
          <w:p w14:paraId="6017D2C2" w14:textId="77777777" w:rsidR="00416664" w:rsidRDefault="00416664" w:rsidP="00416664">
            <w:pPr>
              <w:jc w:val="both"/>
            </w:pPr>
            <w:r w:rsidRPr="00416664">
              <w:t>ENNEDY, P</w:t>
            </w:r>
            <w:r>
              <w:t xml:space="preserve">., </w:t>
            </w:r>
            <w:r w:rsidRPr="00416664">
              <w:t>ZHENG</w:t>
            </w:r>
            <w:r>
              <w:t>, R</w:t>
            </w:r>
            <w:r w:rsidRPr="00416664">
              <w:t xml:space="preserve">. </w:t>
            </w:r>
            <w:proofErr w:type="spellStart"/>
            <w:r w:rsidRPr="00416664">
              <w:rPr>
                <w:i/>
                <w:iCs/>
              </w:rPr>
              <w:t>Flow</w:t>
            </w:r>
            <w:proofErr w:type="spellEnd"/>
            <w:r w:rsidRPr="00416664">
              <w:rPr>
                <w:i/>
                <w:iCs/>
              </w:rPr>
              <w:t xml:space="preserve"> </w:t>
            </w:r>
            <w:proofErr w:type="spellStart"/>
            <w:r>
              <w:rPr>
                <w:i/>
                <w:iCs/>
              </w:rPr>
              <w:t>A</w:t>
            </w:r>
            <w:r w:rsidRPr="00416664">
              <w:rPr>
                <w:i/>
                <w:iCs/>
              </w:rPr>
              <w:t>nalysis</w:t>
            </w:r>
            <w:proofErr w:type="spellEnd"/>
            <w:r w:rsidRPr="00416664">
              <w:rPr>
                <w:i/>
                <w:iCs/>
              </w:rPr>
              <w:t xml:space="preserve"> </w:t>
            </w:r>
            <w:proofErr w:type="spellStart"/>
            <w:r w:rsidRPr="00416664">
              <w:rPr>
                <w:i/>
                <w:iCs/>
              </w:rPr>
              <w:t>of</w:t>
            </w:r>
            <w:proofErr w:type="spellEnd"/>
            <w:r w:rsidRPr="00416664">
              <w:rPr>
                <w:i/>
                <w:iCs/>
              </w:rPr>
              <w:t xml:space="preserve"> </w:t>
            </w:r>
            <w:proofErr w:type="spellStart"/>
            <w:r>
              <w:rPr>
                <w:i/>
                <w:iCs/>
              </w:rPr>
              <w:t>I</w:t>
            </w:r>
            <w:r w:rsidRPr="00416664">
              <w:rPr>
                <w:i/>
                <w:iCs/>
              </w:rPr>
              <w:t>njection</w:t>
            </w:r>
            <w:proofErr w:type="spellEnd"/>
            <w:r w:rsidRPr="00416664">
              <w:rPr>
                <w:i/>
                <w:iCs/>
              </w:rPr>
              <w:t xml:space="preserve"> </w:t>
            </w:r>
            <w:proofErr w:type="spellStart"/>
            <w:r>
              <w:rPr>
                <w:i/>
                <w:iCs/>
              </w:rPr>
              <w:t>M</w:t>
            </w:r>
            <w:r w:rsidRPr="00416664">
              <w:rPr>
                <w:i/>
                <w:iCs/>
              </w:rPr>
              <w:t>olds</w:t>
            </w:r>
            <w:proofErr w:type="spellEnd"/>
            <w:r w:rsidRPr="00416664">
              <w:t xml:space="preserve">. 2nd </w:t>
            </w:r>
            <w:r>
              <w:t>E</w:t>
            </w:r>
            <w:r w:rsidRPr="00416664">
              <w:t xml:space="preserve">d. Cincinnati: </w:t>
            </w:r>
            <w:proofErr w:type="spellStart"/>
            <w:r w:rsidRPr="00416664">
              <w:t>Hanser</w:t>
            </w:r>
            <w:proofErr w:type="spellEnd"/>
            <w:r w:rsidRPr="00416664">
              <w:t xml:space="preserve"> </w:t>
            </w:r>
            <w:proofErr w:type="spellStart"/>
            <w:r w:rsidRPr="00416664">
              <w:t>Publishers</w:t>
            </w:r>
            <w:proofErr w:type="spellEnd"/>
            <w:r w:rsidRPr="00416664">
              <w:t>, 2013</w:t>
            </w:r>
            <w:r>
              <w:t xml:space="preserve">. </w:t>
            </w:r>
            <w:proofErr w:type="spellStart"/>
            <w:r w:rsidRPr="00416664">
              <w:t>xxviii</w:t>
            </w:r>
            <w:proofErr w:type="spellEnd"/>
            <w:r w:rsidRPr="00416664">
              <w:t xml:space="preserve">, 349 </w:t>
            </w:r>
            <w:r>
              <w:t>s</w:t>
            </w:r>
            <w:r w:rsidRPr="00416664">
              <w:t>.</w:t>
            </w:r>
            <w:r>
              <w:t xml:space="preserve"> </w:t>
            </w:r>
            <w:r w:rsidRPr="00416664">
              <w:t>ISBN 9781569905227. Dostupné z:</w:t>
            </w:r>
          </w:p>
          <w:p w14:paraId="4EDC2872" w14:textId="58E0DB92" w:rsidR="00416664" w:rsidRPr="00416664" w:rsidRDefault="00BB6C9E" w:rsidP="00416664">
            <w:pPr>
              <w:jc w:val="both"/>
            </w:pPr>
            <w:hyperlink r:id="rId56" w:history="1">
              <w:r w:rsidR="00416664" w:rsidRPr="00416664">
                <w:rPr>
                  <w:rStyle w:val="Hypertextovodkaz"/>
                </w:rPr>
                <w:t>https://proxy.k.utb.cz/login?url=http://app.knovel.com/hotlink/toc/id:kpFAIME003/flow_analysis_of_injection_molds_2nd_edition</w:t>
              </w:r>
            </w:hyperlink>
            <w:r w:rsidR="00183EC4" w:rsidRPr="00183EC4">
              <w:rPr>
                <w:rStyle w:val="Hypertextovodkaz"/>
                <w:color w:val="auto"/>
                <w:u w:val="none"/>
              </w:rPr>
              <w:t>.</w:t>
            </w:r>
          </w:p>
          <w:p w14:paraId="6F086CFC" w14:textId="77777777" w:rsidR="00416664" w:rsidRPr="00416664" w:rsidRDefault="00416664" w:rsidP="00416664">
            <w:pPr>
              <w:jc w:val="both"/>
            </w:pPr>
            <w:r w:rsidRPr="00416664">
              <w:rPr>
                <w:caps/>
              </w:rPr>
              <w:t>Vlček,</w:t>
            </w:r>
            <w:r w:rsidRPr="00416664">
              <w:t xml:space="preserve"> J. </w:t>
            </w:r>
            <w:r w:rsidRPr="00416664">
              <w:rPr>
                <w:i/>
                <w:iCs/>
              </w:rPr>
              <w:t>Aplikovaná reologie</w:t>
            </w:r>
            <w:r w:rsidRPr="00416664">
              <w:t>. 1. vyd. Zlín: UTB, 2001. ISBN 8073180391.</w:t>
            </w:r>
          </w:p>
          <w:p w14:paraId="3149FC01" w14:textId="77777777" w:rsidR="00416664" w:rsidRPr="00416664" w:rsidRDefault="00416664" w:rsidP="00416664">
            <w:pPr>
              <w:jc w:val="both"/>
            </w:pPr>
            <w:r w:rsidRPr="00416664">
              <w:rPr>
                <w:caps/>
              </w:rPr>
              <w:t>Gastrow,</w:t>
            </w:r>
            <w:r w:rsidRPr="00416664">
              <w:t xml:space="preserve"> H. </w:t>
            </w:r>
            <w:proofErr w:type="spellStart"/>
            <w:r w:rsidRPr="00416664">
              <w:rPr>
                <w:i/>
                <w:iCs/>
              </w:rPr>
              <w:t>Injection</w:t>
            </w:r>
            <w:proofErr w:type="spellEnd"/>
            <w:r w:rsidRPr="00416664">
              <w:rPr>
                <w:i/>
                <w:iCs/>
              </w:rPr>
              <w:t xml:space="preserve"> </w:t>
            </w:r>
            <w:proofErr w:type="spellStart"/>
            <w:r w:rsidRPr="00416664">
              <w:rPr>
                <w:i/>
                <w:iCs/>
              </w:rPr>
              <w:t>Molds</w:t>
            </w:r>
            <w:proofErr w:type="spellEnd"/>
            <w:r w:rsidRPr="00416664">
              <w:rPr>
                <w:i/>
                <w:iCs/>
              </w:rPr>
              <w:t xml:space="preserve">: 130 </w:t>
            </w:r>
            <w:proofErr w:type="spellStart"/>
            <w:r w:rsidRPr="00416664">
              <w:rPr>
                <w:i/>
                <w:iCs/>
              </w:rPr>
              <w:t>Proven</w:t>
            </w:r>
            <w:proofErr w:type="spellEnd"/>
            <w:r w:rsidRPr="00416664">
              <w:rPr>
                <w:i/>
                <w:iCs/>
              </w:rPr>
              <w:t xml:space="preserve"> </w:t>
            </w:r>
            <w:proofErr w:type="spellStart"/>
            <w:r w:rsidRPr="00416664">
              <w:rPr>
                <w:i/>
                <w:iCs/>
              </w:rPr>
              <w:t>Designs</w:t>
            </w:r>
            <w:proofErr w:type="spellEnd"/>
            <w:r w:rsidRPr="00416664">
              <w:t xml:space="preserve">. 3rd Ed. </w:t>
            </w:r>
            <w:proofErr w:type="spellStart"/>
            <w:r w:rsidRPr="00416664">
              <w:t>Munich</w:t>
            </w:r>
            <w:proofErr w:type="spellEnd"/>
            <w:r w:rsidRPr="00416664">
              <w:t xml:space="preserve">: </w:t>
            </w:r>
            <w:proofErr w:type="spellStart"/>
            <w:r w:rsidRPr="00416664">
              <w:t>Hanser</w:t>
            </w:r>
            <w:proofErr w:type="spellEnd"/>
            <w:r w:rsidRPr="00416664">
              <w:t>, 2002. ISBN 3446214488.</w:t>
            </w:r>
          </w:p>
          <w:p w14:paraId="7E5580F6" w14:textId="259ACC78" w:rsidR="00416664" w:rsidRPr="00416664" w:rsidRDefault="00416664" w:rsidP="00416664">
            <w:pPr>
              <w:jc w:val="both"/>
            </w:pPr>
            <w:r w:rsidRPr="00416664">
              <w:t>WANG, M</w:t>
            </w:r>
            <w:r>
              <w:t>.</w:t>
            </w:r>
            <w:r w:rsidRPr="00416664">
              <w:t>-L</w:t>
            </w:r>
            <w:r>
              <w:t>.</w:t>
            </w:r>
            <w:r w:rsidRPr="00416664">
              <w:t>, CHANG</w:t>
            </w:r>
            <w:r w:rsidR="007A72C3">
              <w:t>,</w:t>
            </w:r>
            <w:r>
              <w:t xml:space="preserve"> </w:t>
            </w:r>
            <w:r w:rsidRPr="00416664">
              <w:t>R</w:t>
            </w:r>
            <w:r>
              <w:t>.</w:t>
            </w:r>
            <w:r w:rsidRPr="00416664">
              <w:t>-Y</w:t>
            </w:r>
            <w:r>
              <w:t xml:space="preserve">., </w:t>
            </w:r>
            <w:r w:rsidRPr="00416664">
              <w:t>HSU</w:t>
            </w:r>
            <w:r>
              <w:t xml:space="preserve">, </w:t>
            </w:r>
            <w:r w:rsidRPr="00416664">
              <w:t>C</w:t>
            </w:r>
            <w:r>
              <w:t>.</w:t>
            </w:r>
            <w:r w:rsidRPr="00416664">
              <w:t xml:space="preserve">-H. </w:t>
            </w:r>
            <w:proofErr w:type="spellStart"/>
            <w:r w:rsidRPr="00416664">
              <w:rPr>
                <w:i/>
                <w:iCs/>
              </w:rPr>
              <w:t>Molding</w:t>
            </w:r>
            <w:proofErr w:type="spellEnd"/>
            <w:r w:rsidRPr="00416664">
              <w:rPr>
                <w:i/>
                <w:iCs/>
              </w:rPr>
              <w:t xml:space="preserve"> </w:t>
            </w:r>
            <w:proofErr w:type="spellStart"/>
            <w:r>
              <w:rPr>
                <w:i/>
                <w:iCs/>
              </w:rPr>
              <w:t>S</w:t>
            </w:r>
            <w:r w:rsidRPr="00416664">
              <w:rPr>
                <w:i/>
                <w:iCs/>
              </w:rPr>
              <w:t>imulation</w:t>
            </w:r>
            <w:proofErr w:type="spellEnd"/>
            <w:r w:rsidRPr="00416664">
              <w:rPr>
                <w:i/>
                <w:iCs/>
              </w:rPr>
              <w:t xml:space="preserve">: </w:t>
            </w:r>
            <w:proofErr w:type="spellStart"/>
            <w:r>
              <w:rPr>
                <w:i/>
                <w:iCs/>
              </w:rPr>
              <w:t>T</w:t>
            </w:r>
            <w:r w:rsidRPr="00416664">
              <w:rPr>
                <w:i/>
                <w:iCs/>
              </w:rPr>
              <w:t>heory</w:t>
            </w:r>
            <w:proofErr w:type="spellEnd"/>
            <w:r w:rsidRPr="00416664">
              <w:rPr>
                <w:i/>
                <w:iCs/>
              </w:rPr>
              <w:t xml:space="preserve"> and </w:t>
            </w:r>
            <w:proofErr w:type="spellStart"/>
            <w:r>
              <w:rPr>
                <w:i/>
                <w:iCs/>
              </w:rPr>
              <w:t>P</w:t>
            </w:r>
            <w:r w:rsidRPr="00416664">
              <w:rPr>
                <w:i/>
                <w:iCs/>
              </w:rPr>
              <w:t>ractice</w:t>
            </w:r>
            <w:proofErr w:type="spellEnd"/>
            <w:r w:rsidRPr="00416664">
              <w:t xml:space="preserve">. Cincinnati: </w:t>
            </w:r>
            <w:proofErr w:type="spellStart"/>
            <w:r w:rsidRPr="00416664">
              <w:t>Hanser</w:t>
            </w:r>
            <w:proofErr w:type="spellEnd"/>
            <w:r w:rsidRPr="00416664">
              <w:t xml:space="preserve"> </w:t>
            </w:r>
            <w:proofErr w:type="spellStart"/>
            <w:r w:rsidRPr="00416664">
              <w:t>Publications</w:t>
            </w:r>
            <w:proofErr w:type="spellEnd"/>
            <w:r w:rsidRPr="00416664">
              <w:t>, 2018</w:t>
            </w:r>
            <w:r>
              <w:t xml:space="preserve">. </w:t>
            </w:r>
            <w:proofErr w:type="spellStart"/>
            <w:r w:rsidRPr="00416664">
              <w:t>xviii</w:t>
            </w:r>
            <w:proofErr w:type="spellEnd"/>
            <w:r w:rsidRPr="00416664">
              <w:t>, 513 s. ISBN 9781569906194.</w:t>
            </w:r>
          </w:p>
          <w:p w14:paraId="31414BF6" w14:textId="77777777" w:rsidR="00416664" w:rsidRPr="00416664" w:rsidRDefault="00416664" w:rsidP="00416664">
            <w:pPr>
              <w:jc w:val="both"/>
            </w:pPr>
            <w:r w:rsidRPr="00416664">
              <w:rPr>
                <w:caps/>
              </w:rPr>
              <w:t>Throne,</w:t>
            </w:r>
            <w:r w:rsidRPr="00416664">
              <w:t xml:space="preserve"> J.L. </w:t>
            </w:r>
            <w:proofErr w:type="spellStart"/>
            <w:r w:rsidRPr="00416664">
              <w:rPr>
                <w:i/>
                <w:iCs/>
              </w:rPr>
              <w:t>Understanding</w:t>
            </w:r>
            <w:proofErr w:type="spellEnd"/>
            <w:r w:rsidRPr="00416664">
              <w:rPr>
                <w:i/>
                <w:iCs/>
              </w:rPr>
              <w:t xml:space="preserve"> </w:t>
            </w:r>
            <w:proofErr w:type="spellStart"/>
            <w:r w:rsidRPr="00416664">
              <w:rPr>
                <w:i/>
                <w:iCs/>
              </w:rPr>
              <w:t>Thermoforming</w:t>
            </w:r>
            <w:proofErr w:type="spellEnd"/>
            <w:r w:rsidRPr="00416664">
              <w:t xml:space="preserve">. 2nd Ed. </w:t>
            </w:r>
            <w:proofErr w:type="spellStart"/>
            <w:r w:rsidRPr="00416664">
              <w:t>Munich</w:t>
            </w:r>
            <w:proofErr w:type="spellEnd"/>
            <w:r w:rsidRPr="00416664">
              <w:t xml:space="preserve">: </w:t>
            </w:r>
            <w:proofErr w:type="spellStart"/>
            <w:r w:rsidRPr="00416664">
              <w:t>Hanser</w:t>
            </w:r>
            <w:proofErr w:type="spellEnd"/>
            <w:r w:rsidRPr="00416664">
              <w:t>, 2008. ISBN 978-3-446-40796-1.</w:t>
            </w:r>
          </w:p>
          <w:p w14:paraId="7A4C6D9D" w14:textId="310BFA1B" w:rsidR="004C0C95" w:rsidRPr="001762EB" w:rsidRDefault="00416664" w:rsidP="00416664">
            <w:pPr>
              <w:jc w:val="both"/>
            </w:pPr>
            <w:r w:rsidRPr="00416664">
              <w:rPr>
                <w:caps/>
              </w:rPr>
              <w:t>Lee,</w:t>
            </w:r>
            <w:r w:rsidRPr="00416664">
              <w:t xml:space="preserve"> N.C. </w:t>
            </w:r>
            <w:proofErr w:type="spellStart"/>
            <w:r w:rsidRPr="00416664">
              <w:rPr>
                <w:i/>
                <w:iCs/>
              </w:rPr>
              <w:t>Blow</w:t>
            </w:r>
            <w:proofErr w:type="spellEnd"/>
            <w:r w:rsidRPr="00416664">
              <w:rPr>
                <w:i/>
                <w:iCs/>
              </w:rPr>
              <w:t xml:space="preserve"> </w:t>
            </w:r>
            <w:proofErr w:type="spellStart"/>
            <w:r w:rsidRPr="00416664">
              <w:rPr>
                <w:i/>
                <w:iCs/>
              </w:rPr>
              <w:t>Molding</w:t>
            </w:r>
            <w:proofErr w:type="spellEnd"/>
            <w:r w:rsidRPr="00416664">
              <w:rPr>
                <w:i/>
                <w:iCs/>
              </w:rPr>
              <w:t xml:space="preserve"> Design </w:t>
            </w:r>
            <w:proofErr w:type="spellStart"/>
            <w:r w:rsidRPr="00416664">
              <w:rPr>
                <w:i/>
                <w:iCs/>
              </w:rPr>
              <w:t>Guide</w:t>
            </w:r>
            <w:proofErr w:type="spellEnd"/>
            <w:r w:rsidRPr="00416664">
              <w:t xml:space="preserve">. 2nd Ed. </w:t>
            </w:r>
            <w:proofErr w:type="spellStart"/>
            <w:r w:rsidRPr="00416664">
              <w:t>Munich</w:t>
            </w:r>
            <w:proofErr w:type="spellEnd"/>
            <w:r w:rsidRPr="00416664">
              <w:t xml:space="preserve">: </w:t>
            </w:r>
            <w:proofErr w:type="spellStart"/>
            <w:r w:rsidRPr="00416664">
              <w:t>Hanser</w:t>
            </w:r>
            <w:proofErr w:type="spellEnd"/>
            <w:r w:rsidRPr="00416664">
              <w:t>, 2008. ISBN 978-3-446-41264-4.</w:t>
            </w:r>
          </w:p>
        </w:tc>
      </w:tr>
      <w:tr w:rsidR="004C0C95" w14:paraId="1EF4166D" w14:textId="77777777" w:rsidTr="000C4A98">
        <w:tc>
          <w:tcPr>
            <w:tcW w:w="10106" w:type="dxa"/>
            <w:gridSpan w:val="23"/>
            <w:tcBorders>
              <w:top w:val="single" w:sz="12" w:space="0" w:color="auto"/>
              <w:left w:val="single" w:sz="2" w:space="0" w:color="auto"/>
              <w:bottom w:val="single" w:sz="2" w:space="0" w:color="auto"/>
              <w:right w:val="single" w:sz="2" w:space="0" w:color="auto"/>
            </w:tcBorders>
            <w:shd w:val="clear" w:color="auto" w:fill="F7CAAC"/>
          </w:tcPr>
          <w:p w14:paraId="26EE4C5B" w14:textId="77777777" w:rsidR="004C0C95" w:rsidRPr="001762EB" w:rsidRDefault="004C0C95" w:rsidP="004C0C95">
            <w:pPr>
              <w:jc w:val="center"/>
              <w:rPr>
                <w:b/>
              </w:rPr>
            </w:pPr>
            <w:r w:rsidRPr="001762EB">
              <w:rPr>
                <w:b/>
              </w:rPr>
              <w:t>Informace ke kombinované nebo distanční formě</w:t>
            </w:r>
          </w:p>
        </w:tc>
      </w:tr>
      <w:tr w:rsidR="004C0C95" w14:paraId="60A5694B" w14:textId="77777777" w:rsidTr="000C4A98">
        <w:tc>
          <w:tcPr>
            <w:tcW w:w="5038" w:type="dxa"/>
            <w:gridSpan w:val="10"/>
            <w:tcBorders>
              <w:top w:val="single" w:sz="2" w:space="0" w:color="auto"/>
            </w:tcBorders>
            <w:shd w:val="clear" w:color="auto" w:fill="F7CAAC"/>
          </w:tcPr>
          <w:p w14:paraId="150D257F" w14:textId="77777777" w:rsidR="004C0C95" w:rsidRPr="001762EB" w:rsidRDefault="004C0C95" w:rsidP="004C0C95">
            <w:pPr>
              <w:jc w:val="both"/>
            </w:pPr>
            <w:r w:rsidRPr="001762EB">
              <w:rPr>
                <w:b/>
              </w:rPr>
              <w:t>Rozsah konzultací (soustředění)</w:t>
            </w:r>
          </w:p>
        </w:tc>
        <w:tc>
          <w:tcPr>
            <w:tcW w:w="889" w:type="dxa"/>
            <w:gridSpan w:val="2"/>
            <w:tcBorders>
              <w:top w:val="single" w:sz="2" w:space="0" w:color="auto"/>
            </w:tcBorders>
          </w:tcPr>
          <w:p w14:paraId="34644112" w14:textId="77777777" w:rsidR="004C0C95" w:rsidRPr="001762EB" w:rsidRDefault="004C0C95" w:rsidP="004C0C95">
            <w:pPr>
              <w:jc w:val="both"/>
            </w:pPr>
          </w:p>
        </w:tc>
        <w:tc>
          <w:tcPr>
            <w:tcW w:w="4179" w:type="dxa"/>
            <w:gridSpan w:val="11"/>
            <w:tcBorders>
              <w:top w:val="single" w:sz="2" w:space="0" w:color="auto"/>
            </w:tcBorders>
            <w:shd w:val="clear" w:color="auto" w:fill="F7CAAC"/>
          </w:tcPr>
          <w:p w14:paraId="05211168" w14:textId="77777777" w:rsidR="004C0C95" w:rsidRPr="001762EB" w:rsidRDefault="004C0C95" w:rsidP="004C0C95">
            <w:pPr>
              <w:jc w:val="both"/>
              <w:rPr>
                <w:b/>
              </w:rPr>
            </w:pPr>
            <w:r w:rsidRPr="001762EB">
              <w:rPr>
                <w:b/>
              </w:rPr>
              <w:t xml:space="preserve">hodin </w:t>
            </w:r>
          </w:p>
        </w:tc>
      </w:tr>
      <w:tr w:rsidR="004C0C95" w14:paraId="5FB5919C" w14:textId="77777777" w:rsidTr="000C4A98">
        <w:tc>
          <w:tcPr>
            <w:tcW w:w="10106" w:type="dxa"/>
            <w:gridSpan w:val="23"/>
            <w:shd w:val="clear" w:color="auto" w:fill="F7CAAC"/>
          </w:tcPr>
          <w:p w14:paraId="44C54A06" w14:textId="77777777" w:rsidR="004C0C95" w:rsidRPr="001762EB" w:rsidRDefault="004C0C95" w:rsidP="004C0C95">
            <w:pPr>
              <w:jc w:val="both"/>
              <w:rPr>
                <w:b/>
              </w:rPr>
            </w:pPr>
            <w:r w:rsidRPr="001762EB">
              <w:rPr>
                <w:b/>
              </w:rPr>
              <w:t>Informace o způsobu kontaktu s vyučujícím</w:t>
            </w:r>
          </w:p>
        </w:tc>
      </w:tr>
      <w:tr w:rsidR="004C0C95" w14:paraId="675559F8" w14:textId="77777777" w:rsidTr="000C4A98">
        <w:trPr>
          <w:trHeight w:val="1373"/>
        </w:trPr>
        <w:tc>
          <w:tcPr>
            <w:tcW w:w="10106" w:type="dxa"/>
            <w:gridSpan w:val="23"/>
          </w:tcPr>
          <w:p w14:paraId="539FE7CF" w14:textId="0393C898" w:rsidR="004C0C95" w:rsidRPr="001762EB" w:rsidRDefault="004C0C95" w:rsidP="004C0C95">
            <w:pPr>
              <w:pStyle w:val="xxmsonormal"/>
              <w:shd w:val="clear" w:color="auto" w:fill="FFFFFF"/>
              <w:spacing w:before="0" w:beforeAutospacing="0" w:after="0" w:afterAutospacing="0"/>
              <w:jc w:val="both"/>
              <w:rPr>
                <w:color w:val="000000"/>
                <w:sz w:val="20"/>
                <w:szCs w:val="20"/>
              </w:rPr>
            </w:pPr>
            <w:r w:rsidRPr="001762EB">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388CDDBF" w14:textId="77777777" w:rsidR="004C0C95" w:rsidRPr="001762EB" w:rsidRDefault="004C0C95" w:rsidP="004C0C95">
            <w:pPr>
              <w:pStyle w:val="xxmsonormal"/>
              <w:shd w:val="clear" w:color="auto" w:fill="FFFFFF"/>
              <w:spacing w:before="0" w:beforeAutospacing="0" w:after="0" w:afterAutospacing="0"/>
              <w:jc w:val="both"/>
              <w:rPr>
                <w:color w:val="000000"/>
                <w:sz w:val="20"/>
                <w:szCs w:val="20"/>
              </w:rPr>
            </w:pPr>
            <w:r w:rsidRPr="001762EB">
              <w:rPr>
                <w:color w:val="000000"/>
                <w:sz w:val="20"/>
                <w:szCs w:val="20"/>
              </w:rPr>
              <w:t> </w:t>
            </w:r>
          </w:p>
          <w:p w14:paraId="099DC727" w14:textId="1D85D52C" w:rsidR="004C0C95" w:rsidRDefault="004C0C95" w:rsidP="004C0C95">
            <w:pPr>
              <w:pStyle w:val="xxmsonormal"/>
              <w:shd w:val="clear" w:color="auto" w:fill="FFFFFF"/>
              <w:spacing w:before="0" w:beforeAutospacing="0" w:after="0" w:afterAutospacing="0"/>
              <w:rPr>
                <w:color w:val="000000"/>
                <w:sz w:val="20"/>
                <w:szCs w:val="20"/>
              </w:rPr>
            </w:pPr>
            <w:r w:rsidRPr="001762EB">
              <w:rPr>
                <w:color w:val="000000"/>
                <w:sz w:val="20"/>
                <w:szCs w:val="20"/>
              </w:rPr>
              <w:t>Možnosti komunikace s vyučujícím: </w:t>
            </w:r>
            <w:hyperlink r:id="rId57" w:history="1">
              <w:r w:rsidRPr="006D5256">
                <w:rPr>
                  <w:rStyle w:val="Hypertextovodkaz"/>
                  <w:sz w:val="20"/>
                  <w:szCs w:val="20"/>
                </w:rPr>
                <w:t>stanek@utb.cz</w:t>
              </w:r>
            </w:hyperlink>
            <w:r>
              <w:rPr>
                <w:color w:val="000000"/>
                <w:sz w:val="20"/>
                <w:szCs w:val="20"/>
              </w:rPr>
              <w:t>,</w:t>
            </w:r>
            <w:r w:rsidRPr="001762EB">
              <w:rPr>
                <w:color w:val="000000"/>
                <w:sz w:val="20"/>
                <w:szCs w:val="20"/>
              </w:rPr>
              <w:t xml:space="preserve"> 576</w:t>
            </w:r>
            <w:r>
              <w:rPr>
                <w:color w:val="000000"/>
                <w:sz w:val="20"/>
                <w:szCs w:val="20"/>
              </w:rPr>
              <w:t> </w:t>
            </w:r>
            <w:r w:rsidRPr="001762EB">
              <w:rPr>
                <w:color w:val="000000"/>
                <w:sz w:val="20"/>
                <w:szCs w:val="20"/>
              </w:rPr>
              <w:t>03</w:t>
            </w:r>
            <w:r>
              <w:rPr>
                <w:color w:val="000000"/>
                <w:sz w:val="20"/>
                <w:szCs w:val="20"/>
              </w:rPr>
              <w:t>5 153</w:t>
            </w:r>
            <w:r w:rsidRPr="001762EB">
              <w:rPr>
                <w:color w:val="000000"/>
                <w:sz w:val="20"/>
                <w:szCs w:val="20"/>
              </w:rPr>
              <w:t>.</w:t>
            </w:r>
          </w:p>
          <w:p w14:paraId="5A13B826" w14:textId="418C7387" w:rsidR="004C0C95" w:rsidRDefault="004C0C95" w:rsidP="004C0C95">
            <w:pPr>
              <w:pStyle w:val="xxmsonormal"/>
              <w:shd w:val="clear" w:color="auto" w:fill="FFFFFF"/>
              <w:spacing w:before="0" w:beforeAutospacing="0" w:after="0" w:afterAutospacing="0"/>
              <w:rPr>
                <w:color w:val="000000"/>
                <w:sz w:val="20"/>
                <w:szCs w:val="20"/>
              </w:rPr>
            </w:pPr>
          </w:p>
          <w:p w14:paraId="4438E732" w14:textId="560A4B3F" w:rsidR="004C0C95" w:rsidRDefault="004C0C95" w:rsidP="004C0C95">
            <w:pPr>
              <w:pStyle w:val="xxmsonormal"/>
              <w:shd w:val="clear" w:color="auto" w:fill="FFFFFF"/>
              <w:spacing w:before="0" w:beforeAutospacing="0" w:after="0" w:afterAutospacing="0"/>
              <w:rPr>
                <w:color w:val="000000"/>
                <w:sz w:val="20"/>
                <w:szCs w:val="20"/>
              </w:rPr>
            </w:pPr>
          </w:p>
          <w:p w14:paraId="63F580CF" w14:textId="77777777" w:rsidR="004C0C95" w:rsidRDefault="004C0C95" w:rsidP="004C0C95">
            <w:pPr>
              <w:pStyle w:val="xxmsonormal"/>
              <w:shd w:val="clear" w:color="auto" w:fill="FFFFFF"/>
              <w:spacing w:before="0" w:beforeAutospacing="0" w:after="0" w:afterAutospacing="0"/>
              <w:rPr>
                <w:color w:val="000000"/>
                <w:sz w:val="20"/>
                <w:szCs w:val="20"/>
              </w:rPr>
            </w:pPr>
          </w:p>
          <w:p w14:paraId="0F23B14C" w14:textId="6FCC3F1A" w:rsidR="004C0C95" w:rsidRPr="001762EB" w:rsidRDefault="004C0C95" w:rsidP="004C0C95">
            <w:pPr>
              <w:pStyle w:val="xxmsonormal"/>
              <w:shd w:val="clear" w:color="auto" w:fill="FFFFFF"/>
              <w:spacing w:before="0" w:beforeAutospacing="0" w:after="0" w:afterAutospacing="0"/>
              <w:rPr>
                <w:sz w:val="20"/>
                <w:szCs w:val="20"/>
              </w:rPr>
            </w:pPr>
          </w:p>
        </w:tc>
      </w:tr>
      <w:tr w:rsidR="00816CB0" w:rsidDel="001B524D" w14:paraId="33077B03" w14:textId="29544DDA" w:rsidTr="000C4A98">
        <w:trPr>
          <w:del w:id="43" w:author="Michal Staněk" w:date="2021-04-06T23:18:00Z"/>
        </w:trPr>
        <w:tc>
          <w:tcPr>
            <w:tcW w:w="10106" w:type="dxa"/>
            <w:gridSpan w:val="23"/>
            <w:tcBorders>
              <w:bottom w:val="double" w:sz="4" w:space="0" w:color="auto"/>
            </w:tcBorders>
            <w:shd w:val="clear" w:color="auto" w:fill="BDD6EE"/>
          </w:tcPr>
          <w:p w14:paraId="7F1A67A7" w14:textId="70C3F9D5" w:rsidR="00816CB0" w:rsidDel="001B524D" w:rsidRDefault="00816CB0" w:rsidP="00816CB0">
            <w:pPr>
              <w:jc w:val="both"/>
              <w:rPr>
                <w:del w:id="44" w:author="Michal Staněk" w:date="2021-04-06T23:18:00Z"/>
                <w:b/>
                <w:sz w:val="28"/>
              </w:rPr>
            </w:pPr>
            <w:bookmarkStart w:id="45" w:name="_Hlk56008456"/>
            <w:del w:id="46" w:author="Michal Staněk" w:date="2021-04-06T23:18:00Z">
              <w:r w:rsidDel="001B524D">
                <w:br w:type="page"/>
              </w:r>
              <w:r w:rsidDel="001B524D">
                <w:br w:type="page"/>
              </w:r>
              <w:r w:rsidDel="001B524D">
                <w:rPr>
                  <w:b/>
                  <w:sz w:val="28"/>
                </w:rPr>
                <w:delText>B-III – Charakteristika studijního předmětu</w:delText>
              </w:r>
            </w:del>
          </w:p>
        </w:tc>
      </w:tr>
      <w:tr w:rsidR="00816CB0" w:rsidDel="001B524D" w14:paraId="75BA4F95" w14:textId="64704BB4" w:rsidTr="000C4A98">
        <w:trPr>
          <w:del w:id="47" w:author="Michal Staněk" w:date="2021-04-06T23:18:00Z"/>
        </w:trPr>
        <w:tc>
          <w:tcPr>
            <w:tcW w:w="3403" w:type="dxa"/>
            <w:gridSpan w:val="3"/>
            <w:tcBorders>
              <w:top w:val="double" w:sz="4" w:space="0" w:color="auto"/>
            </w:tcBorders>
            <w:shd w:val="clear" w:color="auto" w:fill="F7CAAC"/>
          </w:tcPr>
          <w:p w14:paraId="4106F9FB" w14:textId="5BCCDA11" w:rsidR="00816CB0" w:rsidDel="001B524D" w:rsidRDefault="00816CB0" w:rsidP="00816CB0">
            <w:pPr>
              <w:jc w:val="both"/>
              <w:rPr>
                <w:del w:id="48" w:author="Michal Staněk" w:date="2021-04-06T23:18:00Z"/>
                <w:b/>
              </w:rPr>
            </w:pPr>
            <w:del w:id="49" w:author="Michal Staněk" w:date="2021-04-06T23:18:00Z">
              <w:r w:rsidDel="001B524D">
                <w:rPr>
                  <w:b/>
                </w:rPr>
                <w:delText>Název studijního předmětu</w:delText>
              </w:r>
            </w:del>
          </w:p>
        </w:tc>
        <w:tc>
          <w:tcPr>
            <w:tcW w:w="6703" w:type="dxa"/>
            <w:gridSpan w:val="20"/>
            <w:tcBorders>
              <w:top w:val="double" w:sz="4" w:space="0" w:color="auto"/>
            </w:tcBorders>
          </w:tcPr>
          <w:p w14:paraId="43B0EE7F" w14:textId="306D194C" w:rsidR="00816CB0" w:rsidRPr="00F87F75" w:rsidDel="001B524D" w:rsidRDefault="00816CB0" w:rsidP="00816CB0">
            <w:pPr>
              <w:jc w:val="both"/>
              <w:rPr>
                <w:del w:id="50" w:author="Michal Staněk" w:date="2021-04-06T23:18:00Z"/>
                <w:b/>
                <w:bCs/>
              </w:rPr>
            </w:pPr>
            <w:bookmarkStart w:id="51" w:name="Nekonvenc_metody_obr"/>
            <w:del w:id="52" w:author="Michal Staněk" w:date="2021-04-06T23:18:00Z">
              <w:r w:rsidRPr="00F855FC" w:rsidDel="001B524D">
                <w:rPr>
                  <w:b/>
                  <w:bCs/>
                  <w:spacing w:val="-2"/>
                </w:rPr>
                <w:delText>Nekonvenční metody obrábění</w:delText>
              </w:r>
              <w:bookmarkEnd w:id="51"/>
            </w:del>
          </w:p>
        </w:tc>
      </w:tr>
      <w:tr w:rsidR="00816CB0" w:rsidDel="001B524D" w14:paraId="53425A56" w14:textId="6491DD18" w:rsidTr="000C4A98">
        <w:trPr>
          <w:del w:id="53" w:author="Michal Staněk" w:date="2021-04-06T23:18:00Z"/>
        </w:trPr>
        <w:tc>
          <w:tcPr>
            <w:tcW w:w="3403" w:type="dxa"/>
            <w:gridSpan w:val="3"/>
            <w:shd w:val="clear" w:color="auto" w:fill="F7CAAC"/>
          </w:tcPr>
          <w:p w14:paraId="078BF1FB" w14:textId="1CEFF602" w:rsidR="00816CB0" w:rsidDel="001B524D" w:rsidRDefault="00816CB0" w:rsidP="00816CB0">
            <w:pPr>
              <w:jc w:val="both"/>
              <w:rPr>
                <w:del w:id="54" w:author="Michal Staněk" w:date="2021-04-06T23:18:00Z"/>
                <w:b/>
              </w:rPr>
            </w:pPr>
            <w:del w:id="55" w:author="Michal Staněk" w:date="2021-04-06T23:18:00Z">
              <w:r w:rsidDel="001B524D">
                <w:rPr>
                  <w:b/>
                </w:rPr>
                <w:delText>Typ předmětu</w:delText>
              </w:r>
            </w:del>
          </w:p>
        </w:tc>
        <w:tc>
          <w:tcPr>
            <w:tcW w:w="3340" w:type="dxa"/>
            <w:gridSpan w:val="12"/>
          </w:tcPr>
          <w:p w14:paraId="1ECEDE90" w14:textId="4C882C60" w:rsidR="00816CB0" w:rsidDel="001B524D" w:rsidRDefault="00816CB0" w:rsidP="00816CB0">
            <w:pPr>
              <w:jc w:val="both"/>
              <w:rPr>
                <w:del w:id="56" w:author="Michal Staněk" w:date="2021-04-06T23:18:00Z"/>
              </w:rPr>
            </w:pPr>
          </w:p>
        </w:tc>
        <w:tc>
          <w:tcPr>
            <w:tcW w:w="2695" w:type="dxa"/>
            <w:gridSpan w:val="5"/>
            <w:shd w:val="clear" w:color="auto" w:fill="F7CAAC"/>
          </w:tcPr>
          <w:p w14:paraId="013CEC85" w14:textId="723BF792" w:rsidR="00816CB0" w:rsidDel="001B524D" w:rsidRDefault="00816CB0" w:rsidP="00816CB0">
            <w:pPr>
              <w:jc w:val="both"/>
              <w:rPr>
                <w:del w:id="57" w:author="Michal Staněk" w:date="2021-04-06T23:18:00Z"/>
              </w:rPr>
            </w:pPr>
            <w:del w:id="58" w:author="Michal Staněk" w:date="2021-04-06T23:18:00Z">
              <w:r w:rsidDel="001B524D">
                <w:rPr>
                  <w:b/>
                </w:rPr>
                <w:delText>doporučený ročník / semestr</w:delText>
              </w:r>
            </w:del>
          </w:p>
        </w:tc>
        <w:tc>
          <w:tcPr>
            <w:tcW w:w="668" w:type="dxa"/>
            <w:gridSpan w:val="3"/>
          </w:tcPr>
          <w:p w14:paraId="194A5242" w14:textId="0195A2C4" w:rsidR="00816CB0" w:rsidDel="001B524D" w:rsidRDefault="00816CB0" w:rsidP="00816CB0">
            <w:pPr>
              <w:jc w:val="both"/>
              <w:rPr>
                <w:del w:id="59" w:author="Michal Staněk" w:date="2021-04-06T23:18:00Z"/>
              </w:rPr>
            </w:pPr>
          </w:p>
        </w:tc>
      </w:tr>
      <w:tr w:rsidR="00816CB0" w:rsidDel="001B524D" w14:paraId="0EC82564" w14:textId="3F438E12" w:rsidTr="000C4A98">
        <w:trPr>
          <w:del w:id="60" w:author="Michal Staněk" w:date="2021-04-06T23:18:00Z"/>
        </w:trPr>
        <w:tc>
          <w:tcPr>
            <w:tcW w:w="3403" w:type="dxa"/>
            <w:gridSpan w:val="3"/>
            <w:shd w:val="clear" w:color="auto" w:fill="F7CAAC"/>
          </w:tcPr>
          <w:p w14:paraId="3390689A" w14:textId="6ABFD9B2" w:rsidR="00816CB0" w:rsidDel="001B524D" w:rsidRDefault="00816CB0" w:rsidP="00816CB0">
            <w:pPr>
              <w:jc w:val="both"/>
              <w:rPr>
                <w:del w:id="61" w:author="Michal Staněk" w:date="2021-04-06T23:18:00Z"/>
                <w:b/>
              </w:rPr>
            </w:pPr>
            <w:del w:id="62" w:author="Michal Staněk" w:date="2021-04-06T23:18:00Z">
              <w:r w:rsidDel="001B524D">
                <w:rPr>
                  <w:b/>
                </w:rPr>
                <w:delText>Rozsah studijního předmětu</w:delText>
              </w:r>
            </w:del>
          </w:p>
        </w:tc>
        <w:tc>
          <w:tcPr>
            <w:tcW w:w="1635" w:type="dxa"/>
            <w:gridSpan w:val="7"/>
          </w:tcPr>
          <w:p w14:paraId="4609A586" w14:textId="5D0F6D09" w:rsidR="00816CB0" w:rsidDel="001B524D" w:rsidRDefault="00816CB0" w:rsidP="00816CB0">
            <w:pPr>
              <w:jc w:val="both"/>
              <w:rPr>
                <w:del w:id="63" w:author="Michal Staněk" w:date="2021-04-06T23:18:00Z"/>
              </w:rPr>
            </w:pPr>
          </w:p>
        </w:tc>
        <w:tc>
          <w:tcPr>
            <w:tcW w:w="889" w:type="dxa"/>
            <w:gridSpan w:val="2"/>
            <w:shd w:val="clear" w:color="auto" w:fill="F7CAAC"/>
          </w:tcPr>
          <w:p w14:paraId="7B1FEDC0" w14:textId="540D6C93" w:rsidR="00816CB0" w:rsidDel="001B524D" w:rsidRDefault="00816CB0" w:rsidP="00816CB0">
            <w:pPr>
              <w:jc w:val="both"/>
              <w:rPr>
                <w:del w:id="64" w:author="Michal Staněk" w:date="2021-04-06T23:18:00Z"/>
                <w:b/>
              </w:rPr>
            </w:pPr>
            <w:del w:id="65" w:author="Michal Staněk" w:date="2021-04-06T23:18:00Z">
              <w:r w:rsidDel="001B524D">
                <w:rPr>
                  <w:b/>
                </w:rPr>
                <w:delText xml:space="preserve">hod. </w:delText>
              </w:r>
            </w:del>
          </w:p>
        </w:tc>
        <w:tc>
          <w:tcPr>
            <w:tcW w:w="816" w:type="dxa"/>
            <w:gridSpan w:val="3"/>
          </w:tcPr>
          <w:p w14:paraId="12F0EA6B" w14:textId="220B1C92" w:rsidR="00816CB0" w:rsidDel="001B524D" w:rsidRDefault="00816CB0" w:rsidP="00816CB0">
            <w:pPr>
              <w:jc w:val="both"/>
              <w:rPr>
                <w:del w:id="66" w:author="Michal Staněk" w:date="2021-04-06T23:18:00Z"/>
              </w:rPr>
            </w:pPr>
          </w:p>
        </w:tc>
        <w:tc>
          <w:tcPr>
            <w:tcW w:w="2156" w:type="dxa"/>
            <w:gridSpan w:val="3"/>
            <w:shd w:val="clear" w:color="auto" w:fill="F7CAAC"/>
          </w:tcPr>
          <w:p w14:paraId="3F5DD487" w14:textId="6BED8F89" w:rsidR="00816CB0" w:rsidDel="001B524D" w:rsidRDefault="00816CB0" w:rsidP="00816CB0">
            <w:pPr>
              <w:jc w:val="both"/>
              <w:rPr>
                <w:del w:id="67" w:author="Michal Staněk" w:date="2021-04-06T23:18:00Z"/>
                <w:b/>
              </w:rPr>
            </w:pPr>
            <w:del w:id="68" w:author="Michal Staněk" w:date="2021-04-06T23:18:00Z">
              <w:r w:rsidDel="001B524D">
                <w:rPr>
                  <w:b/>
                </w:rPr>
                <w:delText>kreditů</w:delText>
              </w:r>
            </w:del>
          </w:p>
        </w:tc>
        <w:tc>
          <w:tcPr>
            <w:tcW w:w="1207" w:type="dxa"/>
            <w:gridSpan w:val="5"/>
          </w:tcPr>
          <w:p w14:paraId="0DAF07BA" w14:textId="13A86BFD" w:rsidR="00816CB0" w:rsidDel="001B524D" w:rsidRDefault="00816CB0" w:rsidP="00816CB0">
            <w:pPr>
              <w:jc w:val="both"/>
              <w:rPr>
                <w:del w:id="69" w:author="Michal Staněk" w:date="2021-04-06T23:18:00Z"/>
              </w:rPr>
            </w:pPr>
          </w:p>
        </w:tc>
      </w:tr>
      <w:tr w:rsidR="00816CB0" w:rsidDel="001B524D" w14:paraId="0EA9E5B5" w14:textId="6ABE7EA6" w:rsidTr="000C4A98">
        <w:trPr>
          <w:del w:id="70" w:author="Michal Staněk" w:date="2021-04-06T23:18:00Z"/>
        </w:trPr>
        <w:tc>
          <w:tcPr>
            <w:tcW w:w="3403" w:type="dxa"/>
            <w:gridSpan w:val="3"/>
            <w:shd w:val="clear" w:color="auto" w:fill="F7CAAC"/>
          </w:tcPr>
          <w:p w14:paraId="2F4F375C" w14:textId="7F9EF162" w:rsidR="00816CB0" w:rsidDel="001B524D" w:rsidRDefault="00816CB0" w:rsidP="00816CB0">
            <w:pPr>
              <w:jc w:val="both"/>
              <w:rPr>
                <w:del w:id="71" w:author="Michal Staněk" w:date="2021-04-06T23:18:00Z"/>
                <w:b/>
                <w:sz w:val="22"/>
              </w:rPr>
            </w:pPr>
            <w:del w:id="72" w:author="Michal Staněk" w:date="2021-04-06T23:18:00Z">
              <w:r w:rsidDel="001B524D">
                <w:rPr>
                  <w:b/>
                </w:rPr>
                <w:delText>Prerekvizity, korekvizity, ekvivalence</w:delText>
              </w:r>
            </w:del>
          </w:p>
        </w:tc>
        <w:tc>
          <w:tcPr>
            <w:tcW w:w="6703" w:type="dxa"/>
            <w:gridSpan w:val="20"/>
          </w:tcPr>
          <w:p w14:paraId="0D0B8996" w14:textId="0F9F3B9C" w:rsidR="00816CB0" w:rsidDel="001B524D" w:rsidRDefault="00816CB0" w:rsidP="00816CB0">
            <w:pPr>
              <w:jc w:val="both"/>
              <w:rPr>
                <w:del w:id="73" w:author="Michal Staněk" w:date="2021-04-06T23:18:00Z"/>
              </w:rPr>
            </w:pPr>
          </w:p>
        </w:tc>
      </w:tr>
      <w:tr w:rsidR="00816CB0" w:rsidDel="001B524D" w14:paraId="4CFBC24F" w14:textId="53CE2AEC" w:rsidTr="000C4A98">
        <w:trPr>
          <w:del w:id="74" w:author="Michal Staněk" w:date="2021-04-06T23:18:00Z"/>
        </w:trPr>
        <w:tc>
          <w:tcPr>
            <w:tcW w:w="3403" w:type="dxa"/>
            <w:gridSpan w:val="3"/>
            <w:shd w:val="clear" w:color="auto" w:fill="F7CAAC"/>
          </w:tcPr>
          <w:p w14:paraId="26DE1CA8" w14:textId="5CCAAF2D" w:rsidR="00816CB0" w:rsidDel="001B524D" w:rsidRDefault="00816CB0" w:rsidP="00816CB0">
            <w:pPr>
              <w:jc w:val="both"/>
              <w:rPr>
                <w:del w:id="75" w:author="Michal Staněk" w:date="2021-04-06T23:18:00Z"/>
                <w:b/>
              </w:rPr>
            </w:pPr>
            <w:del w:id="76" w:author="Michal Staněk" w:date="2021-04-06T23:18:00Z">
              <w:r w:rsidDel="001B524D">
                <w:rPr>
                  <w:b/>
                </w:rPr>
                <w:delText>Způsob ověření studijních výsledků</w:delText>
              </w:r>
            </w:del>
          </w:p>
        </w:tc>
        <w:tc>
          <w:tcPr>
            <w:tcW w:w="3340" w:type="dxa"/>
            <w:gridSpan w:val="12"/>
          </w:tcPr>
          <w:p w14:paraId="31FE32F2" w14:textId="69E798CC" w:rsidR="00816CB0" w:rsidDel="001B524D" w:rsidRDefault="00816CB0" w:rsidP="00816CB0">
            <w:pPr>
              <w:jc w:val="both"/>
              <w:rPr>
                <w:del w:id="77" w:author="Michal Staněk" w:date="2021-04-06T23:18:00Z"/>
              </w:rPr>
            </w:pPr>
            <w:del w:id="78" w:author="Michal Staněk" w:date="2021-04-06T23:18:00Z">
              <w:r w:rsidDel="001B524D">
                <w:delText>zkouška</w:delText>
              </w:r>
            </w:del>
          </w:p>
        </w:tc>
        <w:tc>
          <w:tcPr>
            <w:tcW w:w="2156" w:type="dxa"/>
            <w:gridSpan w:val="3"/>
            <w:shd w:val="clear" w:color="auto" w:fill="F7CAAC"/>
          </w:tcPr>
          <w:p w14:paraId="7FF5468D" w14:textId="775D2222" w:rsidR="00816CB0" w:rsidDel="001B524D" w:rsidRDefault="00816CB0" w:rsidP="00816CB0">
            <w:pPr>
              <w:jc w:val="both"/>
              <w:rPr>
                <w:del w:id="79" w:author="Michal Staněk" w:date="2021-04-06T23:18:00Z"/>
                <w:b/>
              </w:rPr>
            </w:pPr>
            <w:del w:id="80" w:author="Michal Staněk" w:date="2021-04-06T23:18:00Z">
              <w:r w:rsidDel="001B524D">
                <w:rPr>
                  <w:b/>
                </w:rPr>
                <w:delText>Forma výuky</w:delText>
              </w:r>
            </w:del>
          </w:p>
        </w:tc>
        <w:tc>
          <w:tcPr>
            <w:tcW w:w="1207" w:type="dxa"/>
            <w:gridSpan w:val="5"/>
          </w:tcPr>
          <w:p w14:paraId="7FA08ADA" w14:textId="78A101C7" w:rsidR="00816CB0" w:rsidDel="001B524D" w:rsidRDefault="00816CB0" w:rsidP="00816CB0">
            <w:pPr>
              <w:jc w:val="both"/>
              <w:rPr>
                <w:del w:id="81" w:author="Michal Staněk" w:date="2021-04-06T23:18:00Z"/>
              </w:rPr>
            </w:pPr>
          </w:p>
        </w:tc>
      </w:tr>
      <w:tr w:rsidR="00816CB0" w:rsidDel="001B524D" w14:paraId="28C9FAA0" w14:textId="0A6A7D5B" w:rsidTr="000C4A98">
        <w:trPr>
          <w:del w:id="82" w:author="Michal Staněk" w:date="2021-04-06T23:18:00Z"/>
        </w:trPr>
        <w:tc>
          <w:tcPr>
            <w:tcW w:w="3403" w:type="dxa"/>
            <w:gridSpan w:val="3"/>
            <w:shd w:val="clear" w:color="auto" w:fill="F7CAAC"/>
          </w:tcPr>
          <w:p w14:paraId="715A26F0" w14:textId="7FC81EFF" w:rsidR="00816CB0" w:rsidDel="001B524D" w:rsidRDefault="00816CB0" w:rsidP="00816CB0">
            <w:pPr>
              <w:jc w:val="both"/>
              <w:rPr>
                <w:del w:id="83" w:author="Michal Staněk" w:date="2021-04-06T23:18:00Z"/>
                <w:b/>
              </w:rPr>
            </w:pPr>
            <w:del w:id="84" w:author="Michal Staněk" w:date="2021-04-06T23:18:00Z">
              <w:r w:rsidDel="001B524D">
                <w:rPr>
                  <w:b/>
                </w:rPr>
                <w:delText>Forma způsobu ověření studijních výsledků a další požadavky na studenta</w:delText>
              </w:r>
            </w:del>
          </w:p>
        </w:tc>
        <w:tc>
          <w:tcPr>
            <w:tcW w:w="6703" w:type="dxa"/>
            <w:gridSpan w:val="20"/>
            <w:tcBorders>
              <w:bottom w:val="single" w:sz="4" w:space="0" w:color="auto"/>
            </w:tcBorders>
          </w:tcPr>
          <w:p w14:paraId="2A94C804" w14:textId="3B5A187E" w:rsidR="00816CB0" w:rsidDel="001B524D" w:rsidRDefault="00816CB0" w:rsidP="00816CB0">
            <w:pPr>
              <w:jc w:val="both"/>
              <w:rPr>
                <w:del w:id="85" w:author="Michal Staněk" w:date="2021-04-06T23:18:00Z"/>
              </w:rPr>
            </w:pPr>
          </w:p>
        </w:tc>
      </w:tr>
      <w:tr w:rsidR="00816CB0" w:rsidDel="001B524D" w14:paraId="6C4AC3A8" w14:textId="26678CB2" w:rsidTr="000C4A98">
        <w:trPr>
          <w:trHeight w:val="197"/>
          <w:del w:id="86" w:author="Michal Staněk" w:date="2021-04-06T23:18:00Z"/>
        </w:trPr>
        <w:tc>
          <w:tcPr>
            <w:tcW w:w="3403" w:type="dxa"/>
            <w:gridSpan w:val="3"/>
            <w:tcBorders>
              <w:top w:val="nil"/>
            </w:tcBorders>
            <w:shd w:val="clear" w:color="auto" w:fill="F7CAAC"/>
          </w:tcPr>
          <w:p w14:paraId="67A0964D" w14:textId="6DA901ED" w:rsidR="00816CB0" w:rsidDel="001B524D" w:rsidRDefault="00816CB0" w:rsidP="00816CB0">
            <w:pPr>
              <w:jc w:val="both"/>
              <w:rPr>
                <w:del w:id="87" w:author="Michal Staněk" w:date="2021-04-06T23:18:00Z"/>
                <w:b/>
              </w:rPr>
            </w:pPr>
            <w:del w:id="88" w:author="Michal Staněk" w:date="2021-04-06T23:18:00Z">
              <w:r w:rsidDel="001B524D">
                <w:rPr>
                  <w:b/>
                </w:rPr>
                <w:delText>Garant předmětu</w:delText>
              </w:r>
            </w:del>
          </w:p>
        </w:tc>
        <w:tc>
          <w:tcPr>
            <w:tcW w:w="6703" w:type="dxa"/>
            <w:gridSpan w:val="20"/>
            <w:tcBorders>
              <w:top w:val="single" w:sz="4" w:space="0" w:color="auto"/>
            </w:tcBorders>
          </w:tcPr>
          <w:p w14:paraId="16B3016F" w14:textId="37CF4A70" w:rsidR="00816CB0" w:rsidDel="001B524D" w:rsidRDefault="00816CB0" w:rsidP="00816CB0">
            <w:pPr>
              <w:jc w:val="both"/>
              <w:rPr>
                <w:del w:id="89" w:author="Michal Staněk" w:date="2021-04-06T23:18:00Z"/>
              </w:rPr>
            </w:pPr>
            <w:del w:id="90" w:author="Michal Staněk" w:date="2021-04-06T23:18:00Z">
              <w:r w:rsidRPr="007D33B0" w:rsidDel="001B524D">
                <w:rPr>
                  <w:spacing w:val="-2"/>
                </w:rPr>
                <w:delText xml:space="preserve">doc. Ing. Libuše Sýkorová, </w:delText>
              </w:r>
              <w:r w:rsidDel="001B524D">
                <w:rPr>
                  <w:spacing w:val="-2"/>
                </w:rPr>
                <w:delText>Ph.D</w:delText>
              </w:r>
              <w:r w:rsidRPr="007D33B0" w:rsidDel="001B524D">
                <w:rPr>
                  <w:spacing w:val="-2"/>
                </w:rPr>
                <w:delText>.</w:delText>
              </w:r>
            </w:del>
          </w:p>
        </w:tc>
      </w:tr>
      <w:tr w:rsidR="00816CB0" w:rsidDel="001B524D" w14:paraId="305F3F19" w14:textId="7B5E1AB7" w:rsidTr="000C4A98">
        <w:trPr>
          <w:trHeight w:val="243"/>
          <w:del w:id="91" w:author="Michal Staněk" w:date="2021-04-06T23:18:00Z"/>
        </w:trPr>
        <w:tc>
          <w:tcPr>
            <w:tcW w:w="3403" w:type="dxa"/>
            <w:gridSpan w:val="3"/>
            <w:tcBorders>
              <w:top w:val="nil"/>
            </w:tcBorders>
            <w:shd w:val="clear" w:color="auto" w:fill="F7CAAC"/>
          </w:tcPr>
          <w:p w14:paraId="0B40F70D" w14:textId="61A75BF3" w:rsidR="00816CB0" w:rsidDel="001B524D" w:rsidRDefault="00816CB0" w:rsidP="00816CB0">
            <w:pPr>
              <w:jc w:val="both"/>
              <w:rPr>
                <w:del w:id="92" w:author="Michal Staněk" w:date="2021-04-06T23:18:00Z"/>
                <w:b/>
              </w:rPr>
            </w:pPr>
            <w:del w:id="93" w:author="Michal Staněk" w:date="2021-04-06T23:18:00Z">
              <w:r w:rsidDel="001B524D">
                <w:rPr>
                  <w:b/>
                </w:rPr>
                <w:delText>Zapojení garanta do výuky předmětu</w:delText>
              </w:r>
            </w:del>
          </w:p>
        </w:tc>
        <w:tc>
          <w:tcPr>
            <w:tcW w:w="6703" w:type="dxa"/>
            <w:gridSpan w:val="20"/>
            <w:tcBorders>
              <w:top w:val="nil"/>
            </w:tcBorders>
          </w:tcPr>
          <w:p w14:paraId="56525A4E" w14:textId="700B44DF" w:rsidR="00816CB0" w:rsidDel="001B524D" w:rsidRDefault="00816CB0" w:rsidP="00816CB0">
            <w:pPr>
              <w:jc w:val="both"/>
              <w:rPr>
                <w:del w:id="94" w:author="Michal Staněk" w:date="2021-04-06T23:18:00Z"/>
              </w:rPr>
            </w:pPr>
            <w:del w:id="95" w:author="Michal Staněk" w:date="2021-04-06T23:18:00Z">
              <w:r w:rsidRPr="005E38C5" w:rsidDel="001B524D">
                <w:delText>100%</w:delText>
              </w:r>
            </w:del>
          </w:p>
        </w:tc>
      </w:tr>
      <w:tr w:rsidR="00816CB0" w:rsidDel="001B524D" w14:paraId="64C3C863" w14:textId="44FB2B8E" w:rsidTr="000C4A98">
        <w:trPr>
          <w:del w:id="96" w:author="Michal Staněk" w:date="2021-04-06T23:18:00Z"/>
        </w:trPr>
        <w:tc>
          <w:tcPr>
            <w:tcW w:w="3403" w:type="dxa"/>
            <w:gridSpan w:val="3"/>
            <w:shd w:val="clear" w:color="auto" w:fill="F7CAAC"/>
          </w:tcPr>
          <w:p w14:paraId="510476FA" w14:textId="3451B890" w:rsidR="00816CB0" w:rsidDel="001B524D" w:rsidRDefault="00816CB0" w:rsidP="00816CB0">
            <w:pPr>
              <w:jc w:val="both"/>
              <w:rPr>
                <w:del w:id="97" w:author="Michal Staněk" w:date="2021-04-06T23:18:00Z"/>
                <w:b/>
              </w:rPr>
            </w:pPr>
            <w:del w:id="98" w:author="Michal Staněk" w:date="2021-04-06T23:18:00Z">
              <w:r w:rsidDel="001B524D">
                <w:rPr>
                  <w:b/>
                </w:rPr>
                <w:delText>Vyučující</w:delText>
              </w:r>
            </w:del>
          </w:p>
        </w:tc>
        <w:tc>
          <w:tcPr>
            <w:tcW w:w="6703" w:type="dxa"/>
            <w:gridSpan w:val="20"/>
            <w:tcBorders>
              <w:bottom w:val="nil"/>
            </w:tcBorders>
          </w:tcPr>
          <w:p w14:paraId="335526F1" w14:textId="3E224D45" w:rsidR="00816CB0" w:rsidDel="001B524D" w:rsidRDefault="00816CB0" w:rsidP="00816CB0">
            <w:pPr>
              <w:jc w:val="both"/>
              <w:rPr>
                <w:del w:id="99" w:author="Michal Staněk" w:date="2021-04-06T23:18:00Z"/>
              </w:rPr>
            </w:pPr>
          </w:p>
        </w:tc>
      </w:tr>
      <w:tr w:rsidR="00816CB0" w:rsidDel="001B524D" w14:paraId="70E1E803" w14:textId="37684A9E" w:rsidTr="000C4A98">
        <w:trPr>
          <w:trHeight w:val="272"/>
          <w:del w:id="100" w:author="Michal Staněk" w:date="2021-04-06T23:18:00Z"/>
        </w:trPr>
        <w:tc>
          <w:tcPr>
            <w:tcW w:w="10106" w:type="dxa"/>
            <w:gridSpan w:val="23"/>
            <w:tcBorders>
              <w:top w:val="nil"/>
            </w:tcBorders>
          </w:tcPr>
          <w:p w14:paraId="45EB59D4" w14:textId="02133F19" w:rsidR="00816CB0" w:rsidDel="001B524D" w:rsidRDefault="00816CB0" w:rsidP="00816CB0">
            <w:pPr>
              <w:spacing w:before="20" w:after="20"/>
              <w:jc w:val="both"/>
              <w:rPr>
                <w:del w:id="101" w:author="Michal Staněk" w:date="2021-04-06T23:18:00Z"/>
              </w:rPr>
            </w:pPr>
            <w:del w:id="102" w:author="Michal Staněk" w:date="2021-04-06T23:18:00Z">
              <w:r w:rsidRPr="007D33B0" w:rsidDel="001B524D">
                <w:rPr>
                  <w:spacing w:val="-2"/>
                </w:rPr>
                <w:delText xml:space="preserve">doc. Ing. Libuše Sýkorová, </w:delText>
              </w:r>
              <w:r w:rsidDel="001B524D">
                <w:rPr>
                  <w:spacing w:val="-2"/>
                </w:rPr>
                <w:delText>Ph.D</w:delText>
              </w:r>
              <w:r w:rsidRPr="007D33B0" w:rsidDel="001B524D">
                <w:rPr>
                  <w:spacing w:val="-2"/>
                </w:rPr>
                <w:delText>.</w:delText>
              </w:r>
            </w:del>
          </w:p>
        </w:tc>
      </w:tr>
      <w:tr w:rsidR="00816CB0" w:rsidDel="001B524D" w14:paraId="498196D7" w14:textId="2F04DA01" w:rsidTr="000C4A98">
        <w:trPr>
          <w:del w:id="103" w:author="Michal Staněk" w:date="2021-04-06T23:18:00Z"/>
        </w:trPr>
        <w:tc>
          <w:tcPr>
            <w:tcW w:w="3403" w:type="dxa"/>
            <w:gridSpan w:val="3"/>
            <w:shd w:val="clear" w:color="auto" w:fill="F7CAAC"/>
          </w:tcPr>
          <w:p w14:paraId="258EBEAA" w14:textId="1A73001F" w:rsidR="00816CB0" w:rsidDel="001B524D" w:rsidRDefault="00816CB0" w:rsidP="00816CB0">
            <w:pPr>
              <w:jc w:val="both"/>
              <w:rPr>
                <w:del w:id="104" w:author="Michal Staněk" w:date="2021-04-06T23:18:00Z"/>
                <w:b/>
              </w:rPr>
            </w:pPr>
            <w:del w:id="105" w:author="Michal Staněk" w:date="2021-04-06T23:18:00Z">
              <w:r w:rsidDel="001B524D">
                <w:rPr>
                  <w:b/>
                </w:rPr>
                <w:delText>Stručná anotace předmětu</w:delText>
              </w:r>
            </w:del>
          </w:p>
        </w:tc>
        <w:tc>
          <w:tcPr>
            <w:tcW w:w="6703" w:type="dxa"/>
            <w:gridSpan w:val="20"/>
            <w:tcBorders>
              <w:bottom w:val="nil"/>
            </w:tcBorders>
          </w:tcPr>
          <w:p w14:paraId="70355818" w14:textId="48D85A16" w:rsidR="00816CB0" w:rsidDel="001B524D" w:rsidRDefault="00816CB0" w:rsidP="00816CB0">
            <w:pPr>
              <w:jc w:val="both"/>
              <w:rPr>
                <w:del w:id="106" w:author="Michal Staněk" w:date="2021-04-06T23:18:00Z"/>
              </w:rPr>
            </w:pPr>
          </w:p>
        </w:tc>
      </w:tr>
      <w:tr w:rsidR="00816CB0" w:rsidDel="001B524D" w14:paraId="74502B32" w14:textId="6605F548" w:rsidTr="009D785D">
        <w:trPr>
          <w:trHeight w:val="3141"/>
          <w:del w:id="107" w:author="Michal Staněk" w:date="2021-04-06T23:18:00Z"/>
        </w:trPr>
        <w:tc>
          <w:tcPr>
            <w:tcW w:w="10106" w:type="dxa"/>
            <w:gridSpan w:val="23"/>
            <w:tcBorders>
              <w:top w:val="nil"/>
              <w:bottom w:val="single" w:sz="12" w:space="0" w:color="auto"/>
            </w:tcBorders>
          </w:tcPr>
          <w:p w14:paraId="7861FF45" w14:textId="6EB6A1DB" w:rsidR="00816CB0" w:rsidRPr="00AF72BC" w:rsidDel="001B524D" w:rsidRDefault="00816CB0" w:rsidP="00816CB0">
            <w:pPr>
              <w:jc w:val="both"/>
              <w:rPr>
                <w:del w:id="108" w:author="Michal Staněk" w:date="2021-04-06T23:18:00Z"/>
              </w:rPr>
            </w:pPr>
            <w:del w:id="109" w:author="Michal Staněk" w:date="2021-04-06T23:18:00Z">
              <w:r w:rsidRPr="00AF72BC" w:rsidDel="001B524D">
                <w:rPr>
                  <w:color w:val="000000"/>
                  <w:shd w:val="clear" w:color="auto" w:fill="FFFFFF"/>
                </w:rPr>
                <w:delText>Cílem předmětu je rozvinout schopnosti tvůrčího myšlení a samostatné aplikace teoretických poznatků z oblasti netradičních výrobních technologií úběru a představit jejich místo ve výrobním procesu současnosti, ale i budoucnosti. Studenti získají detailní znalosti z oblasti technologií, které využívají i jiné formy energie</w:delText>
              </w:r>
              <w:r w:rsidR="00CB0BEB" w:rsidDel="001B524D">
                <w:rPr>
                  <w:color w:val="000000"/>
                  <w:shd w:val="clear" w:color="auto" w:fill="FFFFFF"/>
                </w:rPr>
                <w:delText>,</w:delText>
              </w:r>
              <w:r w:rsidRPr="00AF72BC" w:rsidDel="001B524D">
                <w:rPr>
                  <w:color w:val="000000"/>
                  <w:shd w:val="clear" w:color="auto" w:fill="FFFFFF"/>
                </w:rPr>
                <w:delText xml:space="preserve"> než je energie mechanická a využívají známé fyzikální a chemické jevy na úběr materiálu. Důraz je kladen na nejmodernější metody výroby součástí využívající technologie Rapid Prototyping, které spojují možnosti výpočetní techniky a laserů.</w:delText>
              </w:r>
            </w:del>
          </w:p>
          <w:p w14:paraId="628B0402" w14:textId="6F6C411F" w:rsidR="00816CB0" w:rsidRPr="00AF72BC" w:rsidDel="001B524D" w:rsidRDefault="00816CB0" w:rsidP="00816CB0">
            <w:pPr>
              <w:jc w:val="both"/>
              <w:rPr>
                <w:del w:id="110" w:author="Michal Staněk" w:date="2021-04-06T23:18:00Z"/>
              </w:rPr>
            </w:pPr>
          </w:p>
          <w:p w14:paraId="0A25AA01" w14:textId="7474F2D2" w:rsidR="00816CB0" w:rsidRPr="001B13CE" w:rsidDel="001B524D" w:rsidRDefault="00816CB0" w:rsidP="00816CB0">
            <w:pPr>
              <w:jc w:val="both"/>
              <w:rPr>
                <w:del w:id="111" w:author="Michal Staněk" w:date="2021-04-06T23:18:00Z"/>
                <w:u w:val="single"/>
              </w:rPr>
            </w:pPr>
            <w:del w:id="112" w:author="Michal Staněk" w:date="2021-04-06T23:18:00Z">
              <w:r w:rsidRPr="001B13CE" w:rsidDel="001B524D">
                <w:rPr>
                  <w:u w:val="single"/>
                </w:rPr>
                <w:delText>Základní témata:</w:delText>
              </w:r>
            </w:del>
          </w:p>
          <w:p w14:paraId="49B847FD" w14:textId="2AFAA774" w:rsidR="00816CB0" w:rsidRPr="001B13CE" w:rsidDel="001B524D" w:rsidRDefault="00816CB0" w:rsidP="00816CB0">
            <w:pPr>
              <w:pStyle w:val="Odstavecseseznamem"/>
              <w:numPr>
                <w:ilvl w:val="0"/>
                <w:numId w:val="18"/>
              </w:numPr>
              <w:ind w:left="113" w:hanging="113"/>
              <w:jc w:val="both"/>
              <w:rPr>
                <w:del w:id="113" w:author="Michal Staněk" w:date="2021-04-06T23:18:00Z"/>
                <w:shd w:val="clear" w:color="auto" w:fill="FFFFFF"/>
              </w:rPr>
            </w:pPr>
            <w:del w:id="114" w:author="Michal Staněk" w:date="2021-04-06T23:18:00Z">
              <w:r w:rsidRPr="001B13CE" w:rsidDel="001B524D">
                <w:rPr>
                  <w:shd w:val="clear" w:color="auto" w:fill="FFFFFF"/>
                </w:rPr>
                <w:delText xml:space="preserve">Progresivní technologie úběru materiálu </w:delText>
              </w:r>
              <w:r w:rsidR="00464D31" w:rsidDel="001B524D">
                <w:rPr>
                  <w:sz w:val="19"/>
                  <w:szCs w:val="19"/>
                  <w:shd w:val="clear" w:color="auto" w:fill="FFFFFF"/>
                </w:rPr>
                <w:delText>–</w:delText>
              </w:r>
              <w:r w:rsidRPr="001B13CE" w:rsidDel="001B524D">
                <w:rPr>
                  <w:shd w:val="clear" w:color="auto" w:fill="FFFFFF"/>
                </w:rPr>
                <w:delText xml:space="preserve"> jejich základní charakteristika.</w:delText>
              </w:r>
            </w:del>
          </w:p>
          <w:p w14:paraId="1DA00930" w14:textId="298EC62A" w:rsidR="00816CB0" w:rsidRPr="001B13CE" w:rsidDel="001B524D" w:rsidRDefault="00816CB0" w:rsidP="00816CB0">
            <w:pPr>
              <w:pStyle w:val="Odstavecseseznamem"/>
              <w:numPr>
                <w:ilvl w:val="0"/>
                <w:numId w:val="18"/>
              </w:numPr>
              <w:ind w:left="113" w:hanging="113"/>
              <w:jc w:val="both"/>
              <w:rPr>
                <w:del w:id="115" w:author="Michal Staněk" w:date="2021-04-06T23:18:00Z"/>
                <w:shd w:val="clear" w:color="auto" w:fill="FFFFFF"/>
              </w:rPr>
            </w:pPr>
            <w:del w:id="116" w:author="Michal Staněk" w:date="2021-04-06T23:18:00Z">
              <w:r w:rsidRPr="001B13CE" w:rsidDel="001B524D">
                <w:rPr>
                  <w:shd w:val="clear" w:color="auto" w:fill="FFFFFF"/>
                </w:rPr>
                <w:delText>Mechanické procesy úběru materiálu.</w:delText>
              </w:r>
            </w:del>
          </w:p>
          <w:p w14:paraId="7F2A9244" w14:textId="01B026FB" w:rsidR="00816CB0" w:rsidRPr="001B13CE" w:rsidDel="001B524D" w:rsidRDefault="00816CB0" w:rsidP="00816CB0">
            <w:pPr>
              <w:pStyle w:val="Odstavecseseznamem"/>
              <w:numPr>
                <w:ilvl w:val="0"/>
                <w:numId w:val="18"/>
              </w:numPr>
              <w:ind w:left="113" w:hanging="113"/>
              <w:jc w:val="both"/>
              <w:rPr>
                <w:del w:id="117" w:author="Michal Staněk" w:date="2021-04-06T23:18:00Z"/>
                <w:shd w:val="clear" w:color="auto" w:fill="FFFFFF"/>
              </w:rPr>
            </w:pPr>
            <w:del w:id="118" w:author="Michal Staněk" w:date="2021-04-06T23:18:00Z">
              <w:r w:rsidRPr="001B13CE" w:rsidDel="001B524D">
                <w:rPr>
                  <w:shd w:val="clear" w:color="auto" w:fill="FFFFFF"/>
                </w:rPr>
                <w:delText>Chemické a elektrochemické procesy úběru materiálu.</w:delText>
              </w:r>
            </w:del>
          </w:p>
          <w:p w14:paraId="5FE9ACD1" w14:textId="2C7E1885" w:rsidR="00816CB0" w:rsidRPr="001B13CE" w:rsidDel="001B524D" w:rsidRDefault="00816CB0" w:rsidP="00816CB0">
            <w:pPr>
              <w:pStyle w:val="Odstavecseseznamem"/>
              <w:numPr>
                <w:ilvl w:val="0"/>
                <w:numId w:val="18"/>
              </w:numPr>
              <w:ind w:left="113" w:hanging="113"/>
              <w:jc w:val="both"/>
              <w:rPr>
                <w:del w:id="119" w:author="Michal Staněk" w:date="2021-04-06T23:18:00Z"/>
              </w:rPr>
            </w:pPr>
            <w:del w:id="120" w:author="Michal Staněk" w:date="2021-04-06T23:18:00Z">
              <w:r w:rsidRPr="001B13CE" w:rsidDel="001B524D">
                <w:rPr>
                  <w:shd w:val="clear" w:color="auto" w:fill="FFFFFF"/>
                </w:rPr>
                <w:delText>Elektrotepelné procesy úběru materiálu:</w:delText>
              </w:r>
            </w:del>
          </w:p>
          <w:p w14:paraId="3D8DFC0D" w14:textId="4C1A5350" w:rsidR="00816CB0" w:rsidRPr="00787C64" w:rsidDel="001B524D" w:rsidRDefault="00816CB0" w:rsidP="009D785D">
            <w:pPr>
              <w:pStyle w:val="Odstavecseseznamem"/>
              <w:numPr>
                <w:ilvl w:val="0"/>
                <w:numId w:val="18"/>
              </w:numPr>
              <w:ind w:left="500" w:hanging="142"/>
              <w:jc w:val="both"/>
              <w:rPr>
                <w:del w:id="121" w:author="Michal Staněk" w:date="2021-04-06T23:18:00Z"/>
                <w:shd w:val="clear" w:color="auto" w:fill="FFFFFF"/>
              </w:rPr>
            </w:pPr>
            <w:del w:id="122" w:author="Michal Staněk" w:date="2021-04-06T23:18:00Z">
              <w:r w:rsidRPr="00787C64" w:rsidDel="001B524D">
                <w:rPr>
                  <w:shd w:val="clear" w:color="auto" w:fill="FFFFFF"/>
                </w:rPr>
                <w:delText>Opracování laserem</w:delText>
              </w:r>
              <w:r w:rsidR="000C0A90" w:rsidRPr="00787C64" w:rsidDel="001B524D">
                <w:rPr>
                  <w:shd w:val="clear" w:color="auto" w:fill="FFFFFF"/>
                </w:rPr>
                <w:delText xml:space="preserve">, </w:delText>
              </w:r>
              <w:r w:rsidRPr="00787C64" w:rsidDel="001B524D">
                <w:rPr>
                  <w:shd w:val="clear" w:color="auto" w:fill="FFFFFF"/>
                </w:rPr>
                <w:delText>definice laseru a základní vlastnosti světla.</w:delText>
              </w:r>
            </w:del>
          </w:p>
          <w:p w14:paraId="09AC4570" w14:textId="3EDD24BF" w:rsidR="00816CB0" w:rsidRPr="001B13CE" w:rsidDel="001B524D" w:rsidRDefault="00816CB0" w:rsidP="009D785D">
            <w:pPr>
              <w:pStyle w:val="Odstavecseseznamem"/>
              <w:numPr>
                <w:ilvl w:val="0"/>
                <w:numId w:val="18"/>
              </w:numPr>
              <w:ind w:left="500" w:hanging="142"/>
              <w:jc w:val="both"/>
              <w:rPr>
                <w:del w:id="123" w:author="Michal Staněk" w:date="2021-04-06T23:18:00Z"/>
                <w:shd w:val="clear" w:color="auto" w:fill="FFFFFF"/>
              </w:rPr>
            </w:pPr>
            <w:del w:id="124" w:author="Michal Staněk" w:date="2021-04-06T23:18:00Z">
              <w:r w:rsidRPr="001B13CE" w:rsidDel="001B524D">
                <w:rPr>
                  <w:shd w:val="clear" w:color="auto" w:fill="FFFFFF"/>
                </w:rPr>
                <w:delText>Zařízení pro laserové opracování, kritéria hodnocení kvality povrchu.</w:delText>
              </w:r>
            </w:del>
          </w:p>
          <w:p w14:paraId="61F7A3B4" w14:textId="44A416A8" w:rsidR="00816CB0" w:rsidRPr="001762EB" w:rsidDel="001B524D" w:rsidRDefault="00816CB0" w:rsidP="009D785D">
            <w:pPr>
              <w:pStyle w:val="Odstavecseseznamem"/>
              <w:numPr>
                <w:ilvl w:val="0"/>
                <w:numId w:val="18"/>
              </w:numPr>
              <w:ind w:left="500" w:hanging="142"/>
              <w:rPr>
                <w:del w:id="125" w:author="Michal Staněk" w:date="2021-04-06T23:18:00Z"/>
              </w:rPr>
            </w:pPr>
            <w:del w:id="126" w:author="Michal Staněk" w:date="2021-04-06T23:18:00Z">
              <w:r w:rsidRPr="009D785D" w:rsidDel="001B524D">
                <w:rPr>
                  <w:shd w:val="clear" w:color="auto" w:fill="FFFFFF"/>
                </w:rPr>
                <w:delText>Řezání a dělení materiálů laserem, vrtání laserem, mikroobrábění, soustružení, laserové dokončování povrchu, LAM.</w:delText>
              </w:r>
            </w:del>
          </w:p>
        </w:tc>
      </w:tr>
      <w:tr w:rsidR="00816CB0" w:rsidDel="001B524D" w14:paraId="018C1FB7" w14:textId="57FDDEEA" w:rsidTr="000C4A98">
        <w:trPr>
          <w:trHeight w:val="265"/>
          <w:del w:id="127" w:author="Michal Staněk" w:date="2021-04-06T23:18:00Z"/>
        </w:trPr>
        <w:tc>
          <w:tcPr>
            <w:tcW w:w="3904" w:type="dxa"/>
            <w:gridSpan w:val="7"/>
            <w:tcBorders>
              <w:top w:val="nil"/>
            </w:tcBorders>
            <w:shd w:val="clear" w:color="auto" w:fill="F7CAAC"/>
          </w:tcPr>
          <w:p w14:paraId="42961234" w14:textId="51E561C8" w:rsidR="00816CB0" w:rsidRPr="001762EB" w:rsidDel="001B524D" w:rsidRDefault="00816CB0" w:rsidP="00816CB0">
            <w:pPr>
              <w:jc w:val="both"/>
              <w:rPr>
                <w:del w:id="128" w:author="Michal Staněk" w:date="2021-04-06T23:18:00Z"/>
              </w:rPr>
            </w:pPr>
            <w:del w:id="129" w:author="Michal Staněk" w:date="2021-04-06T23:18:00Z">
              <w:r w:rsidRPr="001762EB" w:rsidDel="001B524D">
                <w:rPr>
                  <w:b/>
                </w:rPr>
                <w:delText xml:space="preserve">Studijní literatura a studijní </w:delText>
              </w:r>
              <w:r w:rsidRPr="00BA62B5" w:rsidDel="001B524D">
                <w:rPr>
                  <w:b/>
                </w:rPr>
                <w:delText>pomůcky</w:delText>
              </w:r>
            </w:del>
          </w:p>
        </w:tc>
        <w:tc>
          <w:tcPr>
            <w:tcW w:w="6202" w:type="dxa"/>
            <w:gridSpan w:val="16"/>
            <w:tcBorders>
              <w:top w:val="nil"/>
              <w:bottom w:val="nil"/>
            </w:tcBorders>
          </w:tcPr>
          <w:p w14:paraId="1245243E" w14:textId="67E50501" w:rsidR="00816CB0" w:rsidRPr="001762EB" w:rsidDel="001B524D" w:rsidRDefault="00816CB0" w:rsidP="00816CB0">
            <w:pPr>
              <w:jc w:val="both"/>
              <w:rPr>
                <w:del w:id="130" w:author="Michal Staněk" w:date="2021-04-06T23:18:00Z"/>
              </w:rPr>
            </w:pPr>
          </w:p>
        </w:tc>
      </w:tr>
      <w:tr w:rsidR="00816CB0" w:rsidDel="001B524D" w14:paraId="72DE65BC" w14:textId="2617FD9F" w:rsidTr="000C4A98">
        <w:trPr>
          <w:trHeight w:val="1497"/>
          <w:del w:id="131" w:author="Michal Staněk" w:date="2021-04-06T23:18:00Z"/>
        </w:trPr>
        <w:tc>
          <w:tcPr>
            <w:tcW w:w="10106" w:type="dxa"/>
            <w:gridSpan w:val="23"/>
            <w:tcBorders>
              <w:top w:val="nil"/>
            </w:tcBorders>
          </w:tcPr>
          <w:p w14:paraId="71A75F65" w14:textId="3DB2E4B2" w:rsidR="00816CB0" w:rsidRPr="00EF5FE3" w:rsidDel="001B524D" w:rsidRDefault="00816CB0" w:rsidP="00816CB0">
            <w:pPr>
              <w:jc w:val="both"/>
              <w:rPr>
                <w:del w:id="132" w:author="Michal Staněk" w:date="2021-04-06T23:18:00Z"/>
                <w:u w:val="single"/>
              </w:rPr>
            </w:pPr>
            <w:del w:id="133" w:author="Michal Staněk" w:date="2021-04-06T23:18:00Z">
              <w:r w:rsidRPr="00EF5FE3" w:rsidDel="001B524D">
                <w:rPr>
                  <w:u w:val="single"/>
                </w:rPr>
                <w:lastRenderedPageBreak/>
                <w:delText>Povinná literatura:</w:delText>
              </w:r>
            </w:del>
          </w:p>
          <w:p w14:paraId="4CC4392F" w14:textId="197012AB" w:rsidR="00816CB0" w:rsidRPr="00EF5FE3" w:rsidDel="001B524D" w:rsidRDefault="00816CB0" w:rsidP="00816CB0">
            <w:pPr>
              <w:shd w:val="clear" w:color="auto" w:fill="FFFFFF"/>
              <w:jc w:val="both"/>
              <w:rPr>
                <w:del w:id="134" w:author="Michal Staněk" w:date="2021-04-06T23:18:00Z"/>
                <w:color w:val="000000"/>
              </w:rPr>
            </w:pPr>
            <w:del w:id="135" w:author="Michal Staněk" w:date="2021-04-06T23:18:00Z">
              <w:r w:rsidRPr="00EF5FE3" w:rsidDel="001B524D">
                <w:rPr>
                  <w:lang w:val="en-US"/>
                </w:rPr>
                <w:delText xml:space="preserve">THOMPSON, R. </w:delText>
              </w:r>
              <w:r w:rsidRPr="00EF5FE3" w:rsidDel="001B524D">
                <w:rPr>
                  <w:i/>
                  <w:lang w:val="en-US"/>
                </w:rPr>
                <w:delText>Prototyping and Low-Volume Production.</w:delText>
              </w:r>
              <w:r w:rsidRPr="00EF5FE3" w:rsidDel="001B524D">
                <w:rPr>
                  <w:lang w:val="en-US"/>
                </w:rPr>
                <w:delText xml:space="preserve"> Thames &amp; Hudson, 2011. ISBN 978-0-500-28918-1.</w:delText>
              </w:r>
            </w:del>
          </w:p>
          <w:p w14:paraId="1ED29E09" w14:textId="4A1A1041" w:rsidR="00816CB0" w:rsidRPr="00EF5FE3" w:rsidDel="001B524D" w:rsidRDefault="00816CB0" w:rsidP="00816CB0">
            <w:pPr>
              <w:shd w:val="clear" w:color="auto" w:fill="FFFFFF"/>
              <w:jc w:val="both"/>
              <w:rPr>
                <w:del w:id="136" w:author="Michal Staněk" w:date="2021-04-06T23:18:00Z"/>
                <w:color w:val="000000"/>
              </w:rPr>
            </w:pPr>
            <w:del w:id="137" w:author="Michal Staněk" w:date="2021-04-06T23:18:00Z">
              <w:r w:rsidRPr="00EF5FE3" w:rsidDel="001B524D">
                <w:rPr>
                  <w:caps/>
                  <w:color w:val="000000"/>
                </w:rPr>
                <w:delText>Maňková, I.</w:delText>
              </w:r>
              <w:r w:rsidRPr="00EF5FE3" w:rsidDel="001B524D">
                <w:rPr>
                  <w:color w:val="000000"/>
                </w:rPr>
                <w:delText> </w:delText>
              </w:r>
              <w:r w:rsidRPr="00EF5FE3" w:rsidDel="001B524D">
                <w:rPr>
                  <w:i/>
                  <w:iCs/>
                  <w:color w:val="000000"/>
                </w:rPr>
                <w:delText>Progresívne technologie</w:delText>
              </w:r>
              <w:r w:rsidRPr="00EF5FE3" w:rsidDel="001B524D">
                <w:rPr>
                  <w:color w:val="000000"/>
                </w:rPr>
                <w:delText>. Košice: Vienala, 2000. ISBN 80-7099-430-4.</w:delText>
              </w:r>
            </w:del>
          </w:p>
          <w:p w14:paraId="11059092" w14:textId="6AA74A79" w:rsidR="00816CB0" w:rsidRPr="00EF5FE3" w:rsidDel="001B524D" w:rsidRDefault="00816CB0" w:rsidP="00816CB0">
            <w:pPr>
              <w:shd w:val="clear" w:color="auto" w:fill="FFFFFF"/>
              <w:jc w:val="both"/>
              <w:rPr>
                <w:del w:id="138" w:author="Michal Staněk" w:date="2021-04-06T23:18:00Z"/>
                <w:color w:val="000000"/>
              </w:rPr>
            </w:pPr>
            <w:del w:id="139" w:author="Michal Staněk" w:date="2021-04-06T23:18:00Z">
              <w:r w:rsidRPr="00EF5FE3" w:rsidDel="001B524D">
                <w:rPr>
                  <w:caps/>
                  <w:color w:val="000000"/>
                </w:rPr>
                <w:delText xml:space="preserve">Rai, </w:delText>
              </w:r>
              <w:r w:rsidRPr="00EF5FE3" w:rsidDel="001B524D">
                <w:rPr>
                  <w:color w:val="000000"/>
                </w:rPr>
                <w:delText>G.D</w:delText>
              </w:r>
              <w:r w:rsidRPr="00EF5FE3" w:rsidDel="001B524D">
                <w:rPr>
                  <w:caps/>
                  <w:color w:val="000000"/>
                </w:rPr>
                <w:delText>.</w:delText>
              </w:r>
              <w:r w:rsidRPr="00EF5FE3" w:rsidDel="001B524D">
                <w:rPr>
                  <w:color w:val="000000"/>
                </w:rPr>
                <w:delText> </w:delText>
              </w:r>
              <w:r w:rsidRPr="00EF5FE3" w:rsidDel="001B524D">
                <w:rPr>
                  <w:i/>
                  <w:iCs/>
                  <w:color w:val="000000"/>
                </w:rPr>
                <w:delText>Non-Conventional Energy Sources</w:delText>
              </w:r>
              <w:r w:rsidRPr="00EF5FE3" w:rsidDel="001B524D">
                <w:rPr>
                  <w:color w:val="000000"/>
                </w:rPr>
                <w:delText>. Khanna Publishers, 2010. ISBN 8174090738.</w:delText>
              </w:r>
            </w:del>
          </w:p>
          <w:p w14:paraId="01CC4854" w14:textId="2EE0FFD1" w:rsidR="00816CB0" w:rsidRPr="00EF5FE3" w:rsidDel="001B524D" w:rsidRDefault="00816CB0" w:rsidP="00816CB0">
            <w:pPr>
              <w:shd w:val="clear" w:color="auto" w:fill="FFFFFF"/>
              <w:jc w:val="both"/>
              <w:rPr>
                <w:del w:id="140" w:author="Michal Staněk" w:date="2021-04-06T23:18:00Z"/>
                <w:u w:val="single"/>
              </w:rPr>
            </w:pPr>
          </w:p>
          <w:p w14:paraId="14FF6209" w14:textId="30361868" w:rsidR="00816CB0" w:rsidDel="001B524D" w:rsidRDefault="00816CB0" w:rsidP="00816CB0">
            <w:pPr>
              <w:shd w:val="clear" w:color="auto" w:fill="FFFFFF"/>
              <w:jc w:val="both"/>
              <w:rPr>
                <w:del w:id="141" w:author="Michal Staněk" w:date="2021-04-06T23:18:00Z"/>
                <w:u w:val="single"/>
              </w:rPr>
            </w:pPr>
            <w:del w:id="142" w:author="Michal Staněk" w:date="2021-04-06T23:18:00Z">
              <w:r w:rsidRPr="00EF5FE3" w:rsidDel="001B524D">
                <w:rPr>
                  <w:u w:val="single"/>
                </w:rPr>
                <w:delText>Doporučená literatura:</w:delText>
              </w:r>
            </w:del>
          </w:p>
          <w:p w14:paraId="4AD61855" w14:textId="63792D5A" w:rsidR="00FE3E83" w:rsidRPr="00FE3E83" w:rsidDel="001B524D" w:rsidRDefault="00FE3E83" w:rsidP="00FE3E83">
            <w:pPr>
              <w:jc w:val="both"/>
              <w:rPr>
                <w:del w:id="143" w:author="Michal Staněk" w:date="2021-04-06T23:18:00Z"/>
              </w:rPr>
            </w:pPr>
            <w:del w:id="144" w:author="Michal Staněk" w:date="2021-04-06T23:18:00Z">
              <w:r w:rsidRPr="00FE3E83" w:rsidDel="001B524D">
                <w:rPr>
                  <w:caps/>
                </w:rPr>
                <w:delText>Black, J.T.</w:delText>
              </w:r>
              <w:r w:rsidR="007A72C3" w:rsidDel="001B524D">
                <w:rPr>
                  <w:caps/>
                </w:rPr>
                <w:delText>,</w:delText>
              </w:r>
              <w:r w:rsidRPr="00FE3E83" w:rsidDel="001B524D">
                <w:rPr>
                  <w:caps/>
                </w:rPr>
                <w:delText xml:space="preserve"> Kohser, R.A.</w:delText>
              </w:r>
              <w:r w:rsidDel="001B524D">
                <w:delText xml:space="preserve"> </w:delText>
              </w:r>
              <w:r w:rsidRPr="00FE3E83" w:rsidDel="001B524D">
                <w:rPr>
                  <w:i/>
                  <w:iCs/>
                </w:rPr>
                <w:delText>Degarmo's Materials and Processes in Manufacturing.</w:delText>
              </w:r>
              <w:r w:rsidDel="001B524D">
                <w:delText xml:space="preserve"> </w:delText>
              </w:r>
              <w:r w:rsidRPr="00FE3E83" w:rsidDel="001B524D">
                <w:delText>Hoboken: Wiley, 2018</w:delText>
              </w:r>
              <w:r w:rsidDel="001B524D">
                <w:delText xml:space="preserve">. ISBN </w:delText>
              </w:r>
              <w:r w:rsidRPr="00FE3E83" w:rsidDel="001B524D">
                <w:delText xml:space="preserve">978-1-119-38289-8. </w:delText>
              </w:r>
            </w:del>
          </w:p>
          <w:p w14:paraId="2460AA7F" w14:textId="1F99E0C0" w:rsidR="00816CB0" w:rsidRPr="00EF5FE3" w:rsidDel="001B524D" w:rsidRDefault="00816CB0" w:rsidP="00FE3E83">
            <w:pPr>
              <w:shd w:val="clear" w:color="auto" w:fill="FFFFFF"/>
              <w:jc w:val="both"/>
              <w:rPr>
                <w:del w:id="145" w:author="Michal Staněk" w:date="2021-04-06T23:18:00Z"/>
                <w:color w:val="000000"/>
              </w:rPr>
            </w:pPr>
            <w:del w:id="146" w:author="Michal Staněk" w:date="2021-04-06T23:18:00Z">
              <w:r w:rsidRPr="00EF5FE3" w:rsidDel="001B524D">
                <w:rPr>
                  <w:caps/>
                  <w:color w:val="000000"/>
                </w:rPr>
                <w:delText>Vasilko, K</w:delText>
              </w:r>
              <w:r w:rsidRPr="00EF5FE3" w:rsidDel="001B524D">
                <w:rPr>
                  <w:color w:val="000000"/>
                </w:rPr>
                <w:delText>. </w:delText>
              </w:r>
              <w:r w:rsidRPr="00EF5FE3" w:rsidDel="001B524D">
                <w:rPr>
                  <w:i/>
                  <w:iCs/>
                  <w:color w:val="000000"/>
                </w:rPr>
                <w:delText>Dělenie materiálu</w:delText>
              </w:r>
              <w:r w:rsidRPr="00EF5FE3" w:rsidDel="001B524D">
                <w:rPr>
                  <w:color w:val="000000"/>
                </w:rPr>
                <w:delText>. Prešov: Datapres, 2003.</w:delText>
              </w:r>
            </w:del>
          </w:p>
          <w:p w14:paraId="7186A2AB" w14:textId="0A1C8570" w:rsidR="00816CB0" w:rsidRPr="00EF5FE3" w:rsidDel="001B524D" w:rsidRDefault="00816CB0" w:rsidP="00FE3E83">
            <w:pPr>
              <w:shd w:val="clear" w:color="auto" w:fill="FFFFFF"/>
              <w:jc w:val="both"/>
              <w:rPr>
                <w:del w:id="147" w:author="Michal Staněk" w:date="2021-04-06T23:18:00Z"/>
                <w:color w:val="000000"/>
              </w:rPr>
            </w:pPr>
            <w:del w:id="148" w:author="Michal Staněk" w:date="2021-04-06T23:18:00Z">
              <w:r w:rsidRPr="00EF5FE3" w:rsidDel="001B524D">
                <w:delText xml:space="preserve">GELETA, V. </w:delText>
              </w:r>
              <w:r w:rsidRPr="00EF5FE3" w:rsidDel="001B524D">
                <w:rPr>
                  <w:i/>
                  <w:iCs/>
                </w:rPr>
                <w:delText>Progresívne technológie obrábania</w:delText>
              </w:r>
              <w:r w:rsidRPr="00EF5FE3" w:rsidDel="001B524D">
                <w:delText>. Bratislava: Nakladatelství STU, 2013. ISBN 978-80-227-3997-9.</w:delText>
              </w:r>
            </w:del>
          </w:p>
          <w:p w14:paraId="551B5BE7" w14:textId="4F568590" w:rsidR="00816CB0" w:rsidRPr="00EF5FE3" w:rsidDel="001B524D" w:rsidRDefault="00816CB0" w:rsidP="00FE3E83">
            <w:pPr>
              <w:shd w:val="clear" w:color="auto" w:fill="FFFFFF"/>
              <w:jc w:val="both"/>
              <w:rPr>
                <w:del w:id="149" w:author="Michal Staněk" w:date="2021-04-06T23:18:00Z"/>
                <w:color w:val="000000"/>
              </w:rPr>
            </w:pPr>
            <w:del w:id="150" w:author="Michal Staněk" w:date="2021-04-06T23:18:00Z">
              <w:r w:rsidRPr="00EF5FE3" w:rsidDel="001B524D">
                <w:rPr>
                  <w:caps/>
                  <w:color w:val="000000"/>
                </w:rPr>
                <w:delText>Řasa, J., Pokorný, P., Gabriel,</w:delText>
              </w:r>
              <w:r w:rsidRPr="00EF5FE3" w:rsidDel="001B524D">
                <w:rPr>
                  <w:color w:val="000000"/>
                </w:rPr>
                <w:delText xml:space="preserve"> V. </w:delText>
              </w:r>
              <w:r w:rsidRPr="00EF5FE3" w:rsidDel="001B524D">
                <w:rPr>
                  <w:i/>
                  <w:iCs/>
                  <w:color w:val="000000"/>
                </w:rPr>
                <w:delText>Strojírenská technologie 3</w:delText>
              </w:r>
              <w:r w:rsidR="007A72C3" w:rsidDel="001B524D">
                <w:rPr>
                  <w:i/>
                  <w:iCs/>
                  <w:color w:val="000000"/>
                </w:rPr>
                <w:delText xml:space="preserve"> -</w:delText>
              </w:r>
              <w:r w:rsidRPr="00EF5FE3" w:rsidDel="001B524D">
                <w:rPr>
                  <w:i/>
                  <w:iCs/>
                  <w:color w:val="000000"/>
                </w:rPr>
                <w:delText xml:space="preserve"> 2</w:delText>
              </w:r>
              <w:r w:rsidR="007A72C3" w:rsidDel="001B524D">
                <w:rPr>
                  <w:i/>
                  <w:iCs/>
                  <w:color w:val="000000"/>
                </w:rPr>
                <w:delText xml:space="preserve">. </w:delText>
              </w:r>
              <w:r w:rsidRPr="00EF5FE3" w:rsidDel="001B524D">
                <w:rPr>
                  <w:i/>
                  <w:iCs/>
                  <w:color w:val="000000"/>
                </w:rPr>
                <w:delText>díl</w:delText>
              </w:r>
              <w:r w:rsidRPr="00EF5FE3" w:rsidDel="001B524D">
                <w:rPr>
                  <w:color w:val="000000"/>
                </w:rPr>
                <w:delText>. Scient</w:delText>
              </w:r>
              <w:r w:rsidR="00824531" w:rsidDel="001B524D">
                <w:rPr>
                  <w:color w:val="000000"/>
                </w:rPr>
                <w:delText>i</w:delText>
              </w:r>
              <w:r w:rsidRPr="00EF5FE3" w:rsidDel="001B524D">
                <w:rPr>
                  <w:color w:val="000000"/>
                </w:rPr>
                <w:delText>a, 2005.</w:delText>
              </w:r>
            </w:del>
          </w:p>
          <w:p w14:paraId="7CB6260B" w14:textId="24E952BE" w:rsidR="00816CB0" w:rsidRPr="001762EB" w:rsidDel="001B524D" w:rsidRDefault="00816CB0" w:rsidP="00FE3E83">
            <w:pPr>
              <w:shd w:val="clear" w:color="auto" w:fill="FFFFFF"/>
              <w:jc w:val="both"/>
              <w:rPr>
                <w:del w:id="151" w:author="Michal Staněk" w:date="2021-04-06T23:18:00Z"/>
              </w:rPr>
            </w:pPr>
            <w:del w:id="152" w:author="Michal Staněk" w:date="2021-04-06T23:18:00Z">
              <w:r w:rsidRPr="00EF5FE3" w:rsidDel="001B524D">
                <w:rPr>
                  <w:lang w:val="en-US"/>
                </w:rPr>
                <w:delText xml:space="preserve">GEBHARDT, A. </w:delText>
              </w:r>
              <w:r w:rsidRPr="00EF5FE3" w:rsidDel="001B524D">
                <w:rPr>
                  <w:i/>
                  <w:iCs/>
                  <w:lang w:val="en-US"/>
                </w:rPr>
                <w:delText>Rapid Prototyping</w:delText>
              </w:r>
              <w:r w:rsidRPr="00EF5FE3" w:rsidDel="001B524D">
                <w:rPr>
                  <w:lang w:val="en-US"/>
                </w:rPr>
                <w:delText xml:space="preserve">. Munich: Hanser Publishers, 2003. ISBN 156990281. Dostupné z: </w:delText>
              </w:r>
              <w:r w:rsidR="00082188" w:rsidDel="001B524D">
                <w:fldChar w:fldCharType="begin"/>
              </w:r>
              <w:r w:rsidR="00082188" w:rsidDel="001B524D">
                <w:delInstrText xml:space="preserve"> HYPERLINK "http://app.knovel.com/web/toc.v/cid:kpRP000001/viewerType:toc//root_slug:rapid-prototyping" </w:delInstrText>
              </w:r>
              <w:r w:rsidR="00082188" w:rsidDel="001B524D">
                <w:fldChar w:fldCharType="separate"/>
              </w:r>
              <w:r w:rsidRPr="00EF5FE3" w:rsidDel="001B524D">
                <w:rPr>
                  <w:rStyle w:val="Hypertextovodkaz"/>
                  <w:lang w:val="en-US"/>
                </w:rPr>
                <w:delText>http://app.knovel.com/web/toc.v/cid:kpRP000001/viewerType:toc//root_slug:rapid-prototyping</w:delText>
              </w:r>
              <w:r w:rsidR="00082188" w:rsidDel="001B524D">
                <w:rPr>
                  <w:rStyle w:val="Hypertextovodkaz"/>
                  <w:lang w:val="en-US"/>
                </w:rPr>
                <w:fldChar w:fldCharType="end"/>
              </w:r>
              <w:r w:rsidRPr="00EF5FE3" w:rsidDel="001B524D">
                <w:rPr>
                  <w:lang w:val="en-US"/>
                </w:rPr>
                <w:delText>.</w:delText>
              </w:r>
            </w:del>
          </w:p>
        </w:tc>
      </w:tr>
      <w:tr w:rsidR="00816CB0" w:rsidDel="001B524D" w14:paraId="50445AD6" w14:textId="320ACF5E" w:rsidTr="000C4A98">
        <w:trPr>
          <w:del w:id="153" w:author="Michal Staněk" w:date="2021-04-06T23:18:00Z"/>
        </w:trPr>
        <w:tc>
          <w:tcPr>
            <w:tcW w:w="10106" w:type="dxa"/>
            <w:gridSpan w:val="23"/>
            <w:tcBorders>
              <w:top w:val="single" w:sz="12" w:space="0" w:color="auto"/>
              <w:left w:val="single" w:sz="2" w:space="0" w:color="auto"/>
              <w:bottom w:val="single" w:sz="2" w:space="0" w:color="auto"/>
              <w:right w:val="single" w:sz="2" w:space="0" w:color="auto"/>
            </w:tcBorders>
            <w:shd w:val="clear" w:color="auto" w:fill="F7CAAC"/>
          </w:tcPr>
          <w:p w14:paraId="58F1D34F" w14:textId="4542E2FD" w:rsidR="00816CB0" w:rsidRPr="001762EB" w:rsidDel="001B524D" w:rsidRDefault="00816CB0" w:rsidP="00816CB0">
            <w:pPr>
              <w:jc w:val="center"/>
              <w:rPr>
                <w:del w:id="154" w:author="Michal Staněk" w:date="2021-04-06T23:18:00Z"/>
                <w:b/>
              </w:rPr>
            </w:pPr>
            <w:del w:id="155" w:author="Michal Staněk" w:date="2021-04-06T23:18:00Z">
              <w:r w:rsidRPr="001762EB" w:rsidDel="001B524D">
                <w:rPr>
                  <w:b/>
                </w:rPr>
                <w:delText>Informace ke kombinované nebo distanční formě</w:delText>
              </w:r>
            </w:del>
          </w:p>
        </w:tc>
      </w:tr>
      <w:tr w:rsidR="00816CB0" w:rsidDel="001B524D" w14:paraId="713D5098" w14:textId="0D5CA608" w:rsidTr="000C4A98">
        <w:trPr>
          <w:del w:id="156" w:author="Michal Staněk" w:date="2021-04-06T23:18:00Z"/>
        </w:trPr>
        <w:tc>
          <w:tcPr>
            <w:tcW w:w="5038" w:type="dxa"/>
            <w:gridSpan w:val="10"/>
            <w:tcBorders>
              <w:top w:val="single" w:sz="2" w:space="0" w:color="auto"/>
            </w:tcBorders>
            <w:shd w:val="clear" w:color="auto" w:fill="F7CAAC"/>
          </w:tcPr>
          <w:p w14:paraId="695D951D" w14:textId="253BC9D5" w:rsidR="00816CB0" w:rsidRPr="001762EB" w:rsidDel="001B524D" w:rsidRDefault="00816CB0" w:rsidP="00816CB0">
            <w:pPr>
              <w:jc w:val="both"/>
              <w:rPr>
                <w:del w:id="157" w:author="Michal Staněk" w:date="2021-04-06T23:18:00Z"/>
              </w:rPr>
            </w:pPr>
            <w:del w:id="158" w:author="Michal Staněk" w:date="2021-04-06T23:18:00Z">
              <w:r w:rsidRPr="001762EB" w:rsidDel="001B524D">
                <w:rPr>
                  <w:b/>
                </w:rPr>
                <w:delText>Rozsah konzultací (soustředění)</w:delText>
              </w:r>
            </w:del>
          </w:p>
        </w:tc>
        <w:tc>
          <w:tcPr>
            <w:tcW w:w="889" w:type="dxa"/>
            <w:gridSpan w:val="2"/>
            <w:tcBorders>
              <w:top w:val="single" w:sz="2" w:space="0" w:color="auto"/>
            </w:tcBorders>
          </w:tcPr>
          <w:p w14:paraId="462E5D6A" w14:textId="01BAB2B2" w:rsidR="00816CB0" w:rsidRPr="001762EB" w:rsidDel="001B524D" w:rsidRDefault="00816CB0" w:rsidP="00816CB0">
            <w:pPr>
              <w:jc w:val="both"/>
              <w:rPr>
                <w:del w:id="159" w:author="Michal Staněk" w:date="2021-04-06T23:18:00Z"/>
              </w:rPr>
            </w:pPr>
          </w:p>
        </w:tc>
        <w:tc>
          <w:tcPr>
            <w:tcW w:w="4179" w:type="dxa"/>
            <w:gridSpan w:val="11"/>
            <w:tcBorders>
              <w:top w:val="single" w:sz="2" w:space="0" w:color="auto"/>
            </w:tcBorders>
            <w:shd w:val="clear" w:color="auto" w:fill="F7CAAC"/>
          </w:tcPr>
          <w:p w14:paraId="7BC28A37" w14:textId="4E32C92D" w:rsidR="00816CB0" w:rsidRPr="001762EB" w:rsidDel="001B524D" w:rsidRDefault="00816CB0" w:rsidP="00816CB0">
            <w:pPr>
              <w:jc w:val="both"/>
              <w:rPr>
                <w:del w:id="160" w:author="Michal Staněk" w:date="2021-04-06T23:18:00Z"/>
                <w:b/>
              </w:rPr>
            </w:pPr>
            <w:del w:id="161" w:author="Michal Staněk" w:date="2021-04-06T23:18:00Z">
              <w:r w:rsidRPr="001762EB" w:rsidDel="001B524D">
                <w:rPr>
                  <w:b/>
                </w:rPr>
                <w:delText xml:space="preserve">hodin </w:delText>
              </w:r>
            </w:del>
          </w:p>
        </w:tc>
      </w:tr>
      <w:tr w:rsidR="00816CB0" w:rsidDel="001B524D" w14:paraId="23E59B77" w14:textId="4786C577" w:rsidTr="000C4A98">
        <w:trPr>
          <w:del w:id="162" w:author="Michal Staněk" w:date="2021-04-06T23:18:00Z"/>
        </w:trPr>
        <w:tc>
          <w:tcPr>
            <w:tcW w:w="10106" w:type="dxa"/>
            <w:gridSpan w:val="23"/>
            <w:shd w:val="clear" w:color="auto" w:fill="F7CAAC"/>
          </w:tcPr>
          <w:p w14:paraId="5849D7B8" w14:textId="3EDD36A9" w:rsidR="00816CB0" w:rsidRPr="001762EB" w:rsidDel="001B524D" w:rsidRDefault="00816CB0" w:rsidP="00816CB0">
            <w:pPr>
              <w:jc w:val="both"/>
              <w:rPr>
                <w:del w:id="163" w:author="Michal Staněk" w:date="2021-04-06T23:18:00Z"/>
                <w:b/>
              </w:rPr>
            </w:pPr>
            <w:del w:id="164" w:author="Michal Staněk" w:date="2021-04-06T23:18:00Z">
              <w:r w:rsidRPr="001762EB" w:rsidDel="001B524D">
                <w:rPr>
                  <w:b/>
                </w:rPr>
                <w:delText>Informace o způsobu kontaktu s vyučujícím</w:delText>
              </w:r>
            </w:del>
          </w:p>
        </w:tc>
      </w:tr>
      <w:tr w:rsidR="00816CB0" w:rsidDel="001B524D" w14:paraId="538D96FC" w14:textId="07D2C825" w:rsidTr="000C4A98">
        <w:trPr>
          <w:trHeight w:val="1547"/>
          <w:del w:id="165" w:author="Michal Staněk" w:date="2021-04-06T23:18:00Z"/>
        </w:trPr>
        <w:tc>
          <w:tcPr>
            <w:tcW w:w="10106" w:type="dxa"/>
            <w:gridSpan w:val="23"/>
          </w:tcPr>
          <w:p w14:paraId="3A89F41B" w14:textId="0E0BD537" w:rsidR="00816CB0" w:rsidRPr="001762EB" w:rsidDel="001B524D" w:rsidRDefault="00816CB0" w:rsidP="00816CB0">
            <w:pPr>
              <w:pStyle w:val="xxmsonormal"/>
              <w:shd w:val="clear" w:color="auto" w:fill="FFFFFF"/>
              <w:spacing w:before="0" w:beforeAutospacing="0" w:after="0" w:afterAutospacing="0"/>
              <w:jc w:val="both"/>
              <w:rPr>
                <w:del w:id="166" w:author="Michal Staněk" w:date="2021-04-06T23:18:00Z"/>
                <w:color w:val="000000"/>
                <w:sz w:val="20"/>
                <w:szCs w:val="20"/>
              </w:rPr>
            </w:pPr>
            <w:del w:id="167" w:author="Michal Staněk" w:date="2021-04-06T23:18:00Z">
              <w:r w:rsidRPr="001762EB" w:rsidDel="001B524D">
                <w:rPr>
                  <w:color w:val="000000"/>
                  <w:sz w:val="20"/>
                  <w:szCs w:val="20"/>
                </w:rPr>
                <w:delTex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delText>
              </w:r>
            </w:del>
          </w:p>
          <w:p w14:paraId="59667B69" w14:textId="3D3616BA" w:rsidR="00816CB0" w:rsidRPr="001762EB" w:rsidDel="001B524D" w:rsidRDefault="00816CB0" w:rsidP="00816CB0">
            <w:pPr>
              <w:pStyle w:val="xxmsonormal"/>
              <w:shd w:val="clear" w:color="auto" w:fill="FFFFFF"/>
              <w:spacing w:before="0" w:beforeAutospacing="0" w:after="0" w:afterAutospacing="0"/>
              <w:jc w:val="both"/>
              <w:rPr>
                <w:del w:id="168" w:author="Michal Staněk" w:date="2021-04-06T23:18:00Z"/>
                <w:color w:val="000000"/>
                <w:sz w:val="20"/>
                <w:szCs w:val="20"/>
              </w:rPr>
            </w:pPr>
            <w:del w:id="169" w:author="Michal Staněk" w:date="2021-04-06T23:18:00Z">
              <w:r w:rsidRPr="001762EB" w:rsidDel="001B524D">
                <w:rPr>
                  <w:color w:val="000000"/>
                  <w:sz w:val="20"/>
                  <w:szCs w:val="20"/>
                </w:rPr>
                <w:delText> </w:delText>
              </w:r>
            </w:del>
          </w:p>
          <w:p w14:paraId="39A20922" w14:textId="227A368B" w:rsidR="00816CB0" w:rsidDel="001B524D" w:rsidRDefault="00816CB0" w:rsidP="00816CB0">
            <w:pPr>
              <w:pStyle w:val="xxmsonormal"/>
              <w:shd w:val="clear" w:color="auto" w:fill="FFFFFF"/>
              <w:spacing w:before="0" w:beforeAutospacing="0" w:after="0" w:afterAutospacing="0"/>
              <w:rPr>
                <w:del w:id="170" w:author="Michal Staněk" w:date="2021-04-06T23:18:00Z"/>
                <w:sz w:val="20"/>
                <w:szCs w:val="20"/>
              </w:rPr>
            </w:pPr>
            <w:del w:id="171" w:author="Michal Staněk" w:date="2021-04-06T23:18:00Z">
              <w:r w:rsidRPr="001762EB" w:rsidDel="001B524D">
                <w:rPr>
                  <w:color w:val="000000"/>
                  <w:sz w:val="20"/>
                  <w:szCs w:val="20"/>
                </w:rPr>
                <w:delText>Možnosti komunikace s</w:delText>
              </w:r>
              <w:r w:rsidDel="001B524D">
                <w:rPr>
                  <w:color w:val="000000"/>
                  <w:sz w:val="20"/>
                  <w:szCs w:val="20"/>
                </w:rPr>
                <w:delText> </w:delText>
              </w:r>
              <w:r w:rsidRPr="001762EB" w:rsidDel="001B524D">
                <w:rPr>
                  <w:color w:val="000000"/>
                  <w:sz w:val="20"/>
                  <w:szCs w:val="20"/>
                </w:rPr>
                <w:delText>vyučujícím</w:delText>
              </w:r>
              <w:r w:rsidDel="001B524D">
                <w:rPr>
                  <w:color w:val="000000"/>
                  <w:sz w:val="20"/>
                  <w:szCs w:val="20"/>
                </w:rPr>
                <w:delText xml:space="preserve">: </w:delText>
              </w:r>
              <w:r w:rsidR="00082188" w:rsidDel="001B524D">
                <w:fldChar w:fldCharType="begin"/>
              </w:r>
              <w:r w:rsidR="00082188" w:rsidDel="001B524D">
                <w:delInstrText xml:space="preserve"> HYPERLINK "mailto:sykorova@utb.cz" </w:delInstrText>
              </w:r>
              <w:r w:rsidR="00082188" w:rsidDel="001B524D">
                <w:fldChar w:fldCharType="separate"/>
              </w:r>
              <w:r w:rsidRPr="009032DD" w:rsidDel="001B524D">
                <w:rPr>
                  <w:rStyle w:val="Hypertextovodkaz"/>
                  <w:sz w:val="20"/>
                  <w:szCs w:val="20"/>
                </w:rPr>
                <w:delText>sykorova@utb.cz</w:delText>
              </w:r>
              <w:r w:rsidR="00082188" w:rsidDel="001B524D">
                <w:rPr>
                  <w:rStyle w:val="Hypertextovodkaz"/>
                </w:rPr>
                <w:fldChar w:fldCharType="end"/>
              </w:r>
              <w:r w:rsidRPr="009032DD" w:rsidDel="001B524D">
                <w:rPr>
                  <w:sz w:val="20"/>
                  <w:szCs w:val="20"/>
                </w:rPr>
                <w:delText>, 576 035</w:delText>
              </w:r>
              <w:r w:rsidR="009D785D" w:rsidDel="001B524D">
                <w:rPr>
                  <w:sz w:val="20"/>
                  <w:szCs w:val="20"/>
                </w:rPr>
                <w:delText> </w:delText>
              </w:r>
              <w:r w:rsidRPr="009032DD" w:rsidDel="001B524D">
                <w:rPr>
                  <w:sz w:val="20"/>
                  <w:szCs w:val="20"/>
                </w:rPr>
                <w:delText>169.</w:delText>
              </w:r>
            </w:del>
          </w:p>
          <w:p w14:paraId="482DCA89" w14:textId="458B2945" w:rsidR="009D785D" w:rsidDel="001B524D" w:rsidRDefault="009D785D" w:rsidP="00816CB0">
            <w:pPr>
              <w:pStyle w:val="xxmsonormal"/>
              <w:shd w:val="clear" w:color="auto" w:fill="FFFFFF"/>
              <w:spacing w:before="0" w:beforeAutospacing="0" w:after="0" w:afterAutospacing="0"/>
              <w:rPr>
                <w:del w:id="172" w:author="Michal Staněk" w:date="2021-04-06T23:18:00Z"/>
                <w:sz w:val="20"/>
                <w:szCs w:val="20"/>
              </w:rPr>
            </w:pPr>
          </w:p>
          <w:p w14:paraId="1C7215D1" w14:textId="06BB0D71" w:rsidR="009D785D" w:rsidDel="001B524D" w:rsidRDefault="009D785D" w:rsidP="00816CB0">
            <w:pPr>
              <w:pStyle w:val="xxmsonormal"/>
              <w:shd w:val="clear" w:color="auto" w:fill="FFFFFF"/>
              <w:spacing w:before="0" w:beforeAutospacing="0" w:after="0" w:afterAutospacing="0"/>
              <w:rPr>
                <w:del w:id="173" w:author="Michal Staněk" w:date="2021-04-06T23:18:00Z"/>
                <w:sz w:val="20"/>
                <w:szCs w:val="20"/>
              </w:rPr>
            </w:pPr>
          </w:p>
          <w:p w14:paraId="41553C44" w14:textId="50FF6591" w:rsidR="009D785D" w:rsidDel="001B524D" w:rsidRDefault="009D785D" w:rsidP="00816CB0">
            <w:pPr>
              <w:pStyle w:val="xxmsonormal"/>
              <w:shd w:val="clear" w:color="auto" w:fill="FFFFFF"/>
              <w:spacing w:before="0" w:beforeAutospacing="0" w:after="0" w:afterAutospacing="0"/>
              <w:rPr>
                <w:del w:id="174" w:author="Michal Staněk" w:date="2021-04-06T23:18:00Z"/>
                <w:sz w:val="20"/>
                <w:szCs w:val="20"/>
              </w:rPr>
            </w:pPr>
          </w:p>
          <w:p w14:paraId="59E4134C" w14:textId="70E84A62" w:rsidR="009D785D" w:rsidDel="001B524D" w:rsidRDefault="009D785D" w:rsidP="00816CB0">
            <w:pPr>
              <w:pStyle w:val="xxmsonormal"/>
              <w:shd w:val="clear" w:color="auto" w:fill="FFFFFF"/>
              <w:spacing w:before="0" w:beforeAutospacing="0" w:after="0" w:afterAutospacing="0"/>
              <w:rPr>
                <w:del w:id="175" w:author="Michal Staněk" w:date="2021-04-06T23:18:00Z"/>
                <w:sz w:val="20"/>
                <w:szCs w:val="20"/>
              </w:rPr>
            </w:pPr>
          </w:p>
          <w:p w14:paraId="2F834595" w14:textId="1A7A8239" w:rsidR="00816CB0" w:rsidDel="001B524D" w:rsidRDefault="00816CB0" w:rsidP="00816CB0">
            <w:pPr>
              <w:pStyle w:val="xxmsonormal"/>
              <w:shd w:val="clear" w:color="auto" w:fill="FFFFFF"/>
              <w:spacing w:before="0" w:beforeAutospacing="0" w:after="0" w:afterAutospacing="0"/>
              <w:rPr>
                <w:del w:id="176" w:author="Michal Staněk" w:date="2021-04-06T23:18:00Z"/>
                <w:sz w:val="20"/>
                <w:szCs w:val="20"/>
              </w:rPr>
            </w:pPr>
          </w:p>
          <w:p w14:paraId="5FB863A6" w14:textId="68E2787B" w:rsidR="00816CB0" w:rsidDel="001B524D" w:rsidRDefault="00816CB0" w:rsidP="00816CB0">
            <w:pPr>
              <w:pStyle w:val="xxmsonormal"/>
              <w:shd w:val="clear" w:color="auto" w:fill="FFFFFF"/>
              <w:spacing w:before="0" w:beforeAutospacing="0" w:after="0" w:afterAutospacing="0"/>
              <w:rPr>
                <w:del w:id="177" w:author="Michal Staněk" w:date="2021-04-06T23:18:00Z"/>
                <w:sz w:val="20"/>
                <w:szCs w:val="20"/>
              </w:rPr>
            </w:pPr>
          </w:p>
          <w:p w14:paraId="38032152" w14:textId="5334F43A" w:rsidR="00816CB0" w:rsidDel="001B524D" w:rsidRDefault="00816CB0" w:rsidP="00816CB0">
            <w:pPr>
              <w:pStyle w:val="xxmsonormal"/>
              <w:shd w:val="clear" w:color="auto" w:fill="FFFFFF"/>
              <w:spacing w:before="0" w:beforeAutospacing="0" w:after="0" w:afterAutospacing="0"/>
              <w:rPr>
                <w:del w:id="178" w:author="Michal Staněk" w:date="2021-04-06T23:18:00Z"/>
                <w:sz w:val="20"/>
                <w:szCs w:val="20"/>
              </w:rPr>
            </w:pPr>
          </w:p>
          <w:p w14:paraId="1578E71D" w14:textId="318A4457" w:rsidR="00816CB0" w:rsidDel="001B524D" w:rsidRDefault="00816CB0" w:rsidP="00816CB0">
            <w:pPr>
              <w:pStyle w:val="xxmsonormal"/>
              <w:shd w:val="clear" w:color="auto" w:fill="FFFFFF"/>
              <w:spacing w:before="0" w:beforeAutospacing="0" w:after="0" w:afterAutospacing="0"/>
              <w:rPr>
                <w:del w:id="179" w:author="Michal Staněk" w:date="2021-04-06T23:18:00Z"/>
                <w:sz w:val="20"/>
                <w:szCs w:val="20"/>
              </w:rPr>
            </w:pPr>
          </w:p>
          <w:p w14:paraId="71BDE5E5" w14:textId="206C8D55" w:rsidR="00816CB0" w:rsidDel="001B524D" w:rsidRDefault="00816CB0" w:rsidP="00816CB0">
            <w:pPr>
              <w:pStyle w:val="xxmsonormal"/>
              <w:shd w:val="clear" w:color="auto" w:fill="FFFFFF"/>
              <w:spacing w:before="0" w:beforeAutospacing="0" w:after="0" w:afterAutospacing="0"/>
              <w:rPr>
                <w:del w:id="180" w:author="Michal Staněk" w:date="2021-04-06T23:18:00Z"/>
                <w:sz w:val="20"/>
                <w:szCs w:val="20"/>
              </w:rPr>
            </w:pPr>
          </w:p>
          <w:p w14:paraId="4B994F8C" w14:textId="7F76B38B" w:rsidR="00816CB0" w:rsidRPr="001762EB" w:rsidDel="001B524D" w:rsidRDefault="00816CB0" w:rsidP="00816CB0">
            <w:pPr>
              <w:pStyle w:val="xxmsonormal"/>
              <w:shd w:val="clear" w:color="auto" w:fill="FFFFFF"/>
              <w:spacing w:before="0" w:beforeAutospacing="0" w:after="0" w:afterAutospacing="0"/>
              <w:rPr>
                <w:del w:id="181" w:author="Michal Staněk" w:date="2021-04-06T23:18:00Z"/>
                <w:sz w:val="20"/>
                <w:szCs w:val="20"/>
              </w:rPr>
            </w:pPr>
          </w:p>
        </w:tc>
      </w:tr>
      <w:bookmarkEnd w:id="45"/>
      <w:tr w:rsidR="00816CB0" w14:paraId="674DA389" w14:textId="77777777" w:rsidTr="000C4A98">
        <w:tc>
          <w:tcPr>
            <w:tcW w:w="10106" w:type="dxa"/>
            <w:gridSpan w:val="23"/>
            <w:tcBorders>
              <w:bottom w:val="double" w:sz="4" w:space="0" w:color="auto"/>
            </w:tcBorders>
            <w:shd w:val="clear" w:color="auto" w:fill="BDD6EE"/>
          </w:tcPr>
          <w:p w14:paraId="0ACCA11E" w14:textId="77777777" w:rsidR="00816CB0" w:rsidRDefault="00816CB0" w:rsidP="00816CB0">
            <w:pPr>
              <w:jc w:val="both"/>
              <w:rPr>
                <w:b/>
                <w:sz w:val="28"/>
              </w:rPr>
            </w:pPr>
            <w:r>
              <w:br w:type="page"/>
            </w:r>
            <w:r>
              <w:rPr>
                <w:b/>
                <w:sz w:val="28"/>
              </w:rPr>
              <w:t>B-III – Charakteristika studijního předmětu</w:t>
            </w:r>
          </w:p>
        </w:tc>
      </w:tr>
      <w:tr w:rsidR="00816CB0" w14:paraId="0EBB2871" w14:textId="77777777" w:rsidTr="000C4A98">
        <w:tc>
          <w:tcPr>
            <w:tcW w:w="3403" w:type="dxa"/>
            <w:gridSpan w:val="3"/>
            <w:tcBorders>
              <w:top w:val="double" w:sz="4" w:space="0" w:color="auto"/>
            </w:tcBorders>
            <w:shd w:val="clear" w:color="auto" w:fill="F7CAAC"/>
          </w:tcPr>
          <w:p w14:paraId="28879BFB" w14:textId="77777777" w:rsidR="00816CB0" w:rsidRDefault="00816CB0" w:rsidP="00816CB0">
            <w:pPr>
              <w:jc w:val="both"/>
              <w:rPr>
                <w:b/>
              </w:rPr>
            </w:pPr>
            <w:r>
              <w:rPr>
                <w:b/>
              </w:rPr>
              <w:t>Název studijního předmětu</w:t>
            </w:r>
          </w:p>
        </w:tc>
        <w:tc>
          <w:tcPr>
            <w:tcW w:w="6703" w:type="dxa"/>
            <w:gridSpan w:val="20"/>
            <w:tcBorders>
              <w:top w:val="double" w:sz="4" w:space="0" w:color="auto"/>
            </w:tcBorders>
          </w:tcPr>
          <w:p w14:paraId="7577C485" w14:textId="5C7D5D47" w:rsidR="00816CB0" w:rsidRPr="00F87F75" w:rsidRDefault="00816CB0" w:rsidP="00816CB0">
            <w:pPr>
              <w:jc w:val="both"/>
              <w:rPr>
                <w:b/>
                <w:bCs/>
              </w:rPr>
            </w:pPr>
            <w:bookmarkStart w:id="182" w:name="Obalove_materialy"/>
            <w:r w:rsidRPr="00F855FC">
              <w:rPr>
                <w:b/>
                <w:bCs/>
                <w:spacing w:val="-2"/>
              </w:rPr>
              <w:t>Obalové materiály</w:t>
            </w:r>
            <w:bookmarkEnd w:id="182"/>
          </w:p>
        </w:tc>
      </w:tr>
      <w:tr w:rsidR="00816CB0" w14:paraId="0E2DCA5B" w14:textId="77777777" w:rsidTr="000C4A98">
        <w:tc>
          <w:tcPr>
            <w:tcW w:w="3403" w:type="dxa"/>
            <w:gridSpan w:val="3"/>
            <w:shd w:val="clear" w:color="auto" w:fill="F7CAAC"/>
          </w:tcPr>
          <w:p w14:paraId="3D0B2FEC" w14:textId="77777777" w:rsidR="00816CB0" w:rsidRDefault="00816CB0" w:rsidP="00816CB0">
            <w:pPr>
              <w:jc w:val="both"/>
              <w:rPr>
                <w:b/>
              </w:rPr>
            </w:pPr>
            <w:r>
              <w:rPr>
                <w:b/>
              </w:rPr>
              <w:t>Typ předmětu</w:t>
            </w:r>
          </w:p>
        </w:tc>
        <w:tc>
          <w:tcPr>
            <w:tcW w:w="3340" w:type="dxa"/>
            <w:gridSpan w:val="12"/>
          </w:tcPr>
          <w:p w14:paraId="713A4567" w14:textId="315A4C7F" w:rsidR="00816CB0" w:rsidRDefault="0092203B" w:rsidP="00816CB0">
            <w:pPr>
              <w:jc w:val="both"/>
            </w:pPr>
            <w:ins w:id="183" w:author="Michal Staněk" w:date="2021-03-30T13:44:00Z">
              <w:r w:rsidRPr="0092203B">
                <w:t>volitelný</w:t>
              </w:r>
            </w:ins>
          </w:p>
        </w:tc>
        <w:tc>
          <w:tcPr>
            <w:tcW w:w="2695" w:type="dxa"/>
            <w:gridSpan w:val="5"/>
            <w:shd w:val="clear" w:color="auto" w:fill="F7CAAC"/>
          </w:tcPr>
          <w:p w14:paraId="638563FF" w14:textId="77777777" w:rsidR="00816CB0" w:rsidRDefault="00816CB0" w:rsidP="00816CB0">
            <w:pPr>
              <w:jc w:val="both"/>
            </w:pPr>
            <w:r>
              <w:rPr>
                <w:b/>
              </w:rPr>
              <w:t>doporučený ročník / semestr</w:t>
            </w:r>
          </w:p>
        </w:tc>
        <w:tc>
          <w:tcPr>
            <w:tcW w:w="668" w:type="dxa"/>
            <w:gridSpan w:val="3"/>
          </w:tcPr>
          <w:p w14:paraId="0F5A16EA" w14:textId="77777777" w:rsidR="00816CB0" w:rsidRDefault="00816CB0" w:rsidP="00816CB0">
            <w:pPr>
              <w:jc w:val="both"/>
            </w:pPr>
          </w:p>
        </w:tc>
      </w:tr>
      <w:tr w:rsidR="00816CB0" w14:paraId="449465F1" w14:textId="77777777" w:rsidTr="000C4A98">
        <w:tc>
          <w:tcPr>
            <w:tcW w:w="3403" w:type="dxa"/>
            <w:gridSpan w:val="3"/>
            <w:shd w:val="clear" w:color="auto" w:fill="F7CAAC"/>
          </w:tcPr>
          <w:p w14:paraId="0DB8B325" w14:textId="77777777" w:rsidR="00816CB0" w:rsidRDefault="00816CB0" w:rsidP="00816CB0">
            <w:pPr>
              <w:jc w:val="both"/>
              <w:rPr>
                <w:b/>
              </w:rPr>
            </w:pPr>
            <w:r>
              <w:rPr>
                <w:b/>
              </w:rPr>
              <w:t>Rozsah studijního předmětu</w:t>
            </w:r>
          </w:p>
        </w:tc>
        <w:tc>
          <w:tcPr>
            <w:tcW w:w="1635" w:type="dxa"/>
            <w:gridSpan w:val="7"/>
          </w:tcPr>
          <w:p w14:paraId="01BD3AC2" w14:textId="77777777" w:rsidR="00816CB0" w:rsidRDefault="00816CB0" w:rsidP="00816CB0">
            <w:pPr>
              <w:jc w:val="both"/>
            </w:pPr>
          </w:p>
        </w:tc>
        <w:tc>
          <w:tcPr>
            <w:tcW w:w="889" w:type="dxa"/>
            <w:gridSpan w:val="2"/>
            <w:shd w:val="clear" w:color="auto" w:fill="F7CAAC"/>
          </w:tcPr>
          <w:p w14:paraId="5383CD50" w14:textId="77777777" w:rsidR="00816CB0" w:rsidRDefault="00816CB0" w:rsidP="00816CB0">
            <w:pPr>
              <w:jc w:val="both"/>
              <w:rPr>
                <w:b/>
              </w:rPr>
            </w:pPr>
            <w:r>
              <w:rPr>
                <w:b/>
              </w:rPr>
              <w:t xml:space="preserve">hod. </w:t>
            </w:r>
          </w:p>
        </w:tc>
        <w:tc>
          <w:tcPr>
            <w:tcW w:w="816" w:type="dxa"/>
            <w:gridSpan w:val="3"/>
          </w:tcPr>
          <w:p w14:paraId="02684FAF" w14:textId="77777777" w:rsidR="00816CB0" w:rsidRDefault="00816CB0" w:rsidP="00816CB0">
            <w:pPr>
              <w:jc w:val="both"/>
            </w:pPr>
          </w:p>
        </w:tc>
        <w:tc>
          <w:tcPr>
            <w:tcW w:w="2156" w:type="dxa"/>
            <w:gridSpan w:val="3"/>
            <w:shd w:val="clear" w:color="auto" w:fill="F7CAAC"/>
          </w:tcPr>
          <w:p w14:paraId="76C599FA" w14:textId="77777777" w:rsidR="00816CB0" w:rsidRDefault="00816CB0" w:rsidP="00816CB0">
            <w:pPr>
              <w:jc w:val="both"/>
              <w:rPr>
                <w:b/>
              </w:rPr>
            </w:pPr>
            <w:r>
              <w:rPr>
                <w:b/>
              </w:rPr>
              <w:t>kreditů</w:t>
            </w:r>
          </w:p>
        </w:tc>
        <w:tc>
          <w:tcPr>
            <w:tcW w:w="1207" w:type="dxa"/>
            <w:gridSpan w:val="5"/>
          </w:tcPr>
          <w:p w14:paraId="15B10EE0" w14:textId="77777777" w:rsidR="00816CB0" w:rsidRDefault="00816CB0" w:rsidP="00816CB0">
            <w:pPr>
              <w:jc w:val="both"/>
            </w:pPr>
          </w:p>
        </w:tc>
      </w:tr>
      <w:tr w:rsidR="00816CB0" w14:paraId="15D9AFDF" w14:textId="77777777" w:rsidTr="000C4A98">
        <w:tc>
          <w:tcPr>
            <w:tcW w:w="3403" w:type="dxa"/>
            <w:gridSpan w:val="3"/>
            <w:shd w:val="clear" w:color="auto" w:fill="F7CAAC"/>
          </w:tcPr>
          <w:p w14:paraId="0C179BBB" w14:textId="77777777" w:rsidR="00816CB0" w:rsidRDefault="00816CB0" w:rsidP="00816CB0">
            <w:pPr>
              <w:jc w:val="both"/>
              <w:rPr>
                <w:b/>
                <w:sz w:val="22"/>
              </w:rPr>
            </w:pPr>
            <w:r>
              <w:rPr>
                <w:b/>
              </w:rPr>
              <w:t xml:space="preserve">Prerekvizity, </w:t>
            </w:r>
            <w:proofErr w:type="spellStart"/>
            <w:r>
              <w:rPr>
                <w:b/>
              </w:rPr>
              <w:t>korekvizity</w:t>
            </w:r>
            <w:proofErr w:type="spellEnd"/>
            <w:r>
              <w:rPr>
                <w:b/>
              </w:rPr>
              <w:t>, ekvivalence</w:t>
            </w:r>
          </w:p>
        </w:tc>
        <w:tc>
          <w:tcPr>
            <w:tcW w:w="6703" w:type="dxa"/>
            <w:gridSpan w:val="20"/>
          </w:tcPr>
          <w:p w14:paraId="00BE0BDC" w14:textId="77777777" w:rsidR="00816CB0" w:rsidRDefault="00816CB0" w:rsidP="00816CB0">
            <w:pPr>
              <w:jc w:val="both"/>
            </w:pPr>
          </w:p>
        </w:tc>
      </w:tr>
      <w:tr w:rsidR="00816CB0" w14:paraId="509D93DC" w14:textId="77777777" w:rsidTr="000C4A98">
        <w:tc>
          <w:tcPr>
            <w:tcW w:w="3403" w:type="dxa"/>
            <w:gridSpan w:val="3"/>
            <w:shd w:val="clear" w:color="auto" w:fill="F7CAAC"/>
          </w:tcPr>
          <w:p w14:paraId="5B3CB349" w14:textId="77777777" w:rsidR="00816CB0" w:rsidRDefault="00816CB0" w:rsidP="00816CB0">
            <w:pPr>
              <w:jc w:val="both"/>
              <w:rPr>
                <w:b/>
              </w:rPr>
            </w:pPr>
            <w:r>
              <w:rPr>
                <w:b/>
              </w:rPr>
              <w:t>Způsob ověření studijních výsledků</w:t>
            </w:r>
          </w:p>
        </w:tc>
        <w:tc>
          <w:tcPr>
            <w:tcW w:w="3340" w:type="dxa"/>
            <w:gridSpan w:val="12"/>
          </w:tcPr>
          <w:p w14:paraId="42B6E27B" w14:textId="77777777" w:rsidR="00816CB0" w:rsidRDefault="00816CB0" w:rsidP="00816CB0">
            <w:pPr>
              <w:jc w:val="both"/>
            </w:pPr>
            <w:r>
              <w:t>zkouška</w:t>
            </w:r>
          </w:p>
        </w:tc>
        <w:tc>
          <w:tcPr>
            <w:tcW w:w="2156" w:type="dxa"/>
            <w:gridSpan w:val="3"/>
            <w:shd w:val="clear" w:color="auto" w:fill="F7CAAC"/>
          </w:tcPr>
          <w:p w14:paraId="7D1B5A80" w14:textId="77777777" w:rsidR="00816CB0" w:rsidRDefault="00816CB0" w:rsidP="00816CB0">
            <w:pPr>
              <w:jc w:val="both"/>
              <w:rPr>
                <w:b/>
              </w:rPr>
            </w:pPr>
            <w:r>
              <w:rPr>
                <w:b/>
              </w:rPr>
              <w:t>Forma výuky</w:t>
            </w:r>
          </w:p>
        </w:tc>
        <w:tc>
          <w:tcPr>
            <w:tcW w:w="1207" w:type="dxa"/>
            <w:gridSpan w:val="5"/>
          </w:tcPr>
          <w:p w14:paraId="1D6BEE31" w14:textId="4013ADC6" w:rsidR="00816CB0" w:rsidRDefault="00C25C3E" w:rsidP="00816CB0">
            <w:pPr>
              <w:jc w:val="both"/>
            </w:pPr>
            <w:ins w:id="184" w:author="Michal Staněk" w:date="2021-03-30T14:05:00Z">
              <w:r>
                <w:rPr>
                  <w:sz w:val="18"/>
                  <w:szCs w:val="18"/>
                </w:rPr>
                <w:t>konzultace</w:t>
              </w:r>
            </w:ins>
          </w:p>
        </w:tc>
      </w:tr>
      <w:tr w:rsidR="00816CB0" w14:paraId="09B2EC47" w14:textId="77777777" w:rsidTr="000C4A98">
        <w:tc>
          <w:tcPr>
            <w:tcW w:w="3403" w:type="dxa"/>
            <w:gridSpan w:val="3"/>
            <w:shd w:val="clear" w:color="auto" w:fill="F7CAAC"/>
          </w:tcPr>
          <w:p w14:paraId="483E3264" w14:textId="77777777" w:rsidR="00816CB0" w:rsidRDefault="00816CB0" w:rsidP="00816CB0">
            <w:pPr>
              <w:jc w:val="both"/>
              <w:rPr>
                <w:b/>
              </w:rPr>
            </w:pPr>
            <w:r>
              <w:rPr>
                <w:b/>
              </w:rPr>
              <w:t>Forma způsobu ověření studijních výsledků a další požadavky na studenta</w:t>
            </w:r>
          </w:p>
        </w:tc>
        <w:tc>
          <w:tcPr>
            <w:tcW w:w="6703" w:type="dxa"/>
            <w:gridSpan w:val="20"/>
            <w:tcBorders>
              <w:bottom w:val="single" w:sz="4" w:space="0" w:color="auto"/>
            </w:tcBorders>
          </w:tcPr>
          <w:p w14:paraId="15200D82" w14:textId="77777777" w:rsidR="00816CB0" w:rsidRDefault="00816CB0" w:rsidP="00816CB0">
            <w:pPr>
              <w:jc w:val="both"/>
            </w:pPr>
          </w:p>
        </w:tc>
      </w:tr>
      <w:tr w:rsidR="00816CB0" w14:paraId="7E3B7E7B" w14:textId="77777777" w:rsidTr="000C4A98">
        <w:trPr>
          <w:trHeight w:val="197"/>
        </w:trPr>
        <w:tc>
          <w:tcPr>
            <w:tcW w:w="3403" w:type="dxa"/>
            <w:gridSpan w:val="3"/>
            <w:tcBorders>
              <w:top w:val="nil"/>
            </w:tcBorders>
            <w:shd w:val="clear" w:color="auto" w:fill="F7CAAC"/>
          </w:tcPr>
          <w:p w14:paraId="301F0E2D" w14:textId="77777777" w:rsidR="00816CB0" w:rsidRDefault="00816CB0" w:rsidP="00816CB0">
            <w:pPr>
              <w:jc w:val="both"/>
              <w:rPr>
                <w:b/>
              </w:rPr>
            </w:pPr>
            <w:r>
              <w:rPr>
                <w:b/>
              </w:rPr>
              <w:t>Garant předmětu</w:t>
            </w:r>
          </w:p>
        </w:tc>
        <w:tc>
          <w:tcPr>
            <w:tcW w:w="6703" w:type="dxa"/>
            <w:gridSpan w:val="20"/>
            <w:tcBorders>
              <w:top w:val="single" w:sz="4" w:space="0" w:color="auto"/>
            </w:tcBorders>
          </w:tcPr>
          <w:p w14:paraId="326F9889" w14:textId="6A37D2E3" w:rsidR="00816CB0" w:rsidRDefault="00816CB0" w:rsidP="00816CB0">
            <w:pPr>
              <w:jc w:val="both"/>
            </w:pPr>
            <w:r w:rsidRPr="007D33B0">
              <w:rPr>
                <w:spacing w:val="-2"/>
              </w:rPr>
              <w:t xml:space="preserve">prof. Ing. Petr </w:t>
            </w:r>
            <w:proofErr w:type="spellStart"/>
            <w:r w:rsidRPr="007D33B0">
              <w:rPr>
                <w:spacing w:val="-2"/>
              </w:rPr>
              <w:t>Sáha</w:t>
            </w:r>
            <w:proofErr w:type="spellEnd"/>
            <w:r w:rsidRPr="007D33B0">
              <w:rPr>
                <w:spacing w:val="-2"/>
              </w:rPr>
              <w:t>, CSc.</w:t>
            </w:r>
          </w:p>
        </w:tc>
      </w:tr>
      <w:tr w:rsidR="00816CB0" w14:paraId="1F03B23F" w14:textId="77777777" w:rsidTr="000C4A98">
        <w:trPr>
          <w:trHeight w:val="243"/>
        </w:trPr>
        <w:tc>
          <w:tcPr>
            <w:tcW w:w="3403" w:type="dxa"/>
            <w:gridSpan w:val="3"/>
            <w:tcBorders>
              <w:top w:val="nil"/>
            </w:tcBorders>
            <w:shd w:val="clear" w:color="auto" w:fill="F7CAAC"/>
          </w:tcPr>
          <w:p w14:paraId="4B703629" w14:textId="77777777" w:rsidR="00816CB0" w:rsidRDefault="00816CB0" w:rsidP="00816CB0">
            <w:pPr>
              <w:jc w:val="both"/>
              <w:rPr>
                <w:b/>
              </w:rPr>
            </w:pPr>
            <w:r>
              <w:rPr>
                <w:b/>
              </w:rPr>
              <w:t>Zapojení garanta do výuky předmětu</w:t>
            </w:r>
          </w:p>
        </w:tc>
        <w:tc>
          <w:tcPr>
            <w:tcW w:w="6703" w:type="dxa"/>
            <w:gridSpan w:val="20"/>
            <w:tcBorders>
              <w:top w:val="nil"/>
            </w:tcBorders>
          </w:tcPr>
          <w:p w14:paraId="2ADA97F1" w14:textId="75AC2039" w:rsidR="00816CB0" w:rsidRDefault="00816CB0" w:rsidP="00816CB0">
            <w:pPr>
              <w:jc w:val="both"/>
            </w:pPr>
            <w:proofErr w:type="gramStart"/>
            <w:r w:rsidRPr="005E38C5">
              <w:t>100%</w:t>
            </w:r>
            <w:proofErr w:type="gramEnd"/>
          </w:p>
        </w:tc>
      </w:tr>
      <w:tr w:rsidR="00816CB0" w14:paraId="7F281090" w14:textId="77777777" w:rsidTr="000C4A98">
        <w:tc>
          <w:tcPr>
            <w:tcW w:w="3403" w:type="dxa"/>
            <w:gridSpan w:val="3"/>
            <w:shd w:val="clear" w:color="auto" w:fill="F7CAAC"/>
          </w:tcPr>
          <w:p w14:paraId="6BD9EF7A" w14:textId="77777777" w:rsidR="00816CB0" w:rsidRDefault="00816CB0" w:rsidP="00816CB0">
            <w:pPr>
              <w:jc w:val="both"/>
              <w:rPr>
                <w:b/>
              </w:rPr>
            </w:pPr>
            <w:r>
              <w:rPr>
                <w:b/>
              </w:rPr>
              <w:t>Vyučující</w:t>
            </w:r>
          </w:p>
        </w:tc>
        <w:tc>
          <w:tcPr>
            <w:tcW w:w="6703" w:type="dxa"/>
            <w:gridSpan w:val="20"/>
            <w:tcBorders>
              <w:bottom w:val="nil"/>
            </w:tcBorders>
          </w:tcPr>
          <w:p w14:paraId="22C51E4C" w14:textId="77777777" w:rsidR="00816CB0" w:rsidRDefault="00816CB0" w:rsidP="00816CB0">
            <w:pPr>
              <w:jc w:val="both"/>
            </w:pPr>
          </w:p>
        </w:tc>
      </w:tr>
      <w:tr w:rsidR="00816CB0" w14:paraId="73010CDE" w14:textId="77777777" w:rsidTr="000C4A98">
        <w:trPr>
          <w:trHeight w:val="272"/>
        </w:trPr>
        <w:tc>
          <w:tcPr>
            <w:tcW w:w="10106" w:type="dxa"/>
            <w:gridSpan w:val="23"/>
            <w:tcBorders>
              <w:top w:val="nil"/>
            </w:tcBorders>
          </w:tcPr>
          <w:p w14:paraId="3F10650A" w14:textId="160AB4B6" w:rsidR="00816CB0" w:rsidRDefault="00816CB0" w:rsidP="00816CB0">
            <w:pPr>
              <w:spacing w:before="20" w:after="20"/>
              <w:jc w:val="both"/>
            </w:pPr>
            <w:r w:rsidRPr="007D33B0">
              <w:rPr>
                <w:spacing w:val="-2"/>
              </w:rPr>
              <w:t xml:space="preserve">prof. Ing. Petr </w:t>
            </w:r>
            <w:proofErr w:type="spellStart"/>
            <w:r w:rsidRPr="007D33B0">
              <w:rPr>
                <w:spacing w:val="-2"/>
              </w:rPr>
              <w:t>Sáha</w:t>
            </w:r>
            <w:proofErr w:type="spellEnd"/>
            <w:r w:rsidRPr="007D33B0">
              <w:rPr>
                <w:spacing w:val="-2"/>
              </w:rPr>
              <w:t>, CSc.</w:t>
            </w:r>
          </w:p>
        </w:tc>
      </w:tr>
      <w:tr w:rsidR="00816CB0" w14:paraId="1CABBE32" w14:textId="77777777" w:rsidTr="000C4A98">
        <w:tc>
          <w:tcPr>
            <w:tcW w:w="3403" w:type="dxa"/>
            <w:gridSpan w:val="3"/>
            <w:shd w:val="clear" w:color="auto" w:fill="F7CAAC"/>
          </w:tcPr>
          <w:p w14:paraId="0A57917E" w14:textId="77777777" w:rsidR="00816CB0" w:rsidRDefault="00816CB0" w:rsidP="00816CB0">
            <w:pPr>
              <w:jc w:val="both"/>
              <w:rPr>
                <w:b/>
              </w:rPr>
            </w:pPr>
            <w:r>
              <w:rPr>
                <w:b/>
              </w:rPr>
              <w:t>Stručná anotace předmětu</w:t>
            </w:r>
          </w:p>
        </w:tc>
        <w:tc>
          <w:tcPr>
            <w:tcW w:w="6703" w:type="dxa"/>
            <w:gridSpan w:val="20"/>
            <w:tcBorders>
              <w:bottom w:val="nil"/>
            </w:tcBorders>
          </w:tcPr>
          <w:p w14:paraId="5C755787" w14:textId="77777777" w:rsidR="00816CB0" w:rsidRDefault="00816CB0" w:rsidP="00816CB0">
            <w:pPr>
              <w:jc w:val="both"/>
            </w:pPr>
          </w:p>
        </w:tc>
      </w:tr>
      <w:tr w:rsidR="00816CB0" w14:paraId="446432D1" w14:textId="77777777" w:rsidTr="000C4A98">
        <w:trPr>
          <w:trHeight w:val="2715"/>
        </w:trPr>
        <w:tc>
          <w:tcPr>
            <w:tcW w:w="10106" w:type="dxa"/>
            <w:gridSpan w:val="23"/>
            <w:tcBorders>
              <w:top w:val="nil"/>
              <w:bottom w:val="single" w:sz="12" w:space="0" w:color="auto"/>
            </w:tcBorders>
          </w:tcPr>
          <w:p w14:paraId="20CAEB47" w14:textId="77777777" w:rsidR="00816CB0" w:rsidRPr="001B13CE" w:rsidRDefault="00816CB0" w:rsidP="00816CB0">
            <w:pPr>
              <w:jc w:val="both"/>
            </w:pPr>
            <w:r w:rsidRPr="001B13CE">
              <w:rPr>
                <w:color w:val="000000"/>
                <w:shd w:val="clear" w:color="auto" w:fill="FFFFFF"/>
              </w:rPr>
              <w:t xml:space="preserve">Cílem předmětu je rozšíření a prohloubení poznatků studentů v technologiích využívaných k výrobě obalových materiálů. Dále kurz dává do souvislostí, jak morfologie, tepelné, mechanické, bariérové a optické vlastnosti ovlivňují použitelnost konečného výrobku. Student se seznámí s vhodností různých polymerních materiálů pro obalové aplikace, multifunkčními a </w:t>
            </w:r>
            <w:proofErr w:type="spellStart"/>
            <w:r w:rsidRPr="001B13CE">
              <w:rPr>
                <w:color w:val="000000"/>
                <w:shd w:val="clear" w:color="auto" w:fill="FFFFFF"/>
              </w:rPr>
              <w:t>biodegradovatelnými</w:t>
            </w:r>
            <w:proofErr w:type="spellEnd"/>
            <w:r w:rsidRPr="001B13CE">
              <w:rPr>
                <w:color w:val="000000"/>
                <w:shd w:val="clear" w:color="auto" w:fill="FFFFFF"/>
              </w:rPr>
              <w:t xml:space="preserve"> obaly a s problematikou recyklace. </w:t>
            </w:r>
          </w:p>
          <w:p w14:paraId="23B0CD46" w14:textId="77777777" w:rsidR="00816CB0" w:rsidRPr="001B13CE" w:rsidRDefault="00816CB0" w:rsidP="00816CB0">
            <w:pPr>
              <w:jc w:val="both"/>
            </w:pPr>
          </w:p>
          <w:p w14:paraId="50BFBF09" w14:textId="77777777" w:rsidR="00816CB0" w:rsidRPr="001B13CE" w:rsidRDefault="00816CB0" w:rsidP="00816CB0">
            <w:pPr>
              <w:jc w:val="both"/>
              <w:rPr>
                <w:u w:val="single"/>
              </w:rPr>
            </w:pPr>
            <w:r w:rsidRPr="001B13CE">
              <w:rPr>
                <w:u w:val="single"/>
              </w:rPr>
              <w:t>Základní témata:</w:t>
            </w:r>
          </w:p>
          <w:p w14:paraId="6710967B" w14:textId="5585CA51" w:rsidR="00816CB0" w:rsidRPr="001B13CE" w:rsidRDefault="00816CB0" w:rsidP="00816CB0">
            <w:pPr>
              <w:pStyle w:val="Odstavecseseznamem"/>
              <w:numPr>
                <w:ilvl w:val="0"/>
                <w:numId w:val="18"/>
              </w:numPr>
              <w:ind w:left="113" w:hanging="113"/>
              <w:jc w:val="both"/>
              <w:rPr>
                <w:shd w:val="clear" w:color="auto" w:fill="FFFFFF"/>
              </w:rPr>
            </w:pPr>
            <w:r w:rsidRPr="001B13CE">
              <w:rPr>
                <w:shd w:val="clear" w:color="auto" w:fill="FFFFFF"/>
              </w:rPr>
              <w:t>Technologie využívané pro výrobu obalových materiálů.</w:t>
            </w:r>
          </w:p>
          <w:p w14:paraId="0269E133" w14:textId="4B8A5E01" w:rsidR="00816CB0" w:rsidRPr="001B13CE" w:rsidRDefault="00816CB0" w:rsidP="00816CB0">
            <w:pPr>
              <w:pStyle w:val="Odstavecseseznamem"/>
              <w:numPr>
                <w:ilvl w:val="0"/>
                <w:numId w:val="18"/>
              </w:numPr>
              <w:ind w:left="113" w:hanging="113"/>
              <w:jc w:val="both"/>
              <w:rPr>
                <w:shd w:val="clear" w:color="auto" w:fill="FFFFFF"/>
              </w:rPr>
            </w:pPr>
            <w:r w:rsidRPr="001B13CE">
              <w:rPr>
                <w:shd w:val="clear" w:color="auto" w:fill="FFFFFF"/>
              </w:rPr>
              <w:t>Morfologie, tepelné, mechanické, bariérové a optické vlastnosti výrobků. </w:t>
            </w:r>
          </w:p>
          <w:p w14:paraId="32F12650" w14:textId="7511137C" w:rsidR="00816CB0" w:rsidRPr="001B13CE" w:rsidRDefault="00816CB0" w:rsidP="00816CB0">
            <w:pPr>
              <w:pStyle w:val="Odstavecseseznamem"/>
              <w:numPr>
                <w:ilvl w:val="0"/>
                <w:numId w:val="18"/>
              </w:numPr>
              <w:ind w:left="113" w:hanging="113"/>
              <w:jc w:val="both"/>
              <w:rPr>
                <w:shd w:val="clear" w:color="auto" w:fill="FFFFFF"/>
              </w:rPr>
            </w:pPr>
            <w:r w:rsidRPr="001B13CE">
              <w:rPr>
                <w:shd w:val="clear" w:color="auto" w:fill="FFFFFF"/>
              </w:rPr>
              <w:t>Faktory ovlivňující použitelnost konečného výrobku. </w:t>
            </w:r>
          </w:p>
          <w:p w14:paraId="6B367A99" w14:textId="77777777" w:rsidR="00816CB0" w:rsidRPr="001B13CE" w:rsidRDefault="00816CB0" w:rsidP="00816CB0">
            <w:pPr>
              <w:pStyle w:val="Odstavecseseznamem"/>
              <w:numPr>
                <w:ilvl w:val="0"/>
                <w:numId w:val="18"/>
              </w:numPr>
              <w:ind w:left="113" w:hanging="113"/>
              <w:jc w:val="both"/>
              <w:rPr>
                <w:shd w:val="clear" w:color="auto" w:fill="FFFFFF"/>
              </w:rPr>
            </w:pPr>
            <w:r w:rsidRPr="001B13CE">
              <w:rPr>
                <w:shd w:val="clear" w:color="auto" w:fill="FFFFFF"/>
              </w:rPr>
              <w:t>Charakteristika různých polymerních materiálů a jejich vhodnost pro obalové aplikace.</w:t>
            </w:r>
          </w:p>
          <w:p w14:paraId="03E86B69" w14:textId="240A38AB" w:rsidR="00816CB0" w:rsidRPr="001B13CE" w:rsidRDefault="00816CB0" w:rsidP="00816CB0">
            <w:pPr>
              <w:pStyle w:val="Odstavecseseznamem"/>
              <w:numPr>
                <w:ilvl w:val="0"/>
                <w:numId w:val="18"/>
              </w:numPr>
              <w:ind w:left="113" w:hanging="113"/>
              <w:jc w:val="both"/>
              <w:rPr>
                <w:shd w:val="clear" w:color="auto" w:fill="FFFFFF"/>
              </w:rPr>
            </w:pPr>
            <w:r w:rsidRPr="001B13CE">
              <w:rPr>
                <w:shd w:val="clear" w:color="auto" w:fill="FFFFFF"/>
              </w:rPr>
              <w:t xml:space="preserve">Multifunkční a </w:t>
            </w:r>
            <w:proofErr w:type="spellStart"/>
            <w:r w:rsidRPr="001B13CE">
              <w:rPr>
                <w:shd w:val="clear" w:color="auto" w:fill="FFFFFF"/>
              </w:rPr>
              <w:t>biodegradovatelné</w:t>
            </w:r>
            <w:proofErr w:type="spellEnd"/>
            <w:r w:rsidRPr="001B13CE">
              <w:rPr>
                <w:shd w:val="clear" w:color="auto" w:fill="FFFFFF"/>
              </w:rPr>
              <w:t xml:space="preserve"> obaly. </w:t>
            </w:r>
          </w:p>
          <w:p w14:paraId="6F5FAC5C" w14:textId="13C3B1B9" w:rsidR="00816CB0" w:rsidRPr="001762EB" w:rsidRDefault="00816CB0" w:rsidP="00816CB0">
            <w:pPr>
              <w:pStyle w:val="Odstavecseseznamem"/>
              <w:numPr>
                <w:ilvl w:val="0"/>
                <w:numId w:val="18"/>
              </w:numPr>
              <w:ind w:left="113" w:hanging="113"/>
              <w:jc w:val="both"/>
            </w:pPr>
            <w:r w:rsidRPr="001B13CE">
              <w:rPr>
                <w:shd w:val="clear" w:color="auto" w:fill="FFFFFF"/>
              </w:rPr>
              <w:t>Recyklace.</w:t>
            </w:r>
            <w:r w:rsidRPr="007B40BC">
              <w:rPr>
                <w:color w:val="000000"/>
                <w:shd w:val="clear" w:color="auto" w:fill="FFFFFF"/>
              </w:rPr>
              <w:t> </w:t>
            </w:r>
          </w:p>
        </w:tc>
      </w:tr>
      <w:tr w:rsidR="00816CB0" w14:paraId="2994F4D5" w14:textId="77777777" w:rsidTr="000C4A98">
        <w:trPr>
          <w:trHeight w:val="265"/>
        </w:trPr>
        <w:tc>
          <w:tcPr>
            <w:tcW w:w="3904" w:type="dxa"/>
            <w:gridSpan w:val="7"/>
            <w:tcBorders>
              <w:top w:val="nil"/>
            </w:tcBorders>
            <w:shd w:val="clear" w:color="auto" w:fill="F7CAAC"/>
          </w:tcPr>
          <w:p w14:paraId="52FE5D42" w14:textId="49A26705" w:rsidR="00816CB0" w:rsidRPr="001762EB" w:rsidRDefault="00816CB0" w:rsidP="00816CB0">
            <w:pPr>
              <w:jc w:val="both"/>
            </w:pPr>
            <w:r w:rsidRPr="001762EB">
              <w:rPr>
                <w:b/>
              </w:rPr>
              <w:t xml:space="preserve">Studijní literatura a studijní </w:t>
            </w:r>
            <w:r w:rsidRPr="00BA62B5">
              <w:rPr>
                <w:b/>
              </w:rPr>
              <w:t>pomůcky</w:t>
            </w:r>
          </w:p>
        </w:tc>
        <w:tc>
          <w:tcPr>
            <w:tcW w:w="6202" w:type="dxa"/>
            <w:gridSpan w:val="16"/>
            <w:tcBorders>
              <w:top w:val="nil"/>
              <w:bottom w:val="nil"/>
            </w:tcBorders>
          </w:tcPr>
          <w:p w14:paraId="034C84F2" w14:textId="77777777" w:rsidR="00816CB0" w:rsidRPr="001762EB" w:rsidRDefault="00816CB0" w:rsidP="00816CB0">
            <w:pPr>
              <w:jc w:val="both"/>
            </w:pPr>
          </w:p>
        </w:tc>
      </w:tr>
      <w:tr w:rsidR="00816CB0" w14:paraId="3CAC1ED4" w14:textId="77777777" w:rsidTr="000C4A98">
        <w:trPr>
          <w:trHeight w:val="1497"/>
        </w:trPr>
        <w:tc>
          <w:tcPr>
            <w:tcW w:w="10106" w:type="dxa"/>
            <w:gridSpan w:val="23"/>
            <w:tcBorders>
              <w:top w:val="nil"/>
            </w:tcBorders>
          </w:tcPr>
          <w:p w14:paraId="15F668F3" w14:textId="77777777" w:rsidR="00816CB0" w:rsidRPr="007B40BC" w:rsidRDefault="00816CB0" w:rsidP="00816CB0">
            <w:pPr>
              <w:jc w:val="both"/>
              <w:rPr>
                <w:u w:val="single"/>
              </w:rPr>
            </w:pPr>
            <w:r w:rsidRPr="007B40BC">
              <w:rPr>
                <w:u w:val="single"/>
              </w:rPr>
              <w:lastRenderedPageBreak/>
              <w:t>Povinná literatura:</w:t>
            </w:r>
          </w:p>
          <w:p w14:paraId="2924EB73" w14:textId="77777777" w:rsidR="00816CB0" w:rsidRPr="003F3C44" w:rsidRDefault="00816CB0" w:rsidP="00816CB0">
            <w:pPr>
              <w:shd w:val="clear" w:color="auto" w:fill="FFFFFF"/>
              <w:jc w:val="both"/>
              <w:rPr>
                <w:color w:val="000000"/>
              </w:rPr>
            </w:pPr>
            <w:r w:rsidRPr="003F3C44">
              <w:rPr>
                <w:color w:val="000000"/>
              </w:rPr>
              <w:t xml:space="preserve">SELKE, S.E.M., CULTER, J.D., HERNANDEZ, R.J. </w:t>
            </w:r>
            <w:proofErr w:type="spellStart"/>
            <w:r w:rsidRPr="003F3C44">
              <w:rPr>
                <w:i/>
                <w:iCs/>
                <w:color w:val="000000"/>
              </w:rPr>
              <w:t>Plastics</w:t>
            </w:r>
            <w:proofErr w:type="spellEnd"/>
            <w:r w:rsidRPr="003F3C44">
              <w:rPr>
                <w:i/>
                <w:iCs/>
                <w:color w:val="000000"/>
              </w:rPr>
              <w:t xml:space="preserve"> </w:t>
            </w:r>
            <w:proofErr w:type="spellStart"/>
            <w:r w:rsidRPr="003F3C44">
              <w:rPr>
                <w:i/>
                <w:iCs/>
                <w:color w:val="000000"/>
              </w:rPr>
              <w:t>Packaging</w:t>
            </w:r>
            <w:proofErr w:type="spellEnd"/>
            <w:r w:rsidRPr="003F3C44">
              <w:rPr>
                <w:i/>
                <w:iCs/>
                <w:color w:val="000000"/>
              </w:rPr>
              <w:t xml:space="preserve">: </w:t>
            </w:r>
            <w:proofErr w:type="spellStart"/>
            <w:r w:rsidRPr="003F3C44">
              <w:rPr>
                <w:i/>
                <w:iCs/>
                <w:color w:val="000000"/>
              </w:rPr>
              <w:t>Properties</w:t>
            </w:r>
            <w:proofErr w:type="spellEnd"/>
            <w:r w:rsidRPr="003F3C44">
              <w:rPr>
                <w:i/>
                <w:iCs/>
                <w:color w:val="000000"/>
              </w:rPr>
              <w:t xml:space="preserve">, </w:t>
            </w:r>
            <w:proofErr w:type="spellStart"/>
            <w:r w:rsidRPr="003F3C44">
              <w:rPr>
                <w:i/>
                <w:iCs/>
                <w:color w:val="000000"/>
              </w:rPr>
              <w:t>Processing</w:t>
            </w:r>
            <w:proofErr w:type="spellEnd"/>
            <w:r w:rsidRPr="003F3C44">
              <w:rPr>
                <w:i/>
                <w:iCs/>
                <w:color w:val="000000"/>
              </w:rPr>
              <w:t xml:space="preserve">, </w:t>
            </w:r>
            <w:proofErr w:type="spellStart"/>
            <w:r w:rsidRPr="003F3C44">
              <w:rPr>
                <w:i/>
                <w:iCs/>
                <w:color w:val="000000"/>
              </w:rPr>
              <w:t>Applications</w:t>
            </w:r>
            <w:proofErr w:type="spellEnd"/>
            <w:r w:rsidRPr="003F3C44">
              <w:rPr>
                <w:i/>
                <w:iCs/>
                <w:color w:val="000000"/>
              </w:rPr>
              <w:t xml:space="preserve"> and </w:t>
            </w:r>
            <w:proofErr w:type="spellStart"/>
            <w:r w:rsidRPr="003F3C44">
              <w:rPr>
                <w:i/>
                <w:iCs/>
                <w:color w:val="000000"/>
              </w:rPr>
              <w:t>Regulations</w:t>
            </w:r>
            <w:proofErr w:type="spellEnd"/>
            <w:r w:rsidRPr="003F3C44">
              <w:rPr>
                <w:color w:val="000000"/>
              </w:rPr>
              <w:t xml:space="preserve">. </w:t>
            </w:r>
            <w:proofErr w:type="spellStart"/>
            <w:r w:rsidRPr="003F3C44">
              <w:rPr>
                <w:color w:val="000000"/>
              </w:rPr>
              <w:t>Munich</w:t>
            </w:r>
            <w:proofErr w:type="spellEnd"/>
            <w:r w:rsidRPr="003F3C44">
              <w:rPr>
                <w:color w:val="000000"/>
              </w:rPr>
              <w:t xml:space="preserve">: Carl </w:t>
            </w:r>
            <w:proofErr w:type="spellStart"/>
            <w:r w:rsidRPr="003F3C44">
              <w:rPr>
                <w:color w:val="000000"/>
              </w:rPr>
              <w:t>Hanser</w:t>
            </w:r>
            <w:proofErr w:type="spellEnd"/>
            <w:r w:rsidRPr="003F3C44">
              <w:rPr>
                <w:color w:val="000000"/>
              </w:rPr>
              <w:t xml:space="preserve"> </w:t>
            </w:r>
            <w:proofErr w:type="spellStart"/>
            <w:r w:rsidRPr="003F3C44">
              <w:rPr>
                <w:color w:val="000000"/>
              </w:rPr>
              <w:t>Verlag</w:t>
            </w:r>
            <w:proofErr w:type="spellEnd"/>
            <w:r w:rsidRPr="003F3C44">
              <w:rPr>
                <w:color w:val="000000"/>
              </w:rPr>
              <w:t>, 2004. </w:t>
            </w:r>
          </w:p>
          <w:p w14:paraId="086964F6" w14:textId="77777777" w:rsidR="00816CB0" w:rsidRPr="003F3C44" w:rsidRDefault="00816CB0" w:rsidP="00816CB0">
            <w:pPr>
              <w:shd w:val="clear" w:color="auto" w:fill="FFFFFF"/>
              <w:jc w:val="both"/>
              <w:rPr>
                <w:color w:val="000000"/>
              </w:rPr>
            </w:pPr>
            <w:r w:rsidRPr="003F3C44">
              <w:rPr>
                <w:color w:val="000000"/>
              </w:rPr>
              <w:t>ROBERTSON, G.L. </w:t>
            </w:r>
            <w:r w:rsidRPr="003F3C44">
              <w:rPr>
                <w:i/>
                <w:iCs/>
                <w:color w:val="000000"/>
              </w:rPr>
              <w:t xml:space="preserve">Food </w:t>
            </w:r>
            <w:proofErr w:type="spellStart"/>
            <w:r w:rsidRPr="003F3C44">
              <w:rPr>
                <w:i/>
                <w:iCs/>
                <w:color w:val="000000"/>
              </w:rPr>
              <w:t>Packaging</w:t>
            </w:r>
            <w:proofErr w:type="spellEnd"/>
            <w:r w:rsidRPr="003F3C44">
              <w:rPr>
                <w:i/>
                <w:iCs/>
                <w:color w:val="000000"/>
              </w:rPr>
              <w:t xml:space="preserve">: </w:t>
            </w:r>
            <w:proofErr w:type="spellStart"/>
            <w:r w:rsidRPr="003F3C44">
              <w:rPr>
                <w:i/>
                <w:iCs/>
                <w:color w:val="000000"/>
              </w:rPr>
              <w:t>Principles</w:t>
            </w:r>
            <w:proofErr w:type="spellEnd"/>
            <w:r w:rsidRPr="003F3C44">
              <w:rPr>
                <w:i/>
                <w:iCs/>
                <w:color w:val="000000"/>
              </w:rPr>
              <w:t xml:space="preserve"> and </w:t>
            </w:r>
            <w:proofErr w:type="spellStart"/>
            <w:r w:rsidRPr="003F3C44">
              <w:rPr>
                <w:i/>
                <w:iCs/>
                <w:color w:val="000000"/>
              </w:rPr>
              <w:t>Practise</w:t>
            </w:r>
            <w:proofErr w:type="spellEnd"/>
            <w:r w:rsidRPr="003F3C44">
              <w:rPr>
                <w:color w:val="000000"/>
              </w:rPr>
              <w:t xml:space="preserve">. </w:t>
            </w:r>
            <w:proofErr w:type="spellStart"/>
            <w:r w:rsidRPr="003F3C44">
              <w:rPr>
                <w:color w:val="000000"/>
              </w:rPr>
              <w:t>Boca</w:t>
            </w:r>
            <w:proofErr w:type="spellEnd"/>
            <w:r w:rsidRPr="003F3C44">
              <w:rPr>
                <w:color w:val="000000"/>
              </w:rPr>
              <w:t xml:space="preserve"> </w:t>
            </w:r>
            <w:proofErr w:type="spellStart"/>
            <w:r w:rsidRPr="003F3C44">
              <w:rPr>
                <w:color w:val="000000"/>
              </w:rPr>
              <w:t>Raton</w:t>
            </w:r>
            <w:proofErr w:type="spellEnd"/>
            <w:r w:rsidRPr="003F3C44">
              <w:rPr>
                <w:color w:val="000000"/>
              </w:rPr>
              <w:t>: Taylor &amp; Francis, 2006.</w:t>
            </w:r>
          </w:p>
          <w:p w14:paraId="4E52DE19" w14:textId="77777777" w:rsidR="00816CB0" w:rsidRPr="003F3C44" w:rsidRDefault="00816CB0" w:rsidP="00816CB0">
            <w:pPr>
              <w:pStyle w:val="Textkomente"/>
              <w:jc w:val="both"/>
              <w:rPr>
                <w:color w:val="000000"/>
                <w:shd w:val="clear" w:color="auto" w:fill="DCDCDC"/>
              </w:rPr>
            </w:pPr>
            <w:r w:rsidRPr="003F3C44">
              <w:rPr>
                <w:color w:val="000000"/>
              </w:rPr>
              <w:t>ROBERTSON, G.L. </w:t>
            </w:r>
            <w:r w:rsidRPr="003F3C44">
              <w:rPr>
                <w:i/>
                <w:iCs/>
                <w:color w:val="000000"/>
              </w:rPr>
              <w:t xml:space="preserve">Food </w:t>
            </w:r>
            <w:proofErr w:type="spellStart"/>
            <w:r>
              <w:rPr>
                <w:i/>
                <w:iCs/>
                <w:color w:val="000000"/>
              </w:rPr>
              <w:t>P</w:t>
            </w:r>
            <w:r w:rsidRPr="003F3C44">
              <w:rPr>
                <w:i/>
                <w:iCs/>
                <w:color w:val="000000"/>
              </w:rPr>
              <w:t>ackaging</w:t>
            </w:r>
            <w:proofErr w:type="spellEnd"/>
            <w:r w:rsidRPr="003F3C44">
              <w:rPr>
                <w:i/>
                <w:iCs/>
                <w:color w:val="000000"/>
              </w:rPr>
              <w:t xml:space="preserve"> and </w:t>
            </w:r>
            <w:proofErr w:type="spellStart"/>
            <w:r>
              <w:rPr>
                <w:i/>
                <w:iCs/>
                <w:color w:val="000000"/>
              </w:rPr>
              <w:t>S</w:t>
            </w:r>
            <w:r w:rsidRPr="003F3C44">
              <w:rPr>
                <w:i/>
                <w:iCs/>
                <w:color w:val="000000"/>
              </w:rPr>
              <w:t>helf</w:t>
            </w:r>
            <w:proofErr w:type="spellEnd"/>
            <w:r w:rsidRPr="003F3C44">
              <w:rPr>
                <w:i/>
                <w:iCs/>
                <w:color w:val="000000"/>
              </w:rPr>
              <w:t xml:space="preserve"> </w:t>
            </w:r>
            <w:proofErr w:type="spellStart"/>
            <w:r>
              <w:rPr>
                <w:i/>
                <w:iCs/>
                <w:color w:val="000000"/>
              </w:rPr>
              <w:t>L</w:t>
            </w:r>
            <w:r w:rsidRPr="003F3C44">
              <w:rPr>
                <w:i/>
                <w:iCs/>
                <w:color w:val="000000"/>
              </w:rPr>
              <w:t>ife</w:t>
            </w:r>
            <w:proofErr w:type="spellEnd"/>
            <w:r w:rsidRPr="003F3C44">
              <w:rPr>
                <w:i/>
                <w:iCs/>
                <w:color w:val="000000"/>
              </w:rPr>
              <w:t xml:space="preserve">: </w:t>
            </w:r>
            <w:r>
              <w:rPr>
                <w:i/>
                <w:iCs/>
                <w:color w:val="000000"/>
              </w:rPr>
              <w:t>A</w:t>
            </w:r>
            <w:r w:rsidRPr="003F3C44">
              <w:rPr>
                <w:i/>
                <w:iCs/>
                <w:color w:val="000000"/>
              </w:rPr>
              <w:t xml:space="preserve"> </w:t>
            </w:r>
            <w:proofErr w:type="spellStart"/>
            <w:r>
              <w:rPr>
                <w:i/>
                <w:iCs/>
                <w:color w:val="000000"/>
              </w:rPr>
              <w:t>P</w:t>
            </w:r>
            <w:r w:rsidRPr="003F3C44">
              <w:rPr>
                <w:i/>
                <w:iCs/>
                <w:color w:val="000000"/>
              </w:rPr>
              <w:t>ractical</w:t>
            </w:r>
            <w:proofErr w:type="spellEnd"/>
            <w:r w:rsidRPr="003F3C44">
              <w:rPr>
                <w:i/>
                <w:iCs/>
                <w:color w:val="000000"/>
              </w:rPr>
              <w:t xml:space="preserve"> </w:t>
            </w:r>
            <w:proofErr w:type="spellStart"/>
            <w:r>
              <w:rPr>
                <w:i/>
                <w:iCs/>
                <w:color w:val="000000"/>
              </w:rPr>
              <w:t>G</w:t>
            </w:r>
            <w:r w:rsidRPr="003F3C44">
              <w:rPr>
                <w:i/>
                <w:iCs/>
                <w:color w:val="000000"/>
              </w:rPr>
              <w:t>uide</w:t>
            </w:r>
            <w:proofErr w:type="spellEnd"/>
            <w:r w:rsidRPr="003F3C44">
              <w:rPr>
                <w:color w:val="000000"/>
              </w:rPr>
              <w:t xml:space="preserve">. </w:t>
            </w:r>
            <w:proofErr w:type="spellStart"/>
            <w:r w:rsidRPr="003F3C44">
              <w:rPr>
                <w:color w:val="000000"/>
              </w:rPr>
              <w:t>Boca</w:t>
            </w:r>
            <w:proofErr w:type="spellEnd"/>
            <w:r w:rsidRPr="003F3C44">
              <w:rPr>
                <w:color w:val="000000"/>
              </w:rPr>
              <w:t xml:space="preserve"> </w:t>
            </w:r>
            <w:proofErr w:type="spellStart"/>
            <w:r w:rsidRPr="003F3C44">
              <w:rPr>
                <w:color w:val="000000"/>
              </w:rPr>
              <w:t>Raton</w:t>
            </w:r>
            <w:proofErr w:type="spellEnd"/>
            <w:r w:rsidRPr="003F3C44">
              <w:rPr>
                <w:color w:val="000000"/>
              </w:rPr>
              <w:t>: Taylor &amp; Francis, 2009. Dostupné z</w:t>
            </w:r>
            <w:r>
              <w:rPr>
                <w:color w:val="000000"/>
              </w:rPr>
              <w:t>:</w:t>
            </w:r>
            <w:r w:rsidRPr="003F3C44">
              <w:t xml:space="preserve"> </w:t>
            </w:r>
            <w:hyperlink r:id="rId58" w:history="1">
              <w:r w:rsidRPr="003F3C44">
                <w:rPr>
                  <w:rStyle w:val="Hypertextovodkaz"/>
                  <w:shd w:val="clear" w:color="auto" w:fill="FFFFFF" w:themeFill="background1"/>
                </w:rPr>
                <w:t>https://www.taylorfrancis.com/books/e/9781420078459</w:t>
              </w:r>
            </w:hyperlink>
            <w:r>
              <w:rPr>
                <w:color w:val="000000"/>
              </w:rPr>
              <w:t>.</w:t>
            </w:r>
          </w:p>
          <w:p w14:paraId="5C1F4FC7" w14:textId="77777777" w:rsidR="00816CB0" w:rsidRPr="003F3C44" w:rsidRDefault="00816CB0" w:rsidP="00816CB0">
            <w:pPr>
              <w:shd w:val="clear" w:color="auto" w:fill="FFFFFF"/>
              <w:jc w:val="both"/>
              <w:rPr>
                <w:color w:val="000000"/>
              </w:rPr>
            </w:pPr>
            <w:r w:rsidRPr="003F3C44">
              <w:rPr>
                <w:color w:val="000000"/>
              </w:rPr>
              <w:t xml:space="preserve">COLES, R., </w:t>
            </w:r>
            <w:proofErr w:type="spellStart"/>
            <w:r w:rsidRPr="003F3C44">
              <w:rPr>
                <w:color w:val="000000"/>
              </w:rPr>
              <w:t>McDOWELL</w:t>
            </w:r>
            <w:proofErr w:type="spellEnd"/>
            <w:r w:rsidRPr="003F3C44">
              <w:rPr>
                <w:color w:val="000000"/>
              </w:rPr>
              <w:t>, D., KIRWAN, M.J. </w:t>
            </w:r>
            <w:r w:rsidRPr="003F3C44">
              <w:rPr>
                <w:i/>
                <w:iCs/>
                <w:color w:val="000000"/>
              </w:rPr>
              <w:t xml:space="preserve">Food </w:t>
            </w:r>
            <w:proofErr w:type="spellStart"/>
            <w:r w:rsidRPr="003F3C44">
              <w:rPr>
                <w:i/>
                <w:iCs/>
                <w:color w:val="000000"/>
              </w:rPr>
              <w:t>Packaging</w:t>
            </w:r>
            <w:proofErr w:type="spellEnd"/>
            <w:r w:rsidRPr="003F3C44">
              <w:rPr>
                <w:i/>
                <w:iCs/>
                <w:color w:val="000000"/>
              </w:rPr>
              <w:t xml:space="preserve"> Technology</w:t>
            </w:r>
            <w:r w:rsidRPr="003F3C44">
              <w:rPr>
                <w:color w:val="000000"/>
              </w:rPr>
              <w:t xml:space="preserve">. </w:t>
            </w:r>
            <w:proofErr w:type="spellStart"/>
            <w:r w:rsidRPr="003F3C44">
              <w:rPr>
                <w:color w:val="000000"/>
              </w:rPr>
              <w:t>Boca</w:t>
            </w:r>
            <w:proofErr w:type="spellEnd"/>
            <w:r w:rsidRPr="003F3C44">
              <w:rPr>
                <w:color w:val="000000"/>
              </w:rPr>
              <w:t xml:space="preserve"> </w:t>
            </w:r>
            <w:proofErr w:type="spellStart"/>
            <w:r w:rsidRPr="003F3C44">
              <w:rPr>
                <w:color w:val="000000"/>
              </w:rPr>
              <w:t>Raton</w:t>
            </w:r>
            <w:proofErr w:type="spellEnd"/>
            <w:r w:rsidRPr="003F3C44">
              <w:rPr>
                <w:color w:val="000000"/>
              </w:rPr>
              <w:t xml:space="preserve">: CRC </w:t>
            </w:r>
            <w:proofErr w:type="spellStart"/>
            <w:r w:rsidRPr="003F3C44">
              <w:rPr>
                <w:color w:val="000000"/>
              </w:rPr>
              <w:t>Press</w:t>
            </w:r>
            <w:proofErr w:type="spellEnd"/>
            <w:r w:rsidRPr="003F3C44">
              <w:rPr>
                <w:color w:val="000000"/>
              </w:rPr>
              <w:t>, 2003. </w:t>
            </w:r>
          </w:p>
          <w:p w14:paraId="3844784F" w14:textId="77777777" w:rsidR="00816CB0" w:rsidRPr="007B40BC" w:rsidRDefault="00816CB0" w:rsidP="00816CB0">
            <w:pPr>
              <w:jc w:val="both"/>
              <w:rPr>
                <w:u w:val="single"/>
              </w:rPr>
            </w:pPr>
          </w:p>
          <w:p w14:paraId="35C84192" w14:textId="5501C9CC" w:rsidR="00816CB0" w:rsidRDefault="00816CB0" w:rsidP="00816CB0">
            <w:pPr>
              <w:jc w:val="both"/>
              <w:rPr>
                <w:u w:val="single"/>
              </w:rPr>
            </w:pPr>
            <w:r w:rsidRPr="007B40BC">
              <w:rPr>
                <w:u w:val="single"/>
              </w:rPr>
              <w:t>Doporučená literatura:</w:t>
            </w:r>
          </w:p>
          <w:p w14:paraId="40A785C7" w14:textId="31092845" w:rsidR="009759FA" w:rsidRPr="009759FA" w:rsidRDefault="009759FA" w:rsidP="00816CB0">
            <w:pPr>
              <w:jc w:val="both"/>
              <w:rPr>
                <w:u w:val="single"/>
              </w:rPr>
            </w:pPr>
            <w:r w:rsidRPr="009759FA">
              <w:t>KONTOMINAS, M.G.</w:t>
            </w:r>
            <w:r>
              <w:t xml:space="preserve"> </w:t>
            </w:r>
            <w:r w:rsidRPr="009759FA">
              <w:rPr>
                <w:i/>
                <w:iCs/>
              </w:rPr>
              <w:t xml:space="preserve">Food </w:t>
            </w:r>
            <w:proofErr w:type="spellStart"/>
            <w:r w:rsidRPr="009759FA">
              <w:rPr>
                <w:i/>
                <w:iCs/>
              </w:rPr>
              <w:t>Packaging</w:t>
            </w:r>
            <w:proofErr w:type="spellEnd"/>
            <w:r w:rsidRPr="009759FA">
              <w:rPr>
                <w:i/>
                <w:iCs/>
              </w:rPr>
              <w:t xml:space="preserve">: </w:t>
            </w:r>
            <w:proofErr w:type="spellStart"/>
            <w:r w:rsidRPr="009759FA">
              <w:rPr>
                <w:i/>
                <w:iCs/>
              </w:rPr>
              <w:t>Procedures</w:t>
            </w:r>
            <w:proofErr w:type="spellEnd"/>
            <w:r w:rsidRPr="009759FA">
              <w:rPr>
                <w:i/>
                <w:iCs/>
              </w:rPr>
              <w:t xml:space="preserve">, Management and </w:t>
            </w:r>
            <w:proofErr w:type="spellStart"/>
            <w:r w:rsidRPr="009759FA">
              <w:rPr>
                <w:i/>
                <w:iCs/>
              </w:rPr>
              <w:t>Trends</w:t>
            </w:r>
            <w:proofErr w:type="spellEnd"/>
            <w:r>
              <w:t xml:space="preserve">. </w:t>
            </w:r>
            <w:r w:rsidRPr="009759FA">
              <w:t>New York: Nova Science Publisher, 2012.</w:t>
            </w:r>
          </w:p>
          <w:p w14:paraId="2F04EB65" w14:textId="7A880003" w:rsidR="00816CB0" w:rsidRPr="003F3C44" w:rsidRDefault="00816CB0" w:rsidP="00816CB0">
            <w:pPr>
              <w:pStyle w:val="Textkomente"/>
              <w:shd w:val="clear" w:color="auto" w:fill="FFFFFF" w:themeFill="background1"/>
              <w:jc w:val="both"/>
              <w:rPr>
                <w:rStyle w:val="Hypertextovodkaz"/>
                <w:shd w:val="clear" w:color="auto" w:fill="FFFFFF" w:themeFill="background1"/>
              </w:rPr>
            </w:pPr>
            <w:r w:rsidRPr="003F3C44">
              <w:rPr>
                <w:color w:val="000000"/>
              </w:rPr>
              <w:t>UN,</w:t>
            </w:r>
            <w:r w:rsidR="00720574">
              <w:rPr>
                <w:color w:val="000000"/>
              </w:rPr>
              <w:t xml:space="preserve"> </w:t>
            </w:r>
            <w:r w:rsidRPr="003F3C44">
              <w:rPr>
                <w:color w:val="000000"/>
              </w:rPr>
              <w:t>D.W. </w:t>
            </w:r>
            <w:r w:rsidRPr="003F3C44">
              <w:rPr>
                <w:i/>
                <w:color w:val="000000"/>
              </w:rPr>
              <w:t xml:space="preserve">Handbook </w:t>
            </w:r>
            <w:proofErr w:type="spellStart"/>
            <w:r w:rsidRPr="003F3C44">
              <w:rPr>
                <w:i/>
                <w:color w:val="000000"/>
              </w:rPr>
              <w:t>of</w:t>
            </w:r>
            <w:proofErr w:type="spellEnd"/>
            <w:r w:rsidRPr="003F3C44">
              <w:rPr>
                <w:i/>
                <w:color w:val="000000"/>
              </w:rPr>
              <w:t xml:space="preserve"> </w:t>
            </w:r>
            <w:proofErr w:type="spellStart"/>
            <w:r>
              <w:rPr>
                <w:i/>
                <w:color w:val="000000"/>
              </w:rPr>
              <w:t>F</w:t>
            </w:r>
            <w:r w:rsidRPr="003F3C44">
              <w:rPr>
                <w:i/>
                <w:color w:val="000000"/>
              </w:rPr>
              <w:t>rozen</w:t>
            </w:r>
            <w:proofErr w:type="spellEnd"/>
            <w:r w:rsidRPr="003F3C44">
              <w:rPr>
                <w:i/>
                <w:color w:val="000000"/>
              </w:rPr>
              <w:t xml:space="preserve"> </w:t>
            </w:r>
            <w:r>
              <w:rPr>
                <w:i/>
                <w:color w:val="000000"/>
              </w:rPr>
              <w:t>F</w:t>
            </w:r>
            <w:r w:rsidRPr="003F3C44">
              <w:rPr>
                <w:i/>
                <w:color w:val="000000"/>
              </w:rPr>
              <w:t xml:space="preserve">ood </w:t>
            </w:r>
            <w:proofErr w:type="spellStart"/>
            <w:r>
              <w:rPr>
                <w:i/>
                <w:color w:val="000000"/>
              </w:rPr>
              <w:t>P</w:t>
            </w:r>
            <w:r w:rsidRPr="003F3C44">
              <w:rPr>
                <w:i/>
                <w:color w:val="000000"/>
              </w:rPr>
              <w:t>ackaging</w:t>
            </w:r>
            <w:proofErr w:type="spellEnd"/>
            <w:r w:rsidRPr="003F3C44">
              <w:rPr>
                <w:i/>
                <w:color w:val="000000"/>
              </w:rPr>
              <w:t xml:space="preserve"> and </w:t>
            </w:r>
            <w:proofErr w:type="spellStart"/>
            <w:r>
              <w:rPr>
                <w:i/>
                <w:color w:val="000000"/>
              </w:rPr>
              <w:t>P</w:t>
            </w:r>
            <w:r w:rsidRPr="003F3C44">
              <w:rPr>
                <w:i/>
                <w:color w:val="000000"/>
              </w:rPr>
              <w:t>rocessing</w:t>
            </w:r>
            <w:proofErr w:type="spellEnd"/>
            <w:r>
              <w:rPr>
                <w:color w:val="000000"/>
              </w:rPr>
              <w:t xml:space="preserve">. </w:t>
            </w:r>
            <w:proofErr w:type="spellStart"/>
            <w:r>
              <w:rPr>
                <w:color w:val="000000"/>
              </w:rPr>
              <w:t>Boca</w:t>
            </w:r>
            <w:proofErr w:type="spellEnd"/>
            <w:r>
              <w:rPr>
                <w:color w:val="000000"/>
              </w:rPr>
              <w:t xml:space="preserve"> </w:t>
            </w:r>
            <w:proofErr w:type="spellStart"/>
            <w:r>
              <w:rPr>
                <w:color w:val="000000"/>
              </w:rPr>
              <w:t>Raton</w:t>
            </w:r>
            <w:proofErr w:type="spellEnd"/>
            <w:r w:rsidRPr="003F3C44">
              <w:rPr>
                <w:color w:val="000000"/>
              </w:rPr>
              <w:t>: Taylor &amp; Francis, 2006. Dostupné z</w:t>
            </w:r>
            <w:r>
              <w:rPr>
                <w:color w:val="000000"/>
              </w:rPr>
              <w:t>:</w:t>
            </w:r>
            <w:r w:rsidRPr="003F3C44">
              <w:rPr>
                <w:color w:val="000000"/>
              </w:rPr>
              <w:t xml:space="preserve"> </w:t>
            </w:r>
            <w:hyperlink r:id="rId59" w:history="1">
              <w:r w:rsidRPr="003F3C44">
                <w:rPr>
                  <w:rStyle w:val="Hypertextovodkaz"/>
                  <w:shd w:val="clear" w:color="auto" w:fill="FFFFFF" w:themeFill="background1"/>
                </w:rPr>
                <w:t>https://www.taylorfrancis.com/books/e/9781420027402</w:t>
              </w:r>
            </w:hyperlink>
            <w:r w:rsidRPr="00B94966">
              <w:rPr>
                <w:rStyle w:val="Hypertextovodkaz"/>
                <w:color w:val="auto"/>
                <w:u w:val="none"/>
                <w:shd w:val="clear" w:color="auto" w:fill="FFFFFF" w:themeFill="background1"/>
              </w:rPr>
              <w:t>.</w:t>
            </w:r>
          </w:p>
          <w:p w14:paraId="31E86D0B" w14:textId="66E63442" w:rsidR="00816CB0" w:rsidRPr="001762EB" w:rsidRDefault="00816CB0" w:rsidP="00816CB0">
            <w:pPr>
              <w:jc w:val="both"/>
            </w:pPr>
            <w:r w:rsidRPr="003F3C44">
              <w:rPr>
                <w:color w:val="000000"/>
              </w:rPr>
              <w:t>KANAI, T., CAMPBELL</w:t>
            </w:r>
            <w:r>
              <w:rPr>
                <w:color w:val="000000"/>
              </w:rPr>
              <w:t>, G.</w:t>
            </w:r>
            <w:r w:rsidRPr="003F3C44">
              <w:rPr>
                <w:color w:val="000000"/>
              </w:rPr>
              <w:t>A.</w:t>
            </w:r>
            <w:r w:rsidRPr="003F3C44">
              <w:rPr>
                <w:color w:val="000000"/>
                <w:shd w:val="clear" w:color="auto" w:fill="FFFFFF" w:themeFill="background1"/>
              </w:rPr>
              <w:t> </w:t>
            </w:r>
            <w:r w:rsidRPr="003F3C44">
              <w:rPr>
                <w:i/>
                <w:iCs/>
                <w:color w:val="000000"/>
              </w:rPr>
              <w:t xml:space="preserve">Film </w:t>
            </w:r>
            <w:proofErr w:type="spellStart"/>
            <w:r>
              <w:rPr>
                <w:i/>
                <w:iCs/>
                <w:color w:val="000000"/>
              </w:rPr>
              <w:t>P</w:t>
            </w:r>
            <w:r w:rsidRPr="003F3C44">
              <w:rPr>
                <w:i/>
                <w:iCs/>
                <w:color w:val="000000"/>
              </w:rPr>
              <w:t>rocessing</w:t>
            </w:r>
            <w:proofErr w:type="spellEnd"/>
            <w:r w:rsidRPr="003F3C44">
              <w:rPr>
                <w:i/>
                <w:iCs/>
                <w:color w:val="000000"/>
              </w:rPr>
              <w:t xml:space="preserve"> </w:t>
            </w:r>
            <w:proofErr w:type="spellStart"/>
            <w:r>
              <w:rPr>
                <w:i/>
                <w:iCs/>
                <w:color w:val="000000"/>
              </w:rPr>
              <w:t>A</w:t>
            </w:r>
            <w:r w:rsidRPr="003F3C44">
              <w:rPr>
                <w:i/>
                <w:iCs/>
                <w:color w:val="000000"/>
              </w:rPr>
              <w:t>dvances</w:t>
            </w:r>
            <w:proofErr w:type="spellEnd"/>
            <w:r w:rsidRPr="003F3C44">
              <w:rPr>
                <w:color w:val="000000"/>
                <w:shd w:val="clear" w:color="auto" w:fill="FFFFFF" w:themeFill="background1"/>
              </w:rPr>
              <w:t xml:space="preserve">. </w:t>
            </w:r>
            <w:proofErr w:type="spellStart"/>
            <w:r w:rsidRPr="003F3C44">
              <w:rPr>
                <w:color w:val="000000"/>
                <w:shd w:val="clear" w:color="auto" w:fill="FFFFFF" w:themeFill="background1"/>
              </w:rPr>
              <w:t>Munich</w:t>
            </w:r>
            <w:proofErr w:type="spellEnd"/>
            <w:r w:rsidRPr="003F3C44">
              <w:rPr>
                <w:color w:val="000000"/>
                <w:shd w:val="clear" w:color="auto" w:fill="FFFFFF" w:themeFill="background1"/>
              </w:rPr>
              <w:t xml:space="preserve">: </w:t>
            </w:r>
            <w:proofErr w:type="spellStart"/>
            <w:r w:rsidRPr="003F3C44">
              <w:rPr>
                <w:color w:val="000000"/>
                <w:shd w:val="clear" w:color="auto" w:fill="FFFFFF" w:themeFill="background1"/>
              </w:rPr>
              <w:t>Hanser</w:t>
            </w:r>
            <w:proofErr w:type="spellEnd"/>
            <w:r w:rsidRPr="003F3C44">
              <w:rPr>
                <w:color w:val="000000"/>
                <w:shd w:val="clear" w:color="auto" w:fill="FFFFFF" w:themeFill="background1"/>
              </w:rPr>
              <w:t xml:space="preserve"> </w:t>
            </w:r>
            <w:proofErr w:type="spellStart"/>
            <w:r w:rsidRPr="003F3C44">
              <w:rPr>
                <w:color w:val="000000"/>
                <w:shd w:val="clear" w:color="auto" w:fill="FFFFFF" w:themeFill="background1"/>
              </w:rPr>
              <w:t>Publishers</w:t>
            </w:r>
            <w:proofErr w:type="spellEnd"/>
            <w:r w:rsidRPr="003F3C44">
              <w:rPr>
                <w:color w:val="000000"/>
                <w:shd w:val="clear" w:color="auto" w:fill="FFFFFF" w:themeFill="background1"/>
              </w:rPr>
              <w:t xml:space="preserve">, 2014. </w:t>
            </w:r>
            <w:r>
              <w:rPr>
                <w:color w:val="000000"/>
              </w:rPr>
              <w:t xml:space="preserve">Dostupné z: </w:t>
            </w:r>
            <w:hyperlink r:id="rId60" w:history="1">
              <w:r w:rsidRPr="003F3C44">
                <w:rPr>
                  <w:rStyle w:val="Hypertextovodkaz"/>
                </w:rPr>
                <w:t>http://app.knovel.com/web/toc.v/cid:kpFPA00011</w:t>
              </w:r>
            </w:hyperlink>
            <w:r>
              <w:t>.</w:t>
            </w:r>
          </w:p>
        </w:tc>
      </w:tr>
      <w:tr w:rsidR="00816CB0" w14:paraId="32F52227" w14:textId="77777777" w:rsidTr="000C4A98">
        <w:tc>
          <w:tcPr>
            <w:tcW w:w="10106" w:type="dxa"/>
            <w:gridSpan w:val="23"/>
            <w:tcBorders>
              <w:top w:val="single" w:sz="12" w:space="0" w:color="auto"/>
              <w:left w:val="single" w:sz="2" w:space="0" w:color="auto"/>
              <w:bottom w:val="single" w:sz="2" w:space="0" w:color="auto"/>
              <w:right w:val="single" w:sz="2" w:space="0" w:color="auto"/>
            </w:tcBorders>
            <w:shd w:val="clear" w:color="auto" w:fill="F7CAAC"/>
          </w:tcPr>
          <w:p w14:paraId="32279112" w14:textId="77777777" w:rsidR="00816CB0" w:rsidRPr="001762EB" w:rsidRDefault="00816CB0" w:rsidP="00816CB0">
            <w:pPr>
              <w:jc w:val="center"/>
              <w:rPr>
                <w:b/>
              </w:rPr>
            </w:pPr>
            <w:r w:rsidRPr="001762EB">
              <w:rPr>
                <w:b/>
              </w:rPr>
              <w:t>Informace ke kombinované nebo distanční formě</w:t>
            </w:r>
          </w:p>
        </w:tc>
      </w:tr>
      <w:tr w:rsidR="00816CB0" w14:paraId="52796D00" w14:textId="77777777" w:rsidTr="000C4A98">
        <w:tc>
          <w:tcPr>
            <w:tcW w:w="5038" w:type="dxa"/>
            <w:gridSpan w:val="10"/>
            <w:tcBorders>
              <w:top w:val="single" w:sz="2" w:space="0" w:color="auto"/>
            </w:tcBorders>
            <w:shd w:val="clear" w:color="auto" w:fill="F7CAAC"/>
          </w:tcPr>
          <w:p w14:paraId="012BF801" w14:textId="77777777" w:rsidR="00816CB0" w:rsidRPr="001762EB" w:rsidRDefault="00816CB0" w:rsidP="00816CB0">
            <w:pPr>
              <w:jc w:val="both"/>
            </w:pPr>
            <w:r w:rsidRPr="001762EB">
              <w:rPr>
                <w:b/>
              </w:rPr>
              <w:t>Rozsah konzultací (soustředění)</w:t>
            </w:r>
          </w:p>
        </w:tc>
        <w:tc>
          <w:tcPr>
            <w:tcW w:w="889" w:type="dxa"/>
            <w:gridSpan w:val="2"/>
            <w:tcBorders>
              <w:top w:val="single" w:sz="2" w:space="0" w:color="auto"/>
            </w:tcBorders>
          </w:tcPr>
          <w:p w14:paraId="0ED5FCEF" w14:textId="77777777" w:rsidR="00816CB0" w:rsidRPr="001762EB" w:rsidRDefault="00816CB0" w:rsidP="00816CB0">
            <w:pPr>
              <w:jc w:val="both"/>
            </w:pPr>
          </w:p>
        </w:tc>
        <w:tc>
          <w:tcPr>
            <w:tcW w:w="4179" w:type="dxa"/>
            <w:gridSpan w:val="11"/>
            <w:tcBorders>
              <w:top w:val="single" w:sz="2" w:space="0" w:color="auto"/>
            </w:tcBorders>
            <w:shd w:val="clear" w:color="auto" w:fill="F7CAAC"/>
          </w:tcPr>
          <w:p w14:paraId="425503A3" w14:textId="77777777" w:rsidR="00816CB0" w:rsidRPr="001762EB" w:rsidRDefault="00816CB0" w:rsidP="00816CB0">
            <w:pPr>
              <w:jc w:val="both"/>
              <w:rPr>
                <w:b/>
              </w:rPr>
            </w:pPr>
            <w:r w:rsidRPr="001762EB">
              <w:rPr>
                <w:b/>
              </w:rPr>
              <w:t xml:space="preserve">hodin </w:t>
            </w:r>
          </w:p>
        </w:tc>
      </w:tr>
      <w:tr w:rsidR="00816CB0" w14:paraId="13E2B0FE" w14:textId="77777777" w:rsidTr="000C4A98">
        <w:tc>
          <w:tcPr>
            <w:tcW w:w="10106" w:type="dxa"/>
            <w:gridSpan w:val="23"/>
            <w:shd w:val="clear" w:color="auto" w:fill="F7CAAC"/>
          </w:tcPr>
          <w:p w14:paraId="175786FF" w14:textId="77777777" w:rsidR="00816CB0" w:rsidRPr="001762EB" w:rsidRDefault="00816CB0" w:rsidP="00816CB0">
            <w:pPr>
              <w:jc w:val="both"/>
              <w:rPr>
                <w:b/>
              </w:rPr>
            </w:pPr>
            <w:r w:rsidRPr="001762EB">
              <w:rPr>
                <w:b/>
              </w:rPr>
              <w:t>Informace o způsobu kontaktu s vyučujícím</w:t>
            </w:r>
          </w:p>
        </w:tc>
      </w:tr>
      <w:tr w:rsidR="00816CB0" w14:paraId="6A4057C0" w14:textId="77777777" w:rsidTr="000C4A98">
        <w:trPr>
          <w:trHeight w:val="1373"/>
        </w:trPr>
        <w:tc>
          <w:tcPr>
            <w:tcW w:w="10106" w:type="dxa"/>
            <w:gridSpan w:val="23"/>
          </w:tcPr>
          <w:p w14:paraId="7AACB744" w14:textId="7686DDAC" w:rsidR="00816CB0" w:rsidRPr="001762EB" w:rsidRDefault="00816CB0" w:rsidP="00816CB0">
            <w:pPr>
              <w:pStyle w:val="xxmsonormal"/>
              <w:shd w:val="clear" w:color="auto" w:fill="FFFFFF"/>
              <w:spacing w:before="0" w:beforeAutospacing="0" w:after="0" w:afterAutospacing="0"/>
              <w:jc w:val="both"/>
              <w:rPr>
                <w:color w:val="000000"/>
                <w:sz w:val="20"/>
                <w:szCs w:val="20"/>
              </w:rPr>
            </w:pPr>
            <w:r w:rsidRPr="001762EB">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4EFFB858" w14:textId="77777777" w:rsidR="00816CB0" w:rsidRPr="001762EB" w:rsidRDefault="00816CB0" w:rsidP="00816CB0">
            <w:pPr>
              <w:pStyle w:val="xxmsonormal"/>
              <w:shd w:val="clear" w:color="auto" w:fill="FFFFFF"/>
              <w:spacing w:before="0" w:beforeAutospacing="0" w:after="0" w:afterAutospacing="0"/>
              <w:jc w:val="both"/>
              <w:rPr>
                <w:color w:val="000000"/>
                <w:sz w:val="20"/>
                <w:szCs w:val="20"/>
              </w:rPr>
            </w:pPr>
            <w:r w:rsidRPr="001762EB">
              <w:rPr>
                <w:color w:val="000000"/>
                <w:sz w:val="20"/>
                <w:szCs w:val="20"/>
              </w:rPr>
              <w:t> </w:t>
            </w:r>
          </w:p>
          <w:p w14:paraId="64D2EFAA" w14:textId="0395483F" w:rsidR="00816CB0" w:rsidRDefault="00816CB0" w:rsidP="00816CB0">
            <w:pPr>
              <w:pStyle w:val="xxmsonormal"/>
              <w:shd w:val="clear" w:color="auto" w:fill="FFFFFF"/>
              <w:spacing w:before="0" w:beforeAutospacing="0" w:after="0" w:afterAutospacing="0"/>
              <w:rPr>
                <w:color w:val="000000"/>
                <w:sz w:val="20"/>
                <w:szCs w:val="20"/>
              </w:rPr>
            </w:pPr>
            <w:r w:rsidRPr="001762EB">
              <w:rPr>
                <w:color w:val="000000"/>
                <w:sz w:val="20"/>
                <w:szCs w:val="20"/>
              </w:rPr>
              <w:t>Možnosti komunikace s vyučujícím:</w:t>
            </w:r>
            <w:r>
              <w:rPr>
                <w:color w:val="000000"/>
                <w:sz w:val="20"/>
                <w:szCs w:val="20"/>
              </w:rPr>
              <w:t xml:space="preserve"> </w:t>
            </w:r>
            <w:hyperlink r:id="rId61" w:history="1">
              <w:r w:rsidRPr="00F44B78">
                <w:rPr>
                  <w:rStyle w:val="Hypertextovodkaz"/>
                  <w:sz w:val="20"/>
                  <w:szCs w:val="20"/>
                </w:rPr>
                <w:t>saha@utb.cz</w:t>
              </w:r>
            </w:hyperlink>
            <w:r w:rsidRPr="004B0BCA">
              <w:rPr>
                <w:color w:val="000000"/>
                <w:sz w:val="20"/>
                <w:szCs w:val="20"/>
              </w:rPr>
              <w:t xml:space="preserve">, </w:t>
            </w:r>
            <w:r>
              <w:rPr>
                <w:color w:val="000000"/>
                <w:sz w:val="20"/>
                <w:szCs w:val="20"/>
              </w:rPr>
              <w:t>576 032 333, 576 038 040.</w:t>
            </w:r>
          </w:p>
          <w:p w14:paraId="13710208" w14:textId="7167B150" w:rsidR="00816CB0" w:rsidRDefault="00816CB0" w:rsidP="00816CB0">
            <w:pPr>
              <w:pStyle w:val="xxmsonormal"/>
              <w:shd w:val="clear" w:color="auto" w:fill="FFFFFF"/>
              <w:spacing w:before="0" w:beforeAutospacing="0" w:after="0" w:afterAutospacing="0"/>
              <w:rPr>
                <w:color w:val="000000"/>
                <w:sz w:val="20"/>
                <w:szCs w:val="20"/>
              </w:rPr>
            </w:pPr>
          </w:p>
          <w:p w14:paraId="320A440C" w14:textId="4EE14F1C" w:rsidR="00816CB0" w:rsidRDefault="00816CB0" w:rsidP="00816CB0">
            <w:pPr>
              <w:pStyle w:val="xxmsonormal"/>
              <w:shd w:val="clear" w:color="auto" w:fill="FFFFFF"/>
              <w:spacing w:before="0" w:beforeAutospacing="0" w:after="0" w:afterAutospacing="0"/>
              <w:rPr>
                <w:color w:val="000000"/>
                <w:sz w:val="20"/>
                <w:szCs w:val="20"/>
              </w:rPr>
            </w:pPr>
          </w:p>
          <w:p w14:paraId="34A4BB57" w14:textId="2EB3CE1A" w:rsidR="00816CB0" w:rsidRDefault="00816CB0" w:rsidP="00816CB0">
            <w:pPr>
              <w:pStyle w:val="xxmsonormal"/>
              <w:shd w:val="clear" w:color="auto" w:fill="FFFFFF"/>
              <w:spacing w:before="0" w:beforeAutospacing="0" w:after="0" w:afterAutospacing="0"/>
              <w:rPr>
                <w:color w:val="000000"/>
                <w:sz w:val="20"/>
                <w:szCs w:val="20"/>
              </w:rPr>
            </w:pPr>
          </w:p>
          <w:p w14:paraId="42F67896" w14:textId="047CF4BA" w:rsidR="00816CB0" w:rsidRDefault="00816CB0" w:rsidP="00816CB0">
            <w:pPr>
              <w:pStyle w:val="xxmsonormal"/>
              <w:shd w:val="clear" w:color="auto" w:fill="FFFFFF"/>
              <w:spacing w:before="0" w:beforeAutospacing="0" w:after="0" w:afterAutospacing="0"/>
              <w:rPr>
                <w:color w:val="000000"/>
                <w:sz w:val="20"/>
                <w:szCs w:val="20"/>
              </w:rPr>
            </w:pPr>
          </w:p>
          <w:p w14:paraId="48C53C11" w14:textId="519E305E" w:rsidR="00816CB0" w:rsidRDefault="00816CB0" w:rsidP="00816CB0">
            <w:pPr>
              <w:pStyle w:val="xxmsonormal"/>
              <w:shd w:val="clear" w:color="auto" w:fill="FFFFFF"/>
              <w:spacing w:before="0" w:beforeAutospacing="0" w:after="0" w:afterAutospacing="0"/>
              <w:rPr>
                <w:color w:val="000000"/>
                <w:sz w:val="20"/>
                <w:szCs w:val="20"/>
              </w:rPr>
            </w:pPr>
          </w:p>
          <w:p w14:paraId="3CB257F8" w14:textId="20E5AC6C" w:rsidR="00816CB0" w:rsidRDefault="00816CB0" w:rsidP="00816CB0">
            <w:pPr>
              <w:pStyle w:val="xxmsonormal"/>
              <w:shd w:val="clear" w:color="auto" w:fill="FFFFFF"/>
              <w:spacing w:before="0" w:beforeAutospacing="0" w:after="0" w:afterAutospacing="0"/>
              <w:rPr>
                <w:color w:val="000000"/>
                <w:sz w:val="20"/>
                <w:szCs w:val="20"/>
              </w:rPr>
            </w:pPr>
          </w:p>
          <w:p w14:paraId="26147138" w14:textId="70C5E6BB" w:rsidR="00816CB0" w:rsidRDefault="00816CB0" w:rsidP="00816CB0">
            <w:pPr>
              <w:pStyle w:val="xxmsonormal"/>
              <w:shd w:val="clear" w:color="auto" w:fill="FFFFFF"/>
              <w:spacing w:before="0" w:beforeAutospacing="0" w:after="0" w:afterAutospacing="0"/>
              <w:rPr>
                <w:color w:val="000000"/>
                <w:sz w:val="20"/>
                <w:szCs w:val="20"/>
              </w:rPr>
            </w:pPr>
          </w:p>
          <w:p w14:paraId="7331788F" w14:textId="77777777" w:rsidR="002D531D" w:rsidRDefault="002D531D" w:rsidP="00816CB0">
            <w:pPr>
              <w:pStyle w:val="xxmsonormal"/>
              <w:shd w:val="clear" w:color="auto" w:fill="FFFFFF"/>
              <w:spacing w:before="0" w:beforeAutospacing="0" w:after="0" w:afterAutospacing="0"/>
              <w:rPr>
                <w:color w:val="000000"/>
                <w:sz w:val="20"/>
                <w:szCs w:val="20"/>
              </w:rPr>
            </w:pPr>
          </w:p>
          <w:p w14:paraId="637972C4" w14:textId="4534A73D" w:rsidR="00816CB0" w:rsidRDefault="00816CB0" w:rsidP="00816CB0">
            <w:pPr>
              <w:pStyle w:val="xxmsonormal"/>
              <w:shd w:val="clear" w:color="auto" w:fill="FFFFFF"/>
              <w:spacing w:before="0" w:beforeAutospacing="0" w:after="0" w:afterAutospacing="0"/>
              <w:rPr>
                <w:color w:val="000000"/>
                <w:sz w:val="20"/>
                <w:szCs w:val="20"/>
              </w:rPr>
            </w:pPr>
          </w:p>
          <w:p w14:paraId="1000A76E" w14:textId="77777777" w:rsidR="00816CB0" w:rsidRDefault="00816CB0" w:rsidP="00816CB0">
            <w:pPr>
              <w:pStyle w:val="xxmsonormal"/>
              <w:shd w:val="clear" w:color="auto" w:fill="FFFFFF"/>
              <w:spacing w:before="0" w:beforeAutospacing="0" w:after="0" w:afterAutospacing="0"/>
              <w:rPr>
                <w:color w:val="000000"/>
                <w:sz w:val="20"/>
                <w:szCs w:val="20"/>
              </w:rPr>
            </w:pPr>
          </w:p>
          <w:p w14:paraId="434FDF8F" w14:textId="2C9ED80B" w:rsidR="00816CB0" w:rsidRPr="001762EB" w:rsidRDefault="00816CB0" w:rsidP="00816CB0">
            <w:pPr>
              <w:pStyle w:val="xxmsonormal"/>
              <w:shd w:val="clear" w:color="auto" w:fill="FFFFFF"/>
              <w:spacing w:before="0" w:beforeAutospacing="0" w:after="0" w:afterAutospacing="0"/>
              <w:rPr>
                <w:sz w:val="20"/>
                <w:szCs w:val="20"/>
              </w:rPr>
            </w:pPr>
          </w:p>
        </w:tc>
      </w:tr>
      <w:tr w:rsidR="00816CB0" w14:paraId="7AECB49F" w14:textId="77777777" w:rsidTr="000C4A98">
        <w:tc>
          <w:tcPr>
            <w:tcW w:w="10106" w:type="dxa"/>
            <w:gridSpan w:val="23"/>
            <w:tcBorders>
              <w:bottom w:val="double" w:sz="4" w:space="0" w:color="auto"/>
            </w:tcBorders>
            <w:shd w:val="clear" w:color="auto" w:fill="BDD6EE"/>
          </w:tcPr>
          <w:p w14:paraId="7DD1F68F" w14:textId="77777777" w:rsidR="00816CB0" w:rsidRDefault="00816CB0" w:rsidP="00816CB0">
            <w:pPr>
              <w:jc w:val="both"/>
              <w:rPr>
                <w:b/>
                <w:sz w:val="28"/>
              </w:rPr>
            </w:pPr>
            <w:r>
              <w:br w:type="page"/>
            </w:r>
            <w:r>
              <w:rPr>
                <w:b/>
                <w:sz w:val="28"/>
              </w:rPr>
              <w:t>B-III – Charakteristika studijního předmětu</w:t>
            </w:r>
          </w:p>
        </w:tc>
      </w:tr>
      <w:tr w:rsidR="00816CB0" w14:paraId="371F9A75" w14:textId="77777777" w:rsidTr="000C4A98">
        <w:tc>
          <w:tcPr>
            <w:tcW w:w="3403" w:type="dxa"/>
            <w:gridSpan w:val="3"/>
            <w:tcBorders>
              <w:top w:val="double" w:sz="4" w:space="0" w:color="auto"/>
            </w:tcBorders>
            <w:shd w:val="clear" w:color="auto" w:fill="F7CAAC"/>
          </w:tcPr>
          <w:p w14:paraId="65DA2E85" w14:textId="77777777" w:rsidR="00816CB0" w:rsidRDefault="00816CB0" w:rsidP="00816CB0">
            <w:pPr>
              <w:jc w:val="both"/>
              <w:rPr>
                <w:b/>
              </w:rPr>
            </w:pPr>
            <w:r>
              <w:rPr>
                <w:b/>
              </w:rPr>
              <w:t>Název studijního předmětu</w:t>
            </w:r>
          </w:p>
        </w:tc>
        <w:tc>
          <w:tcPr>
            <w:tcW w:w="6703" w:type="dxa"/>
            <w:gridSpan w:val="20"/>
            <w:tcBorders>
              <w:top w:val="double" w:sz="4" w:space="0" w:color="auto"/>
            </w:tcBorders>
          </w:tcPr>
          <w:p w14:paraId="7E37A0C5" w14:textId="39445141" w:rsidR="00816CB0" w:rsidRPr="00F87F75" w:rsidRDefault="00816CB0" w:rsidP="00816CB0">
            <w:pPr>
              <w:jc w:val="both"/>
              <w:rPr>
                <w:b/>
                <w:bCs/>
              </w:rPr>
            </w:pPr>
            <w:bookmarkStart w:id="185" w:name="Odborna_kom_v_anglictine"/>
            <w:r>
              <w:rPr>
                <w:b/>
                <w:bCs/>
                <w:spacing w:val="-2"/>
              </w:rPr>
              <w:t>Odborná komunikace v angličtině</w:t>
            </w:r>
            <w:bookmarkEnd w:id="185"/>
          </w:p>
        </w:tc>
      </w:tr>
      <w:tr w:rsidR="00816CB0" w14:paraId="1FFC8162" w14:textId="77777777" w:rsidTr="000C4A98">
        <w:tc>
          <w:tcPr>
            <w:tcW w:w="3403" w:type="dxa"/>
            <w:gridSpan w:val="3"/>
            <w:shd w:val="clear" w:color="auto" w:fill="F7CAAC"/>
          </w:tcPr>
          <w:p w14:paraId="52753BC4" w14:textId="77777777" w:rsidR="00816CB0" w:rsidRDefault="00816CB0" w:rsidP="00816CB0">
            <w:pPr>
              <w:jc w:val="both"/>
              <w:rPr>
                <w:b/>
              </w:rPr>
            </w:pPr>
            <w:r>
              <w:rPr>
                <w:b/>
              </w:rPr>
              <w:t>Typ předmětu</w:t>
            </w:r>
          </w:p>
        </w:tc>
        <w:tc>
          <w:tcPr>
            <w:tcW w:w="3340" w:type="dxa"/>
            <w:gridSpan w:val="12"/>
          </w:tcPr>
          <w:p w14:paraId="7682B00E" w14:textId="5F80AE2C" w:rsidR="00816CB0" w:rsidRDefault="0092203B" w:rsidP="00816CB0">
            <w:pPr>
              <w:jc w:val="both"/>
            </w:pPr>
            <w:ins w:id="186" w:author="Michal Staněk" w:date="2021-03-30T13:44:00Z">
              <w:r w:rsidRPr="0092203B">
                <w:t>povinný</w:t>
              </w:r>
            </w:ins>
          </w:p>
        </w:tc>
        <w:tc>
          <w:tcPr>
            <w:tcW w:w="2695" w:type="dxa"/>
            <w:gridSpan w:val="5"/>
            <w:shd w:val="clear" w:color="auto" w:fill="F7CAAC"/>
          </w:tcPr>
          <w:p w14:paraId="0EA911D5" w14:textId="77777777" w:rsidR="00816CB0" w:rsidRDefault="00816CB0" w:rsidP="00816CB0">
            <w:pPr>
              <w:jc w:val="both"/>
            </w:pPr>
            <w:r>
              <w:rPr>
                <w:b/>
              </w:rPr>
              <w:t>doporučený ročník / semestr</w:t>
            </w:r>
          </w:p>
        </w:tc>
        <w:tc>
          <w:tcPr>
            <w:tcW w:w="668" w:type="dxa"/>
            <w:gridSpan w:val="3"/>
          </w:tcPr>
          <w:p w14:paraId="071DDEE4" w14:textId="77777777" w:rsidR="00816CB0" w:rsidRDefault="00816CB0" w:rsidP="00816CB0">
            <w:pPr>
              <w:jc w:val="both"/>
            </w:pPr>
          </w:p>
        </w:tc>
      </w:tr>
      <w:tr w:rsidR="00816CB0" w14:paraId="1C17C1CE" w14:textId="77777777" w:rsidTr="000C4A98">
        <w:tc>
          <w:tcPr>
            <w:tcW w:w="3403" w:type="dxa"/>
            <w:gridSpan w:val="3"/>
            <w:shd w:val="clear" w:color="auto" w:fill="F7CAAC"/>
          </w:tcPr>
          <w:p w14:paraId="34FC5B0D" w14:textId="77777777" w:rsidR="00816CB0" w:rsidRDefault="00816CB0" w:rsidP="00816CB0">
            <w:pPr>
              <w:jc w:val="both"/>
              <w:rPr>
                <w:b/>
              </w:rPr>
            </w:pPr>
            <w:r>
              <w:rPr>
                <w:b/>
              </w:rPr>
              <w:t>Rozsah studijního předmětu</w:t>
            </w:r>
          </w:p>
        </w:tc>
        <w:tc>
          <w:tcPr>
            <w:tcW w:w="1635" w:type="dxa"/>
            <w:gridSpan w:val="7"/>
          </w:tcPr>
          <w:p w14:paraId="503DE261" w14:textId="77777777" w:rsidR="00816CB0" w:rsidRDefault="00816CB0" w:rsidP="00816CB0">
            <w:pPr>
              <w:jc w:val="both"/>
            </w:pPr>
          </w:p>
        </w:tc>
        <w:tc>
          <w:tcPr>
            <w:tcW w:w="889" w:type="dxa"/>
            <w:gridSpan w:val="2"/>
            <w:shd w:val="clear" w:color="auto" w:fill="F7CAAC"/>
          </w:tcPr>
          <w:p w14:paraId="71228937" w14:textId="77777777" w:rsidR="00816CB0" w:rsidRDefault="00816CB0" w:rsidP="00816CB0">
            <w:pPr>
              <w:jc w:val="both"/>
              <w:rPr>
                <w:b/>
              </w:rPr>
            </w:pPr>
            <w:r>
              <w:rPr>
                <w:b/>
              </w:rPr>
              <w:t xml:space="preserve">hod. </w:t>
            </w:r>
          </w:p>
        </w:tc>
        <w:tc>
          <w:tcPr>
            <w:tcW w:w="816" w:type="dxa"/>
            <w:gridSpan w:val="3"/>
          </w:tcPr>
          <w:p w14:paraId="54F6E4FC" w14:textId="77777777" w:rsidR="00816CB0" w:rsidRDefault="00816CB0" w:rsidP="00816CB0">
            <w:pPr>
              <w:jc w:val="both"/>
            </w:pPr>
          </w:p>
        </w:tc>
        <w:tc>
          <w:tcPr>
            <w:tcW w:w="2156" w:type="dxa"/>
            <w:gridSpan w:val="3"/>
            <w:shd w:val="clear" w:color="auto" w:fill="F7CAAC"/>
          </w:tcPr>
          <w:p w14:paraId="1EBB87DE" w14:textId="77777777" w:rsidR="00816CB0" w:rsidRDefault="00816CB0" w:rsidP="00816CB0">
            <w:pPr>
              <w:jc w:val="both"/>
              <w:rPr>
                <w:b/>
              </w:rPr>
            </w:pPr>
            <w:r>
              <w:rPr>
                <w:b/>
              </w:rPr>
              <w:t>kreditů</w:t>
            </w:r>
          </w:p>
        </w:tc>
        <w:tc>
          <w:tcPr>
            <w:tcW w:w="1207" w:type="dxa"/>
            <w:gridSpan w:val="5"/>
          </w:tcPr>
          <w:p w14:paraId="1B580DD7" w14:textId="77777777" w:rsidR="00816CB0" w:rsidRDefault="00816CB0" w:rsidP="00816CB0">
            <w:pPr>
              <w:jc w:val="both"/>
            </w:pPr>
          </w:p>
        </w:tc>
      </w:tr>
      <w:tr w:rsidR="00816CB0" w14:paraId="04490998" w14:textId="77777777" w:rsidTr="000C4A98">
        <w:tc>
          <w:tcPr>
            <w:tcW w:w="3403" w:type="dxa"/>
            <w:gridSpan w:val="3"/>
            <w:shd w:val="clear" w:color="auto" w:fill="F7CAAC"/>
          </w:tcPr>
          <w:p w14:paraId="5672C75D" w14:textId="77777777" w:rsidR="00816CB0" w:rsidRDefault="00816CB0" w:rsidP="00816CB0">
            <w:pPr>
              <w:jc w:val="both"/>
              <w:rPr>
                <w:b/>
                <w:sz w:val="22"/>
              </w:rPr>
            </w:pPr>
            <w:r>
              <w:rPr>
                <w:b/>
              </w:rPr>
              <w:t xml:space="preserve">Prerekvizity, </w:t>
            </w:r>
            <w:proofErr w:type="spellStart"/>
            <w:r>
              <w:rPr>
                <w:b/>
              </w:rPr>
              <w:t>korekvizity</w:t>
            </w:r>
            <w:proofErr w:type="spellEnd"/>
            <w:r>
              <w:rPr>
                <w:b/>
              </w:rPr>
              <w:t>, ekvivalence</w:t>
            </w:r>
          </w:p>
        </w:tc>
        <w:tc>
          <w:tcPr>
            <w:tcW w:w="6703" w:type="dxa"/>
            <w:gridSpan w:val="20"/>
          </w:tcPr>
          <w:p w14:paraId="0C571839" w14:textId="77777777" w:rsidR="00816CB0" w:rsidRDefault="00816CB0" w:rsidP="00816CB0">
            <w:pPr>
              <w:jc w:val="both"/>
            </w:pPr>
          </w:p>
        </w:tc>
      </w:tr>
      <w:tr w:rsidR="00816CB0" w14:paraId="6DD1DF7F" w14:textId="77777777" w:rsidTr="000C4A98">
        <w:tc>
          <w:tcPr>
            <w:tcW w:w="3403" w:type="dxa"/>
            <w:gridSpan w:val="3"/>
            <w:shd w:val="clear" w:color="auto" w:fill="F7CAAC"/>
          </w:tcPr>
          <w:p w14:paraId="0101B941" w14:textId="77777777" w:rsidR="00816CB0" w:rsidRDefault="00816CB0" w:rsidP="00816CB0">
            <w:pPr>
              <w:jc w:val="both"/>
              <w:rPr>
                <w:b/>
              </w:rPr>
            </w:pPr>
            <w:r>
              <w:rPr>
                <w:b/>
              </w:rPr>
              <w:t>Způsob ověření studijních výsledků</w:t>
            </w:r>
          </w:p>
        </w:tc>
        <w:tc>
          <w:tcPr>
            <w:tcW w:w="3340" w:type="dxa"/>
            <w:gridSpan w:val="12"/>
          </w:tcPr>
          <w:p w14:paraId="3A2CAC75" w14:textId="77777777" w:rsidR="00816CB0" w:rsidRDefault="00816CB0" w:rsidP="00816CB0">
            <w:pPr>
              <w:jc w:val="both"/>
            </w:pPr>
            <w:r>
              <w:t>zkouška</w:t>
            </w:r>
          </w:p>
        </w:tc>
        <w:tc>
          <w:tcPr>
            <w:tcW w:w="2156" w:type="dxa"/>
            <w:gridSpan w:val="3"/>
            <w:shd w:val="clear" w:color="auto" w:fill="F7CAAC"/>
          </w:tcPr>
          <w:p w14:paraId="5EE0E709" w14:textId="77777777" w:rsidR="00816CB0" w:rsidRDefault="00816CB0" w:rsidP="00816CB0">
            <w:pPr>
              <w:jc w:val="both"/>
              <w:rPr>
                <w:b/>
              </w:rPr>
            </w:pPr>
            <w:r>
              <w:rPr>
                <w:b/>
              </w:rPr>
              <w:t>Forma výuky</w:t>
            </w:r>
          </w:p>
        </w:tc>
        <w:tc>
          <w:tcPr>
            <w:tcW w:w="1207" w:type="dxa"/>
            <w:gridSpan w:val="5"/>
          </w:tcPr>
          <w:p w14:paraId="750C241A" w14:textId="52BCACC4" w:rsidR="00816CB0" w:rsidRDefault="00EB5F3C" w:rsidP="00816CB0">
            <w:pPr>
              <w:jc w:val="both"/>
            </w:pPr>
            <w:ins w:id="187" w:author="Michal Staněk" w:date="2021-04-06T21:13:00Z">
              <w:r>
                <w:rPr>
                  <w:sz w:val="18"/>
                  <w:szCs w:val="18"/>
                </w:rPr>
                <w:t>semináře</w:t>
              </w:r>
            </w:ins>
          </w:p>
        </w:tc>
      </w:tr>
      <w:tr w:rsidR="00816CB0" w14:paraId="6FA928BA" w14:textId="77777777" w:rsidTr="000C4A98">
        <w:tc>
          <w:tcPr>
            <w:tcW w:w="3403" w:type="dxa"/>
            <w:gridSpan w:val="3"/>
            <w:tcBorders>
              <w:bottom w:val="single" w:sz="4" w:space="0" w:color="auto"/>
            </w:tcBorders>
            <w:shd w:val="clear" w:color="auto" w:fill="F7CAAC"/>
          </w:tcPr>
          <w:p w14:paraId="2777F443" w14:textId="77777777" w:rsidR="00816CB0" w:rsidRDefault="00816CB0" w:rsidP="00816CB0">
            <w:pPr>
              <w:jc w:val="both"/>
              <w:rPr>
                <w:b/>
              </w:rPr>
            </w:pPr>
            <w:r>
              <w:rPr>
                <w:b/>
              </w:rPr>
              <w:t>Forma způsobu ověření studijních výsledků a další požadavky na studenta</w:t>
            </w:r>
          </w:p>
        </w:tc>
        <w:tc>
          <w:tcPr>
            <w:tcW w:w="6703" w:type="dxa"/>
            <w:gridSpan w:val="20"/>
            <w:tcBorders>
              <w:bottom w:val="nil"/>
            </w:tcBorders>
          </w:tcPr>
          <w:p w14:paraId="3FE2822F" w14:textId="1A9562B6" w:rsidR="00816CB0" w:rsidRPr="009E2B53" w:rsidRDefault="00551CB6">
            <w:pPr>
              <w:pStyle w:val="TableParagraph"/>
              <w:ind w:left="0"/>
              <w:jc w:val="both"/>
              <w:rPr>
                <w:b/>
                <w:sz w:val="19"/>
                <w:szCs w:val="19"/>
                <w:lang w:val="cs-CZ"/>
                <w:rPrChange w:id="188" w:author="Michal Staněk" w:date="2021-04-16T13:18:00Z">
                  <w:rPr/>
                </w:rPrChange>
              </w:rPr>
              <w:pPrChange w:id="189" w:author="Michal Staněk" w:date="2021-04-06T21:34:00Z">
                <w:pPr>
                  <w:jc w:val="both"/>
                </w:pPr>
              </w:pPrChange>
            </w:pPr>
            <w:ins w:id="190" w:author="Michal Staněk" w:date="2021-04-06T21:09:00Z">
              <w:r w:rsidRPr="009E2B53">
                <w:rPr>
                  <w:sz w:val="19"/>
                  <w:szCs w:val="19"/>
                  <w:lang w:val="cs-CZ"/>
                  <w:rPrChange w:id="191" w:author="Michal Staněk" w:date="2021-04-16T13:18:00Z">
                    <w:rPr>
                      <w:sz w:val="19"/>
                      <w:szCs w:val="19"/>
                    </w:rPr>
                  </w:rPrChange>
                </w:rPr>
                <w:t>Předmět je koncipován jako povinný a dvousemestrální se zaměřením na akademické psaní a technickou prezentaci, který je realizován v denním typu studia výhradně kontaktní formou výuky (seminář), v kombinovaném typu studia pak formou konzultací se specifickým důrazem na individuální práci studentů a práci s textem (časopisecké publikace, učebnice, knihy). Celkový rozsah seminární výuky předmětu ve vyučovacích hodinách je za oba semestry 112</w:t>
              </w:r>
            </w:ins>
            <w:ins w:id="192" w:author="Michal Staněk" w:date="2021-04-06T21:10:00Z">
              <w:r w:rsidRPr="009E2B53">
                <w:rPr>
                  <w:sz w:val="19"/>
                  <w:szCs w:val="19"/>
                  <w:lang w:val="cs-CZ"/>
                  <w:rPrChange w:id="193" w:author="Michal Staněk" w:date="2021-04-16T13:18:00Z">
                    <w:rPr>
                      <w:sz w:val="19"/>
                      <w:szCs w:val="19"/>
                    </w:rPr>
                  </w:rPrChange>
                </w:rPr>
                <w:t xml:space="preserve"> </w:t>
              </w:r>
            </w:ins>
            <w:ins w:id="194" w:author="Michal Staněk" w:date="2021-04-06T21:09:00Z">
              <w:r w:rsidRPr="009E2B53">
                <w:rPr>
                  <w:sz w:val="19"/>
                  <w:szCs w:val="19"/>
                  <w:lang w:val="cs-CZ"/>
                  <w:rPrChange w:id="195" w:author="Michal Staněk" w:date="2021-04-16T13:18:00Z">
                    <w:rPr>
                      <w:sz w:val="19"/>
                      <w:szCs w:val="19"/>
                    </w:rPr>
                  </w:rPrChange>
                </w:rPr>
                <w:t>h.</w:t>
              </w:r>
            </w:ins>
            <w:ins w:id="196" w:author="Michal Staněk" w:date="2021-04-06T21:10:00Z">
              <w:r w:rsidRPr="009E2B53">
                <w:rPr>
                  <w:sz w:val="19"/>
                  <w:szCs w:val="19"/>
                  <w:lang w:val="cs-CZ"/>
                  <w:rPrChange w:id="197" w:author="Michal Staněk" w:date="2021-04-16T13:18:00Z">
                    <w:rPr>
                      <w:sz w:val="19"/>
                      <w:szCs w:val="19"/>
                    </w:rPr>
                  </w:rPrChange>
                </w:rPr>
                <w:t xml:space="preserve"> </w:t>
              </w:r>
            </w:ins>
            <w:r w:rsidR="00816CB0" w:rsidRPr="009E2B53">
              <w:rPr>
                <w:sz w:val="19"/>
                <w:szCs w:val="19"/>
                <w:lang w:val="cs-CZ"/>
                <w:rPrChange w:id="198" w:author="Michal Staněk" w:date="2021-04-16T13:18:00Z">
                  <w:rPr>
                    <w:sz w:val="19"/>
                    <w:szCs w:val="19"/>
                  </w:rPr>
                </w:rPrChange>
              </w:rPr>
              <w:t xml:space="preserve">U studenta je očekávána aktivní participace formou samostudia při osvojování odborné slovní zásoby, její pochopení a následná aplikace v kontextu (čtení, poslech, mluvení), dále samostatná </w:t>
            </w:r>
            <w:del w:id="199" w:author="Michal Staněk" w:date="2021-04-06T20:50:00Z">
              <w:r w:rsidR="00EB5527" w:rsidRPr="009E2B53" w:rsidDel="00082188">
                <w:rPr>
                  <w:sz w:val="19"/>
                  <w:szCs w:val="19"/>
                  <w:lang w:val="cs-CZ"/>
                  <w:rPrChange w:id="200" w:author="Michal Staněk" w:date="2021-04-16T13:18:00Z">
                    <w:rPr>
                      <w:sz w:val="19"/>
                      <w:szCs w:val="19"/>
                    </w:rPr>
                  </w:rPrChange>
                </w:rPr>
                <w:delText xml:space="preserve"> </w:delText>
              </w:r>
            </w:del>
            <w:r w:rsidR="00816CB0" w:rsidRPr="009E2B53">
              <w:rPr>
                <w:sz w:val="19"/>
                <w:szCs w:val="19"/>
                <w:lang w:val="cs-CZ"/>
                <w:rPrChange w:id="201" w:author="Michal Staněk" w:date="2021-04-16T13:18:00Z">
                  <w:rPr>
                    <w:sz w:val="19"/>
                    <w:szCs w:val="19"/>
                  </w:rPr>
                </w:rPrChange>
              </w:rPr>
              <w:t xml:space="preserve">domácí </w:t>
            </w:r>
            <w:del w:id="202" w:author="Michal Staněk" w:date="2021-04-06T20:50:00Z">
              <w:r w:rsidR="00EB5527" w:rsidRPr="009E2B53" w:rsidDel="00082188">
                <w:rPr>
                  <w:sz w:val="19"/>
                  <w:szCs w:val="19"/>
                  <w:lang w:val="cs-CZ"/>
                  <w:rPrChange w:id="203" w:author="Michal Staněk" w:date="2021-04-16T13:18:00Z">
                    <w:rPr>
                      <w:sz w:val="19"/>
                      <w:szCs w:val="19"/>
                    </w:rPr>
                  </w:rPrChange>
                </w:rPr>
                <w:delText xml:space="preserve"> </w:delText>
              </w:r>
            </w:del>
            <w:r w:rsidR="00816CB0" w:rsidRPr="009E2B53">
              <w:rPr>
                <w:sz w:val="19"/>
                <w:szCs w:val="19"/>
                <w:lang w:val="cs-CZ"/>
                <w:rPrChange w:id="204" w:author="Michal Staněk" w:date="2021-04-16T13:18:00Z">
                  <w:rPr>
                    <w:sz w:val="19"/>
                    <w:szCs w:val="19"/>
                  </w:rPr>
                </w:rPrChange>
              </w:rPr>
              <w:t>práce při tvorbě odborného článku založeného na výsledcích</w:t>
            </w:r>
            <w:ins w:id="205" w:author="Michal Staněk" w:date="2021-04-16T13:21:00Z">
              <w:r w:rsidR="001676C6">
                <w:rPr>
                  <w:sz w:val="19"/>
                  <w:szCs w:val="19"/>
                  <w:lang w:val="cs-CZ"/>
                </w:rPr>
                <w:t xml:space="preserve"> vlastního výzkumu</w:t>
              </w:r>
            </w:ins>
            <w:ins w:id="206" w:author="Michal Staněk" w:date="2021-04-16T13:20:00Z">
              <w:r w:rsidR="009E2B53">
                <w:rPr>
                  <w:sz w:val="19"/>
                  <w:szCs w:val="19"/>
                  <w:lang w:val="cs-CZ"/>
                </w:rPr>
                <w:t>,</w:t>
              </w:r>
            </w:ins>
            <w:r w:rsidR="00816CB0" w:rsidRPr="009E2B53">
              <w:rPr>
                <w:sz w:val="19"/>
                <w:szCs w:val="19"/>
                <w:lang w:val="cs-CZ"/>
                <w:rPrChange w:id="207" w:author="Michal Staněk" w:date="2021-04-16T13:18:00Z">
                  <w:rPr>
                    <w:sz w:val="19"/>
                    <w:szCs w:val="19"/>
                  </w:rPr>
                </w:rPrChange>
              </w:rPr>
              <w:t xml:space="preserve"> </w:t>
            </w:r>
            <w:ins w:id="208" w:author="Michal Staněk" w:date="2021-04-06T21:33:00Z">
              <w:r w:rsidR="003A510E" w:rsidRPr="009E2B53">
                <w:rPr>
                  <w:sz w:val="19"/>
                  <w:szCs w:val="19"/>
                  <w:lang w:val="cs-CZ"/>
                  <w:rPrChange w:id="209" w:author="Michal Staněk" w:date="2021-04-16T13:18:00Z">
                    <w:rPr>
                      <w:sz w:val="19"/>
                      <w:szCs w:val="19"/>
                    </w:rPr>
                  </w:rPrChange>
                </w:rPr>
                <w:t>příprava ústních prezentací těchto</w:t>
              </w:r>
            </w:ins>
            <w:ins w:id="210" w:author="Michal Staněk" w:date="2021-04-06T21:34:00Z">
              <w:r w:rsidR="003A510E" w:rsidRPr="009E2B53">
                <w:rPr>
                  <w:sz w:val="19"/>
                  <w:szCs w:val="19"/>
                  <w:lang w:val="cs-CZ"/>
                  <w:rPrChange w:id="211" w:author="Michal Staněk" w:date="2021-04-16T13:18:00Z">
                    <w:rPr>
                      <w:sz w:val="19"/>
                      <w:szCs w:val="19"/>
                    </w:rPr>
                  </w:rPrChange>
                </w:rPr>
                <w:t xml:space="preserve"> výsledků, a příprava a prezentace posteru pro odbornou konferenci v</w:t>
              </w:r>
              <w:r w:rsidR="003A510E" w:rsidRPr="009E2B53">
                <w:rPr>
                  <w:spacing w:val="-4"/>
                  <w:sz w:val="19"/>
                  <w:szCs w:val="19"/>
                  <w:lang w:val="cs-CZ"/>
                  <w:rPrChange w:id="212" w:author="Michal Staněk" w:date="2021-04-16T13:18:00Z">
                    <w:rPr>
                      <w:spacing w:val="-4"/>
                      <w:sz w:val="19"/>
                      <w:szCs w:val="19"/>
                    </w:rPr>
                  </w:rPrChange>
                </w:rPr>
                <w:t xml:space="preserve"> </w:t>
              </w:r>
              <w:r w:rsidR="003A510E" w:rsidRPr="009E2B53">
                <w:rPr>
                  <w:sz w:val="19"/>
                  <w:szCs w:val="19"/>
                  <w:lang w:val="cs-CZ"/>
                  <w:rPrChange w:id="213" w:author="Michal Staněk" w:date="2021-04-16T13:18:00Z">
                    <w:rPr>
                      <w:sz w:val="19"/>
                      <w:szCs w:val="19"/>
                    </w:rPr>
                  </w:rPrChange>
                </w:rPr>
                <w:t>oboru.</w:t>
              </w:r>
            </w:ins>
          </w:p>
        </w:tc>
      </w:tr>
      <w:tr w:rsidR="00816CB0" w14:paraId="266F0762" w14:textId="77777777" w:rsidTr="000C4A98">
        <w:tc>
          <w:tcPr>
            <w:tcW w:w="10106" w:type="dxa"/>
            <w:gridSpan w:val="23"/>
            <w:tcBorders>
              <w:top w:val="nil"/>
            </w:tcBorders>
            <w:shd w:val="clear" w:color="auto" w:fill="auto"/>
          </w:tcPr>
          <w:p w14:paraId="4B0F2B00" w14:textId="3AA1C6CF" w:rsidR="00816CB0" w:rsidRPr="009E2B53" w:rsidDel="003A510E" w:rsidRDefault="00816CB0" w:rsidP="00816CB0">
            <w:pPr>
              <w:pStyle w:val="TableParagraph"/>
              <w:ind w:left="0"/>
              <w:jc w:val="both"/>
              <w:rPr>
                <w:del w:id="214" w:author="Michal Staněk" w:date="2021-04-06T21:34:00Z"/>
                <w:b/>
                <w:sz w:val="19"/>
                <w:szCs w:val="19"/>
                <w:lang w:val="cs-CZ"/>
                <w:rPrChange w:id="215" w:author="Michal Staněk" w:date="2021-04-16T13:18:00Z">
                  <w:rPr>
                    <w:del w:id="216" w:author="Michal Staněk" w:date="2021-04-06T21:34:00Z"/>
                    <w:b/>
                    <w:sz w:val="19"/>
                    <w:szCs w:val="19"/>
                    <w:lang w:val="cs-CZ"/>
                  </w:rPr>
                </w:rPrChange>
              </w:rPr>
            </w:pPr>
            <w:del w:id="217" w:author="Michal Staněk" w:date="2021-04-06T21:33:00Z">
              <w:r w:rsidRPr="009E2B53" w:rsidDel="003A510E">
                <w:rPr>
                  <w:sz w:val="19"/>
                  <w:szCs w:val="19"/>
                  <w:lang w:val="cs-CZ"/>
                </w:rPr>
                <w:delText>vlastního</w:delText>
              </w:r>
              <w:r w:rsidRPr="009E2B53" w:rsidDel="003A510E">
                <w:rPr>
                  <w:sz w:val="19"/>
                  <w:szCs w:val="19"/>
                  <w:lang w:val="cs-CZ"/>
                  <w:rPrChange w:id="218" w:author="Michal Staněk" w:date="2021-04-16T13:18:00Z">
                    <w:rPr>
                      <w:sz w:val="19"/>
                      <w:szCs w:val="19"/>
                    </w:rPr>
                  </w:rPrChange>
                </w:rPr>
                <w:delText xml:space="preserve"> </w:delText>
              </w:r>
              <w:r w:rsidRPr="009E2B53" w:rsidDel="003A510E">
                <w:rPr>
                  <w:sz w:val="19"/>
                  <w:szCs w:val="19"/>
                  <w:lang w:val="cs-CZ"/>
                  <w:rPrChange w:id="219" w:author="Michal Staněk" w:date="2021-04-16T13:18:00Z">
                    <w:rPr>
                      <w:sz w:val="19"/>
                      <w:szCs w:val="19"/>
                      <w:lang w:val="cs-CZ"/>
                    </w:rPr>
                  </w:rPrChange>
                </w:rPr>
                <w:delText xml:space="preserve">výzkumu, příprava ústních prezentací těchto </w:delText>
              </w:r>
            </w:del>
            <w:del w:id="220" w:author="Michal Staněk" w:date="2021-04-06T21:34:00Z">
              <w:r w:rsidRPr="009E2B53" w:rsidDel="003A510E">
                <w:rPr>
                  <w:sz w:val="19"/>
                  <w:szCs w:val="19"/>
                  <w:lang w:val="cs-CZ"/>
                  <w:rPrChange w:id="221" w:author="Michal Staněk" w:date="2021-04-16T13:18:00Z">
                    <w:rPr>
                      <w:sz w:val="19"/>
                      <w:szCs w:val="19"/>
                      <w:lang w:val="cs-CZ"/>
                    </w:rPr>
                  </w:rPrChange>
                </w:rPr>
                <w:delText>výsledků, a</w:delText>
              </w:r>
              <w:r w:rsidRPr="009E2B53" w:rsidDel="003A510E">
                <w:rPr>
                  <w:sz w:val="19"/>
                  <w:szCs w:val="19"/>
                  <w:lang w:val="cs-CZ"/>
                  <w:rPrChange w:id="222" w:author="Michal Staněk" w:date="2021-04-16T13:18:00Z">
                    <w:rPr>
                      <w:sz w:val="19"/>
                      <w:szCs w:val="19"/>
                    </w:rPr>
                  </w:rPrChange>
                </w:rPr>
                <w:delText xml:space="preserve"> </w:delText>
              </w:r>
              <w:r w:rsidRPr="009E2B53" w:rsidDel="003A510E">
                <w:rPr>
                  <w:sz w:val="19"/>
                  <w:szCs w:val="19"/>
                  <w:lang w:val="cs-CZ"/>
                  <w:rPrChange w:id="223" w:author="Michal Staněk" w:date="2021-04-16T13:18:00Z">
                    <w:rPr>
                      <w:sz w:val="19"/>
                      <w:szCs w:val="19"/>
                      <w:lang w:val="cs-CZ"/>
                    </w:rPr>
                  </w:rPrChange>
                </w:rPr>
                <w:delText>příprava a prezentace posteru pro odbornou konferenci v</w:delText>
              </w:r>
              <w:r w:rsidRPr="009E2B53" w:rsidDel="003A510E">
                <w:rPr>
                  <w:spacing w:val="-4"/>
                  <w:sz w:val="19"/>
                  <w:szCs w:val="19"/>
                  <w:lang w:val="cs-CZ"/>
                  <w:rPrChange w:id="224" w:author="Michal Staněk" w:date="2021-04-16T13:18:00Z">
                    <w:rPr>
                      <w:spacing w:val="-4"/>
                      <w:sz w:val="19"/>
                      <w:szCs w:val="19"/>
                      <w:lang w:val="cs-CZ"/>
                    </w:rPr>
                  </w:rPrChange>
                </w:rPr>
                <w:delText xml:space="preserve"> </w:delText>
              </w:r>
              <w:r w:rsidRPr="009E2B53" w:rsidDel="003A510E">
                <w:rPr>
                  <w:sz w:val="19"/>
                  <w:szCs w:val="19"/>
                  <w:lang w:val="cs-CZ"/>
                  <w:rPrChange w:id="225" w:author="Michal Staněk" w:date="2021-04-16T13:18:00Z">
                    <w:rPr>
                      <w:sz w:val="19"/>
                      <w:szCs w:val="19"/>
                      <w:lang w:val="cs-CZ"/>
                    </w:rPr>
                  </w:rPrChange>
                </w:rPr>
                <w:delText>oboru.</w:delText>
              </w:r>
            </w:del>
          </w:p>
          <w:p w14:paraId="2254B34B" w14:textId="72DB64C3" w:rsidR="00816CB0" w:rsidRPr="009E2B53" w:rsidRDefault="00816CB0" w:rsidP="00816CB0">
            <w:pPr>
              <w:jc w:val="both"/>
              <w:rPr>
                <w:sz w:val="19"/>
                <w:szCs w:val="19"/>
                <w:rPrChange w:id="226" w:author="Michal Staněk" w:date="2021-04-16T13:18:00Z">
                  <w:rPr>
                    <w:sz w:val="19"/>
                    <w:szCs w:val="19"/>
                  </w:rPr>
                </w:rPrChange>
              </w:rPr>
            </w:pPr>
            <w:r w:rsidRPr="009E2B53">
              <w:rPr>
                <w:b/>
                <w:sz w:val="19"/>
                <w:szCs w:val="19"/>
                <w:rPrChange w:id="227" w:author="Michal Staněk" w:date="2021-04-16T13:18:00Z">
                  <w:rPr>
                    <w:b/>
                    <w:sz w:val="19"/>
                    <w:szCs w:val="19"/>
                  </w:rPr>
                </w:rPrChange>
              </w:rPr>
              <w:t>Požadavky na zkoušku</w:t>
            </w:r>
            <w:r w:rsidRPr="009E2B53">
              <w:rPr>
                <w:sz w:val="19"/>
                <w:szCs w:val="19"/>
                <w:rPrChange w:id="228" w:author="Michal Staněk" w:date="2021-04-16T13:18:00Z">
                  <w:rPr>
                    <w:sz w:val="19"/>
                    <w:szCs w:val="19"/>
                  </w:rPr>
                </w:rPrChange>
              </w:rPr>
              <w:t xml:space="preserve">: Znalost angličtiny na úrovni </w:t>
            </w:r>
            <w:proofErr w:type="spellStart"/>
            <w:r w:rsidRPr="009E2B53">
              <w:rPr>
                <w:sz w:val="19"/>
                <w:szCs w:val="19"/>
                <w:rPrChange w:id="229" w:author="Michal Staněk" w:date="2021-04-16T13:18:00Z">
                  <w:rPr>
                    <w:sz w:val="19"/>
                    <w:szCs w:val="19"/>
                    <w:lang w:val="en-US"/>
                  </w:rPr>
                </w:rPrChange>
              </w:rPr>
              <w:t>advanced</w:t>
            </w:r>
            <w:proofErr w:type="spellEnd"/>
            <w:r w:rsidRPr="009E2B53">
              <w:rPr>
                <w:sz w:val="19"/>
                <w:szCs w:val="19"/>
              </w:rPr>
              <w:t xml:space="preserve"> </w:t>
            </w:r>
            <w:r w:rsidR="00AA4B38" w:rsidRPr="009E2B53">
              <w:rPr>
                <w:sz w:val="19"/>
                <w:szCs w:val="19"/>
                <w:shd w:val="clear" w:color="auto" w:fill="FFFFFF"/>
              </w:rPr>
              <w:t>–</w:t>
            </w:r>
            <w:r w:rsidRPr="009E2B53">
              <w:rPr>
                <w:spacing w:val="-7"/>
                <w:sz w:val="19"/>
                <w:szCs w:val="19"/>
              </w:rPr>
              <w:t xml:space="preserve"> </w:t>
            </w:r>
            <w:r w:rsidRPr="009E2B53">
              <w:rPr>
                <w:sz w:val="19"/>
                <w:szCs w:val="19"/>
              </w:rPr>
              <w:t xml:space="preserve">C1; </w:t>
            </w:r>
            <w:r w:rsidRPr="001676C6">
              <w:rPr>
                <w:b/>
                <w:sz w:val="19"/>
                <w:szCs w:val="19"/>
              </w:rPr>
              <w:t>Psaní odborného článku</w:t>
            </w:r>
            <w:r w:rsidRPr="001676C6">
              <w:rPr>
                <w:sz w:val="19"/>
                <w:szCs w:val="19"/>
              </w:rPr>
              <w:t>, části a jejich typické rysy, ověření praktických dovedností v akademickém</w:t>
            </w:r>
            <w:r w:rsidRPr="009E2B53">
              <w:rPr>
                <w:spacing w:val="-22"/>
                <w:sz w:val="19"/>
                <w:szCs w:val="19"/>
                <w:rPrChange w:id="230" w:author="Michal Staněk" w:date="2021-04-16T13:18:00Z">
                  <w:rPr>
                    <w:spacing w:val="-22"/>
                    <w:sz w:val="19"/>
                    <w:szCs w:val="19"/>
                  </w:rPr>
                </w:rPrChange>
              </w:rPr>
              <w:t xml:space="preserve"> </w:t>
            </w:r>
            <w:r w:rsidRPr="009E2B53">
              <w:rPr>
                <w:sz w:val="19"/>
                <w:szCs w:val="19"/>
                <w:rPrChange w:id="231" w:author="Michal Staněk" w:date="2021-04-16T13:18:00Z">
                  <w:rPr>
                    <w:sz w:val="19"/>
                    <w:szCs w:val="19"/>
                  </w:rPr>
                </w:rPrChange>
              </w:rPr>
              <w:t xml:space="preserve">psaní; </w:t>
            </w:r>
            <w:r w:rsidRPr="009E2B53">
              <w:rPr>
                <w:b/>
                <w:sz w:val="19"/>
                <w:szCs w:val="19"/>
                <w:rPrChange w:id="232" w:author="Michal Staněk" w:date="2021-04-16T13:18:00Z">
                  <w:rPr>
                    <w:b/>
                    <w:sz w:val="19"/>
                    <w:szCs w:val="19"/>
                  </w:rPr>
                </w:rPrChange>
              </w:rPr>
              <w:t>Porozumění odbornému textu</w:t>
            </w:r>
            <w:r w:rsidRPr="009E2B53">
              <w:rPr>
                <w:sz w:val="19"/>
                <w:szCs w:val="19"/>
                <w:rPrChange w:id="233" w:author="Michal Staněk" w:date="2021-04-16T13:18:00Z">
                  <w:rPr>
                    <w:sz w:val="19"/>
                    <w:szCs w:val="19"/>
                  </w:rPr>
                </w:rPrChange>
              </w:rPr>
              <w:t>, schopnost zpracovat získané informace a prezentovat je</w:t>
            </w:r>
            <w:r w:rsidRPr="009E2B53">
              <w:rPr>
                <w:spacing w:val="-13"/>
                <w:sz w:val="19"/>
                <w:szCs w:val="19"/>
                <w:rPrChange w:id="234" w:author="Michal Staněk" w:date="2021-04-16T13:18:00Z">
                  <w:rPr>
                    <w:spacing w:val="-13"/>
                    <w:sz w:val="19"/>
                    <w:szCs w:val="19"/>
                  </w:rPr>
                </w:rPrChange>
              </w:rPr>
              <w:t xml:space="preserve"> </w:t>
            </w:r>
            <w:r w:rsidRPr="009E2B53">
              <w:rPr>
                <w:sz w:val="19"/>
                <w:szCs w:val="19"/>
                <w:rPrChange w:id="235" w:author="Michal Staněk" w:date="2021-04-16T13:18:00Z">
                  <w:rPr>
                    <w:sz w:val="19"/>
                    <w:szCs w:val="19"/>
                  </w:rPr>
                </w:rPrChange>
              </w:rPr>
              <w:t xml:space="preserve">ústně. </w:t>
            </w:r>
            <w:r w:rsidRPr="009E2B53">
              <w:rPr>
                <w:b/>
                <w:sz w:val="19"/>
                <w:szCs w:val="19"/>
                <w:rPrChange w:id="236" w:author="Michal Staněk" w:date="2021-04-16T13:18:00Z">
                  <w:rPr>
                    <w:b/>
                    <w:sz w:val="19"/>
                    <w:szCs w:val="19"/>
                  </w:rPr>
                </w:rPrChange>
              </w:rPr>
              <w:t>Přečteno min. 200 stran</w:t>
            </w:r>
            <w:r w:rsidRPr="009E2B53">
              <w:rPr>
                <w:sz w:val="19"/>
                <w:szCs w:val="19"/>
                <w:rPrChange w:id="237" w:author="Michal Staněk" w:date="2021-04-16T13:18:00Z">
                  <w:rPr>
                    <w:sz w:val="19"/>
                    <w:szCs w:val="19"/>
                  </w:rPr>
                </w:rPrChange>
              </w:rPr>
              <w:t xml:space="preserve"> odborného anglického textu z oboru. </w:t>
            </w:r>
            <w:r w:rsidRPr="009E2B53">
              <w:rPr>
                <w:b/>
                <w:sz w:val="19"/>
                <w:szCs w:val="19"/>
                <w:rPrChange w:id="238" w:author="Michal Staněk" w:date="2021-04-16T13:18:00Z">
                  <w:rPr>
                    <w:b/>
                    <w:sz w:val="19"/>
                    <w:szCs w:val="19"/>
                  </w:rPr>
                </w:rPrChange>
              </w:rPr>
              <w:t xml:space="preserve">Prezentace </w:t>
            </w:r>
            <w:r w:rsidRPr="009E2B53">
              <w:rPr>
                <w:sz w:val="19"/>
                <w:szCs w:val="19"/>
                <w:rPrChange w:id="239" w:author="Michal Staněk" w:date="2021-04-16T13:18:00Z">
                  <w:rPr>
                    <w:sz w:val="19"/>
                    <w:szCs w:val="19"/>
                  </w:rPr>
                </w:rPrChange>
              </w:rPr>
              <w:t xml:space="preserve">na základě zadané části přečteného odborného textu. Použití prostředků typických pro tento žánr </w:t>
            </w:r>
            <w:r w:rsidR="00AA4B38" w:rsidRPr="009E2B53">
              <w:rPr>
                <w:sz w:val="19"/>
                <w:szCs w:val="19"/>
                <w:shd w:val="clear" w:color="auto" w:fill="FFFFFF"/>
                <w:rPrChange w:id="240" w:author="Michal Staněk" w:date="2021-04-16T13:18:00Z">
                  <w:rPr>
                    <w:sz w:val="19"/>
                    <w:szCs w:val="19"/>
                    <w:shd w:val="clear" w:color="auto" w:fill="FFFFFF"/>
                  </w:rPr>
                </w:rPrChange>
              </w:rPr>
              <w:t>–</w:t>
            </w:r>
            <w:r w:rsidRPr="009E2B53">
              <w:rPr>
                <w:sz w:val="19"/>
                <w:szCs w:val="19"/>
                <w:rPrChange w:id="241" w:author="Michal Staněk" w:date="2021-04-16T13:18:00Z">
                  <w:rPr>
                    <w:sz w:val="19"/>
                    <w:szCs w:val="19"/>
                  </w:rPr>
                </w:rPrChange>
              </w:rPr>
              <w:t xml:space="preserve"> struktura, spojovací fráze, neverbální komunikace, vizuální pomůcky atd. Jazyk potřebný pro situace, do nichž se dostává vědecký pracovník.</w:t>
            </w:r>
          </w:p>
        </w:tc>
      </w:tr>
      <w:tr w:rsidR="00816CB0" w14:paraId="478F909A" w14:textId="77777777" w:rsidTr="000C4A98">
        <w:trPr>
          <w:trHeight w:val="197"/>
        </w:trPr>
        <w:tc>
          <w:tcPr>
            <w:tcW w:w="3403" w:type="dxa"/>
            <w:gridSpan w:val="3"/>
            <w:tcBorders>
              <w:top w:val="nil"/>
            </w:tcBorders>
            <w:shd w:val="clear" w:color="auto" w:fill="F7CAAC"/>
          </w:tcPr>
          <w:p w14:paraId="478C57BD" w14:textId="77777777" w:rsidR="00816CB0" w:rsidRDefault="00816CB0" w:rsidP="00816CB0">
            <w:pPr>
              <w:jc w:val="both"/>
              <w:rPr>
                <w:b/>
              </w:rPr>
            </w:pPr>
            <w:r>
              <w:rPr>
                <w:b/>
              </w:rPr>
              <w:t>Garant předmětu</w:t>
            </w:r>
          </w:p>
        </w:tc>
        <w:tc>
          <w:tcPr>
            <w:tcW w:w="6703" w:type="dxa"/>
            <w:gridSpan w:val="20"/>
            <w:tcBorders>
              <w:top w:val="nil"/>
            </w:tcBorders>
          </w:tcPr>
          <w:p w14:paraId="6E0EC45A" w14:textId="7CE5FB1F" w:rsidR="00816CB0" w:rsidRDefault="00816CB0" w:rsidP="00816CB0">
            <w:pPr>
              <w:jc w:val="both"/>
            </w:pPr>
            <w:r w:rsidRPr="00041758">
              <w:rPr>
                <w:spacing w:val="-2"/>
              </w:rPr>
              <w:t>doc. Ing.</w:t>
            </w:r>
            <w:r>
              <w:rPr>
                <w:spacing w:val="-2"/>
              </w:rPr>
              <w:t xml:space="preserve"> Anežka </w:t>
            </w:r>
            <w:proofErr w:type="spellStart"/>
            <w:r>
              <w:rPr>
                <w:spacing w:val="-2"/>
              </w:rPr>
              <w:t>Lengálová</w:t>
            </w:r>
            <w:proofErr w:type="spellEnd"/>
            <w:r>
              <w:rPr>
                <w:spacing w:val="-2"/>
              </w:rPr>
              <w:t>, Ph.D.</w:t>
            </w:r>
          </w:p>
        </w:tc>
      </w:tr>
      <w:tr w:rsidR="00816CB0" w14:paraId="064658B4" w14:textId="77777777" w:rsidTr="000C4A98">
        <w:trPr>
          <w:trHeight w:val="243"/>
        </w:trPr>
        <w:tc>
          <w:tcPr>
            <w:tcW w:w="3403" w:type="dxa"/>
            <w:gridSpan w:val="3"/>
            <w:tcBorders>
              <w:top w:val="nil"/>
            </w:tcBorders>
            <w:shd w:val="clear" w:color="auto" w:fill="F7CAAC"/>
          </w:tcPr>
          <w:p w14:paraId="69AB50F7" w14:textId="77777777" w:rsidR="00816CB0" w:rsidRDefault="00816CB0" w:rsidP="00816CB0">
            <w:pPr>
              <w:jc w:val="both"/>
              <w:rPr>
                <w:b/>
              </w:rPr>
            </w:pPr>
            <w:r>
              <w:rPr>
                <w:b/>
              </w:rPr>
              <w:t>Zapojení garanta do výuky předmětu</w:t>
            </w:r>
          </w:p>
        </w:tc>
        <w:tc>
          <w:tcPr>
            <w:tcW w:w="6703" w:type="dxa"/>
            <w:gridSpan w:val="20"/>
            <w:tcBorders>
              <w:top w:val="nil"/>
            </w:tcBorders>
          </w:tcPr>
          <w:p w14:paraId="6C4DF895" w14:textId="7C77BC0F" w:rsidR="00816CB0" w:rsidRDefault="00816CB0" w:rsidP="00816CB0">
            <w:pPr>
              <w:jc w:val="both"/>
            </w:pPr>
            <w:proofErr w:type="gramStart"/>
            <w:r w:rsidRPr="005E38C5">
              <w:t>100%</w:t>
            </w:r>
            <w:proofErr w:type="gramEnd"/>
          </w:p>
        </w:tc>
      </w:tr>
      <w:tr w:rsidR="00816CB0" w14:paraId="4E6B1607" w14:textId="77777777" w:rsidTr="000C4A98">
        <w:tc>
          <w:tcPr>
            <w:tcW w:w="3403" w:type="dxa"/>
            <w:gridSpan w:val="3"/>
            <w:shd w:val="clear" w:color="auto" w:fill="F7CAAC"/>
          </w:tcPr>
          <w:p w14:paraId="53C5AC82" w14:textId="77777777" w:rsidR="00816CB0" w:rsidRDefault="00816CB0" w:rsidP="00816CB0">
            <w:pPr>
              <w:jc w:val="both"/>
              <w:rPr>
                <w:b/>
              </w:rPr>
            </w:pPr>
            <w:r>
              <w:rPr>
                <w:b/>
              </w:rPr>
              <w:t>Vyučující</w:t>
            </w:r>
          </w:p>
        </w:tc>
        <w:tc>
          <w:tcPr>
            <w:tcW w:w="6703" w:type="dxa"/>
            <w:gridSpan w:val="20"/>
            <w:tcBorders>
              <w:bottom w:val="nil"/>
            </w:tcBorders>
          </w:tcPr>
          <w:p w14:paraId="6177DD21" w14:textId="77777777" w:rsidR="00816CB0" w:rsidRDefault="00816CB0" w:rsidP="00816CB0">
            <w:pPr>
              <w:jc w:val="both"/>
            </w:pPr>
          </w:p>
        </w:tc>
      </w:tr>
      <w:tr w:rsidR="00816CB0" w14:paraId="08DB0995" w14:textId="77777777" w:rsidTr="000C4A98">
        <w:trPr>
          <w:trHeight w:val="272"/>
        </w:trPr>
        <w:tc>
          <w:tcPr>
            <w:tcW w:w="10106" w:type="dxa"/>
            <w:gridSpan w:val="23"/>
            <w:tcBorders>
              <w:top w:val="nil"/>
            </w:tcBorders>
          </w:tcPr>
          <w:p w14:paraId="7D38D89D" w14:textId="07204AE6" w:rsidR="00816CB0" w:rsidRDefault="00816CB0" w:rsidP="00816CB0">
            <w:pPr>
              <w:spacing w:before="20" w:after="20"/>
              <w:jc w:val="both"/>
            </w:pPr>
            <w:r w:rsidRPr="00041758">
              <w:rPr>
                <w:spacing w:val="-2"/>
              </w:rPr>
              <w:t>doc. Ing.</w:t>
            </w:r>
            <w:r>
              <w:rPr>
                <w:spacing w:val="-2"/>
              </w:rPr>
              <w:t xml:space="preserve"> Anežka </w:t>
            </w:r>
            <w:proofErr w:type="spellStart"/>
            <w:r>
              <w:rPr>
                <w:spacing w:val="-2"/>
              </w:rPr>
              <w:t>Lengálová</w:t>
            </w:r>
            <w:proofErr w:type="spellEnd"/>
            <w:r>
              <w:rPr>
                <w:spacing w:val="-2"/>
              </w:rPr>
              <w:t>, Ph.D.</w:t>
            </w:r>
          </w:p>
        </w:tc>
      </w:tr>
      <w:tr w:rsidR="00816CB0" w14:paraId="0A8C85AB" w14:textId="77777777" w:rsidTr="000C4A98">
        <w:tc>
          <w:tcPr>
            <w:tcW w:w="3403" w:type="dxa"/>
            <w:gridSpan w:val="3"/>
            <w:shd w:val="clear" w:color="auto" w:fill="F7CAAC"/>
          </w:tcPr>
          <w:p w14:paraId="560B470F" w14:textId="77777777" w:rsidR="00816CB0" w:rsidRDefault="00816CB0" w:rsidP="00816CB0">
            <w:pPr>
              <w:jc w:val="both"/>
              <w:rPr>
                <w:b/>
              </w:rPr>
            </w:pPr>
            <w:r>
              <w:rPr>
                <w:b/>
              </w:rPr>
              <w:t>Stručná anotace předmětu</w:t>
            </w:r>
          </w:p>
        </w:tc>
        <w:tc>
          <w:tcPr>
            <w:tcW w:w="6703" w:type="dxa"/>
            <w:gridSpan w:val="20"/>
            <w:tcBorders>
              <w:bottom w:val="nil"/>
            </w:tcBorders>
          </w:tcPr>
          <w:p w14:paraId="09B1F18E" w14:textId="77777777" w:rsidR="00816CB0" w:rsidRDefault="00816CB0" w:rsidP="00816CB0">
            <w:pPr>
              <w:jc w:val="both"/>
            </w:pPr>
          </w:p>
        </w:tc>
      </w:tr>
      <w:tr w:rsidR="00816CB0" w14:paraId="6FD14D03" w14:textId="77777777" w:rsidTr="000C4A98">
        <w:trPr>
          <w:trHeight w:val="2354"/>
        </w:trPr>
        <w:tc>
          <w:tcPr>
            <w:tcW w:w="10106" w:type="dxa"/>
            <w:gridSpan w:val="23"/>
            <w:tcBorders>
              <w:top w:val="nil"/>
              <w:bottom w:val="single" w:sz="12" w:space="0" w:color="auto"/>
            </w:tcBorders>
          </w:tcPr>
          <w:p w14:paraId="23DC4025" w14:textId="77777777" w:rsidR="00816CB0" w:rsidRPr="006B761E" w:rsidRDefault="00816CB0" w:rsidP="00816CB0">
            <w:pPr>
              <w:pStyle w:val="TableParagraph"/>
              <w:ind w:left="0"/>
              <w:jc w:val="both"/>
              <w:rPr>
                <w:sz w:val="20"/>
                <w:szCs w:val="20"/>
                <w:lang w:val="cs-CZ"/>
              </w:rPr>
            </w:pPr>
            <w:r w:rsidRPr="006B761E">
              <w:rPr>
                <w:sz w:val="20"/>
                <w:szCs w:val="20"/>
                <w:lang w:val="cs-CZ"/>
              </w:rPr>
              <w:lastRenderedPageBreak/>
              <w:t>Cílem předmětu je seznámit studenty se čtyřmi základními oblastmi komunikačních a prezentačních dovedností v angličtině: porozumění textu, psaní odborného článku, ústní prezentace výsledků výzkumu a profesní komunikace.</w:t>
            </w:r>
          </w:p>
          <w:p w14:paraId="5395922C" w14:textId="65B57C08" w:rsidR="00816CB0" w:rsidRPr="006B761E" w:rsidRDefault="00816CB0" w:rsidP="00816CB0">
            <w:pPr>
              <w:pStyle w:val="TableParagraph"/>
              <w:numPr>
                <w:ilvl w:val="1"/>
                <w:numId w:val="17"/>
              </w:numPr>
              <w:ind w:left="113" w:hanging="113"/>
              <w:jc w:val="both"/>
              <w:rPr>
                <w:sz w:val="20"/>
                <w:szCs w:val="20"/>
                <w:lang w:val="cs-CZ"/>
              </w:rPr>
            </w:pPr>
            <w:r w:rsidRPr="006B761E">
              <w:rPr>
                <w:sz w:val="20"/>
                <w:szCs w:val="20"/>
                <w:lang w:val="cs-CZ"/>
              </w:rPr>
              <w:t xml:space="preserve">Odborná terminologie potřebná v praxi vědecko-vývojového pracovníka působícího v dané oblasti a její následné použití v kontextu (čtení, porozumění a práce s autentickým odborným textem z příslušné oblasti </w:t>
            </w:r>
            <w:r w:rsidR="008250B3">
              <w:rPr>
                <w:sz w:val="19"/>
                <w:szCs w:val="19"/>
                <w:shd w:val="clear" w:color="auto" w:fill="FFFFFF"/>
              </w:rPr>
              <w:t>–</w:t>
            </w:r>
            <w:r w:rsidRPr="006B761E">
              <w:rPr>
                <w:sz w:val="20"/>
                <w:szCs w:val="20"/>
                <w:lang w:val="cs-CZ"/>
              </w:rPr>
              <w:t xml:space="preserve"> abstrakce, dedukce, sumarizace, </w:t>
            </w:r>
            <w:proofErr w:type="gramStart"/>
            <w:r w:rsidRPr="006B761E">
              <w:rPr>
                <w:sz w:val="20"/>
                <w:szCs w:val="20"/>
                <w:lang w:val="cs-CZ"/>
              </w:rPr>
              <w:t>argumentace,</w:t>
            </w:r>
            <w:proofErr w:type="gramEnd"/>
            <w:r w:rsidRPr="006B761E">
              <w:rPr>
                <w:sz w:val="20"/>
                <w:szCs w:val="20"/>
                <w:lang w:val="cs-CZ"/>
              </w:rPr>
              <w:t xml:space="preserve"> apod.). </w:t>
            </w:r>
          </w:p>
          <w:p w14:paraId="2C158DCF" w14:textId="64468454" w:rsidR="00816CB0" w:rsidRPr="006B761E" w:rsidRDefault="00816CB0" w:rsidP="00816CB0">
            <w:pPr>
              <w:pStyle w:val="TableParagraph"/>
              <w:numPr>
                <w:ilvl w:val="1"/>
                <w:numId w:val="17"/>
              </w:numPr>
              <w:ind w:left="113" w:hanging="113"/>
              <w:jc w:val="both"/>
              <w:rPr>
                <w:sz w:val="20"/>
                <w:szCs w:val="20"/>
                <w:lang w:val="cs-CZ"/>
              </w:rPr>
            </w:pPr>
            <w:r w:rsidRPr="006B761E">
              <w:rPr>
                <w:sz w:val="20"/>
                <w:szCs w:val="20"/>
                <w:lang w:val="cs-CZ"/>
              </w:rPr>
              <w:t xml:space="preserve">Psaní odborných textů v praxi vědecko-vývojového pracovníka </w:t>
            </w:r>
            <w:r w:rsidR="008250B3">
              <w:rPr>
                <w:sz w:val="19"/>
                <w:szCs w:val="19"/>
                <w:shd w:val="clear" w:color="auto" w:fill="FFFFFF"/>
              </w:rPr>
              <w:t>–</w:t>
            </w:r>
            <w:r w:rsidRPr="006B761E">
              <w:rPr>
                <w:sz w:val="20"/>
                <w:szCs w:val="20"/>
                <w:lang w:val="cs-CZ"/>
              </w:rPr>
              <w:t xml:space="preserve"> různé typy textů (od obecného ke konkrétnímu, problém </w:t>
            </w:r>
            <w:r w:rsidR="008250B3">
              <w:rPr>
                <w:sz w:val="19"/>
                <w:szCs w:val="19"/>
                <w:shd w:val="clear" w:color="auto" w:fill="FFFFFF"/>
              </w:rPr>
              <w:t>–</w:t>
            </w:r>
            <w:r w:rsidRPr="006B761E">
              <w:rPr>
                <w:sz w:val="20"/>
                <w:szCs w:val="20"/>
                <w:lang w:val="cs-CZ"/>
              </w:rPr>
              <w:t xml:space="preserve"> řešení, popis procesu, komentář k tabulkám/grafům, psaní souhrnu); psaní článku do odborného časopisu na základě vlastních výsledků výzkumu.</w:t>
            </w:r>
          </w:p>
          <w:p w14:paraId="51EE0049" w14:textId="004F76F1" w:rsidR="00816CB0" w:rsidRDefault="00816CB0" w:rsidP="00816CB0">
            <w:pPr>
              <w:pStyle w:val="Odstavecseseznamem"/>
              <w:numPr>
                <w:ilvl w:val="1"/>
                <w:numId w:val="17"/>
              </w:numPr>
              <w:ind w:left="113" w:hanging="113"/>
              <w:jc w:val="both"/>
            </w:pPr>
            <w:r w:rsidRPr="006B761E">
              <w:t xml:space="preserve">Příprava a přednes odborných prezentací v dané oblasti, tvorba a prezentace posteru </w:t>
            </w:r>
            <w:r w:rsidR="008250B3">
              <w:rPr>
                <w:sz w:val="19"/>
                <w:szCs w:val="19"/>
                <w:shd w:val="clear" w:color="auto" w:fill="FFFFFF"/>
              </w:rPr>
              <w:t>–</w:t>
            </w:r>
            <w:r w:rsidRPr="006B761E">
              <w:t xml:space="preserve"> dovednosti pro mezinárodní konference</w:t>
            </w:r>
            <w:r w:rsidRPr="006B761E">
              <w:rPr>
                <w:lang w:val="en-GB"/>
              </w:rPr>
              <w:t xml:space="preserve">; </w:t>
            </w:r>
            <w:r w:rsidRPr="006B761E">
              <w:t>zpětná vazba od vyučujícího a peer feedback.</w:t>
            </w:r>
          </w:p>
          <w:p w14:paraId="53794ECF" w14:textId="4FE797B8" w:rsidR="00816CB0" w:rsidRPr="001762EB" w:rsidRDefault="00EB5527" w:rsidP="00EB5527">
            <w:pPr>
              <w:pStyle w:val="Odstavecseseznamem"/>
              <w:numPr>
                <w:ilvl w:val="1"/>
                <w:numId w:val="17"/>
              </w:numPr>
              <w:ind w:left="113" w:hanging="113"/>
              <w:jc w:val="both"/>
            </w:pPr>
            <w:r>
              <w:t>D</w:t>
            </w:r>
            <w:r w:rsidR="00816CB0" w:rsidRPr="006B761E">
              <w:t>alší typy ústní komunikace (v oblasti odborné i profesní), s nimiž se vědecko-výzkumný pracovník setkává.</w:t>
            </w:r>
          </w:p>
        </w:tc>
      </w:tr>
      <w:tr w:rsidR="00816CB0" w14:paraId="455B156C" w14:textId="77777777" w:rsidTr="000C4A98">
        <w:trPr>
          <w:trHeight w:val="265"/>
        </w:trPr>
        <w:tc>
          <w:tcPr>
            <w:tcW w:w="3904" w:type="dxa"/>
            <w:gridSpan w:val="7"/>
            <w:tcBorders>
              <w:top w:val="nil"/>
            </w:tcBorders>
            <w:shd w:val="clear" w:color="auto" w:fill="F7CAAC"/>
          </w:tcPr>
          <w:p w14:paraId="4B8468EC" w14:textId="244414B8" w:rsidR="00816CB0" w:rsidRPr="001762EB" w:rsidRDefault="00816CB0" w:rsidP="00816CB0">
            <w:pPr>
              <w:jc w:val="both"/>
            </w:pPr>
            <w:r w:rsidRPr="001762EB">
              <w:rPr>
                <w:b/>
              </w:rPr>
              <w:t xml:space="preserve">Studijní literatura a studijní </w:t>
            </w:r>
            <w:r w:rsidRPr="00BA62B5">
              <w:rPr>
                <w:b/>
              </w:rPr>
              <w:t>pomůcky</w:t>
            </w:r>
          </w:p>
        </w:tc>
        <w:tc>
          <w:tcPr>
            <w:tcW w:w="6202" w:type="dxa"/>
            <w:gridSpan w:val="16"/>
            <w:tcBorders>
              <w:top w:val="nil"/>
              <w:bottom w:val="nil"/>
            </w:tcBorders>
          </w:tcPr>
          <w:p w14:paraId="31B9F0E3" w14:textId="77777777" w:rsidR="00816CB0" w:rsidRPr="001762EB" w:rsidRDefault="00816CB0" w:rsidP="00816CB0">
            <w:pPr>
              <w:jc w:val="both"/>
            </w:pPr>
          </w:p>
        </w:tc>
      </w:tr>
      <w:tr w:rsidR="00816CB0" w14:paraId="3095DC47" w14:textId="77777777" w:rsidTr="000C4A98">
        <w:trPr>
          <w:trHeight w:val="1497"/>
        </w:trPr>
        <w:tc>
          <w:tcPr>
            <w:tcW w:w="10106" w:type="dxa"/>
            <w:gridSpan w:val="23"/>
            <w:tcBorders>
              <w:top w:val="nil"/>
            </w:tcBorders>
          </w:tcPr>
          <w:p w14:paraId="2183D7BC" w14:textId="77777777" w:rsidR="00816CB0" w:rsidRPr="00DA4B30" w:rsidRDefault="00816CB0" w:rsidP="00816CB0">
            <w:pPr>
              <w:pStyle w:val="TableParagraph"/>
              <w:ind w:left="0"/>
              <w:jc w:val="both"/>
              <w:rPr>
                <w:sz w:val="20"/>
                <w:szCs w:val="20"/>
              </w:rPr>
            </w:pPr>
            <w:proofErr w:type="spellStart"/>
            <w:r w:rsidRPr="00DA4B30">
              <w:rPr>
                <w:sz w:val="20"/>
                <w:szCs w:val="20"/>
                <w:u w:val="single"/>
              </w:rPr>
              <w:t>Povinná</w:t>
            </w:r>
            <w:proofErr w:type="spellEnd"/>
            <w:r w:rsidRPr="00DA4B30">
              <w:rPr>
                <w:sz w:val="20"/>
                <w:szCs w:val="20"/>
                <w:u w:val="single"/>
              </w:rPr>
              <w:t xml:space="preserve"> </w:t>
            </w:r>
            <w:proofErr w:type="spellStart"/>
            <w:r w:rsidRPr="00DA4B30">
              <w:rPr>
                <w:sz w:val="20"/>
                <w:szCs w:val="20"/>
                <w:u w:val="single"/>
              </w:rPr>
              <w:t>literatura</w:t>
            </w:r>
            <w:proofErr w:type="spellEnd"/>
            <w:r w:rsidRPr="00DA4B30">
              <w:rPr>
                <w:sz w:val="20"/>
                <w:szCs w:val="20"/>
                <w:u w:val="single"/>
              </w:rPr>
              <w:t>:</w:t>
            </w:r>
          </w:p>
          <w:p w14:paraId="59F812F9" w14:textId="69C7CC56" w:rsidR="00816CB0" w:rsidRPr="00DA4B30" w:rsidRDefault="00816CB0" w:rsidP="00816CB0">
            <w:pPr>
              <w:pStyle w:val="TableParagraph"/>
              <w:ind w:left="0"/>
              <w:jc w:val="both"/>
              <w:rPr>
                <w:sz w:val="20"/>
                <w:szCs w:val="20"/>
              </w:rPr>
            </w:pPr>
            <w:r w:rsidRPr="00DA4B30">
              <w:rPr>
                <w:sz w:val="20"/>
                <w:szCs w:val="20"/>
              </w:rPr>
              <w:t xml:space="preserve">CHAZAL, E., </w:t>
            </w:r>
            <w:proofErr w:type="spellStart"/>
            <w:r w:rsidRPr="00DA4B30">
              <w:rPr>
                <w:sz w:val="20"/>
                <w:szCs w:val="20"/>
              </w:rPr>
              <w:t>McCARTER</w:t>
            </w:r>
            <w:proofErr w:type="spellEnd"/>
            <w:r w:rsidRPr="00DA4B30">
              <w:rPr>
                <w:sz w:val="20"/>
                <w:szCs w:val="20"/>
              </w:rPr>
              <w:t xml:space="preserve">, S. </w:t>
            </w:r>
            <w:r w:rsidRPr="00DA4B30">
              <w:rPr>
                <w:i/>
                <w:sz w:val="20"/>
                <w:szCs w:val="20"/>
              </w:rPr>
              <w:t>Oxford EAP: A Course in English for Academic Purposes</w:t>
            </w:r>
            <w:r w:rsidRPr="00DA4B30">
              <w:rPr>
                <w:sz w:val="20"/>
                <w:szCs w:val="20"/>
              </w:rPr>
              <w:t xml:space="preserve">. 1. </w:t>
            </w:r>
            <w:proofErr w:type="spellStart"/>
            <w:r w:rsidRPr="00DA4B30">
              <w:rPr>
                <w:sz w:val="20"/>
                <w:szCs w:val="20"/>
              </w:rPr>
              <w:t>vyd</w:t>
            </w:r>
            <w:proofErr w:type="spellEnd"/>
            <w:r w:rsidRPr="00DA4B30">
              <w:rPr>
                <w:sz w:val="20"/>
                <w:szCs w:val="20"/>
              </w:rPr>
              <w:t>. Oxford: Oxford University Press, 2012</w:t>
            </w:r>
            <w:r>
              <w:rPr>
                <w:sz w:val="20"/>
                <w:szCs w:val="20"/>
              </w:rPr>
              <w:t>.</w:t>
            </w:r>
            <w:r w:rsidRPr="00DA4B30">
              <w:rPr>
                <w:sz w:val="20"/>
                <w:szCs w:val="20"/>
              </w:rPr>
              <w:t xml:space="preserve"> 152 s. ISBN 978-0-19-400183-0.</w:t>
            </w:r>
          </w:p>
          <w:p w14:paraId="1CFCC5D5" w14:textId="0E08F1B8" w:rsidR="00816CB0" w:rsidRPr="00DA4B30" w:rsidRDefault="00816CB0" w:rsidP="00816CB0">
            <w:pPr>
              <w:pStyle w:val="TableParagraph"/>
              <w:ind w:left="0"/>
              <w:jc w:val="both"/>
              <w:rPr>
                <w:sz w:val="20"/>
                <w:szCs w:val="20"/>
              </w:rPr>
            </w:pPr>
            <w:r w:rsidRPr="00DA4B30">
              <w:rPr>
                <w:sz w:val="20"/>
                <w:szCs w:val="20"/>
              </w:rPr>
              <w:t xml:space="preserve">SWALES, J.M., FEAK, CH.B. </w:t>
            </w:r>
            <w:r w:rsidRPr="00DA4B30">
              <w:rPr>
                <w:i/>
                <w:sz w:val="20"/>
                <w:szCs w:val="20"/>
              </w:rPr>
              <w:t>Academic Writing for Graduate Students: Essential Tasks and Skills</w:t>
            </w:r>
            <w:r w:rsidRPr="00DA4B30">
              <w:rPr>
                <w:sz w:val="20"/>
                <w:szCs w:val="20"/>
              </w:rPr>
              <w:t xml:space="preserve">. 3. </w:t>
            </w:r>
            <w:proofErr w:type="spellStart"/>
            <w:r w:rsidRPr="00DA4B30">
              <w:rPr>
                <w:sz w:val="20"/>
                <w:szCs w:val="20"/>
              </w:rPr>
              <w:t>vyd</w:t>
            </w:r>
            <w:proofErr w:type="spellEnd"/>
            <w:r w:rsidRPr="00DA4B30">
              <w:rPr>
                <w:sz w:val="20"/>
                <w:szCs w:val="20"/>
              </w:rPr>
              <w:t>. Ann Arbor: University of Michigan Press, 2012</w:t>
            </w:r>
            <w:r>
              <w:rPr>
                <w:sz w:val="20"/>
                <w:szCs w:val="20"/>
              </w:rPr>
              <w:t>.</w:t>
            </w:r>
            <w:r w:rsidRPr="00DA4B30">
              <w:rPr>
                <w:sz w:val="20"/>
                <w:szCs w:val="20"/>
              </w:rPr>
              <w:t xml:space="preserve"> vi, 117 s. ISBN 978-0-472-034758.</w:t>
            </w:r>
          </w:p>
          <w:p w14:paraId="283E3B05" w14:textId="62F0CCDD" w:rsidR="00816CB0" w:rsidRPr="00DA4B30" w:rsidRDefault="00816CB0" w:rsidP="00816CB0">
            <w:pPr>
              <w:pStyle w:val="TableParagraph"/>
              <w:ind w:left="0"/>
              <w:jc w:val="both"/>
              <w:rPr>
                <w:sz w:val="20"/>
                <w:szCs w:val="20"/>
              </w:rPr>
            </w:pPr>
            <w:r w:rsidRPr="00DA4B30">
              <w:rPr>
                <w:sz w:val="20"/>
                <w:szCs w:val="20"/>
              </w:rPr>
              <w:t xml:space="preserve">LENGÁLOVÁ, A. </w:t>
            </w:r>
            <w:r w:rsidRPr="00DA4B30">
              <w:rPr>
                <w:i/>
                <w:sz w:val="20"/>
                <w:szCs w:val="20"/>
              </w:rPr>
              <w:t>Communication Skills for International Conferences</w:t>
            </w:r>
            <w:r w:rsidRPr="00DA4B30">
              <w:rPr>
                <w:sz w:val="20"/>
                <w:szCs w:val="20"/>
              </w:rPr>
              <w:t xml:space="preserve">. 2. </w:t>
            </w:r>
            <w:proofErr w:type="spellStart"/>
            <w:r w:rsidRPr="00DA4B30">
              <w:rPr>
                <w:sz w:val="20"/>
                <w:szCs w:val="20"/>
              </w:rPr>
              <w:t>vyd</w:t>
            </w:r>
            <w:proofErr w:type="spellEnd"/>
            <w:r w:rsidRPr="00DA4B30">
              <w:rPr>
                <w:sz w:val="20"/>
                <w:szCs w:val="20"/>
              </w:rPr>
              <w:t xml:space="preserve">. </w:t>
            </w:r>
            <w:proofErr w:type="spellStart"/>
            <w:r w:rsidRPr="00DA4B30">
              <w:rPr>
                <w:sz w:val="20"/>
                <w:szCs w:val="20"/>
              </w:rPr>
              <w:t>Zlín</w:t>
            </w:r>
            <w:proofErr w:type="spellEnd"/>
            <w:r w:rsidRPr="00DA4B30">
              <w:rPr>
                <w:sz w:val="20"/>
                <w:szCs w:val="20"/>
              </w:rPr>
              <w:t>: UTB, 2008</w:t>
            </w:r>
            <w:r>
              <w:rPr>
                <w:sz w:val="20"/>
                <w:szCs w:val="20"/>
              </w:rPr>
              <w:t>.</w:t>
            </w:r>
            <w:r w:rsidRPr="00DA4B30">
              <w:rPr>
                <w:sz w:val="20"/>
                <w:szCs w:val="20"/>
              </w:rPr>
              <w:t xml:space="preserve"> 120 s. ISBN 9788073187514. </w:t>
            </w:r>
            <w:proofErr w:type="spellStart"/>
            <w:r w:rsidRPr="00DA4B30">
              <w:rPr>
                <w:sz w:val="20"/>
                <w:szCs w:val="20"/>
                <w:lang w:val="de-AT"/>
              </w:rPr>
              <w:t>Dostupné</w:t>
            </w:r>
            <w:proofErr w:type="spellEnd"/>
            <w:r w:rsidRPr="00DA4B30">
              <w:rPr>
                <w:sz w:val="20"/>
                <w:szCs w:val="20"/>
                <w:lang w:val="de-AT"/>
              </w:rPr>
              <w:t xml:space="preserve"> z: </w:t>
            </w:r>
            <w:hyperlink r:id="rId62" w:history="1">
              <w:r w:rsidRPr="00DA4B30">
                <w:rPr>
                  <w:rStyle w:val="Hypertextovodkaz"/>
                  <w:sz w:val="20"/>
                  <w:szCs w:val="20"/>
                  <w:lang w:val="de-AT"/>
                </w:rPr>
                <w:t>https://digilib.k.utb.cz/handle/10563/45940</w:t>
              </w:r>
            </w:hyperlink>
            <w:r w:rsidRPr="00DA4B30">
              <w:rPr>
                <w:sz w:val="20"/>
                <w:szCs w:val="20"/>
                <w:lang w:val="de-AT"/>
              </w:rPr>
              <w:t>.</w:t>
            </w:r>
          </w:p>
          <w:p w14:paraId="766B02F5" w14:textId="77777777" w:rsidR="00816CB0" w:rsidRPr="00DA4B30" w:rsidRDefault="00816CB0" w:rsidP="00816CB0">
            <w:pPr>
              <w:pStyle w:val="TableParagraph"/>
              <w:ind w:left="0"/>
              <w:jc w:val="both"/>
              <w:rPr>
                <w:sz w:val="20"/>
                <w:szCs w:val="20"/>
              </w:rPr>
            </w:pPr>
            <w:r w:rsidRPr="00DA4B30">
              <w:rPr>
                <w:sz w:val="20"/>
                <w:szCs w:val="20"/>
              </w:rPr>
              <w:t xml:space="preserve">CARTER, M. </w:t>
            </w:r>
            <w:r w:rsidRPr="00DA4B30">
              <w:rPr>
                <w:i/>
                <w:sz w:val="20"/>
                <w:szCs w:val="20"/>
              </w:rPr>
              <w:t xml:space="preserve">Designing Science Presentations. </w:t>
            </w:r>
            <w:r w:rsidRPr="00DA4B30">
              <w:rPr>
                <w:sz w:val="20"/>
                <w:szCs w:val="20"/>
              </w:rPr>
              <w:t xml:space="preserve">Elsevier, 2013. ISBN 978-0-12-385969-3. </w:t>
            </w:r>
            <w:proofErr w:type="spellStart"/>
            <w:r w:rsidRPr="00DA4B30">
              <w:rPr>
                <w:sz w:val="20"/>
                <w:szCs w:val="20"/>
              </w:rPr>
              <w:t>Dostupné</w:t>
            </w:r>
            <w:proofErr w:type="spellEnd"/>
            <w:r w:rsidRPr="00DA4B30">
              <w:rPr>
                <w:sz w:val="20"/>
                <w:szCs w:val="20"/>
              </w:rPr>
              <w:t xml:space="preserve"> z: </w:t>
            </w:r>
            <w:hyperlink r:id="rId63" w:history="1">
              <w:r w:rsidRPr="00DA4B30">
                <w:rPr>
                  <w:rStyle w:val="Hypertextovodkaz"/>
                  <w:sz w:val="20"/>
                  <w:szCs w:val="20"/>
                </w:rPr>
                <w:t>https://www.sciencedirect.com/book/9780123859693/designing-science-presentations</w:t>
              </w:r>
            </w:hyperlink>
            <w:r w:rsidRPr="00DA4B30">
              <w:rPr>
                <w:sz w:val="20"/>
                <w:szCs w:val="20"/>
              </w:rPr>
              <w:t>.</w:t>
            </w:r>
          </w:p>
          <w:p w14:paraId="025D7089" w14:textId="77777777" w:rsidR="00816CB0" w:rsidRPr="00FB41D2" w:rsidRDefault="00816CB0" w:rsidP="00816CB0">
            <w:pPr>
              <w:pStyle w:val="TableParagraph"/>
              <w:ind w:left="0"/>
              <w:jc w:val="both"/>
              <w:rPr>
                <w:sz w:val="20"/>
                <w:szCs w:val="20"/>
                <w:lang w:val="cs-CZ"/>
              </w:rPr>
            </w:pPr>
            <w:r w:rsidRPr="00FB41D2">
              <w:rPr>
                <w:sz w:val="20"/>
                <w:szCs w:val="20"/>
                <w:lang w:val="cs-CZ"/>
              </w:rPr>
              <w:t xml:space="preserve">Odborná anglická literatura pro přípravu prezentací doporučená školitelem. </w:t>
            </w:r>
          </w:p>
          <w:p w14:paraId="55B2F13D" w14:textId="77777777" w:rsidR="00816CB0" w:rsidRPr="00DA4B30" w:rsidRDefault="00816CB0" w:rsidP="00816CB0">
            <w:pPr>
              <w:pStyle w:val="TableParagraph"/>
              <w:ind w:left="0"/>
              <w:jc w:val="both"/>
              <w:rPr>
                <w:sz w:val="20"/>
                <w:szCs w:val="20"/>
              </w:rPr>
            </w:pPr>
          </w:p>
          <w:p w14:paraId="4CDD9737" w14:textId="77777777" w:rsidR="00816CB0" w:rsidRPr="00DA4B30" w:rsidRDefault="00816CB0" w:rsidP="00816CB0">
            <w:pPr>
              <w:pStyle w:val="TableParagraph"/>
              <w:ind w:left="0"/>
              <w:jc w:val="both"/>
              <w:rPr>
                <w:sz w:val="20"/>
                <w:szCs w:val="20"/>
              </w:rPr>
            </w:pPr>
            <w:proofErr w:type="spellStart"/>
            <w:r w:rsidRPr="00DA4B30">
              <w:rPr>
                <w:sz w:val="20"/>
                <w:szCs w:val="20"/>
                <w:u w:val="single"/>
              </w:rPr>
              <w:t>Doporučená</w:t>
            </w:r>
            <w:proofErr w:type="spellEnd"/>
            <w:r w:rsidRPr="00DA4B30">
              <w:rPr>
                <w:sz w:val="20"/>
                <w:szCs w:val="20"/>
                <w:u w:val="single"/>
              </w:rPr>
              <w:t xml:space="preserve"> </w:t>
            </w:r>
            <w:proofErr w:type="spellStart"/>
            <w:r w:rsidRPr="00DA4B30">
              <w:rPr>
                <w:sz w:val="20"/>
                <w:szCs w:val="20"/>
                <w:u w:val="single"/>
              </w:rPr>
              <w:t>literatura</w:t>
            </w:r>
            <w:proofErr w:type="spellEnd"/>
            <w:r w:rsidRPr="00DA4B30">
              <w:rPr>
                <w:sz w:val="20"/>
                <w:szCs w:val="20"/>
              </w:rPr>
              <w:t>:</w:t>
            </w:r>
          </w:p>
          <w:p w14:paraId="6BFEF298" w14:textId="7788BE10" w:rsidR="00816CB0" w:rsidRPr="00DA4B30" w:rsidRDefault="00816CB0" w:rsidP="00816CB0">
            <w:pPr>
              <w:pStyle w:val="TableParagraph"/>
              <w:ind w:left="0"/>
              <w:jc w:val="both"/>
              <w:rPr>
                <w:sz w:val="20"/>
                <w:szCs w:val="20"/>
              </w:rPr>
            </w:pPr>
            <w:r w:rsidRPr="00DA4B30">
              <w:rPr>
                <w:sz w:val="20"/>
                <w:szCs w:val="20"/>
              </w:rPr>
              <w:t xml:space="preserve">STEPHENS, B. </w:t>
            </w:r>
            <w:r w:rsidRPr="00DA4B30">
              <w:rPr>
                <w:i/>
                <w:sz w:val="20"/>
                <w:szCs w:val="20"/>
              </w:rPr>
              <w:t>Meetings in English: Be Effective in International Meetings</w:t>
            </w:r>
            <w:r w:rsidRPr="00DA4B30">
              <w:rPr>
                <w:sz w:val="20"/>
                <w:szCs w:val="20"/>
              </w:rPr>
              <w:t xml:space="preserve">. 1. </w:t>
            </w:r>
            <w:proofErr w:type="spellStart"/>
            <w:r w:rsidRPr="00DA4B30">
              <w:rPr>
                <w:sz w:val="20"/>
                <w:szCs w:val="20"/>
              </w:rPr>
              <w:t>vyd</w:t>
            </w:r>
            <w:proofErr w:type="spellEnd"/>
            <w:r w:rsidRPr="00DA4B30">
              <w:rPr>
                <w:sz w:val="20"/>
                <w:szCs w:val="20"/>
              </w:rPr>
              <w:t>. Oxford: Macmillan, 2011</w:t>
            </w:r>
            <w:r>
              <w:rPr>
                <w:sz w:val="20"/>
                <w:szCs w:val="20"/>
              </w:rPr>
              <w:t>.</w:t>
            </w:r>
            <w:r w:rsidRPr="00DA4B30">
              <w:rPr>
                <w:sz w:val="20"/>
                <w:szCs w:val="20"/>
              </w:rPr>
              <w:t xml:space="preserve"> 112 s. ISBN</w:t>
            </w:r>
            <w:r w:rsidRPr="00DA4B30">
              <w:rPr>
                <w:spacing w:val="-7"/>
                <w:sz w:val="20"/>
                <w:szCs w:val="20"/>
              </w:rPr>
              <w:t xml:space="preserve"> </w:t>
            </w:r>
            <w:r w:rsidRPr="00DA4B30">
              <w:rPr>
                <w:sz w:val="20"/>
                <w:szCs w:val="20"/>
              </w:rPr>
              <w:t>978-0-2304-0192-1.</w:t>
            </w:r>
          </w:p>
          <w:p w14:paraId="2EAD945A" w14:textId="456A7572" w:rsidR="00816CB0" w:rsidRPr="00DA4B30" w:rsidRDefault="00816CB0" w:rsidP="00816CB0">
            <w:pPr>
              <w:pStyle w:val="TableParagraph"/>
              <w:ind w:left="0"/>
              <w:jc w:val="both"/>
              <w:rPr>
                <w:sz w:val="20"/>
                <w:szCs w:val="20"/>
              </w:rPr>
            </w:pPr>
            <w:r w:rsidRPr="00DA4B30">
              <w:rPr>
                <w:sz w:val="20"/>
                <w:szCs w:val="20"/>
              </w:rPr>
              <w:t xml:space="preserve">FEAK, CH.B., REINHART, S.M., ROHLCK, T.N. </w:t>
            </w:r>
            <w:r w:rsidRPr="00DA4B30">
              <w:rPr>
                <w:i/>
                <w:sz w:val="20"/>
                <w:szCs w:val="20"/>
              </w:rPr>
              <w:t>Academic Interactions: Communicating on Campus</w:t>
            </w:r>
            <w:r w:rsidRPr="00DA4B30">
              <w:rPr>
                <w:sz w:val="20"/>
                <w:szCs w:val="20"/>
              </w:rPr>
              <w:t>. Ann Arbor: University of Michigan Press, 2009</w:t>
            </w:r>
            <w:r>
              <w:rPr>
                <w:sz w:val="20"/>
                <w:szCs w:val="20"/>
              </w:rPr>
              <w:t>.</w:t>
            </w:r>
            <w:r w:rsidRPr="00DA4B30">
              <w:rPr>
                <w:sz w:val="20"/>
                <w:szCs w:val="20"/>
              </w:rPr>
              <w:t xml:space="preserve"> xii, 204 s. ISBN 978-0-472-03332-4.</w:t>
            </w:r>
          </w:p>
          <w:p w14:paraId="110FF8F8" w14:textId="48AF7312" w:rsidR="00816CB0" w:rsidRPr="00DA4B30" w:rsidRDefault="00816CB0" w:rsidP="00816CB0">
            <w:pPr>
              <w:pStyle w:val="TableParagraph"/>
              <w:ind w:left="0"/>
              <w:jc w:val="both"/>
              <w:rPr>
                <w:sz w:val="20"/>
                <w:szCs w:val="20"/>
              </w:rPr>
            </w:pPr>
            <w:r w:rsidRPr="00DA4B30">
              <w:rPr>
                <w:sz w:val="20"/>
                <w:szCs w:val="20"/>
              </w:rPr>
              <w:t xml:space="preserve">ALLEY, M. </w:t>
            </w:r>
            <w:r w:rsidRPr="00DA4B30">
              <w:rPr>
                <w:i/>
                <w:sz w:val="20"/>
                <w:szCs w:val="20"/>
              </w:rPr>
              <w:t xml:space="preserve">The Craft of Scientific Writing. </w:t>
            </w:r>
            <w:r w:rsidRPr="00DA4B30">
              <w:rPr>
                <w:sz w:val="20"/>
                <w:szCs w:val="20"/>
              </w:rPr>
              <w:t xml:space="preserve">4. </w:t>
            </w:r>
            <w:proofErr w:type="spellStart"/>
            <w:r w:rsidRPr="00DA4B30">
              <w:rPr>
                <w:sz w:val="20"/>
                <w:szCs w:val="20"/>
              </w:rPr>
              <w:t>vyd</w:t>
            </w:r>
            <w:proofErr w:type="spellEnd"/>
            <w:r w:rsidRPr="00DA4B30">
              <w:rPr>
                <w:sz w:val="20"/>
                <w:szCs w:val="20"/>
              </w:rPr>
              <w:t>. Springer, 2018</w:t>
            </w:r>
            <w:r>
              <w:rPr>
                <w:sz w:val="20"/>
                <w:szCs w:val="20"/>
              </w:rPr>
              <w:t>.</w:t>
            </w:r>
            <w:r w:rsidRPr="00DA4B30">
              <w:rPr>
                <w:sz w:val="20"/>
                <w:szCs w:val="20"/>
              </w:rPr>
              <w:t xml:space="preserve"> 295 s. ISBN 978-1-4419-8287-2.</w:t>
            </w:r>
          </w:p>
          <w:p w14:paraId="56204F7A" w14:textId="2CCEEDEE" w:rsidR="00816CB0" w:rsidRPr="006B761E" w:rsidRDefault="00816CB0" w:rsidP="00816CB0">
            <w:pPr>
              <w:jc w:val="both"/>
              <w:rPr>
                <w:sz w:val="19"/>
                <w:szCs w:val="19"/>
              </w:rPr>
            </w:pPr>
            <w:r w:rsidRPr="00DA4B30">
              <w:t>Učebnice anglické gramatiky a slovní zásoby pro samostudium.</w:t>
            </w:r>
          </w:p>
        </w:tc>
      </w:tr>
      <w:tr w:rsidR="00816CB0" w14:paraId="5C907AAD" w14:textId="77777777" w:rsidTr="000C4A98">
        <w:tc>
          <w:tcPr>
            <w:tcW w:w="10106" w:type="dxa"/>
            <w:gridSpan w:val="23"/>
            <w:tcBorders>
              <w:top w:val="single" w:sz="12" w:space="0" w:color="auto"/>
              <w:left w:val="single" w:sz="2" w:space="0" w:color="auto"/>
              <w:bottom w:val="single" w:sz="2" w:space="0" w:color="auto"/>
              <w:right w:val="single" w:sz="2" w:space="0" w:color="auto"/>
            </w:tcBorders>
            <w:shd w:val="clear" w:color="auto" w:fill="F7CAAC"/>
          </w:tcPr>
          <w:p w14:paraId="00306B49" w14:textId="77777777" w:rsidR="00816CB0" w:rsidRPr="001762EB" w:rsidRDefault="00816CB0" w:rsidP="00816CB0">
            <w:pPr>
              <w:jc w:val="center"/>
              <w:rPr>
                <w:b/>
              </w:rPr>
            </w:pPr>
            <w:r w:rsidRPr="001762EB">
              <w:rPr>
                <w:b/>
              </w:rPr>
              <w:t>Informace ke kombinované nebo distanční formě</w:t>
            </w:r>
          </w:p>
        </w:tc>
      </w:tr>
      <w:tr w:rsidR="00816CB0" w14:paraId="7375E2ED" w14:textId="77777777" w:rsidTr="000C4A98">
        <w:tc>
          <w:tcPr>
            <w:tcW w:w="5038" w:type="dxa"/>
            <w:gridSpan w:val="10"/>
            <w:tcBorders>
              <w:top w:val="single" w:sz="2" w:space="0" w:color="auto"/>
            </w:tcBorders>
            <w:shd w:val="clear" w:color="auto" w:fill="F7CAAC"/>
          </w:tcPr>
          <w:p w14:paraId="2DBF30AB" w14:textId="77777777" w:rsidR="00816CB0" w:rsidRPr="001762EB" w:rsidRDefault="00816CB0" w:rsidP="00816CB0">
            <w:pPr>
              <w:jc w:val="both"/>
            </w:pPr>
            <w:r w:rsidRPr="001762EB">
              <w:rPr>
                <w:b/>
              </w:rPr>
              <w:t>Rozsah konzultací (soustředění)</w:t>
            </w:r>
          </w:p>
        </w:tc>
        <w:tc>
          <w:tcPr>
            <w:tcW w:w="889" w:type="dxa"/>
            <w:gridSpan w:val="2"/>
            <w:tcBorders>
              <w:top w:val="single" w:sz="2" w:space="0" w:color="auto"/>
            </w:tcBorders>
          </w:tcPr>
          <w:p w14:paraId="1ABACE9D" w14:textId="77777777" w:rsidR="00816CB0" w:rsidRPr="001762EB" w:rsidRDefault="00816CB0" w:rsidP="00816CB0">
            <w:pPr>
              <w:jc w:val="both"/>
            </w:pPr>
          </w:p>
        </w:tc>
        <w:tc>
          <w:tcPr>
            <w:tcW w:w="4179" w:type="dxa"/>
            <w:gridSpan w:val="11"/>
            <w:tcBorders>
              <w:top w:val="single" w:sz="2" w:space="0" w:color="auto"/>
            </w:tcBorders>
            <w:shd w:val="clear" w:color="auto" w:fill="F7CAAC"/>
          </w:tcPr>
          <w:p w14:paraId="0B95233F" w14:textId="77777777" w:rsidR="00816CB0" w:rsidRPr="001762EB" w:rsidRDefault="00816CB0" w:rsidP="00816CB0">
            <w:pPr>
              <w:jc w:val="both"/>
              <w:rPr>
                <w:b/>
              </w:rPr>
            </w:pPr>
            <w:r w:rsidRPr="001762EB">
              <w:rPr>
                <w:b/>
              </w:rPr>
              <w:t xml:space="preserve">hodin </w:t>
            </w:r>
          </w:p>
        </w:tc>
      </w:tr>
      <w:tr w:rsidR="00816CB0" w14:paraId="7D7C38EC" w14:textId="77777777" w:rsidTr="000C4A98">
        <w:tc>
          <w:tcPr>
            <w:tcW w:w="10106" w:type="dxa"/>
            <w:gridSpan w:val="23"/>
            <w:shd w:val="clear" w:color="auto" w:fill="F7CAAC"/>
          </w:tcPr>
          <w:p w14:paraId="0C8FA366" w14:textId="77777777" w:rsidR="00816CB0" w:rsidRPr="001762EB" w:rsidRDefault="00816CB0" w:rsidP="00816CB0">
            <w:pPr>
              <w:jc w:val="both"/>
              <w:rPr>
                <w:b/>
              </w:rPr>
            </w:pPr>
            <w:r w:rsidRPr="001762EB">
              <w:rPr>
                <w:b/>
              </w:rPr>
              <w:t>Informace o způsobu kontaktu s vyučujícím</w:t>
            </w:r>
          </w:p>
        </w:tc>
      </w:tr>
      <w:tr w:rsidR="00816CB0" w14:paraId="3A3F7F14" w14:textId="77777777" w:rsidTr="000C4A98">
        <w:trPr>
          <w:trHeight w:val="1373"/>
        </w:trPr>
        <w:tc>
          <w:tcPr>
            <w:tcW w:w="10106" w:type="dxa"/>
            <w:gridSpan w:val="23"/>
          </w:tcPr>
          <w:p w14:paraId="21A0B0C5" w14:textId="6C11AB2E" w:rsidR="00816CB0" w:rsidRPr="001762EB" w:rsidRDefault="00816CB0" w:rsidP="00816CB0">
            <w:pPr>
              <w:pStyle w:val="xxmsonormal"/>
              <w:shd w:val="clear" w:color="auto" w:fill="FFFFFF"/>
              <w:spacing w:before="0" w:beforeAutospacing="0" w:after="0" w:afterAutospacing="0"/>
              <w:jc w:val="both"/>
              <w:rPr>
                <w:color w:val="000000"/>
                <w:sz w:val="20"/>
                <w:szCs w:val="20"/>
              </w:rPr>
            </w:pPr>
            <w:r w:rsidRPr="001762EB">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2CAA32EF" w14:textId="77777777" w:rsidR="00816CB0" w:rsidRPr="001762EB" w:rsidRDefault="00816CB0" w:rsidP="00816CB0">
            <w:pPr>
              <w:pStyle w:val="xxmsonormal"/>
              <w:shd w:val="clear" w:color="auto" w:fill="FFFFFF"/>
              <w:spacing w:before="0" w:beforeAutospacing="0" w:after="0" w:afterAutospacing="0"/>
              <w:jc w:val="both"/>
              <w:rPr>
                <w:color w:val="000000"/>
                <w:sz w:val="20"/>
                <w:szCs w:val="20"/>
              </w:rPr>
            </w:pPr>
            <w:r w:rsidRPr="001762EB">
              <w:rPr>
                <w:color w:val="000000"/>
                <w:sz w:val="20"/>
                <w:szCs w:val="20"/>
              </w:rPr>
              <w:t> </w:t>
            </w:r>
          </w:p>
          <w:p w14:paraId="2E6DE42C" w14:textId="52258BBD" w:rsidR="00816CB0" w:rsidRDefault="00816CB0" w:rsidP="00816CB0">
            <w:pPr>
              <w:pStyle w:val="xxmsonormal"/>
              <w:shd w:val="clear" w:color="auto" w:fill="FFFFFF"/>
              <w:spacing w:before="0" w:beforeAutospacing="0" w:after="0" w:afterAutospacing="0"/>
              <w:rPr>
                <w:color w:val="000000"/>
                <w:sz w:val="20"/>
                <w:szCs w:val="20"/>
              </w:rPr>
            </w:pPr>
            <w:r w:rsidRPr="001762EB">
              <w:rPr>
                <w:color w:val="000000"/>
                <w:sz w:val="20"/>
                <w:szCs w:val="20"/>
              </w:rPr>
              <w:t>Možnosti komunikace s vyučujícím</w:t>
            </w:r>
            <w:r w:rsidRPr="00EA53E0">
              <w:rPr>
                <w:color w:val="000000"/>
                <w:sz w:val="20"/>
                <w:szCs w:val="20"/>
              </w:rPr>
              <w:t xml:space="preserve">: </w:t>
            </w:r>
            <w:hyperlink r:id="rId64" w:history="1">
              <w:r w:rsidRPr="00EA53E0">
                <w:rPr>
                  <w:rStyle w:val="Hypertextovodkaz"/>
                  <w:sz w:val="20"/>
                  <w:szCs w:val="20"/>
                </w:rPr>
                <w:t>lengalova@utb.cz</w:t>
              </w:r>
            </w:hyperlink>
            <w:r w:rsidRPr="00EA53E0">
              <w:rPr>
                <w:color w:val="000000"/>
                <w:sz w:val="20"/>
                <w:szCs w:val="20"/>
              </w:rPr>
              <w:t>, 576</w:t>
            </w:r>
            <w:r>
              <w:rPr>
                <w:color w:val="000000"/>
                <w:sz w:val="20"/>
                <w:szCs w:val="20"/>
              </w:rPr>
              <w:t> </w:t>
            </w:r>
            <w:r w:rsidRPr="00EA53E0">
              <w:rPr>
                <w:color w:val="000000"/>
                <w:sz w:val="20"/>
                <w:szCs w:val="20"/>
              </w:rPr>
              <w:t>03</w:t>
            </w:r>
            <w:r>
              <w:rPr>
                <w:color w:val="000000"/>
                <w:sz w:val="20"/>
                <w:szCs w:val="20"/>
              </w:rPr>
              <w:t>7 367</w:t>
            </w:r>
            <w:r w:rsidRPr="00EA53E0">
              <w:rPr>
                <w:color w:val="000000"/>
                <w:sz w:val="20"/>
                <w:szCs w:val="20"/>
              </w:rPr>
              <w:t>.</w:t>
            </w:r>
          </w:p>
          <w:p w14:paraId="056EB684" w14:textId="77777777" w:rsidR="00816CB0" w:rsidRDefault="00816CB0" w:rsidP="00816CB0">
            <w:pPr>
              <w:pStyle w:val="xxmsonormal"/>
              <w:shd w:val="clear" w:color="auto" w:fill="FFFFFF"/>
              <w:spacing w:before="0" w:beforeAutospacing="0" w:after="0" w:afterAutospacing="0"/>
              <w:rPr>
                <w:sz w:val="20"/>
                <w:szCs w:val="20"/>
              </w:rPr>
            </w:pPr>
          </w:p>
          <w:p w14:paraId="1870CB9A" w14:textId="609E27E8" w:rsidR="00816CB0" w:rsidRPr="001762EB" w:rsidRDefault="00816CB0" w:rsidP="00816CB0">
            <w:pPr>
              <w:pStyle w:val="xxmsonormal"/>
              <w:shd w:val="clear" w:color="auto" w:fill="FFFFFF"/>
              <w:spacing w:before="0" w:beforeAutospacing="0" w:after="0" w:afterAutospacing="0"/>
              <w:rPr>
                <w:sz w:val="20"/>
                <w:szCs w:val="20"/>
              </w:rPr>
            </w:pPr>
          </w:p>
        </w:tc>
      </w:tr>
      <w:tr w:rsidR="00816CB0" w14:paraId="323C87D7" w14:textId="77777777" w:rsidTr="000C4A98">
        <w:tc>
          <w:tcPr>
            <w:tcW w:w="10106" w:type="dxa"/>
            <w:gridSpan w:val="23"/>
            <w:tcBorders>
              <w:bottom w:val="double" w:sz="4" w:space="0" w:color="auto"/>
            </w:tcBorders>
            <w:shd w:val="clear" w:color="auto" w:fill="BDD6EE"/>
          </w:tcPr>
          <w:p w14:paraId="27924A63" w14:textId="77777777" w:rsidR="00816CB0" w:rsidRDefault="00816CB0" w:rsidP="00816CB0">
            <w:pPr>
              <w:jc w:val="both"/>
              <w:rPr>
                <w:b/>
                <w:sz w:val="28"/>
              </w:rPr>
            </w:pPr>
            <w:bookmarkStart w:id="242" w:name="_Hlk56427986"/>
            <w:r>
              <w:br w:type="page"/>
            </w:r>
            <w:r>
              <w:rPr>
                <w:b/>
                <w:sz w:val="28"/>
              </w:rPr>
              <w:t>B-III – Charakteristika studijního předmětu</w:t>
            </w:r>
          </w:p>
        </w:tc>
      </w:tr>
      <w:tr w:rsidR="00816CB0" w14:paraId="416959A8" w14:textId="77777777" w:rsidTr="000C4A98">
        <w:tc>
          <w:tcPr>
            <w:tcW w:w="3403" w:type="dxa"/>
            <w:gridSpan w:val="3"/>
            <w:tcBorders>
              <w:top w:val="double" w:sz="4" w:space="0" w:color="auto"/>
            </w:tcBorders>
            <w:shd w:val="clear" w:color="auto" w:fill="F7CAAC"/>
          </w:tcPr>
          <w:p w14:paraId="57340EB5" w14:textId="77777777" w:rsidR="00816CB0" w:rsidRDefault="00816CB0" w:rsidP="00816CB0">
            <w:pPr>
              <w:jc w:val="both"/>
              <w:rPr>
                <w:b/>
              </w:rPr>
            </w:pPr>
            <w:r>
              <w:rPr>
                <w:b/>
              </w:rPr>
              <w:t>Název studijního předmětu</w:t>
            </w:r>
          </w:p>
        </w:tc>
        <w:tc>
          <w:tcPr>
            <w:tcW w:w="6703" w:type="dxa"/>
            <w:gridSpan w:val="20"/>
            <w:tcBorders>
              <w:top w:val="double" w:sz="4" w:space="0" w:color="auto"/>
            </w:tcBorders>
          </w:tcPr>
          <w:p w14:paraId="03251A29" w14:textId="6DA4AB8E" w:rsidR="00816CB0" w:rsidRPr="00F87F75" w:rsidRDefault="00816CB0" w:rsidP="00816CB0">
            <w:pPr>
              <w:jc w:val="both"/>
              <w:rPr>
                <w:b/>
                <w:bCs/>
              </w:rPr>
            </w:pPr>
            <w:bookmarkStart w:id="243" w:name="Ovliv_vlast_a_strukt_mat"/>
            <w:r w:rsidRPr="00F855FC">
              <w:rPr>
                <w:b/>
                <w:bCs/>
                <w:spacing w:val="-2"/>
              </w:rPr>
              <w:t>Ovlivňování vlastností a struktury materiálů</w:t>
            </w:r>
            <w:bookmarkEnd w:id="243"/>
          </w:p>
        </w:tc>
      </w:tr>
      <w:tr w:rsidR="00816CB0" w14:paraId="11C04E3B" w14:textId="77777777" w:rsidTr="000C4A98">
        <w:tc>
          <w:tcPr>
            <w:tcW w:w="3403" w:type="dxa"/>
            <w:gridSpan w:val="3"/>
            <w:shd w:val="clear" w:color="auto" w:fill="F7CAAC"/>
          </w:tcPr>
          <w:p w14:paraId="01A155CF" w14:textId="77777777" w:rsidR="00816CB0" w:rsidRDefault="00816CB0" w:rsidP="00816CB0">
            <w:pPr>
              <w:jc w:val="both"/>
              <w:rPr>
                <w:b/>
              </w:rPr>
            </w:pPr>
            <w:r>
              <w:rPr>
                <w:b/>
              </w:rPr>
              <w:t>Typ předmětu</w:t>
            </w:r>
          </w:p>
        </w:tc>
        <w:tc>
          <w:tcPr>
            <w:tcW w:w="3340" w:type="dxa"/>
            <w:gridSpan w:val="12"/>
          </w:tcPr>
          <w:p w14:paraId="25658D2A" w14:textId="14F3D3AE" w:rsidR="00816CB0" w:rsidRDefault="0092203B" w:rsidP="00816CB0">
            <w:pPr>
              <w:jc w:val="both"/>
            </w:pPr>
            <w:ins w:id="244" w:author="Michal Staněk" w:date="2021-03-30T13:44:00Z">
              <w:r w:rsidRPr="0092203B">
                <w:t>volitelný</w:t>
              </w:r>
            </w:ins>
          </w:p>
        </w:tc>
        <w:tc>
          <w:tcPr>
            <w:tcW w:w="2695" w:type="dxa"/>
            <w:gridSpan w:val="5"/>
            <w:shd w:val="clear" w:color="auto" w:fill="F7CAAC"/>
          </w:tcPr>
          <w:p w14:paraId="43E5491E" w14:textId="77777777" w:rsidR="00816CB0" w:rsidRDefault="00816CB0" w:rsidP="00816CB0">
            <w:pPr>
              <w:jc w:val="both"/>
            </w:pPr>
            <w:r>
              <w:rPr>
                <w:b/>
              </w:rPr>
              <w:t>doporučený ročník / semestr</w:t>
            </w:r>
          </w:p>
        </w:tc>
        <w:tc>
          <w:tcPr>
            <w:tcW w:w="668" w:type="dxa"/>
            <w:gridSpan w:val="3"/>
          </w:tcPr>
          <w:p w14:paraId="4E32E677" w14:textId="77777777" w:rsidR="00816CB0" w:rsidRDefault="00816CB0" w:rsidP="00816CB0">
            <w:pPr>
              <w:jc w:val="both"/>
            </w:pPr>
          </w:p>
        </w:tc>
      </w:tr>
      <w:tr w:rsidR="00816CB0" w14:paraId="31936D46" w14:textId="77777777" w:rsidTr="000C4A98">
        <w:tc>
          <w:tcPr>
            <w:tcW w:w="3403" w:type="dxa"/>
            <w:gridSpan w:val="3"/>
            <w:shd w:val="clear" w:color="auto" w:fill="F7CAAC"/>
          </w:tcPr>
          <w:p w14:paraId="1985EF99" w14:textId="77777777" w:rsidR="00816CB0" w:rsidRDefault="00816CB0" w:rsidP="00816CB0">
            <w:pPr>
              <w:jc w:val="both"/>
              <w:rPr>
                <w:b/>
              </w:rPr>
            </w:pPr>
            <w:r>
              <w:rPr>
                <w:b/>
              </w:rPr>
              <w:t>Rozsah studijního předmětu</w:t>
            </w:r>
          </w:p>
        </w:tc>
        <w:tc>
          <w:tcPr>
            <w:tcW w:w="1635" w:type="dxa"/>
            <w:gridSpan w:val="7"/>
          </w:tcPr>
          <w:p w14:paraId="424582F8" w14:textId="77777777" w:rsidR="00816CB0" w:rsidRDefault="00816CB0" w:rsidP="00816CB0">
            <w:pPr>
              <w:jc w:val="both"/>
            </w:pPr>
          </w:p>
        </w:tc>
        <w:tc>
          <w:tcPr>
            <w:tcW w:w="889" w:type="dxa"/>
            <w:gridSpan w:val="2"/>
            <w:shd w:val="clear" w:color="auto" w:fill="F7CAAC"/>
          </w:tcPr>
          <w:p w14:paraId="7FBE3B62" w14:textId="77777777" w:rsidR="00816CB0" w:rsidRDefault="00816CB0" w:rsidP="00816CB0">
            <w:pPr>
              <w:jc w:val="both"/>
              <w:rPr>
                <w:b/>
              </w:rPr>
            </w:pPr>
            <w:r>
              <w:rPr>
                <w:b/>
              </w:rPr>
              <w:t xml:space="preserve">hod. </w:t>
            </w:r>
          </w:p>
        </w:tc>
        <w:tc>
          <w:tcPr>
            <w:tcW w:w="816" w:type="dxa"/>
            <w:gridSpan w:val="3"/>
          </w:tcPr>
          <w:p w14:paraId="3FF90FE5" w14:textId="77777777" w:rsidR="00816CB0" w:rsidRDefault="00816CB0" w:rsidP="00816CB0">
            <w:pPr>
              <w:jc w:val="both"/>
            </w:pPr>
          </w:p>
        </w:tc>
        <w:tc>
          <w:tcPr>
            <w:tcW w:w="2156" w:type="dxa"/>
            <w:gridSpan w:val="3"/>
            <w:shd w:val="clear" w:color="auto" w:fill="F7CAAC"/>
          </w:tcPr>
          <w:p w14:paraId="50E3903E" w14:textId="77777777" w:rsidR="00816CB0" w:rsidRDefault="00816CB0" w:rsidP="00816CB0">
            <w:pPr>
              <w:jc w:val="both"/>
              <w:rPr>
                <w:b/>
              </w:rPr>
            </w:pPr>
            <w:r>
              <w:rPr>
                <w:b/>
              </w:rPr>
              <w:t>kreditů</w:t>
            </w:r>
          </w:p>
        </w:tc>
        <w:tc>
          <w:tcPr>
            <w:tcW w:w="1207" w:type="dxa"/>
            <w:gridSpan w:val="5"/>
          </w:tcPr>
          <w:p w14:paraId="45218260" w14:textId="77777777" w:rsidR="00816CB0" w:rsidRDefault="00816CB0" w:rsidP="00816CB0">
            <w:pPr>
              <w:jc w:val="both"/>
            </w:pPr>
          </w:p>
        </w:tc>
      </w:tr>
      <w:tr w:rsidR="00816CB0" w14:paraId="50130BB3" w14:textId="77777777" w:rsidTr="000C4A98">
        <w:tc>
          <w:tcPr>
            <w:tcW w:w="3403" w:type="dxa"/>
            <w:gridSpan w:val="3"/>
            <w:shd w:val="clear" w:color="auto" w:fill="F7CAAC"/>
          </w:tcPr>
          <w:p w14:paraId="7FD3EC72" w14:textId="77777777" w:rsidR="00816CB0" w:rsidRDefault="00816CB0" w:rsidP="00816CB0">
            <w:pPr>
              <w:jc w:val="both"/>
              <w:rPr>
                <w:b/>
                <w:sz w:val="22"/>
              </w:rPr>
            </w:pPr>
            <w:r>
              <w:rPr>
                <w:b/>
              </w:rPr>
              <w:t xml:space="preserve">Prerekvizity, </w:t>
            </w:r>
            <w:proofErr w:type="spellStart"/>
            <w:r>
              <w:rPr>
                <w:b/>
              </w:rPr>
              <w:t>korekvizity</w:t>
            </w:r>
            <w:proofErr w:type="spellEnd"/>
            <w:r>
              <w:rPr>
                <w:b/>
              </w:rPr>
              <w:t>, ekvivalence</w:t>
            </w:r>
          </w:p>
        </w:tc>
        <w:tc>
          <w:tcPr>
            <w:tcW w:w="6703" w:type="dxa"/>
            <w:gridSpan w:val="20"/>
          </w:tcPr>
          <w:p w14:paraId="0022BF57" w14:textId="77777777" w:rsidR="00816CB0" w:rsidRDefault="00816CB0" w:rsidP="00816CB0">
            <w:pPr>
              <w:jc w:val="both"/>
            </w:pPr>
          </w:p>
        </w:tc>
      </w:tr>
      <w:tr w:rsidR="00816CB0" w14:paraId="3A7B304A" w14:textId="77777777" w:rsidTr="000C4A98">
        <w:tc>
          <w:tcPr>
            <w:tcW w:w="3403" w:type="dxa"/>
            <w:gridSpan w:val="3"/>
            <w:shd w:val="clear" w:color="auto" w:fill="F7CAAC"/>
          </w:tcPr>
          <w:p w14:paraId="05B4BA7C" w14:textId="77777777" w:rsidR="00816CB0" w:rsidRDefault="00816CB0" w:rsidP="00816CB0">
            <w:pPr>
              <w:jc w:val="both"/>
              <w:rPr>
                <w:b/>
              </w:rPr>
            </w:pPr>
            <w:r>
              <w:rPr>
                <w:b/>
              </w:rPr>
              <w:t>Způsob ověření studijních výsledků</w:t>
            </w:r>
          </w:p>
        </w:tc>
        <w:tc>
          <w:tcPr>
            <w:tcW w:w="3340" w:type="dxa"/>
            <w:gridSpan w:val="12"/>
          </w:tcPr>
          <w:p w14:paraId="0162CA7E" w14:textId="77777777" w:rsidR="00816CB0" w:rsidRDefault="00816CB0" w:rsidP="00816CB0">
            <w:pPr>
              <w:jc w:val="both"/>
            </w:pPr>
            <w:r>
              <w:t>zkouška</w:t>
            </w:r>
          </w:p>
        </w:tc>
        <w:tc>
          <w:tcPr>
            <w:tcW w:w="2156" w:type="dxa"/>
            <w:gridSpan w:val="3"/>
            <w:shd w:val="clear" w:color="auto" w:fill="F7CAAC"/>
          </w:tcPr>
          <w:p w14:paraId="45FEF407" w14:textId="77777777" w:rsidR="00816CB0" w:rsidRDefault="00816CB0" w:rsidP="00816CB0">
            <w:pPr>
              <w:jc w:val="both"/>
              <w:rPr>
                <w:b/>
              </w:rPr>
            </w:pPr>
            <w:r>
              <w:rPr>
                <w:b/>
              </w:rPr>
              <w:t>Forma výuky</w:t>
            </w:r>
          </w:p>
        </w:tc>
        <w:tc>
          <w:tcPr>
            <w:tcW w:w="1207" w:type="dxa"/>
            <w:gridSpan w:val="5"/>
          </w:tcPr>
          <w:p w14:paraId="60E4897B" w14:textId="32E2791A" w:rsidR="00816CB0" w:rsidRDefault="00C25C3E" w:rsidP="00816CB0">
            <w:pPr>
              <w:jc w:val="both"/>
            </w:pPr>
            <w:ins w:id="245" w:author="Michal Staněk" w:date="2021-03-30T14:05:00Z">
              <w:r>
                <w:rPr>
                  <w:sz w:val="18"/>
                  <w:szCs w:val="18"/>
                </w:rPr>
                <w:t>konzultace</w:t>
              </w:r>
            </w:ins>
          </w:p>
        </w:tc>
      </w:tr>
      <w:tr w:rsidR="00816CB0" w14:paraId="04E88D4E" w14:textId="77777777" w:rsidTr="000C4A98">
        <w:tc>
          <w:tcPr>
            <w:tcW w:w="3403" w:type="dxa"/>
            <w:gridSpan w:val="3"/>
            <w:shd w:val="clear" w:color="auto" w:fill="F7CAAC"/>
          </w:tcPr>
          <w:p w14:paraId="22F86359" w14:textId="77777777" w:rsidR="00816CB0" w:rsidRDefault="00816CB0" w:rsidP="00816CB0">
            <w:pPr>
              <w:jc w:val="both"/>
              <w:rPr>
                <w:b/>
              </w:rPr>
            </w:pPr>
            <w:r>
              <w:rPr>
                <w:b/>
              </w:rPr>
              <w:t>Forma způsobu ověření studijních výsledků a další požadavky na studenta</w:t>
            </w:r>
          </w:p>
        </w:tc>
        <w:tc>
          <w:tcPr>
            <w:tcW w:w="6703" w:type="dxa"/>
            <w:gridSpan w:val="20"/>
            <w:tcBorders>
              <w:bottom w:val="single" w:sz="4" w:space="0" w:color="auto"/>
            </w:tcBorders>
          </w:tcPr>
          <w:p w14:paraId="2E08065B" w14:textId="77777777" w:rsidR="00816CB0" w:rsidRDefault="00816CB0" w:rsidP="00816CB0">
            <w:pPr>
              <w:jc w:val="both"/>
            </w:pPr>
          </w:p>
        </w:tc>
      </w:tr>
      <w:tr w:rsidR="00816CB0" w14:paraId="410E8200" w14:textId="77777777" w:rsidTr="000C4A98">
        <w:trPr>
          <w:trHeight w:val="197"/>
        </w:trPr>
        <w:tc>
          <w:tcPr>
            <w:tcW w:w="3403" w:type="dxa"/>
            <w:gridSpan w:val="3"/>
            <w:tcBorders>
              <w:top w:val="nil"/>
            </w:tcBorders>
            <w:shd w:val="clear" w:color="auto" w:fill="F7CAAC"/>
          </w:tcPr>
          <w:p w14:paraId="68819E4F" w14:textId="77777777" w:rsidR="00816CB0" w:rsidRDefault="00816CB0" w:rsidP="00816CB0">
            <w:pPr>
              <w:jc w:val="both"/>
              <w:rPr>
                <w:b/>
              </w:rPr>
            </w:pPr>
            <w:r>
              <w:rPr>
                <w:b/>
              </w:rPr>
              <w:t>Garant předmětu</w:t>
            </w:r>
          </w:p>
        </w:tc>
        <w:tc>
          <w:tcPr>
            <w:tcW w:w="6703" w:type="dxa"/>
            <w:gridSpan w:val="20"/>
            <w:tcBorders>
              <w:top w:val="single" w:sz="4" w:space="0" w:color="auto"/>
            </w:tcBorders>
          </w:tcPr>
          <w:p w14:paraId="4FA326A6" w14:textId="698A0872" w:rsidR="00816CB0" w:rsidRDefault="00816CB0" w:rsidP="00816CB0">
            <w:pPr>
              <w:jc w:val="both"/>
            </w:pPr>
            <w:r w:rsidRPr="007D33B0">
              <w:rPr>
                <w:spacing w:val="-2"/>
              </w:rPr>
              <w:t xml:space="preserve">prof. Ing. Petr </w:t>
            </w:r>
            <w:proofErr w:type="spellStart"/>
            <w:r w:rsidRPr="007D33B0">
              <w:rPr>
                <w:spacing w:val="-2"/>
              </w:rPr>
              <w:t>Slobodian</w:t>
            </w:r>
            <w:proofErr w:type="spellEnd"/>
            <w:r w:rsidRPr="007D33B0">
              <w:rPr>
                <w:spacing w:val="-2"/>
              </w:rPr>
              <w:t>, Ph.D.</w:t>
            </w:r>
          </w:p>
        </w:tc>
      </w:tr>
      <w:tr w:rsidR="00816CB0" w14:paraId="59E01BB2" w14:textId="77777777" w:rsidTr="000C4A98">
        <w:trPr>
          <w:trHeight w:val="243"/>
        </w:trPr>
        <w:tc>
          <w:tcPr>
            <w:tcW w:w="3403" w:type="dxa"/>
            <w:gridSpan w:val="3"/>
            <w:tcBorders>
              <w:top w:val="nil"/>
            </w:tcBorders>
            <w:shd w:val="clear" w:color="auto" w:fill="F7CAAC"/>
          </w:tcPr>
          <w:p w14:paraId="649E0FB7" w14:textId="77777777" w:rsidR="00816CB0" w:rsidRDefault="00816CB0" w:rsidP="00816CB0">
            <w:pPr>
              <w:jc w:val="both"/>
              <w:rPr>
                <w:b/>
              </w:rPr>
            </w:pPr>
            <w:r>
              <w:rPr>
                <w:b/>
              </w:rPr>
              <w:t>Zapojení garanta do výuky předmětu</w:t>
            </w:r>
          </w:p>
        </w:tc>
        <w:tc>
          <w:tcPr>
            <w:tcW w:w="6703" w:type="dxa"/>
            <w:gridSpan w:val="20"/>
            <w:tcBorders>
              <w:top w:val="nil"/>
            </w:tcBorders>
          </w:tcPr>
          <w:p w14:paraId="1ECDD7E5" w14:textId="183427B2" w:rsidR="00816CB0" w:rsidRDefault="00816CB0" w:rsidP="00816CB0">
            <w:pPr>
              <w:jc w:val="both"/>
            </w:pPr>
            <w:proofErr w:type="gramStart"/>
            <w:r w:rsidRPr="005E38C5">
              <w:t>100%</w:t>
            </w:r>
            <w:proofErr w:type="gramEnd"/>
          </w:p>
        </w:tc>
      </w:tr>
      <w:tr w:rsidR="00816CB0" w14:paraId="1F6FD732" w14:textId="77777777" w:rsidTr="000C4A98">
        <w:tc>
          <w:tcPr>
            <w:tcW w:w="3403" w:type="dxa"/>
            <w:gridSpan w:val="3"/>
            <w:shd w:val="clear" w:color="auto" w:fill="F7CAAC"/>
          </w:tcPr>
          <w:p w14:paraId="05935BA7" w14:textId="77777777" w:rsidR="00816CB0" w:rsidRDefault="00816CB0" w:rsidP="00816CB0">
            <w:pPr>
              <w:jc w:val="both"/>
              <w:rPr>
                <w:b/>
              </w:rPr>
            </w:pPr>
            <w:r>
              <w:rPr>
                <w:b/>
              </w:rPr>
              <w:t>Vyučující</w:t>
            </w:r>
          </w:p>
        </w:tc>
        <w:tc>
          <w:tcPr>
            <w:tcW w:w="6703" w:type="dxa"/>
            <w:gridSpan w:val="20"/>
            <w:tcBorders>
              <w:bottom w:val="nil"/>
            </w:tcBorders>
          </w:tcPr>
          <w:p w14:paraId="012FBCEF" w14:textId="77777777" w:rsidR="00816CB0" w:rsidRDefault="00816CB0" w:rsidP="00816CB0">
            <w:pPr>
              <w:jc w:val="both"/>
            </w:pPr>
          </w:p>
        </w:tc>
      </w:tr>
      <w:tr w:rsidR="00816CB0" w14:paraId="1D290BC7" w14:textId="77777777" w:rsidTr="000C4A98">
        <w:trPr>
          <w:trHeight w:val="272"/>
        </w:trPr>
        <w:tc>
          <w:tcPr>
            <w:tcW w:w="10106" w:type="dxa"/>
            <w:gridSpan w:val="23"/>
            <w:tcBorders>
              <w:top w:val="nil"/>
            </w:tcBorders>
          </w:tcPr>
          <w:p w14:paraId="209F5FC0" w14:textId="306338E2" w:rsidR="00816CB0" w:rsidRDefault="00816CB0" w:rsidP="00816CB0">
            <w:pPr>
              <w:spacing w:before="20" w:after="20"/>
              <w:jc w:val="both"/>
            </w:pPr>
            <w:r w:rsidRPr="007D33B0">
              <w:rPr>
                <w:spacing w:val="-2"/>
              </w:rPr>
              <w:t xml:space="preserve">prof. Ing. Petr </w:t>
            </w:r>
            <w:proofErr w:type="spellStart"/>
            <w:r w:rsidRPr="007D33B0">
              <w:rPr>
                <w:spacing w:val="-2"/>
              </w:rPr>
              <w:t>Slobodian</w:t>
            </w:r>
            <w:proofErr w:type="spellEnd"/>
            <w:r w:rsidRPr="007D33B0">
              <w:rPr>
                <w:spacing w:val="-2"/>
              </w:rPr>
              <w:t>, Ph.D.</w:t>
            </w:r>
          </w:p>
        </w:tc>
      </w:tr>
      <w:tr w:rsidR="00816CB0" w14:paraId="75307AD7" w14:textId="77777777" w:rsidTr="000C4A98">
        <w:tc>
          <w:tcPr>
            <w:tcW w:w="3403" w:type="dxa"/>
            <w:gridSpan w:val="3"/>
            <w:shd w:val="clear" w:color="auto" w:fill="F7CAAC"/>
          </w:tcPr>
          <w:p w14:paraId="4AB583E8" w14:textId="77777777" w:rsidR="00816CB0" w:rsidRDefault="00816CB0" w:rsidP="00816CB0">
            <w:pPr>
              <w:jc w:val="both"/>
              <w:rPr>
                <w:b/>
              </w:rPr>
            </w:pPr>
            <w:r>
              <w:rPr>
                <w:b/>
              </w:rPr>
              <w:t>Stručná anotace předmětu</w:t>
            </w:r>
          </w:p>
        </w:tc>
        <w:tc>
          <w:tcPr>
            <w:tcW w:w="6703" w:type="dxa"/>
            <w:gridSpan w:val="20"/>
            <w:tcBorders>
              <w:bottom w:val="nil"/>
            </w:tcBorders>
          </w:tcPr>
          <w:p w14:paraId="30923CBA" w14:textId="77777777" w:rsidR="00816CB0" w:rsidRDefault="00816CB0" w:rsidP="00816CB0">
            <w:pPr>
              <w:jc w:val="both"/>
            </w:pPr>
          </w:p>
        </w:tc>
      </w:tr>
      <w:tr w:rsidR="00816CB0" w14:paraId="41B56117" w14:textId="77777777" w:rsidTr="000C4A98">
        <w:trPr>
          <w:trHeight w:val="3938"/>
        </w:trPr>
        <w:tc>
          <w:tcPr>
            <w:tcW w:w="10106" w:type="dxa"/>
            <w:gridSpan w:val="23"/>
            <w:tcBorders>
              <w:top w:val="nil"/>
              <w:bottom w:val="single" w:sz="12" w:space="0" w:color="auto"/>
            </w:tcBorders>
          </w:tcPr>
          <w:p w14:paraId="5FE5910D" w14:textId="73E626D8" w:rsidR="00816CB0" w:rsidRPr="00AF72BC" w:rsidRDefault="00816CB0" w:rsidP="00816CB0">
            <w:pPr>
              <w:jc w:val="both"/>
            </w:pPr>
            <w:r w:rsidRPr="00AF72BC">
              <w:rPr>
                <w:color w:val="000000"/>
                <w:shd w:val="clear" w:color="auto" w:fill="FFFFFF"/>
              </w:rPr>
              <w:lastRenderedPageBreak/>
              <w:t>Cílem předmětu je poskytnout ucelené poznatky o struktuře a vlastnostech technicky užívaných materiálů a o jejich vazbách ve vztahu proces-struktura-vlastnosti z pohledu fyzikálních a chemických parametrů. Posluchači budou seznámeni s nejdůležitějšími principy, metodami a technikami studia těchto materiálů.</w:t>
            </w:r>
          </w:p>
          <w:p w14:paraId="18DF91EF" w14:textId="77777777" w:rsidR="00816CB0" w:rsidRPr="00AF72BC" w:rsidRDefault="00816CB0" w:rsidP="00816CB0">
            <w:pPr>
              <w:jc w:val="both"/>
            </w:pPr>
          </w:p>
          <w:p w14:paraId="53EE4348" w14:textId="77777777" w:rsidR="00816CB0" w:rsidRPr="00AF72BC" w:rsidRDefault="00816CB0" w:rsidP="00816CB0">
            <w:pPr>
              <w:jc w:val="both"/>
              <w:rPr>
                <w:u w:val="single"/>
              </w:rPr>
            </w:pPr>
            <w:r w:rsidRPr="00AF72BC">
              <w:rPr>
                <w:u w:val="single"/>
              </w:rPr>
              <w:t>Základní témata:</w:t>
            </w:r>
          </w:p>
          <w:p w14:paraId="76A5B19F" w14:textId="327A66A2" w:rsidR="00816CB0" w:rsidRPr="001B13CE" w:rsidRDefault="00816CB0" w:rsidP="00816CB0">
            <w:pPr>
              <w:pStyle w:val="Odstavecseseznamem"/>
              <w:numPr>
                <w:ilvl w:val="0"/>
                <w:numId w:val="18"/>
              </w:numPr>
              <w:ind w:left="113" w:hanging="113"/>
              <w:jc w:val="both"/>
              <w:rPr>
                <w:shd w:val="clear" w:color="auto" w:fill="FFFFFF"/>
              </w:rPr>
            </w:pPr>
            <w:r w:rsidRPr="001B13CE">
              <w:rPr>
                <w:shd w:val="clear" w:color="auto" w:fill="FFFFFF"/>
              </w:rPr>
              <w:t xml:space="preserve">Struktura materiálů </w:t>
            </w:r>
            <w:r w:rsidR="00C5010C">
              <w:rPr>
                <w:sz w:val="19"/>
                <w:szCs w:val="19"/>
                <w:shd w:val="clear" w:color="auto" w:fill="FFFFFF"/>
              </w:rPr>
              <w:t>–</w:t>
            </w:r>
            <w:r w:rsidR="005C3715">
              <w:rPr>
                <w:shd w:val="clear" w:color="auto" w:fill="FFFFFF"/>
              </w:rPr>
              <w:t xml:space="preserve"> </w:t>
            </w:r>
            <w:r w:rsidRPr="001B13CE">
              <w:rPr>
                <w:shd w:val="clear" w:color="auto" w:fill="FFFFFF"/>
              </w:rPr>
              <w:t>elektronová struktura, molekulová (atomová) struktura, krystalo</w:t>
            </w:r>
            <w:r w:rsidR="00371F68">
              <w:rPr>
                <w:shd w:val="clear" w:color="auto" w:fill="FFFFFF"/>
              </w:rPr>
              <w:t>grafická</w:t>
            </w:r>
            <w:r w:rsidRPr="001B13CE">
              <w:rPr>
                <w:shd w:val="clear" w:color="auto" w:fill="FFFFFF"/>
              </w:rPr>
              <w:t xml:space="preserve"> struktura, mikrostruktura.</w:t>
            </w:r>
          </w:p>
          <w:p w14:paraId="28AFDF44" w14:textId="1CC02E2B" w:rsidR="00816CB0" w:rsidRPr="001B13CE" w:rsidRDefault="00816CB0" w:rsidP="00816CB0">
            <w:pPr>
              <w:pStyle w:val="Odstavecseseznamem"/>
              <w:numPr>
                <w:ilvl w:val="0"/>
                <w:numId w:val="18"/>
              </w:numPr>
              <w:ind w:left="113" w:hanging="113"/>
              <w:jc w:val="both"/>
              <w:rPr>
                <w:shd w:val="clear" w:color="auto" w:fill="FFFFFF"/>
              </w:rPr>
            </w:pPr>
            <w:r w:rsidRPr="001B13CE">
              <w:rPr>
                <w:shd w:val="clear" w:color="auto" w:fill="FFFFFF"/>
              </w:rPr>
              <w:t xml:space="preserve">Elektronová struktura </w:t>
            </w:r>
            <w:r w:rsidR="00C5010C">
              <w:rPr>
                <w:sz w:val="19"/>
                <w:szCs w:val="19"/>
                <w:shd w:val="clear" w:color="auto" w:fill="FFFFFF"/>
              </w:rPr>
              <w:t>–</w:t>
            </w:r>
            <w:r w:rsidRPr="001B13CE">
              <w:rPr>
                <w:shd w:val="clear" w:color="auto" w:fill="FFFFFF"/>
              </w:rPr>
              <w:t xml:space="preserve"> prostorové a energetické rozložení elektronů v pevné látce.</w:t>
            </w:r>
          </w:p>
          <w:p w14:paraId="57258D15" w14:textId="4B28C9DA" w:rsidR="00816CB0" w:rsidRPr="001B13CE" w:rsidRDefault="00816CB0" w:rsidP="00816CB0">
            <w:pPr>
              <w:pStyle w:val="Odstavecseseznamem"/>
              <w:numPr>
                <w:ilvl w:val="0"/>
                <w:numId w:val="18"/>
              </w:numPr>
              <w:ind w:left="113" w:hanging="113"/>
              <w:jc w:val="both"/>
              <w:rPr>
                <w:shd w:val="clear" w:color="auto" w:fill="FFFFFF"/>
              </w:rPr>
            </w:pPr>
            <w:r w:rsidRPr="001B13CE">
              <w:rPr>
                <w:shd w:val="clear" w:color="auto" w:fill="FFFFFF"/>
              </w:rPr>
              <w:t>Molekulová (atomová) struktura, izolovaný atom, atomový klastr.</w:t>
            </w:r>
          </w:p>
          <w:p w14:paraId="64A92866" w14:textId="529C4ABF" w:rsidR="00816CB0" w:rsidRPr="001B13CE" w:rsidRDefault="00816CB0" w:rsidP="00816CB0">
            <w:pPr>
              <w:pStyle w:val="Odstavecseseznamem"/>
              <w:numPr>
                <w:ilvl w:val="0"/>
                <w:numId w:val="18"/>
              </w:numPr>
              <w:ind w:left="113" w:hanging="113"/>
              <w:jc w:val="both"/>
              <w:rPr>
                <w:shd w:val="clear" w:color="auto" w:fill="FFFFFF"/>
              </w:rPr>
            </w:pPr>
            <w:r w:rsidRPr="001B13CE">
              <w:rPr>
                <w:shd w:val="clear" w:color="auto" w:fill="FFFFFF"/>
              </w:rPr>
              <w:t>Krystalo</w:t>
            </w:r>
            <w:r w:rsidR="00371F68">
              <w:rPr>
                <w:shd w:val="clear" w:color="auto" w:fill="FFFFFF"/>
              </w:rPr>
              <w:t>grafická</w:t>
            </w:r>
            <w:r w:rsidRPr="001B13CE">
              <w:rPr>
                <w:shd w:val="clear" w:color="auto" w:fill="FFFFFF"/>
              </w:rPr>
              <w:t xml:space="preserve"> struktura a prostorové uspořádání konstitučních jednotek.</w:t>
            </w:r>
          </w:p>
          <w:p w14:paraId="1C028120" w14:textId="6B714A9B" w:rsidR="00816CB0" w:rsidRPr="001B13CE" w:rsidRDefault="00816CB0" w:rsidP="00816CB0">
            <w:pPr>
              <w:pStyle w:val="Odstavecseseznamem"/>
              <w:numPr>
                <w:ilvl w:val="0"/>
                <w:numId w:val="18"/>
              </w:numPr>
              <w:ind w:left="113" w:hanging="113"/>
              <w:jc w:val="both"/>
              <w:rPr>
                <w:shd w:val="clear" w:color="auto" w:fill="FFFFFF"/>
              </w:rPr>
            </w:pPr>
            <w:r w:rsidRPr="001B13CE">
              <w:rPr>
                <w:shd w:val="clear" w:color="auto" w:fill="FFFFFF"/>
              </w:rPr>
              <w:t>Nekrystalické (amorfní) látky a strukturní relaxace.</w:t>
            </w:r>
          </w:p>
          <w:p w14:paraId="67EDED71" w14:textId="76D47E7E" w:rsidR="00816CB0" w:rsidRPr="001B13CE" w:rsidRDefault="00816CB0" w:rsidP="00816CB0">
            <w:pPr>
              <w:pStyle w:val="Odstavecseseznamem"/>
              <w:numPr>
                <w:ilvl w:val="0"/>
                <w:numId w:val="18"/>
              </w:numPr>
              <w:ind w:left="113" w:hanging="113"/>
              <w:jc w:val="both"/>
              <w:rPr>
                <w:shd w:val="clear" w:color="auto" w:fill="FFFFFF"/>
              </w:rPr>
            </w:pPr>
            <w:r w:rsidRPr="001B13CE">
              <w:rPr>
                <w:shd w:val="clear" w:color="auto" w:fill="FFFFFF"/>
              </w:rPr>
              <w:t>Mikrostruktura a vlastnosti polykrystalického materiálu.</w:t>
            </w:r>
          </w:p>
          <w:p w14:paraId="75CF1E8E" w14:textId="0CD9A695" w:rsidR="00816CB0" w:rsidRPr="001B13CE" w:rsidRDefault="00816CB0" w:rsidP="00816CB0">
            <w:pPr>
              <w:pStyle w:val="Odstavecseseznamem"/>
              <w:numPr>
                <w:ilvl w:val="0"/>
                <w:numId w:val="18"/>
              </w:numPr>
              <w:ind w:left="113" w:hanging="113"/>
              <w:jc w:val="both"/>
              <w:rPr>
                <w:shd w:val="clear" w:color="auto" w:fill="FFFFFF"/>
              </w:rPr>
            </w:pPr>
            <w:r w:rsidRPr="001B13CE">
              <w:rPr>
                <w:shd w:val="clear" w:color="auto" w:fill="FFFFFF"/>
              </w:rPr>
              <w:t>Charakter a vlastnosti nanomateriálů.</w:t>
            </w:r>
          </w:p>
          <w:p w14:paraId="19F1DF78" w14:textId="14D85CCD" w:rsidR="00816CB0" w:rsidRPr="001B13CE" w:rsidRDefault="00816CB0" w:rsidP="00816CB0">
            <w:pPr>
              <w:pStyle w:val="Odstavecseseznamem"/>
              <w:numPr>
                <w:ilvl w:val="0"/>
                <w:numId w:val="18"/>
              </w:numPr>
              <w:ind w:left="113" w:hanging="113"/>
              <w:jc w:val="both"/>
              <w:rPr>
                <w:shd w:val="clear" w:color="auto" w:fill="FFFFFF"/>
              </w:rPr>
            </w:pPr>
            <w:r w:rsidRPr="001B13CE">
              <w:rPr>
                <w:shd w:val="clear" w:color="auto" w:fill="FFFFFF"/>
              </w:rPr>
              <w:t>Elektrické vlastnosti látek.</w:t>
            </w:r>
          </w:p>
          <w:p w14:paraId="34682B9C" w14:textId="4B6CE091" w:rsidR="00816CB0" w:rsidRPr="001B13CE" w:rsidRDefault="00816CB0" w:rsidP="00816CB0">
            <w:pPr>
              <w:pStyle w:val="Odstavecseseznamem"/>
              <w:numPr>
                <w:ilvl w:val="0"/>
                <w:numId w:val="18"/>
              </w:numPr>
              <w:ind w:left="113" w:hanging="113"/>
              <w:jc w:val="both"/>
              <w:rPr>
                <w:shd w:val="clear" w:color="auto" w:fill="FFFFFF"/>
              </w:rPr>
            </w:pPr>
            <w:r w:rsidRPr="001B13CE">
              <w:rPr>
                <w:shd w:val="clear" w:color="auto" w:fill="FFFFFF"/>
              </w:rPr>
              <w:t>Magnetické a optické vlastnosti látek.</w:t>
            </w:r>
          </w:p>
          <w:p w14:paraId="7FDBF5A5" w14:textId="2FBBFA4A" w:rsidR="00816CB0" w:rsidRPr="001B13CE" w:rsidRDefault="00816CB0" w:rsidP="00816CB0">
            <w:pPr>
              <w:pStyle w:val="Odstavecseseznamem"/>
              <w:numPr>
                <w:ilvl w:val="0"/>
                <w:numId w:val="18"/>
              </w:numPr>
              <w:ind w:left="113" w:hanging="113"/>
              <w:jc w:val="both"/>
              <w:rPr>
                <w:shd w:val="clear" w:color="auto" w:fill="FFFFFF"/>
              </w:rPr>
            </w:pPr>
            <w:r w:rsidRPr="001B13CE">
              <w:rPr>
                <w:shd w:val="clear" w:color="auto" w:fill="FFFFFF"/>
              </w:rPr>
              <w:t>Te</w:t>
            </w:r>
            <w:r w:rsidR="00371F68">
              <w:rPr>
                <w:shd w:val="clear" w:color="auto" w:fill="FFFFFF"/>
              </w:rPr>
              <w:t xml:space="preserve">rmické </w:t>
            </w:r>
            <w:r w:rsidRPr="001B13CE">
              <w:rPr>
                <w:shd w:val="clear" w:color="auto" w:fill="FFFFFF"/>
              </w:rPr>
              <w:t>a mechanické vlastnosti látek.</w:t>
            </w:r>
          </w:p>
          <w:p w14:paraId="657CEA59" w14:textId="13B7EEE2" w:rsidR="00816CB0" w:rsidRPr="001B13CE" w:rsidRDefault="00816CB0" w:rsidP="00816CB0">
            <w:pPr>
              <w:pStyle w:val="Odstavecseseznamem"/>
              <w:numPr>
                <w:ilvl w:val="0"/>
                <w:numId w:val="18"/>
              </w:numPr>
              <w:ind w:left="113" w:hanging="113"/>
              <w:jc w:val="both"/>
              <w:rPr>
                <w:shd w:val="clear" w:color="auto" w:fill="FFFFFF"/>
              </w:rPr>
            </w:pPr>
            <w:r w:rsidRPr="001B13CE">
              <w:rPr>
                <w:shd w:val="clear" w:color="auto" w:fill="FFFFFF"/>
              </w:rPr>
              <w:t xml:space="preserve">Vybrané techniky studia materiálů </w:t>
            </w:r>
            <w:r w:rsidR="00C5010C">
              <w:rPr>
                <w:sz w:val="19"/>
                <w:szCs w:val="19"/>
                <w:shd w:val="clear" w:color="auto" w:fill="FFFFFF"/>
              </w:rPr>
              <w:t>–</w:t>
            </w:r>
            <w:r w:rsidRPr="001B13CE">
              <w:rPr>
                <w:shd w:val="clear" w:color="auto" w:fill="FFFFFF"/>
              </w:rPr>
              <w:t xml:space="preserve"> rentgenová, elektronová a neutronová </w:t>
            </w:r>
            <w:proofErr w:type="spellStart"/>
            <w:r w:rsidRPr="001B13CE">
              <w:rPr>
                <w:shd w:val="clear" w:color="auto" w:fill="FFFFFF"/>
              </w:rPr>
              <w:t>difraktografie</w:t>
            </w:r>
            <w:proofErr w:type="spellEnd"/>
            <w:r w:rsidRPr="001B13CE">
              <w:rPr>
                <w:shd w:val="clear" w:color="auto" w:fill="FFFFFF"/>
              </w:rPr>
              <w:t>, mikroskopie optická, elektronová transmisní, elektronová rastrovací.</w:t>
            </w:r>
          </w:p>
          <w:p w14:paraId="76351737" w14:textId="349452AA" w:rsidR="00816CB0" w:rsidRPr="001B13CE" w:rsidRDefault="00816CB0" w:rsidP="00816CB0">
            <w:pPr>
              <w:pStyle w:val="Odstavecseseznamem"/>
              <w:numPr>
                <w:ilvl w:val="0"/>
                <w:numId w:val="18"/>
              </w:numPr>
              <w:ind w:left="113" w:hanging="113"/>
              <w:jc w:val="both"/>
              <w:rPr>
                <w:shd w:val="clear" w:color="auto" w:fill="FFFFFF"/>
              </w:rPr>
            </w:pPr>
            <w:r w:rsidRPr="001B13CE">
              <w:rPr>
                <w:shd w:val="clear" w:color="auto" w:fill="FFFFFF"/>
              </w:rPr>
              <w:t>Aplikačně používané kovy a jejich slitiny.</w:t>
            </w:r>
          </w:p>
          <w:p w14:paraId="3D6C5971" w14:textId="39342085" w:rsidR="00816CB0" w:rsidRPr="001B13CE" w:rsidRDefault="00816CB0" w:rsidP="00816CB0">
            <w:pPr>
              <w:pStyle w:val="Odstavecseseznamem"/>
              <w:numPr>
                <w:ilvl w:val="0"/>
                <w:numId w:val="18"/>
              </w:numPr>
              <w:ind w:left="113" w:hanging="113"/>
              <w:jc w:val="both"/>
              <w:rPr>
                <w:shd w:val="clear" w:color="auto" w:fill="FFFFFF"/>
              </w:rPr>
            </w:pPr>
            <w:r w:rsidRPr="001B13CE">
              <w:rPr>
                <w:shd w:val="clear" w:color="auto" w:fill="FFFFFF"/>
              </w:rPr>
              <w:t>Sklo a keramika.</w:t>
            </w:r>
          </w:p>
          <w:p w14:paraId="7698099A" w14:textId="1FD06336" w:rsidR="00816CB0" w:rsidRPr="001762EB" w:rsidRDefault="00816CB0" w:rsidP="00816CB0">
            <w:pPr>
              <w:pStyle w:val="Odstavecseseznamem"/>
              <w:numPr>
                <w:ilvl w:val="0"/>
                <w:numId w:val="18"/>
              </w:numPr>
              <w:ind w:left="113" w:hanging="113"/>
              <w:jc w:val="both"/>
            </w:pPr>
            <w:r w:rsidRPr="001B13CE">
              <w:rPr>
                <w:shd w:val="clear" w:color="auto" w:fill="FFFFFF"/>
              </w:rPr>
              <w:t>Polymerní materiály.</w:t>
            </w:r>
          </w:p>
        </w:tc>
      </w:tr>
      <w:tr w:rsidR="00816CB0" w14:paraId="5A8F48BA" w14:textId="77777777" w:rsidTr="000C4A98">
        <w:trPr>
          <w:trHeight w:val="265"/>
        </w:trPr>
        <w:tc>
          <w:tcPr>
            <w:tcW w:w="3904" w:type="dxa"/>
            <w:gridSpan w:val="7"/>
            <w:tcBorders>
              <w:top w:val="nil"/>
            </w:tcBorders>
            <w:shd w:val="clear" w:color="auto" w:fill="F7CAAC"/>
          </w:tcPr>
          <w:p w14:paraId="665A8AD7" w14:textId="38CF9D31" w:rsidR="00816CB0" w:rsidRDefault="00816CB0" w:rsidP="00816CB0">
            <w:pPr>
              <w:jc w:val="both"/>
            </w:pPr>
            <w:r>
              <w:rPr>
                <w:b/>
              </w:rPr>
              <w:t xml:space="preserve">Studijní literatura a studijní </w:t>
            </w:r>
            <w:r w:rsidRPr="00BA62B5">
              <w:rPr>
                <w:b/>
              </w:rPr>
              <w:t>pomůcky</w:t>
            </w:r>
          </w:p>
        </w:tc>
        <w:tc>
          <w:tcPr>
            <w:tcW w:w="6202" w:type="dxa"/>
            <w:gridSpan w:val="16"/>
            <w:tcBorders>
              <w:top w:val="nil"/>
              <w:bottom w:val="nil"/>
            </w:tcBorders>
          </w:tcPr>
          <w:p w14:paraId="3A8D51FE" w14:textId="77777777" w:rsidR="00816CB0" w:rsidRPr="001762EB" w:rsidRDefault="00816CB0" w:rsidP="00816CB0">
            <w:pPr>
              <w:jc w:val="both"/>
            </w:pPr>
          </w:p>
        </w:tc>
      </w:tr>
      <w:tr w:rsidR="00816CB0" w14:paraId="091AFC93" w14:textId="77777777" w:rsidTr="000C4A98">
        <w:trPr>
          <w:trHeight w:val="1497"/>
        </w:trPr>
        <w:tc>
          <w:tcPr>
            <w:tcW w:w="10106" w:type="dxa"/>
            <w:gridSpan w:val="23"/>
            <w:tcBorders>
              <w:top w:val="nil"/>
            </w:tcBorders>
          </w:tcPr>
          <w:p w14:paraId="45E5DE0A" w14:textId="77777777" w:rsidR="00816CB0" w:rsidRPr="001762EB" w:rsidRDefault="00816CB0" w:rsidP="00816CB0">
            <w:pPr>
              <w:jc w:val="both"/>
              <w:rPr>
                <w:u w:val="single"/>
              </w:rPr>
            </w:pPr>
            <w:r w:rsidRPr="001762EB">
              <w:rPr>
                <w:u w:val="single"/>
              </w:rPr>
              <w:t>Povinná literatura:</w:t>
            </w:r>
          </w:p>
          <w:p w14:paraId="6C321411" w14:textId="77777777" w:rsidR="00371F68" w:rsidRPr="00AF72BC" w:rsidRDefault="00371F68" w:rsidP="00371F68">
            <w:pPr>
              <w:numPr>
                <w:ilvl w:val="0"/>
                <w:numId w:val="7"/>
              </w:numPr>
              <w:shd w:val="clear" w:color="auto" w:fill="FFFFFF"/>
              <w:ind w:left="0"/>
              <w:jc w:val="both"/>
              <w:rPr>
                <w:u w:val="single"/>
              </w:rPr>
            </w:pPr>
            <w:r w:rsidRPr="00A5203A">
              <w:rPr>
                <w:caps/>
                <w:color w:val="000000"/>
              </w:rPr>
              <w:t>Vernon</w:t>
            </w:r>
            <w:r>
              <w:rPr>
                <w:caps/>
                <w:color w:val="000000"/>
              </w:rPr>
              <w:t>,</w:t>
            </w:r>
            <w:r w:rsidRPr="00A5203A">
              <w:rPr>
                <w:caps/>
                <w:color w:val="000000"/>
              </w:rPr>
              <w:t xml:space="preserve"> J.</w:t>
            </w:r>
            <w:r w:rsidRPr="00AF72BC">
              <w:rPr>
                <w:color w:val="000000"/>
              </w:rPr>
              <w:t> </w:t>
            </w:r>
            <w:proofErr w:type="spellStart"/>
            <w:r w:rsidRPr="00AF72BC">
              <w:rPr>
                <w:i/>
                <w:iCs/>
                <w:color w:val="000000"/>
              </w:rPr>
              <w:t>Introduction</w:t>
            </w:r>
            <w:proofErr w:type="spellEnd"/>
            <w:r w:rsidRPr="00AF72BC">
              <w:rPr>
                <w:i/>
                <w:iCs/>
                <w:color w:val="000000"/>
              </w:rPr>
              <w:t xml:space="preserve"> to </w:t>
            </w:r>
            <w:proofErr w:type="spellStart"/>
            <w:r w:rsidRPr="00AF72BC">
              <w:rPr>
                <w:i/>
                <w:iCs/>
                <w:color w:val="000000"/>
              </w:rPr>
              <w:t>Engineering</w:t>
            </w:r>
            <w:proofErr w:type="spellEnd"/>
            <w:r w:rsidRPr="00AF72BC">
              <w:rPr>
                <w:i/>
                <w:iCs/>
                <w:color w:val="000000"/>
              </w:rPr>
              <w:t xml:space="preserve"> </w:t>
            </w:r>
            <w:proofErr w:type="spellStart"/>
            <w:r w:rsidRPr="00AF72BC">
              <w:rPr>
                <w:i/>
                <w:iCs/>
                <w:color w:val="000000"/>
              </w:rPr>
              <w:t>Materials</w:t>
            </w:r>
            <w:proofErr w:type="spellEnd"/>
            <w:r w:rsidRPr="00AF72BC">
              <w:rPr>
                <w:i/>
                <w:iCs/>
                <w:color w:val="000000"/>
              </w:rPr>
              <w:t>.</w:t>
            </w:r>
            <w:r>
              <w:rPr>
                <w:color w:val="000000"/>
              </w:rPr>
              <w:t xml:space="preserve"> </w:t>
            </w:r>
            <w:proofErr w:type="spellStart"/>
            <w:r w:rsidRPr="00AF72BC">
              <w:rPr>
                <w:color w:val="000000"/>
              </w:rPr>
              <w:t>Macmillan</w:t>
            </w:r>
            <w:proofErr w:type="spellEnd"/>
            <w:r w:rsidRPr="00AF72BC">
              <w:rPr>
                <w:color w:val="000000"/>
              </w:rPr>
              <w:t xml:space="preserve"> </w:t>
            </w:r>
            <w:proofErr w:type="spellStart"/>
            <w:r w:rsidRPr="00AF72BC">
              <w:rPr>
                <w:color w:val="000000"/>
              </w:rPr>
              <w:t>Publishers</w:t>
            </w:r>
            <w:proofErr w:type="spellEnd"/>
            <w:r w:rsidRPr="00AF72BC">
              <w:rPr>
                <w:color w:val="000000"/>
              </w:rPr>
              <w:t xml:space="preserve"> </w:t>
            </w:r>
            <w:r w:rsidRPr="00371F68">
              <w:t>Limited, 2003. ISBN 9780333949177.</w:t>
            </w:r>
          </w:p>
          <w:p w14:paraId="5838AE96" w14:textId="4EBD0FD2" w:rsidR="00371F68" w:rsidRDefault="00371F68" w:rsidP="00371F68">
            <w:pPr>
              <w:numPr>
                <w:ilvl w:val="0"/>
                <w:numId w:val="7"/>
              </w:numPr>
              <w:shd w:val="clear" w:color="auto" w:fill="FFFFFF"/>
              <w:ind w:left="0"/>
              <w:jc w:val="both"/>
              <w:rPr>
                <w:color w:val="000000"/>
              </w:rPr>
            </w:pPr>
            <w:r w:rsidRPr="00A5203A">
              <w:rPr>
                <w:caps/>
                <w:color w:val="000000"/>
              </w:rPr>
              <w:t>Gubicza</w:t>
            </w:r>
            <w:r>
              <w:rPr>
                <w:caps/>
                <w:color w:val="000000"/>
              </w:rPr>
              <w:t>, J</w:t>
            </w:r>
            <w:r w:rsidRPr="00A5203A">
              <w:rPr>
                <w:caps/>
                <w:color w:val="000000"/>
              </w:rPr>
              <w:t>.</w:t>
            </w:r>
            <w:r w:rsidRPr="00AF72BC">
              <w:rPr>
                <w:color w:val="000000"/>
              </w:rPr>
              <w:t> </w:t>
            </w:r>
            <w:proofErr w:type="spellStart"/>
            <w:r w:rsidRPr="00AF72BC">
              <w:rPr>
                <w:i/>
                <w:iCs/>
                <w:color w:val="000000"/>
              </w:rPr>
              <w:t>Defect</w:t>
            </w:r>
            <w:proofErr w:type="spellEnd"/>
            <w:r w:rsidRPr="00AF72BC">
              <w:rPr>
                <w:i/>
                <w:iCs/>
                <w:color w:val="000000"/>
              </w:rPr>
              <w:t xml:space="preserve"> </w:t>
            </w:r>
            <w:proofErr w:type="spellStart"/>
            <w:r w:rsidRPr="00AF72BC">
              <w:rPr>
                <w:i/>
                <w:iCs/>
                <w:color w:val="000000"/>
              </w:rPr>
              <w:t>Structure</w:t>
            </w:r>
            <w:proofErr w:type="spellEnd"/>
            <w:r w:rsidRPr="00AF72BC">
              <w:rPr>
                <w:i/>
                <w:iCs/>
                <w:color w:val="000000"/>
              </w:rPr>
              <w:t xml:space="preserve"> and </w:t>
            </w:r>
            <w:proofErr w:type="spellStart"/>
            <w:r w:rsidRPr="00AF72BC">
              <w:rPr>
                <w:i/>
                <w:iCs/>
                <w:color w:val="000000"/>
              </w:rPr>
              <w:t>Properties</w:t>
            </w:r>
            <w:proofErr w:type="spellEnd"/>
            <w:r w:rsidRPr="00AF72BC">
              <w:rPr>
                <w:i/>
                <w:iCs/>
                <w:color w:val="000000"/>
              </w:rPr>
              <w:t xml:space="preserve"> </w:t>
            </w:r>
            <w:proofErr w:type="spellStart"/>
            <w:r w:rsidRPr="00AF72BC">
              <w:rPr>
                <w:i/>
                <w:iCs/>
                <w:color w:val="000000"/>
              </w:rPr>
              <w:t>of</w:t>
            </w:r>
            <w:proofErr w:type="spellEnd"/>
            <w:r w:rsidRPr="00AF72BC">
              <w:rPr>
                <w:i/>
                <w:iCs/>
                <w:color w:val="000000"/>
              </w:rPr>
              <w:t xml:space="preserve"> </w:t>
            </w:r>
            <w:proofErr w:type="spellStart"/>
            <w:r w:rsidRPr="00AF72BC">
              <w:rPr>
                <w:i/>
                <w:iCs/>
                <w:color w:val="000000"/>
              </w:rPr>
              <w:t>Nanomaterials</w:t>
            </w:r>
            <w:proofErr w:type="spellEnd"/>
            <w:r w:rsidRPr="00AF72BC">
              <w:rPr>
                <w:i/>
                <w:iCs/>
                <w:color w:val="000000"/>
              </w:rPr>
              <w:t xml:space="preserve">. </w:t>
            </w:r>
            <w:proofErr w:type="spellStart"/>
            <w:r w:rsidRPr="00A5203A">
              <w:rPr>
                <w:color w:val="000000"/>
              </w:rPr>
              <w:t>Woodhead</w:t>
            </w:r>
            <w:proofErr w:type="spellEnd"/>
            <w:r w:rsidRPr="00A5203A">
              <w:rPr>
                <w:color w:val="000000"/>
              </w:rPr>
              <w:t xml:space="preserve"> </w:t>
            </w:r>
            <w:proofErr w:type="spellStart"/>
            <w:r w:rsidRPr="00A5203A">
              <w:rPr>
                <w:color w:val="000000"/>
              </w:rPr>
              <w:t>Publishing</w:t>
            </w:r>
            <w:proofErr w:type="spellEnd"/>
            <w:r>
              <w:rPr>
                <w:color w:val="000000"/>
              </w:rPr>
              <w:t>,</w:t>
            </w:r>
            <w:r w:rsidRPr="00AF72BC">
              <w:rPr>
                <w:color w:val="000000"/>
              </w:rPr>
              <w:t xml:space="preserve"> 2017. ISBN 9780081019177.</w:t>
            </w:r>
          </w:p>
          <w:p w14:paraId="37921387" w14:textId="18C63D92" w:rsidR="00371F68" w:rsidRPr="00371F68" w:rsidRDefault="00371F68" w:rsidP="00371F68">
            <w:pPr>
              <w:jc w:val="both"/>
            </w:pPr>
            <w:r w:rsidRPr="00371F68">
              <w:t xml:space="preserve">SHACKELFORD, J.F. </w:t>
            </w:r>
            <w:proofErr w:type="spellStart"/>
            <w:r w:rsidRPr="00371F68">
              <w:rPr>
                <w:i/>
                <w:iCs/>
              </w:rPr>
              <w:t>Introduction</w:t>
            </w:r>
            <w:proofErr w:type="spellEnd"/>
            <w:r w:rsidRPr="00371F68">
              <w:rPr>
                <w:i/>
                <w:iCs/>
              </w:rPr>
              <w:t xml:space="preserve"> to </w:t>
            </w:r>
            <w:proofErr w:type="spellStart"/>
            <w:r>
              <w:rPr>
                <w:i/>
                <w:iCs/>
              </w:rPr>
              <w:t>M</w:t>
            </w:r>
            <w:r w:rsidRPr="00371F68">
              <w:rPr>
                <w:i/>
                <w:iCs/>
              </w:rPr>
              <w:t>aterials</w:t>
            </w:r>
            <w:proofErr w:type="spellEnd"/>
            <w:r w:rsidRPr="00371F68">
              <w:rPr>
                <w:i/>
                <w:iCs/>
              </w:rPr>
              <w:t xml:space="preserve"> </w:t>
            </w:r>
            <w:r>
              <w:rPr>
                <w:i/>
                <w:iCs/>
              </w:rPr>
              <w:t>S</w:t>
            </w:r>
            <w:r w:rsidRPr="00371F68">
              <w:rPr>
                <w:i/>
                <w:iCs/>
              </w:rPr>
              <w:t xml:space="preserve">cience </w:t>
            </w:r>
            <w:proofErr w:type="spellStart"/>
            <w:r w:rsidRPr="00371F68">
              <w:rPr>
                <w:i/>
                <w:iCs/>
              </w:rPr>
              <w:t>for</w:t>
            </w:r>
            <w:proofErr w:type="spellEnd"/>
            <w:r w:rsidRPr="00371F68">
              <w:rPr>
                <w:i/>
                <w:iCs/>
              </w:rPr>
              <w:t xml:space="preserve"> </w:t>
            </w:r>
            <w:proofErr w:type="spellStart"/>
            <w:r>
              <w:rPr>
                <w:i/>
                <w:iCs/>
              </w:rPr>
              <w:t>E</w:t>
            </w:r>
            <w:r w:rsidRPr="00371F68">
              <w:rPr>
                <w:i/>
                <w:iCs/>
              </w:rPr>
              <w:t>ngineers</w:t>
            </w:r>
            <w:proofErr w:type="spellEnd"/>
            <w:r>
              <w:rPr>
                <w:i/>
                <w:iCs/>
              </w:rPr>
              <w:t xml:space="preserve">. </w:t>
            </w:r>
            <w:proofErr w:type="spellStart"/>
            <w:r w:rsidRPr="00371F68">
              <w:t>Pearson</w:t>
            </w:r>
            <w:proofErr w:type="spellEnd"/>
            <w:r w:rsidRPr="00371F68">
              <w:t>, 2006.</w:t>
            </w:r>
            <w:r>
              <w:t xml:space="preserve"> ISBN </w:t>
            </w:r>
            <w:r w:rsidRPr="00371F68">
              <w:t>0-273-79340-3</w:t>
            </w:r>
            <w:r>
              <w:t xml:space="preserve">, </w:t>
            </w:r>
            <w:r w:rsidRPr="00371F68">
              <w:t>9780273793403</w:t>
            </w:r>
            <w:r>
              <w:t>.</w:t>
            </w:r>
          </w:p>
          <w:p w14:paraId="118E853D" w14:textId="77777777" w:rsidR="00371F68" w:rsidRDefault="00371F68" w:rsidP="00371F68">
            <w:pPr>
              <w:shd w:val="clear" w:color="auto" w:fill="FFFFFF"/>
              <w:jc w:val="both"/>
              <w:rPr>
                <w:color w:val="000000"/>
              </w:rPr>
            </w:pPr>
            <w:r w:rsidRPr="00A5203A">
              <w:rPr>
                <w:caps/>
                <w:color w:val="000000"/>
              </w:rPr>
              <w:t>Kratochvíl,</w:t>
            </w:r>
            <w:r>
              <w:rPr>
                <w:caps/>
                <w:color w:val="000000"/>
              </w:rPr>
              <w:t xml:space="preserve"> B., </w:t>
            </w:r>
            <w:r w:rsidRPr="00A5203A">
              <w:rPr>
                <w:caps/>
                <w:color w:val="000000"/>
              </w:rPr>
              <w:t>Švorčík</w:t>
            </w:r>
            <w:r>
              <w:rPr>
                <w:caps/>
                <w:color w:val="000000"/>
              </w:rPr>
              <w:t>,</w:t>
            </w:r>
            <w:r w:rsidRPr="00A5203A">
              <w:rPr>
                <w:caps/>
                <w:color w:val="000000"/>
              </w:rPr>
              <w:t xml:space="preserve"> V</w:t>
            </w:r>
            <w:r>
              <w:rPr>
                <w:caps/>
                <w:color w:val="000000"/>
              </w:rPr>
              <w:t>.</w:t>
            </w:r>
            <w:r w:rsidRPr="00A5203A">
              <w:rPr>
                <w:caps/>
                <w:color w:val="000000"/>
              </w:rPr>
              <w:t>, Dalibor</w:t>
            </w:r>
            <w:r>
              <w:rPr>
                <w:caps/>
                <w:color w:val="000000"/>
              </w:rPr>
              <w:t>, V.</w:t>
            </w:r>
            <w:r w:rsidRPr="00AF72BC">
              <w:rPr>
                <w:color w:val="000000"/>
              </w:rPr>
              <w:t> </w:t>
            </w:r>
            <w:r w:rsidRPr="00AF72BC">
              <w:rPr>
                <w:i/>
                <w:iCs/>
                <w:color w:val="000000"/>
              </w:rPr>
              <w:t>Úvod od studia materiálů</w:t>
            </w:r>
            <w:r w:rsidRPr="00AF72BC">
              <w:rPr>
                <w:color w:val="000000"/>
              </w:rPr>
              <w:t xml:space="preserve">. </w:t>
            </w:r>
            <w:r>
              <w:rPr>
                <w:color w:val="000000"/>
              </w:rPr>
              <w:t xml:space="preserve">Praha: </w:t>
            </w:r>
            <w:r w:rsidRPr="00AF72BC">
              <w:rPr>
                <w:color w:val="000000"/>
              </w:rPr>
              <w:t>VŠCHT, 2005. ISBN 978-80-7080-568-8.</w:t>
            </w:r>
          </w:p>
          <w:p w14:paraId="294F25FF" w14:textId="77777777" w:rsidR="00816CB0" w:rsidRDefault="00816CB0" w:rsidP="00816CB0">
            <w:pPr>
              <w:shd w:val="clear" w:color="auto" w:fill="FFFFFF"/>
              <w:jc w:val="both"/>
              <w:rPr>
                <w:u w:val="single"/>
              </w:rPr>
            </w:pPr>
          </w:p>
          <w:p w14:paraId="6CE59186" w14:textId="2135D593" w:rsidR="00816CB0" w:rsidRPr="00AF72BC" w:rsidRDefault="00816CB0" w:rsidP="00816CB0">
            <w:pPr>
              <w:shd w:val="clear" w:color="auto" w:fill="FFFFFF"/>
              <w:jc w:val="both"/>
              <w:rPr>
                <w:u w:val="single"/>
              </w:rPr>
            </w:pPr>
            <w:r w:rsidRPr="00AF72BC">
              <w:rPr>
                <w:u w:val="single"/>
              </w:rPr>
              <w:t>Doporučená literatura:</w:t>
            </w:r>
          </w:p>
          <w:p w14:paraId="1277A12B" w14:textId="278940A7" w:rsidR="00371F68" w:rsidRDefault="00371F68" w:rsidP="00371F68">
            <w:pPr>
              <w:numPr>
                <w:ilvl w:val="0"/>
                <w:numId w:val="8"/>
              </w:numPr>
              <w:shd w:val="clear" w:color="auto" w:fill="FFFFFF"/>
              <w:ind w:left="0"/>
              <w:jc w:val="both"/>
              <w:rPr>
                <w:color w:val="000000"/>
              </w:rPr>
            </w:pPr>
            <w:r w:rsidRPr="002C17CD">
              <w:rPr>
                <w:caps/>
                <w:color w:val="000000"/>
              </w:rPr>
              <w:t>GROOVER</w:t>
            </w:r>
            <w:r>
              <w:rPr>
                <w:caps/>
                <w:color w:val="000000"/>
              </w:rPr>
              <w:t>, M.P</w:t>
            </w:r>
            <w:r w:rsidRPr="00AF72BC">
              <w:rPr>
                <w:color w:val="000000"/>
              </w:rPr>
              <w:t>. </w:t>
            </w:r>
            <w:proofErr w:type="spellStart"/>
            <w:r w:rsidRPr="002C17CD">
              <w:rPr>
                <w:i/>
                <w:iCs/>
                <w:color w:val="000000"/>
              </w:rPr>
              <w:t>Principles</w:t>
            </w:r>
            <w:proofErr w:type="spellEnd"/>
            <w:r w:rsidRPr="002C17CD">
              <w:rPr>
                <w:i/>
                <w:iCs/>
                <w:color w:val="000000"/>
              </w:rPr>
              <w:t xml:space="preserve"> </w:t>
            </w:r>
            <w:proofErr w:type="spellStart"/>
            <w:r w:rsidRPr="002C17CD">
              <w:rPr>
                <w:i/>
                <w:iCs/>
                <w:color w:val="000000"/>
              </w:rPr>
              <w:t>of</w:t>
            </w:r>
            <w:proofErr w:type="spellEnd"/>
            <w:r w:rsidRPr="002C17CD">
              <w:rPr>
                <w:i/>
                <w:iCs/>
                <w:color w:val="000000"/>
              </w:rPr>
              <w:t xml:space="preserve"> </w:t>
            </w:r>
            <w:proofErr w:type="spellStart"/>
            <w:r w:rsidRPr="002C17CD">
              <w:rPr>
                <w:i/>
                <w:iCs/>
                <w:color w:val="000000"/>
              </w:rPr>
              <w:t>Modern</w:t>
            </w:r>
            <w:proofErr w:type="spellEnd"/>
            <w:r w:rsidRPr="002C17CD">
              <w:rPr>
                <w:i/>
                <w:iCs/>
                <w:color w:val="000000"/>
              </w:rPr>
              <w:t xml:space="preserve"> </w:t>
            </w:r>
            <w:proofErr w:type="spellStart"/>
            <w:r w:rsidRPr="002C17CD">
              <w:rPr>
                <w:i/>
                <w:iCs/>
                <w:color w:val="000000"/>
              </w:rPr>
              <w:t>Manufacturing</w:t>
            </w:r>
            <w:proofErr w:type="spellEnd"/>
            <w:r w:rsidRPr="002C17CD">
              <w:rPr>
                <w:i/>
                <w:iCs/>
                <w:color w:val="000000"/>
              </w:rPr>
              <w:t>.</w:t>
            </w:r>
            <w:r>
              <w:rPr>
                <w:color w:val="000000"/>
              </w:rPr>
              <w:t xml:space="preserve"> J</w:t>
            </w:r>
            <w:r w:rsidRPr="002C17CD">
              <w:rPr>
                <w:color w:val="000000"/>
              </w:rPr>
              <w:t xml:space="preserve">ohn </w:t>
            </w:r>
            <w:proofErr w:type="spellStart"/>
            <w:r w:rsidRPr="002C17CD">
              <w:rPr>
                <w:color w:val="000000"/>
              </w:rPr>
              <w:t>Wiley</w:t>
            </w:r>
            <w:proofErr w:type="spellEnd"/>
            <w:r w:rsidRPr="002C17CD">
              <w:rPr>
                <w:color w:val="000000"/>
              </w:rPr>
              <w:t xml:space="preserve"> &amp; </w:t>
            </w:r>
            <w:proofErr w:type="spellStart"/>
            <w:r w:rsidRPr="002C17CD">
              <w:rPr>
                <w:color w:val="000000"/>
              </w:rPr>
              <w:t>Sons</w:t>
            </w:r>
            <w:proofErr w:type="spellEnd"/>
            <w:r w:rsidRPr="002C17CD">
              <w:rPr>
                <w:color w:val="000000"/>
              </w:rPr>
              <w:t xml:space="preserve">, </w:t>
            </w:r>
            <w:proofErr w:type="spellStart"/>
            <w:r w:rsidRPr="002C17CD">
              <w:rPr>
                <w:color w:val="000000"/>
              </w:rPr>
              <w:t>Incorporated</w:t>
            </w:r>
            <w:proofErr w:type="spellEnd"/>
            <w:r>
              <w:rPr>
                <w:rFonts w:ascii="Arial" w:hAnsi="Arial" w:cs="Arial"/>
                <w:color w:val="4D5156"/>
                <w:sz w:val="21"/>
                <w:szCs w:val="21"/>
                <w:shd w:val="clear" w:color="auto" w:fill="FFFFFF"/>
              </w:rPr>
              <w:t>,</w:t>
            </w:r>
            <w:r w:rsidRPr="00AF72BC">
              <w:rPr>
                <w:color w:val="000000"/>
              </w:rPr>
              <w:t xml:space="preserve"> 20</w:t>
            </w:r>
            <w:r>
              <w:rPr>
                <w:color w:val="000000"/>
              </w:rPr>
              <w:t>1</w:t>
            </w:r>
            <w:r w:rsidRPr="00AF72BC">
              <w:rPr>
                <w:color w:val="000000"/>
              </w:rPr>
              <w:t xml:space="preserve">6. ISBN </w:t>
            </w:r>
            <w:r w:rsidRPr="002C17CD">
              <w:rPr>
                <w:color w:val="000000"/>
              </w:rPr>
              <w:t>978-1-119-24909-2</w:t>
            </w:r>
            <w:r w:rsidRPr="00AF72BC">
              <w:rPr>
                <w:color w:val="000000"/>
              </w:rPr>
              <w:t>.</w:t>
            </w:r>
          </w:p>
          <w:p w14:paraId="126EA0C0" w14:textId="3C685B96" w:rsidR="00371F68" w:rsidRPr="00AF72BC" w:rsidRDefault="00371F68" w:rsidP="00371F68">
            <w:pPr>
              <w:numPr>
                <w:ilvl w:val="0"/>
                <w:numId w:val="8"/>
              </w:numPr>
              <w:shd w:val="clear" w:color="auto" w:fill="FFFFFF"/>
              <w:ind w:left="0"/>
              <w:jc w:val="both"/>
              <w:rPr>
                <w:color w:val="000000"/>
              </w:rPr>
            </w:pPr>
            <w:r w:rsidRPr="002C17CD">
              <w:rPr>
                <w:caps/>
                <w:color w:val="000000"/>
              </w:rPr>
              <w:t>MERCIER</w:t>
            </w:r>
            <w:r>
              <w:rPr>
                <w:caps/>
                <w:color w:val="000000"/>
              </w:rPr>
              <w:t>,</w:t>
            </w:r>
            <w:r w:rsidRPr="002C17CD">
              <w:rPr>
                <w:caps/>
                <w:color w:val="000000"/>
              </w:rPr>
              <w:t xml:space="preserve"> J.P</w:t>
            </w:r>
            <w:r>
              <w:rPr>
                <w:i/>
                <w:iCs/>
                <w:color w:val="000000"/>
              </w:rPr>
              <w:t xml:space="preserve">. </w:t>
            </w:r>
            <w:proofErr w:type="spellStart"/>
            <w:r w:rsidRPr="002C17CD">
              <w:rPr>
                <w:i/>
                <w:iCs/>
                <w:color w:val="000000"/>
              </w:rPr>
              <w:t>Introduction</w:t>
            </w:r>
            <w:proofErr w:type="spellEnd"/>
            <w:r w:rsidRPr="002C17CD">
              <w:rPr>
                <w:i/>
                <w:iCs/>
                <w:color w:val="000000"/>
              </w:rPr>
              <w:t xml:space="preserve"> </w:t>
            </w:r>
            <w:r>
              <w:rPr>
                <w:i/>
                <w:iCs/>
                <w:color w:val="000000"/>
              </w:rPr>
              <w:t>t</w:t>
            </w:r>
            <w:r w:rsidRPr="002C17CD">
              <w:rPr>
                <w:i/>
                <w:iCs/>
                <w:color w:val="000000"/>
              </w:rPr>
              <w:t xml:space="preserve">o </w:t>
            </w:r>
            <w:proofErr w:type="spellStart"/>
            <w:r w:rsidRPr="002C17CD">
              <w:rPr>
                <w:i/>
                <w:iCs/>
                <w:color w:val="000000"/>
              </w:rPr>
              <w:t>Materials</w:t>
            </w:r>
            <w:proofErr w:type="spellEnd"/>
            <w:r w:rsidRPr="002C17CD">
              <w:rPr>
                <w:i/>
                <w:iCs/>
                <w:color w:val="000000"/>
              </w:rPr>
              <w:t xml:space="preserve"> Science.</w:t>
            </w:r>
            <w:r w:rsidR="00FB41D2">
              <w:rPr>
                <w:rStyle w:val="a-size-extra-large"/>
                <w:rFonts w:ascii="Arial" w:hAnsi="Arial" w:cs="Arial"/>
                <w:color w:val="111111"/>
                <w:sz w:val="42"/>
                <w:szCs w:val="42"/>
              </w:rPr>
              <w:t xml:space="preserve"> </w:t>
            </w:r>
            <w:proofErr w:type="spellStart"/>
            <w:r w:rsidRPr="002C17CD">
              <w:rPr>
                <w:color w:val="000000"/>
              </w:rPr>
              <w:t>Elsevier</w:t>
            </w:r>
            <w:proofErr w:type="spellEnd"/>
            <w:r w:rsidRPr="002C17CD">
              <w:rPr>
                <w:color w:val="000000"/>
              </w:rPr>
              <w:t xml:space="preserve"> Science</w:t>
            </w:r>
            <w:r>
              <w:rPr>
                <w:rFonts w:ascii="Arial" w:hAnsi="Arial" w:cs="Arial"/>
                <w:color w:val="111111"/>
                <w:sz w:val="21"/>
                <w:szCs w:val="21"/>
                <w:shd w:val="clear" w:color="auto" w:fill="FFFFFF"/>
              </w:rPr>
              <w:t xml:space="preserve">, </w:t>
            </w:r>
            <w:r w:rsidRPr="002C17CD">
              <w:rPr>
                <w:color w:val="000000"/>
              </w:rPr>
              <w:t>2004. ISBN 978-2842992866</w:t>
            </w:r>
            <w:r>
              <w:rPr>
                <w:color w:val="000000"/>
              </w:rPr>
              <w:t>.</w:t>
            </w:r>
          </w:p>
          <w:p w14:paraId="7A5A4DFC" w14:textId="77777777" w:rsidR="00816CB0" w:rsidRPr="00371F68" w:rsidRDefault="00371F68" w:rsidP="00371F68">
            <w:pPr>
              <w:numPr>
                <w:ilvl w:val="0"/>
                <w:numId w:val="8"/>
              </w:numPr>
              <w:shd w:val="clear" w:color="auto" w:fill="FFFFFF"/>
              <w:ind w:left="0"/>
              <w:jc w:val="both"/>
            </w:pPr>
            <w:r w:rsidRPr="00A5203A">
              <w:rPr>
                <w:caps/>
                <w:color w:val="000000"/>
              </w:rPr>
              <w:t>Leitner</w:t>
            </w:r>
            <w:r>
              <w:rPr>
                <w:color w:val="000000"/>
              </w:rPr>
              <w:t>, J.</w:t>
            </w:r>
            <w:r w:rsidRPr="00AF72BC">
              <w:rPr>
                <w:color w:val="000000"/>
              </w:rPr>
              <w:t> </w:t>
            </w:r>
            <w:r w:rsidRPr="00AF72BC">
              <w:rPr>
                <w:i/>
                <w:iCs/>
                <w:color w:val="000000"/>
              </w:rPr>
              <w:t>Struktura nanomateriálů</w:t>
            </w:r>
            <w:r w:rsidRPr="00AF72BC">
              <w:rPr>
                <w:color w:val="000000"/>
              </w:rPr>
              <w:t xml:space="preserve">. </w:t>
            </w:r>
            <w:r>
              <w:rPr>
                <w:color w:val="000000"/>
              </w:rPr>
              <w:t xml:space="preserve">Praha: </w:t>
            </w:r>
            <w:r w:rsidRPr="00AF72BC">
              <w:rPr>
                <w:color w:val="000000"/>
              </w:rPr>
              <w:t>VŠCHT, 2015.</w:t>
            </w:r>
          </w:p>
          <w:p w14:paraId="3E0CB8D1" w14:textId="7C75D017" w:rsidR="00371F68" w:rsidRPr="001762EB" w:rsidRDefault="00371F68" w:rsidP="00371F68">
            <w:pPr>
              <w:shd w:val="clear" w:color="auto" w:fill="FFFFFF"/>
              <w:jc w:val="both"/>
              <w:textAlignment w:val="baseline"/>
            </w:pPr>
            <w:r w:rsidRPr="00371F68">
              <w:rPr>
                <w:color w:val="000000"/>
              </w:rPr>
              <w:t xml:space="preserve">EHRENSTEIN, G.W., RIEDEL, G., TRAWIEL, P. </w:t>
            </w:r>
            <w:proofErr w:type="spellStart"/>
            <w:r w:rsidRPr="00371F68">
              <w:rPr>
                <w:i/>
                <w:iCs/>
                <w:color w:val="000000"/>
              </w:rPr>
              <w:t>Thermal</w:t>
            </w:r>
            <w:proofErr w:type="spellEnd"/>
            <w:r w:rsidRPr="00371F68">
              <w:rPr>
                <w:i/>
                <w:iCs/>
                <w:color w:val="000000"/>
              </w:rPr>
              <w:t xml:space="preserve"> </w:t>
            </w:r>
            <w:proofErr w:type="spellStart"/>
            <w:r w:rsidRPr="00371F68">
              <w:rPr>
                <w:i/>
                <w:iCs/>
                <w:color w:val="000000"/>
              </w:rPr>
              <w:t>Analysis</w:t>
            </w:r>
            <w:proofErr w:type="spellEnd"/>
            <w:r w:rsidRPr="00371F68">
              <w:rPr>
                <w:i/>
                <w:iCs/>
                <w:color w:val="000000"/>
              </w:rPr>
              <w:t xml:space="preserve"> </w:t>
            </w:r>
            <w:proofErr w:type="spellStart"/>
            <w:r w:rsidRPr="00371F68">
              <w:rPr>
                <w:i/>
                <w:iCs/>
                <w:color w:val="000000"/>
              </w:rPr>
              <w:t>of</w:t>
            </w:r>
            <w:proofErr w:type="spellEnd"/>
            <w:r w:rsidRPr="00371F68">
              <w:rPr>
                <w:i/>
                <w:iCs/>
                <w:color w:val="000000"/>
              </w:rPr>
              <w:t xml:space="preserve"> </w:t>
            </w:r>
            <w:proofErr w:type="spellStart"/>
            <w:r w:rsidRPr="00371F68">
              <w:rPr>
                <w:i/>
                <w:iCs/>
                <w:color w:val="000000"/>
              </w:rPr>
              <w:t>Plastics</w:t>
            </w:r>
            <w:proofErr w:type="spellEnd"/>
            <w:r w:rsidRPr="00371F68">
              <w:rPr>
                <w:i/>
                <w:iCs/>
                <w:color w:val="000000"/>
              </w:rPr>
              <w:t xml:space="preserve">: </w:t>
            </w:r>
            <w:proofErr w:type="spellStart"/>
            <w:r w:rsidRPr="00371F68">
              <w:rPr>
                <w:i/>
                <w:iCs/>
                <w:color w:val="000000"/>
              </w:rPr>
              <w:t>Theory</w:t>
            </w:r>
            <w:proofErr w:type="spellEnd"/>
            <w:r w:rsidRPr="00371F68">
              <w:rPr>
                <w:i/>
                <w:iCs/>
                <w:color w:val="000000"/>
              </w:rPr>
              <w:t xml:space="preserve"> and </w:t>
            </w:r>
            <w:proofErr w:type="spellStart"/>
            <w:r w:rsidRPr="00371F68">
              <w:rPr>
                <w:i/>
                <w:iCs/>
                <w:color w:val="000000"/>
              </w:rPr>
              <w:t>Practice</w:t>
            </w:r>
            <w:proofErr w:type="spellEnd"/>
            <w:r w:rsidRPr="00371F68">
              <w:rPr>
                <w:color w:val="000000"/>
              </w:rPr>
              <w:t xml:space="preserve">. </w:t>
            </w:r>
            <w:proofErr w:type="spellStart"/>
            <w:r w:rsidRPr="00371F68">
              <w:rPr>
                <w:color w:val="000000"/>
              </w:rPr>
              <w:t>Munich</w:t>
            </w:r>
            <w:proofErr w:type="spellEnd"/>
            <w:r w:rsidRPr="00371F68">
              <w:rPr>
                <w:color w:val="000000"/>
              </w:rPr>
              <w:t xml:space="preserve">: </w:t>
            </w:r>
            <w:proofErr w:type="spellStart"/>
            <w:r w:rsidRPr="00371F68">
              <w:rPr>
                <w:color w:val="000000"/>
              </w:rPr>
              <w:t>Hanser</w:t>
            </w:r>
            <w:proofErr w:type="spellEnd"/>
            <w:r w:rsidRPr="00371F68">
              <w:rPr>
                <w:color w:val="000000"/>
              </w:rPr>
              <w:t>, 2004</w:t>
            </w:r>
            <w:r>
              <w:rPr>
                <w:color w:val="000000"/>
              </w:rPr>
              <w:t xml:space="preserve">. </w:t>
            </w:r>
            <w:proofErr w:type="spellStart"/>
            <w:r w:rsidRPr="00371F68">
              <w:rPr>
                <w:color w:val="000000"/>
              </w:rPr>
              <w:t>xxix</w:t>
            </w:r>
            <w:proofErr w:type="spellEnd"/>
            <w:r w:rsidRPr="00371F68">
              <w:rPr>
                <w:color w:val="000000"/>
              </w:rPr>
              <w:t>, 368 s. ISBN 9781628701937. Dostupné z:</w:t>
            </w:r>
            <w:r>
              <w:rPr>
                <w:color w:val="000000"/>
              </w:rPr>
              <w:t xml:space="preserve"> </w:t>
            </w:r>
            <w:hyperlink r:id="rId65" w:tgtFrame="_blank" w:history="1">
              <w:r w:rsidRPr="00371F68">
                <w:rPr>
                  <w:rStyle w:val="Hypertextovodkaz"/>
                </w:rPr>
                <w:t>http://app.knovel.com/hotlink/toc/id:kpTAPTP003/thermal_analysis_of_plastics__theory_and_practice</w:t>
              </w:r>
            </w:hyperlink>
            <w:r w:rsidRPr="00371F68">
              <w:rPr>
                <w:color w:val="000000"/>
              </w:rPr>
              <w:t>.</w:t>
            </w:r>
          </w:p>
        </w:tc>
      </w:tr>
      <w:tr w:rsidR="00816CB0" w14:paraId="36A68043" w14:textId="77777777" w:rsidTr="000C4A98">
        <w:tc>
          <w:tcPr>
            <w:tcW w:w="10106" w:type="dxa"/>
            <w:gridSpan w:val="23"/>
            <w:tcBorders>
              <w:top w:val="single" w:sz="12" w:space="0" w:color="auto"/>
              <w:left w:val="single" w:sz="2" w:space="0" w:color="auto"/>
              <w:bottom w:val="single" w:sz="2" w:space="0" w:color="auto"/>
              <w:right w:val="single" w:sz="2" w:space="0" w:color="auto"/>
            </w:tcBorders>
            <w:shd w:val="clear" w:color="auto" w:fill="F7CAAC"/>
          </w:tcPr>
          <w:p w14:paraId="6B58544A" w14:textId="77777777" w:rsidR="00816CB0" w:rsidRPr="001762EB" w:rsidRDefault="00816CB0" w:rsidP="00816CB0">
            <w:pPr>
              <w:jc w:val="center"/>
              <w:rPr>
                <w:b/>
              </w:rPr>
            </w:pPr>
            <w:r w:rsidRPr="001762EB">
              <w:rPr>
                <w:b/>
              </w:rPr>
              <w:t>Informace ke kombinované nebo distanční formě</w:t>
            </w:r>
          </w:p>
        </w:tc>
      </w:tr>
      <w:tr w:rsidR="00816CB0" w14:paraId="02DDE7C4" w14:textId="77777777" w:rsidTr="000C4A98">
        <w:tc>
          <w:tcPr>
            <w:tcW w:w="5038" w:type="dxa"/>
            <w:gridSpan w:val="10"/>
            <w:tcBorders>
              <w:top w:val="single" w:sz="2" w:space="0" w:color="auto"/>
            </w:tcBorders>
            <w:shd w:val="clear" w:color="auto" w:fill="F7CAAC"/>
          </w:tcPr>
          <w:p w14:paraId="2C935B0A" w14:textId="77777777" w:rsidR="00816CB0" w:rsidRPr="001762EB" w:rsidRDefault="00816CB0" w:rsidP="00816CB0">
            <w:pPr>
              <w:jc w:val="both"/>
            </w:pPr>
            <w:r w:rsidRPr="001762EB">
              <w:rPr>
                <w:b/>
              </w:rPr>
              <w:t>Rozsah konzultací (soustředění)</w:t>
            </w:r>
          </w:p>
        </w:tc>
        <w:tc>
          <w:tcPr>
            <w:tcW w:w="889" w:type="dxa"/>
            <w:gridSpan w:val="2"/>
            <w:tcBorders>
              <w:top w:val="single" w:sz="2" w:space="0" w:color="auto"/>
            </w:tcBorders>
          </w:tcPr>
          <w:p w14:paraId="2C185A29" w14:textId="77777777" w:rsidR="00816CB0" w:rsidRPr="001762EB" w:rsidRDefault="00816CB0" w:rsidP="00816CB0">
            <w:pPr>
              <w:jc w:val="both"/>
            </w:pPr>
          </w:p>
        </w:tc>
        <w:tc>
          <w:tcPr>
            <w:tcW w:w="4179" w:type="dxa"/>
            <w:gridSpan w:val="11"/>
            <w:tcBorders>
              <w:top w:val="single" w:sz="2" w:space="0" w:color="auto"/>
            </w:tcBorders>
            <w:shd w:val="clear" w:color="auto" w:fill="F7CAAC"/>
          </w:tcPr>
          <w:p w14:paraId="3D47B455" w14:textId="77777777" w:rsidR="00816CB0" w:rsidRPr="001762EB" w:rsidRDefault="00816CB0" w:rsidP="00816CB0">
            <w:pPr>
              <w:jc w:val="both"/>
              <w:rPr>
                <w:b/>
              </w:rPr>
            </w:pPr>
            <w:r w:rsidRPr="001762EB">
              <w:rPr>
                <w:b/>
              </w:rPr>
              <w:t xml:space="preserve">hodin </w:t>
            </w:r>
          </w:p>
        </w:tc>
      </w:tr>
      <w:tr w:rsidR="00816CB0" w14:paraId="23E99902" w14:textId="77777777" w:rsidTr="000C4A98">
        <w:tc>
          <w:tcPr>
            <w:tcW w:w="10106" w:type="dxa"/>
            <w:gridSpan w:val="23"/>
            <w:shd w:val="clear" w:color="auto" w:fill="F7CAAC"/>
          </w:tcPr>
          <w:p w14:paraId="1610F73D" w14:textId="77777777" w:rsidR="00816CB0" w:rsidRPr="001762EB" w:rsidRDefault="00816CB0" w:rsidP="00816CB0">
            <w:pPr>
              <w:jc w:val="both"/>
              <w:rPr>
                <w:b/>
              </w:rPr>
            </w:pPr>
            <w:r w:rsidRPr="001762EB">
              <w:rPr>
                <w:b/>
              </w:rPr>
              <w:t>Informace o způsobu kontaktu s vyučujícím</w:t>
            </w:r>
          </w:p>
        </w:tc>
      </w:tr>
      <w:tr w:rsidR="00816CB0" w14:paraId="01D04B64" w14:textId="77777777" w:rsidTr="000C4A98">
        <w:trPr>
          <w:trHeight w:val="1373"/>
        </w:trPr>
        <w:tc>
          <w:tcPr>
            <w:tcW w:w="10106" w:type="dxa"/>
            <w:gridSpan w:val="23"/>
          </w:tcPr>
          <w:p w14:paraId="539FB4E5" w14:textId="22F85AEF" w:rsidR="00816CB0" w:rsidRPr="001762EB" w:rsidRDefault="00816CB0" w:rsidP="00816CB0">
            <w:pPr>
              <w:pStyle w:val="xxmsonormal"/>
              <w:shd w:val="clear" w:color="auto" w:fill="FFFFFF"/>
              <w:spacing w:before="0" w:beforeAutospacing="0" w:after="0" w:afterAutospacing="0"/>
              <w:jc w:val="both"/>
              <w:rPr>
                <w:color w:val="000000"/>
                <w:sz w:val="20"/>
                <w:szCs w:val="20"/>
              </w:rPr>
            </w:pPr>
            <w:r w:rsidRPr="001762EB">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30EBA6DC" w14:textId="77777777" w:rsidR="00816CB0" w:rsidRPr="001762EB" w:rsidRDefault="00816CB0" w:rsidP="00816CB0">
            <w:pPr>
              <w:pStyle w:val="xxmsonormal"/>
              <w:shd w:val="clear" w:color="auto" w:fill="FFFFFF"/>
              <w:spacing w:before="0" w:beforeAutospacing="0" w:after="0" w:afterAutospacing="0"/>
              <w:jc w:val="both"/>
              <w:rPr>
                <w:color w:val="000000"/>
                <w:sz w:val="20"/>
                <w:szCs w:val="20"/>
              </w:rPr>
            </w:pPr>
            <w:r w:rsidRPr="001762EB">
              <w:rPr>
                <w:color w:val="000000"/>
                <w:sz w:val="20"/>
                <w:szCs w:val="20"/>
              </w:rPr>
              <w:t> </w:t>
            </w:r>
          </w:p>
          <w:p w14:paraId="5BA3120D" w14:textId="77777777" w:rsidR="00816CB0" w:rsidRDefault="00816CB0" w:rsidP="00371F68">
            <w:pPr>
              <w:pStyle w:val="xxmsonormal"/>
              <w:shd w:val="clear" w:color="auto" w:fill="FFFFFF"/>
              <w:spacing w:before="0" w:beforeAutospacing="0" w:after="0" w:afterAutospacing="0"/>
              <w:rPr>
                <w:color w:val="000000"/>
                <w:sz w:val="20"/>
                <w:szCs w:val="20"/>
              </w:rPr>
            </w:pPr>
            <w:r w:rsidRPr="001762EB">
              <w:rPr>
                <w:color w:val="000000"/>
                <w:sz w:val="20"/>
                <w:szCs w:val="20"/>
              </w:rPr>
              <w:t>Možnosti komunikace s vyučujícím:</w:t>
            </w:r>
            <w:r>
              <w:rPr>
                <w:color w:val="000000"/>
                <w:sz w:val="20"/>
                <w:szCs w:val="20"/>
              </w:rPr>
              <w:t xml:space="preserve"> </w:t>
            </w:r>
            <w:hyperlink r:id="rId66" w:history="1">
              <w:r w:rsidRPr="006D5256">
                <w:rPr>
                  <w:rStyle w:val="Hypertextovodkaz"/>
                  <w:sz w:val="20"/>
                  <w:szCs w:val="20"/>
                </w:rPr>
                <w:t>slobodian@utb.cz</w:t>
              </w:r>
            </w:hyperlink>
            <w:r w:rsidRPr="001762EB">
              <w:rPr>
                <w:color w:val="000000"/>
                <w:sz w:val="20"/>
                <w:szCs w:val="20"/>
              </w:rPr>
              <w:t>, 576</w:t>
            </w:r>
            <w:r>
              <w:rPr>
                <w:color w:val="000000"/>
                <w:sz w:val="20"/>
                <w:szCs w:val="20"/>
              </w:rPr>
              <w:t> </w:t>
            </w:r>
            <w:r w:rsidRPr="001762EB">
              <w:rPr>
                <w:color w:val="000000"/>
                <w:sz w:val="20"/>
                <w:szCs w:val="20"/>
              </w:rPr>
              <w:t>03</w:t>
            </w:r>
            <w:r>
              <w:rPr>
                <w:color w:val="000000"/>
                <w:sz w:val="20"/>
                <w:szCs w:val="20"/>
              </w:rPr>
              <w:t>1</w:t>
            </w:r>
            <w:r w:rsidR="00F930DC">
              <w:rPr>
                <w:color w:val="000000"/>
                <w:sz w:val="20"/>
                <w:szCs w:val="20"/>
              </w:rPr>
              <w:t> </w:t>
            </w:r>
            <w:r>
              <w:rPr>
                <w:color w:val="000000"/>
                <w:sz w:val="20"/>
                <w:szCs w:val="20"/>
              </w:rPr>
              <w:t>350</w:t>
            </w:r>
            <w:r w:rsidRPr="001762EB">
              <w:rPr>
                <w:color w:val="000000"/>
                <w:sz w:val="20"/>
                <w:szCs w:val="20"/>
              </w:rPr>
              <w:t>.</w:t>
            </w:r>
          </w:p>
          <w:p w14:paraId="5B6D0E73" w14:textId="39325992" w:rsidR="00F930DC" w:rsidRPr="001762EB" w:rsidRDefault="00F930DC" w:rsidP="00371F68">
            <w:pPr>
              <w:pStyle w:val="xxmsonormal"/>
              <w:shd w:val="clear" w:color="auto" w:fill="FFFFFF"/>
              <w:spacing w:before="0" w:beforeAutospacing="0" w:after="0" w:afterAutospacing="0"/>
              <w:rPr>
                <w:sz w:val="20"/>
                <w:szCs w:val="20"/>
              </w:rPr>
            </w:pPr>
          </w:p>
        </w:tc>
      </w:tr>
      <w:bookmarkEnd w:id="242"/>
      <w:tr w:rsidR="00816CB0" w14:paraId="52F072A9" w14:textId="77777777" w:rsidTr="000C4A98">
        <w:tc>
          <w:tcPr>
            <w:tcW w:w="10106" w:type="dxa"/>
            <w:gridSpan w:val="23"/>
            <w:tcBorders>
              <w:bottom w:val="double" w:sz="4" w:space="0" w:color="auto"/>
            </w:tcBorders>
            <w:shd w:val="clear" w:color="auto" w:fill="BDD6EE"/>
          </w:tcPr>
          <w:p w14:paraId="37FBD393" w14:textId="5CD29A5F" w:rsidR="00816CB0" w:rsidRDefault="00816CB0" w:rsidP="00816CB0">
            <w:pPr>
              <w:jc w:val="both"/>
              <w:rPr>
                <w:b/>
                <w:sz w:val="28"/>
              </w:rPr>
            </w:pPr>
            <w:r>
              <w:br w:type="page"/>
            </w:r>
            <w:r>
              <w:br w:type="page"/>
            </w:r>
            <w:r>
              <w:rPr>
                <w:b/>
                <w:sz w:val="28"/>
              </w:rPr>
              <w:t>B-III – Charakteristika studijního předmětu</w:t>
            </w:r>
          </w:p>
        </w:tc>
      </w:tr>
      <w:tr w:rsidR="00816CB0" w14:paraId="5C901A7D" w14:textId="77777777" w:rsidTr="000C4A98">
        <w:tc>
          <w:tcPr>
            <w:tcW w:w="3403" w:type="dxa"/>
            <w:gridSpan w:val="3"/>
            <w:tcBorders>
              <w:top w:val="double" w:sz="4" w:space="0" w:color="auto"/>
            </w:tcBorders>
            <w:shd w:val="clear" w:color="auto" w:fill="F7CAAC"/>
          </w:tcPr>
          <w:p w14:paraId="6D6BA970" w14:textId="77777777" w:rsidR="00816CB0" w:rsidRDefault="00816CB0" w:rsidP="00816CB0">
            <w:pPr>
              <w:jc w:val="both"/>
              <w:rPr>
                <w:b/>
              </w:rPr>
            </w:pPr>
            <w:r>
              <w:rPr>
                <w:b/>
              </w:rPr>
              <w:t>Název studijního předmětu</w:t>
            </w:r>
          </w:p>
        </w:tc>
        <w:tc>
          <w:tcPr>
            <w:tcW w:w="6703" w:type="dxa"/>
            <w:gridSpan w:val="20"/>
            <w:tcBorders>
              <w:top w:val="double" w:sz="4" w:space="0" w:color="auto"/>
            </w:tcBorders>
          </w:tcPr>
          <w:p w14:paraId="56502B0B" w14:textId="67D42E85" w:rsidR="00816CB0" w:rsidRPr="00F87F75" w:rsidRDefault="00816CB0" w:rsidP="00816CB0">
            <w:pPr>
              <w:jc w:val="both"/>
              <w:rPr>
                <w:b/>
                <w:bCs/>
              </w:rPr>
            </w:pPr>
            <w:bookmarkStart w:id="246" w:name="Poc_metody_tech_vel"/>
            <w:r w:rsidRPr="00F855FC">
              <w:rPr>
                <w:b/>
                <w:bCs/>
                <w:spacing w:val="-2"/>
              </w:rPr>
              <w:t>Počítačové metody plánování měření technických veličin a jejich zpracování</w:t>
            </w:r>
            <w:bookmarkEnd w:id="246"/>
          </w:p>
        </w:tc>
      </w:tr>
      <w:tr w:rsidR="00816CB0" w14:paraId="49B6809F" w14:textId="77777777" w:rsidTr="000C4A98">
        <w:tc>
          <w:tcPr>
            <w:tcW w:w="3403" w:type="dxa"/>
            <w:gridSpan w:val="3"/>
            <w:shd w:val="clear" w:color="auto" w:fill="F7CAAC"/>
          </w:tcPr>
          <w:p w14:paraId="1F5510EB" w14:textId="77777777" w:rsidR="00816CB0" w:rsidRPr="00D73D38" w:rsidRDefault="00816CB0" w:rsidP="00816CB0">
            <w:pPr>
              <w:jc w:val="both"/>
              <w:rPr>
                <w:b/>
                <w:sz w:val="19"/>
                <w:szCs w:val="19"/>
              </w:rPr>
            </w:pPr>
            <w:r w:rsidRPr="00D73D38">
              <w:rPr>
                <w:b/>
                <w:sz w:val="19"/>
                <w:szCs w:val="19"/>
              </w:rPr>
              <w:t>Typ předmětu</w:t>
            </w:r>
          </w:p>
        </w:tc>
        <w:tc>
          <w:tcPr>
            <w:tcW w:w="3340" w:type="dxa"/>
            <w:gridSpan w:val="12"/>
          </w:tcPr>
          <w:p w14:paraId="1D76C33E" w14:textId="3ADE7577" w:rsidR="00816CB0" w:rsidRPr="00D73D38" w:rsidRDefault="0092203B" w:rsidP="00816CB0">
            <w:pPr>
              <w:jc w:val="both"/>
              <w:rPr>
                <w:sz w:val="19"/>
                <w:szCs w:val="19"/>
              </w:rPr>
            </w:pPr>
            <w:ins w:id="247" w:author="Michal Staněk" w:date="2021-03-30T13:44:00Z">
              <w:r w:rsidRPr="0092203B">
                <w:rPr>
                  <w:sz w:val="19"/>
                  <w:szCs w:val="19"/>
                </w:rPr>
                <w:t>volitelný</w:t>
              </w:r>
            </w:ins>
          </w:p>
        </w:tc>
        <w:tc>
          <w:tcPr>
            <w:tcW w:w="2695" w:type="dxa"/>
            <w:gridSpan w:val="5"/>
            <w:shd w:val="clear" w:color="auto" w:fill="F7CAAC"/>
          </w:tcPr>
          <w:p w14:paraId="702CDA04" w14:textId="77777777" w:rsidR="00816CB0" w:rsidRPr="00D73D38" w:rsidRDefault="00816CB0" w:rsidP="00816CB0">
            <w:pPr>
              <w:jc w:val="both"/>
              <w:rPr>
                <w:sz w:val="19"/>
                <w:szCs w:val="19"/>
              </w:rPr>
            </w:pPr>
            <w:r w:rsidRPr="00D73D38">
              <w:rPr>
                <w:b/>
                <w:sz w:val="19"/>
                <w:szCs w:val="19"/>
              </w:rPr>
              <w:t>doporučený ročník / semestr</w:t>
            </w:r>
          </w:p>
        </w:tc>
        <w:tc>
          <w:tcPr>
            <w:tcW w:w="668" w:type="dxa"/>
            <w:gridSpan w:val="3"/>
          </w:tcPr>
          <w:p w14:paraId="03B4CA03" w14:textId="77777777" w:rsidR="00816CB0" w:rsidRPr="00D73D38" w:rsidRDefault="00816CB0" w:rsidP="00816CB0">
            <w:pPr>
              <w:jc w:val="both"/>
              <w:rPr>
                <w:sz w:val="19"/>
                <w:szCs w:val="19"/>
              </w:rPr>
            </w:pPr>
          </w:p>
        </w:tc>
      </w:tr>
      <w:tr w:rsidR="00816CB0" w14:paraId="2DB43DB1" w14:textId="77777777" w:rsidTr="000C4A98">
        <w:tc>
          <w:tcPr>
            <w:tcW w:w="3403" w:type="dxa"/>
            <w:gridSpan w:val="3"/>
            <w:shd w:val="clear" w:color="auto" w:fill="F7CAAC"/>
          </w:tcPr>
          <w:p w14:paraId="7971420E" w14:textId="77777777" w:rsidR="00816CB0" w:rsidRPr="00D73D38" w:rsidRDefault="00816CB0" w:rsidP="00816CB0">
            <w:pPr>
              <w:jc w:val="both"/>
              <w:rPr>
                <w:b/>
                <w:sz w:val="19"/>
                <w:szCs w:val="19"/>
              </w:rPr>
            </w:pPr>
            <w:r w:rsidRPr="00D73D38">
              <w:rPr>
                <w:b/>
                <w:sz w:val="19"/>
                <w:szCs w:val="19"/>
              </w:rPr>
              <w:t>Rozsah studijního předmětu</w:t>
            </w:r>
          </w:p>
        </w:tc>
        <w:tc>
          <w:tcPr>
            <w:tcW w:w="1635" w:type="dxa"/>
            <w:gridSpan w:val="7"/>
          </w:tcPr>
          <w:p w14:paraId="08FFFB51" w14:textId="77777777" w:rsidR="00816CB0" w:rsidRPr="00D73D38" w:rsidRDefault="00816CB0" w:rsidP="00816CB0">
            <w:pPr>
              <w:jc w:val="both"/>
              <w:rPr>
                <w:sz w:val="19"/>
                <w:szCs w:val="19"/>
              </w:rPr>
            </w:pPr>
          </w:p>
        </w:tc>
        <w:tc>
          <w:tcPr>
            <w:tcW w:w="889" w:type="dxa"/>
            <w:gridSpan w:val="2"/>
            <w:shd w:val="clear" w:color="auto" w:fill="F7CAAC"/>
          </w:tcPr>
          <w:p w14:paraId="5F58F903" w14:textId="77777777" w:rsidR="00816CB0" w:rsidRPr="00D73D38" w:rsidRDefault="00816CB0" w:rsidP="00816CB0">
            <w:pPr>
              <w:jc w:val="both"/>
              <w:rPr>
                <w:b/>
                <w:sz w:val="19"/>
                <w:szCs w:val="19"/>
              </w:rPr>
            </w:pPr>
            <w:r w:rsidRPr="00D73D38">
              <w:rPr>
                <w:b/>
                <w:sz w:val="19"/>
                <w:szCs w:val="19"/>
              </w:rPr>
              <w:t xml:space="preserve">hod. </w:t>
            </w:r>
          </w:p>
        </w:tc>
        <w:tc>
          <w:tcPr>
            <w:tcW w:w="816" w:type="dxa"/>
            <w:gridSpan w:val="3"/>
          </w:tcPr>
          <w:p w14:paraId="7355D6D5" w14:textId="77777777" w:rsidR="00816CB0" w:rsidRPr="00D73D38" w:rsidRDefault="00816CB0" w:rsidP="00816CB0">
            <w:pPr>
              <w:jc w:val="both"/>
              <w:rPr>
                <w:sz w:val="19"/>
                <w:szCs w:val="19"/>
              </w:rPr>
            </w:pPr>
          </w:p>
        </w:tc>
        <w:tc>
          <w:tcPr>
            <w:tcW w:w="2156" w:type="dxa"/>
            <w:gridSpan w:val="3"/>
            <w:shd w:val="clear" w:color="auto" w:fill="F7CAAC"/>
          </w:tcPr>
          <w:p w14:paraId="3F1F950D" w14:textId="77777777" w:rsidR="00816CB0" w:rsidRPr="00D73D38" w:rsidRDefault="00816CB0" w:rsidP="00816CB0">
            <w:pPr>
              <w:jc w:val="both"/>
              <w:rPr>
                <w:b/>
                <w:sz w:val="19"/>
                <w:szCs w:val="19"/>
              </w:rPr>
            </w:pPr>
            <w:r w:rsidRPr="00D73D38">
              <w:rPr>
                <w:b/>
                <w:sz w:val="19"/>
                <w:szCs w:val="19"/>
              </w:rPr>
              <w:t>kreditů</w:t>
            </w:r>
          </w:p>
        </w:tc>
        <w:tc>
          <w:tcPr>
            <w:tcW w:w="1207" w:type="dxa"/>
            <w:gridSpan w:val="5"/>
          </w:tcPr>
          <w:p w14:paraId="39A5EE50" w14:textId="77777777" w:rsidR="00816CB0" w:rsidRPr="00D73D38" w:rsidRDefault="00816CB0" w:rsidP="00816CB0">
            <w:pPr>
              <w:jc w:val="both"/>
              <w:rPr>
                <w:sz w:val="19"/>
                <w:szCs w:val="19"/>
              </w:rPr>
            </w:pPr>
          </w:p>
        </w:tc>
      </w:tr>
      <w:tr w:rsidR="00816CB0" w14:paraId="2FA89B1A" w14:textId="77777777" w:rsidTr="000C4A98">
        <w:tc>
          <w:tcPr>
            <w:tcW w:w="3403" w:type="dxa"/>
            <w:gridSpan w:val="3"/>
            <w:shd w:val="clear" w:color="auto" w:fill="F7CAAC"/>
          </w:tcPr>
          <w:p w14:paraId="76AF85D7" w14:textId="77777777" w:rsidR="00816CB0" w:rsidRPr="00D73D38" w:rsidRDefault="00816CB0" w:rsidP="00816CB0">
            <w:pPr>
              <w:jc w:val="both"/>
              <w:rPr>
                <w:b/>
                <w:sz w:val="19"/>
                <w:szCs w:val="19"/>
              </w:rPr>
            </w:pPr>
            <w:r w:rsidRPr="00D73D38">
              <w:rPr>
                <w:b/>
                <w:sz w:val="19"/>
                <w:szCs w:val="19"/>
              </w:rPr>
              <w:t xml:space="preserve">Prerekvizity, </w:t>
            </w:r>
            <w:proofErr w:type="spellStart"/>
            <w:r w:rsidRPr="00D73D38">
              <w:rPr>
                <w:b/>
                <w:sz w:val="19"/>
                <w:szCs w:val="19"/>
              </w:rPr>
              <w:t>korekvizity</w:t>
            </w:r>
            <w:proofErr w:type="spellEnd"/>
            <w:r w:rsidRPr="00D73D38">
              <w:rPr>
                <w:b/>
                <w:sz w:val="19"/>
                <w:szCs w:val="19"/>
              </w:rPr>
              <w:t>, ekvivalence</w:t>
            </w:r>
          </w:p>
        </w:tc>
        <w:tc>
          <w:tcPr>
            <w:tcW w:w="6703" w:type="dxa"/>
            <w:gridSpan w:val="20"/>
          </w:tcPr>
          <w:p w14:paraId="46AE8171" w14:textId="77777777" w:rsidR="00816CB0" w:rsidRPr="00D73D38" w:rsidRDefault="00816CB0" w:rsidP="00816CB0">
            <w:pPr>
              <w:jc w:val="both"/>
              <w:rPr>
                <w:sz w:val="19"/>
                <w:szCs w:val="19"/>
              </w:rPr>
            </w:pPr>
          </w:p>
        </w:tc>
      </w:tr>
      <w:tr w:rsidR="00816CB0" w14:paraId="300CA051" w14:textId="77777777" w:rsidTr="000C4A98">
        <w:tc>
          <w:tcPr>
            <w:tcW w:w="3403" w:type="dxa"/>
            <w:gridSpan w:val="3"/>
            <w:shd w:val="clear" w:color="auto" w:fill="F7CAAC"/>
          </w:tcPr>
          <w:p w14:paraId="7253001F" w14:textId="77777777" w:rsidR="00816CB0" w:rsidRPr="00D73D38" w:rsidRDefault="00816CB0" w:rsidP="00816CB0">
            <w:pPr>
              <w:jc w:val="both"/>
              <w:rPr>
                <w:b/>
                <w:sz w:val="19"/>
                <w:szCs w:val="19"/>
              </w:rPr>
            </w:pPr>
            <w:r w:rsidRPr="00D73D38">
              <w:rPr>
                <w:b/>
                <w:sz w:val="19"/>
                <w:szCs w:val="19"/>
              </w:rPr>
              <w:t>Způsob ověření studijních výsledků</w:t>
            </w:r>
          </w:p>
        </w:tc>
        <w:tc>
          <w:tcPr>
            <w:tcW w:w="3340" w:type="dxa"/>
            <w:gridSpan w:val="12"/>
          </w:tcPr>
          <w:p w14:paraId="753890A2" w14:textId="77777777" w:rsidR="00816CB0" w:rsidRPr="00D73D38" w:rsidRDefault="00816CB0" w:rsidP="00816CB0">
            <w:pPr>
              <w:jc w:val="both"/>
              <w:rPr>
                <w:sz w:val="19"/>
                <w:szCs w:val="19"/>
              </w:rPr>
            </w:pPr>
            <w:r w:rsidRPr="00D73D38">
              <w:rPr>
                <w:sz w:val="19"/>
                <w:szCs w:val="19"/>
              </w:rPr>
              <w:t>zkouška</w:t>
            </w:r>
          </w:p>
        </w:tc>
        <w:tc>
          <w:tcPr>
            <w:tcW w:w="2156" w:type="dxa"/>
            <w:gridSpan w:val="3"/>
            <w:shd w:val="clear" w:color="auto" w:fill="F7CAAC"/>
          </w:tcPr>
          <w:p w14:paraId="16117BEF" w14:textId="77777777" w:rsidR="00816CB0" w:rsidRPr="00D73D38" w:rsidRDefault="00816CB0" w:rsidP="00816CB0">
            <w:pPr>
              <w:jc w:val="both"/>
              <w:rPr>
                <w:b/>
                <w:sz w:val="19"/>
                <w:szCs w:val="19"/>
              </w:rPr>
            </w:pPr>
            <w:r w:rsidRPr="00D73D38">
              <w:rPr>
                <w:b/>
                <w:sz w:val="19"/>
                <w:szCs w:val="19"/>
              </w:rPr>
              <w:t>Forma výuky</w:t>
            </w:r>
          </w:p>
        </w:tc>
        <w:tc>
          <w:tcPr>
            <w:tcW w:w="1207" w:type="dxa"/>
            <w:gridSpan w:val="5"/>
          </w:tcPr>
          <w:p w14:paraId="37CC34A6" w14:textId="354CA30D" w:rsidR="00816CB0" w:rsidRPr="00D73D38" w:rsidRDefault="00C25C3E" w:rsidP="00816CB0">
            <w:pPr>
              <w:jc w:val="both"/>
              <w:rPr>
                <w:sz w:val="19"/>
                <w:szCs w:val="19"/>
              </w:rPr>
            </w:pPr>
            <w:ins w:id="248" w:author="Michal Staněk" w:date="2021-03-30T14:05:00Z">
              <w:r>
                <w:rPr>
                  <w:sz w:val="18"/>
                  <w:szCs w:val="18"/>
                </w:rPr>
                <w:t>konzultace</w:t>
              </w:r>
            </w:ins>
          </w:p>
        </w:tc>
      </w:tr>
      <w:tr w:rsidR="00816CB0" w14:paraId="161D505B" w14:textId="77777777" w:rsidTr="000C4A98">
        <w:tc>
          <w:tcPr>
            <w:tcW w:w="3403" w:type="dxa"/>
            <w:gridSpan w:val="3"/>
            <w:shd w:val="clear" w:color="auto" w:fill="F7CAAC"/>
          </w:tcPr>
          <w:p w14:paraId="6F6F1F5C" w14:textId="77777777" w:rsidR="00816CB0" w:rsidRPr="00D73D38" w:rsidRDefault="00816CB0" w:rsidP="00816CB0">
            <w:pPr>
              <w:jc w:val="both"/>
              <w:rPr>
                <w:b/>
                <w:sz w:val="19"/>
                <w:szCs w:val="19"/>
              </w:rPr>
            </w:pPr>
            <w:r w:rsidRPr="00D73D38">
              <w:rPr>
                <w:b/>
                <w:sz w:val="19"/>
                <w:szCs w:val="19"/>
              </w:rPr>
              <w:t>Forma způsobu ověření studijních výsledků a další požadavky na studenta</w:t>
            </w:r>
          </w:p>
        </w:tc>
        <w:tc>
          <w:tcPr>
            <w:tcW w:w="6703" w:type="dxa"/>
            <w:gridSpan w:val="20"/>
            <w:tcBorders>
              <w:bottom w:val="single" w:sz="4" w:space="0" w:color="auto"/>
            </w:tcBorders>
          </w:tcPr>
          <w:p w14:paraId="151307C2" w14:textId="77777777" w:rsidR="00816CB0" w:rsidRPr="00D73D38" w:rsidRDefault="00816CB0" w:rsidP="00816CB0">
            <w:pPr>
              <w:jc w:val="both"/>
              <w:rPr>
                <w:sz w:val="19"/>
                <w:szCs w:val="19"/>
              </w:rPr>
            </w:pPr>
          </w:p>
        </w:tc>
      </w:tr>
      <w:tr w:rsidR="00816CB0" w14:paraId="3AB7EED2" w14:textId="77777777" w:rsidTr="000C4A98">
        <w:trPr>
          <w:trHeight w:val="197"/>
        </w:trPr>
        <w:tc>
          <w:tcPr>
            <w:tcW w:w="3403" w:type="dxa"/>
            <w:gridSpan w:val="3"/>
            <w:tcBorders>
              <w:top w:val="nil"/>
            </w:tcBorders>
            <w:shd w:val="clear" w:color="auto" w:fill="F7CAAC"/>
          </w:tcPr>
          <w:p w14:paraId="7DA07358" w14:textId="77777777" w:rsidR="00816CB0" w:rsidRPr="00D73D38" w:rsidRDefault="00816CB0" w:rsidP="00816CB0">
            <w:pPr>
              <w:jc w:val="both"/>
              <w:rPr>
                <w:b/>
                <w:sz w:val="19"/>
                <w:szCs w:val="19"/>
              </w:rPr>
            </w:pPr>
            <w:r w:rsidRPr="00D73D38">
              <w:rPr>
                <w:b/>
                <w:sz w:val="19"/>
                <w:szCs w:val="19"/>
              </w:rPr>
              <w:t>Garant předmětu</w:t>
            </w:r>
          </w:p>
        </w:tc>
        <w:tc>
          <w:tcPr>
            <w:tcW w:w="6703" w:type="dxa"/>
            <w:gridSpan w:val="20"/>
            <w:tcBorders>
              <w:top w:val="single" w:sz="4" w:space="0" w:color="auto"/>
            </w:tcBorders>
          </w:tcPr>
          <w:p w14:paraId="0F75F154" w14:textId="6C7E7FFE" w:rsidR="00816CB0" w:rsidRPr="00D73D38" w:rsidRDefault="00816CB0" w:rsidP="00816CB0">
            <w:pPr>
              <w:jc w:val="both"/>
              <w:rPr>
                <w:sz w:val="19"/>
                <w:szCs w:val="19"/>
              </w:rPr>
            </w:pPr>
            <w:r w:rsidRPr="00D73D38">
              <w:rPr>
                <w:spacing w:val="-2"/>
                <w:sz w:val="19"/>
                <w:szCs w:val="19"/>
              </w:rPr>
              <w:t>prof. Dr. Ing. Vladimír Pata</w:t>
            </w:r>
          </w:p>
        </w:tc>
      </w:tr>
      <w:tr w:rsidR="00816CB0" w14:paraId="4FE07F0A" w14:textId="77777777" w:rsidTr="000C4A98">
        <w:trPr>
          <w:trHeight w:val="243"/>
        </w:trPr>
        <w:tc>
          <w:tcPr>
            <w:tcW w:w="3403" w:type="dxa"/>
            <w:gridSpan w:val="3"/>
            <w:tcBorders>
              <w:top w:val="nil"/>
            </w:tcBorders>
            <w:shd w:val="clear" w:color="auto" w:fill="F7CAAC"/>
          </w:tcPr>
          <w:p w14:paraId="3D51B6D2" w14:textId="77777777" w:rsidR="00816CB0" w:rsidRPr="00D73D38" w:rsidRDefault="00816CB0" w:rsidP="00816CB0">
            <w:pPr>
              <w:jc w:val="both"/>
              <w:rPr>
                <w:b/>
                <w:sz w:val="19"/>
                <w:szCs w:val="19"/>
              </w:rPr>
            </w:pPr>
            <w:r w:rsidRPr="00D73D38">
              <w:rPr>
                <w:b/>
                <w:sz w:val="19"/>
                <w:szCs w:val="19"/>
              </w:rPr>
              <w:t>Zapojení garanta do výuky předmětu</w:t>
            </w:r>
          </w:p>
        </w:tc>
        <w:tc>
          <w:tcPr>
            <w:tcW w:w="6703" w:type="dxa"/>
            <w:gridSpan w:val="20"/>
            <w:tcBorders>
              <w:top w:val="nil"/>
            </w:tcBorders>
          </w:tcPr>
          <w:p w14:paraId="02DF698A" w14:textId="6B4F5665" w:rsidR="00816CB0" w:rsidRPr="00D73D38" w:rsidRDefault="00816CB0" w:rsidP="00816CB0">
            <w:pPr>
              <w:jc w:val="both"/>
              <w:rPr>
                <w:sz w:val="19"/>
                <w:szCs w:val="19"/>
              </w:rPr>
            </w:pPr>
            <w:proofErr w:type="gramStart"/>
            <w:r w:rsidRPr="00D73D38">
              <w:rPr>
                <w:sz w:val="19"/>
                <w:szCs w:val="19"/>
              </w:rPr>
              <w:t>100%</w:t>
            </w:r>
            <w:proofErr w:type="gramEnd"/>
          </w:p>
        </w:tc>
      </w:tr>
      <w:tr w:rsidR="00816CB0" w14:paraId="47A4908A" w14:textId="77777777" w:rsidTr="000C4A98">
        <w:tc>
          <w:tcPr>
            <w:tcW w:w="3403" w:type="dxa"/>
            <w:gridSpan w:val="3"/>
            <w:shd w:val="clear" w:color="auto" w:fill="F7CAAC"/>
          </w:tcPr>
          <w:p w14:paraId="72768D68" w14:textId="77777777" w:rsidR="00816CB0" w:rsidRPr="00D73D38" w:rsidRDefault="00816CB0" w:rsidP="00816CB0">
            <w:pPr>
              <w:jc w:val="both"/>
              <w:rPr>
                <w:b/>
                <w:sz w:val="19"/>
                <w:szCs w:val="19"/>
              </w:rPr>
            </w:pPr>
            <w:r w:rsidRPr="00D73D38">
              <w:rPr>
                <w:b/>
                <w:sz w:val="19"/>
                <w:szCs w:val="19"/>
              </w:rPr>
              <w:t>Vyučující</w:t>
            </w:r>
          </w:p>
        </w:tc>
        <w:tc>
          <w:tcPr>
            <w:tcW w:w="6703" w:type="dxa"/>
            <w:gridSpan w:val="20"/>
            <w:tcBorders>
              <w:bottom w:val="nil"/>
            </w:tcBorders>
          </w:tcPr>
          <w:p w14:paraId="491BB967" w14:textId="77777777" w:rsidR="00816CB0" w:rsidRPr="00D73D38" w:rsidRDefault="00816CB0" w:rsidP="00816CB0">
            <w:pPr>
              <w:jc w:val="both"/>
              <w:rPr>
                <w:sz w:val="19"/>
                <w:szCs w:val="19"/>
              </w:rPr>
            </w:pPr>
          </w:p>
        </w:tc>
      </w:tr>
      <w:tr w:rsidR="00816CB0" w14:paraId="1F8D5605" w14:textId="77777777" w:rsidTr="000C4A98">
        <w:trPr>
          <w:trHeight w:val="272"/>
        </w:trPr>
        <w:tc>
          <w:tcPr>
            <w:tcW w:w="10106" w:type="dxa"/>
            <w:gridSpan w:val="23"/>
            <w:tcBorders>
              <w:top w:val="nil"/>
            </w:tcBorders>
          </w:tcPr>
          <w:p w14:paraId="0F49DC19" w14:textId="765315F6" w:rsidR="00816CB0" w:rsidRPr="00D73D38" w:rsidRDefault="00816CB0" w:rsidP="00816CB0">
            <w:pPr>
              <w:spacing w:before="20" w:after="20"/>
              <w:jc w:val="both"/>
              <w:rPr>
                <w:sz w:val="19"/>
                <w:szCs w:val="19"/>
              </w:rPr>
            </w:pPr>
            <w:r w:rsidRPr="00D73D38">
              <w:rPr>
                <w:spacing w:val="-2"/>
                <w:sz w:val="19"/>
                <w:szCs w:val="19"/>
              </w:rPr>
              <w:t>prof. Dr. Ing. Vladimír Pata</w:t>
            </w:r>
          </w:p>
        </w:tc>
      </w:tr>
      <w:tr w:rsidR="00816CB0" w14:paraId="11B11548" w14:textId="77777777" w:rsidTr="000C4A98">
        <w:tc>
          <w:tcPr>
            <w:tcW w:w="3403" w:type="dxa"/>
            <w:gridSpan w:val="3"/>
            <w:shd w:val="clear" w:color="auto" w:fill="F7CAAC"/>
          </w:tcPr>
          <w:p w14:paraId="0C29B45E" w14:textId="77777777" w:rsidR="00816CB0" w:rsidRPr="00D73D38" w:rsidRDefault="00816CB0" w:rsidP="00816CB0">
            <w:pPr>
              <w:jc w:val="both"/>
              <w:rPr>
                <w:b/>
                <w:sz w:val="19"/>
                <w:szCs w:val="19"/>
              </w:rPr>
            </w:pPr>
            <w:r w:rsidRPr="00D73D38">
              <w:rPr>
                <w:b/>
                <w:sz w:val="19"/>
                <w:szCs w:val="19"/>
              </w:rPr>
              <w:t>Stručná anotace předmětu</w:t>
            </w:r>
          </w:p>
        </w:tc>
        <w:tc>
          <w:tcPr>
            <w:tcW w:w="6703" w:type="dxa"/>
            <w:gridSpan w:val="20"/>
            <w:tcBorders>
              <w:bottom w:val="nil"/>
            </w:tcBorders>
          </w:tcPr>
          <w:p w14:paraId="36F9369E" w14:textId="77777777" w:rsidR="00816CB0" w:rsidRPr="00D73D38" w:rsidRDefault="00816CB0" w:rsidP="00816CB0">
            <w:pPr>
              <w:jc w:val="both"/>
              <w:rPr>
                <w:sz w:val="19"/>
                <w:szCs w:val="19"/>
              </w:rPr>
            </w:pPr>
          </w:p>
        </w:tc>
      </w:tr>
      <w:tr w:rsidR="00816CB0" w:rsidRPr="001762EB" w14:paraId="60CE5A4D" w14:textId="77777777" w:rsidTr="000C4A98">
        <w:trPr>
          <w:trHeight w:val="3938"/>
        </w:trPr>
        <w:tc>
          <w:tcPr>
            <w:tcW w:w="10106" w:type="dxa"/>
            <w:gridSpan w:val="23"/>
            <w:tcBorders>
              <w:top w:val="nil"/>
              <w:bottom w:val="single" w:sz="12" w:space="0" w:color="auto"/>
            </w:tcBorders>
          </w:tcPr>
          <w:p w14:paraId="6167EAF5" w14:textId="53BFF5EE" w:rsidR="00461105" w:rsidRPr="00183EC4" w:rsidRDefault="00461105" w:rsidP="00461105">
            <w:pPr>
              <w:jc w:val="both"/>
              <w:rPr>
                <w:sz w:val="19"/>
                <w:szCs w:val="19"/>
              </w:rPr>
            </w:pPr>
            <w:r w:rsidRPr="00183EC4">
              <w:rPr>
                <w:color w:val="000000"/>
                <w:sz w:val="19"/>
                <w:szCs w:val="19"/>
                <w:shd w:val="clear" w:color="auto" w:fill="FFFFFF"/>
              </w:rPr>
              <w:lastRenderedPageBreak/>
              <w:t>Cílem předmětu je, za pomoci vhodných softwarů a na matematickém základě, demonstrovat pokročilé principy vyhodnocování dat měřením především v 3D oblasti, které se vyskytují v technické praxi</w:t>
            </w:r>
            <w:r w:rsidR="00EB3E61">
              <w:rPr>
                <w:color w:val="000000"/>
                <w:sz w:val="19"/>
                <w:szCs w:val="19"/>
                <w:shd w:val="clear" w:color="auto" w:fill="FFFFFF"/>
              </w:rPr>
              <w:t>,</w:t>
            </w:r>
            <w:r w:rsidRPr="00183EC4">
              <w:rPr>
                <w:color w:val="000000"/>
                <w:sz w:val="19"/>
                <w:szCs w:val="19"/>
                <w:shd w:val="clear" w:color="auto" w:fill="FFFFFF"/>
              </w:rPr>
              <w:t xml:space="preserve"> a to v oblastech měření technických veličin. Studentům je vysvětlena aplikovatelnost jednotlivých nástrojů, které vycházejí nejen</w:t>
            </w:r>
            <w:r w:rsidR="00591C25" w:rsidRPr="00183EC4">
              <w:rPr>
                <w:color w:val="000000"/>
                <w:sz w:val="19"/>
                <w:szCs w:val="19"/>
                <w:shd w:val="clear" w:color="auto" w:fill="FFFFFF"/>
              </w:rPr>
              <w:t xml:space="preserve"> z</w:t>
            </w:r>
            <w:r w:rsidRPr="00183EC4">
              <w:rPr>
                <w:color w:val="000000"/>
                <w:sz w:val="19"/>
                <w:szCs w:val="19"/>
                <w:shd w:val="clear" w:color="auto" w:fill="FFFFFF"/>
              </w:rPr>
              <w:t xml:space="preserve"> aplikované, ale i matematické statistiky a jsou dnes plně integrovány do moderních softwarů. Nosnou částí předmětu je aplikace lineárních a nelineárních modelů využívaných pro vyhodnocení naměřených dat, včetně teorie náhodných funkcí, analýzy vícerozměrných dat i teorie neuronových sítí.</w:t>
            </w:r>
          </w:p>
          <w:p w14:paraId="6282E29A" w14:textId="77777777" w:rsidR="00816CB0" w:rsidRPr="00183EC4" w:rsidRDefault="00816CB0" w:rsidP="00816CB0">
            <w:pPr>
              <w:jc w:val="both"/>
              <w:rPr>
                <w:sz w:val="14"/>
                <w:szCs w:val="14"/>
              </w:rPr>
            </w:pPr>
          </w:p>
          <w:p w14:paraId="523C0EE7" w14:textId="77777777" w:rsidR="00816CB0" w:rsidRPr="00183EC4" w:rsidRDefault="00816CB0" w:rsidP="00816CB0">
            <w:pPr>
              <w:jc w:val="both"/>
              <w:rPr>
                <w:sz w:val="19"/>
                <w:szCs w:val="19"/>
                <w:u w:val="single"/>
              </w:rPr>
            </w:pPr>
            <w:r w:rsidRPr="00183EC4">
              <w:rPr>
                <w:sz w:val="19"/>
                <w:szCs w:val="19"/>
                <w:u w:val="single"/>
              </w:rPr>
              <w:t>Základní témata:</w:t>
            </w:r>
          </w:p>
          <w:p w14:paraId="6608FFD4" w14:textId="77777777" w:rsidR="00D73D38" w:rsidRPr="00183EC4" w:rsidRDefault="00D73D38" w:rsidP="00D73D38">
            <w:pPr>
              <w:pStyle w:val="Odstavecseseznamem"/>
              <w:numPr>
                <w:ilvl w:val="0"/>
                <w:numId w:val="18"/>
              </w:numPr>
              <w:ind w:left="113" w:hanging="113"/>
              <w:jc w:val="both"/>
              <w:rPr>
                <w:sz w:val="19"/>
                <w:szCs w:val="19"/>
                <w:shd w:val="clear" w:color="auto" w:fill="FFFFFF"/>
              </w:rPr>
            </w:pPr>
            <w:r w:rsidRPr="00183EC4">
              <w:rPr>
                <w:sz w:val="19"/>
                <w:szCs w:val="19"/>
                <w:shd w:val="clear" w:color="auto" w:fill="FFFFFF"/>
              </w:rPr>
              <w:t>Charakter jedno a více rozměrných dat, data strukturovaná a nestrukturovaná.</w:t>
            </w:r>
          </w:p>
          <w:p w14:paraId="024B4D9F" w14:textId="77777777" w:rsidR="00D73D38" w:rsidRPr="00183EC4" w:rsidRDefault="00D73D38" w:rsidP="00D73D38">
            <w:pPr>
              <w:pStyle w:val="Odstavecseseznamem"/>
              <w:numPr>
                <w:ilvl w:val="0"/>
                <w:numId w:val="18"/>
              </w:numPr>
              <w:ind w:left="113" w:hanging="113"/>
              <w:jc w:val="both"/>
              <w:rPr>
                <w:sz w:val="19"/>
                <w:szCs w:val="19"/>
                <w:shd w:val="clear" w:color="auto" w:fill="FFFFFF"/>
              </w:rPr>
            </w:pPr>
            <w:r w:rsidRPr="00183EC4">
              <w:rPr>
                <w:sz w:val="19"/>
                <w:szCs w:val="19"/>
                <w:shd w:val="clear" w:color="auto" w:fill="FFFFFF"/>
              </w:rPr>
              <w:t xml:space="preserve">Způsoby předúpravy jedno a více rozměrných dat, formy standardizace dat, užití statistických </w:t>
            </w:r>
            <w:proofErr w:type="spellStart"/>
            <w:r w:rsidRPr="00183EC4">
              <w:rPr>
                <w:sz w:val="19"/>
                <w:szCs w:val="19"/>
                <w:shd w:val="clear" w:color="auto" w:fill="FFFFFF"/>
              </w:rPr>
              <w:t>váh</w:t>
            </w:r>
            <w:proofErr w:type="spellEnd"/>
            <w:r w:rsidRPr="00183EC4">
              <w:rPr>
                <w:sz w:val="19"/>
                <w:szCs w:val="19"/>
                <w:shd w:val="clear" w:color="auto" w:fill="FFFFFF"/>
              </w:rPr>
              <w:t>.</w:t>
            </w:r>
          </w:p>
          <w:p w14:paraId="1DED8BEE" w14:textId="7AE9EDF6" w:rsidR="00D73D38" w:rsidRPr="00183EC4" w:rsidRDefault="00D73D38" w:rsidP="00D73D38">
            <w:pPr>
              <w:pStyle w:val="Odstavecseseznamem"/>
              <w:numPr>
                <w:ilvl w:val="0"/>
                <w:numId w:val="18"/>
              </w:numPr>
              <w:ind w:left="113" w:hanging="113"/>
              <w:jc w:val="both"/>
              <w:rPr>
                <w:sz w:val="19"/>
                <w:szCs w:val="19"/>
                <w:shd w:val="clear" w:color="auto" w:fill="FFFFFF"/>
              </w:rPr>
            </w:pPr>
            <w:r w:rsidRPr="00183EC4">
              <w:rPr>
                <w:sz w:val="19"/>
                <w:szCs w:val="19"/>
                <w:shd w:val="clear" w:color="auto" w:fill="FFFFFF"/>
              </w:rPr>
              <w:t>Metodiky zobrazení struktury v jednotlivých znacích a objektech.</w:t>
            </w:r>
          </w:p>
          <w:p w14:paraId="3D1DE1A9" w14:textId="77777777" w:rsidR="00D73D38" w:rsidRPr="00183EC4" w:rsidRDefault="00D73D38" w:rsidP="00D73D38">
            <w:pPr>
              <w:pStyle w:val="Odstavecseseznamem"/>
              <w:numPr>
                <w:ilvl w:val="0"/>
                <w:numId w:val="18"/>
              </w:numPr>
              <w:ind w:left="113" w:hanging="113"/>
              <w:jc w:val="both"/>
              <w:rPr>
                <w:sz w:val="19"/>
                <w:szCs w:val="19"/>
                <w:shd w:val="clear" w:color="auto" w:fill="FFFFFF"/>
              </w:rPr>
            </w:pPr>
            <w:r w:rsidRPr="00183EC4">
              <w:rPr>
                <w:sz w:val="19"/>
                <w:szCs w:val="19"/>
                <w:shd w:val="clear" w:color="auto" w:fill="FFFFFF"/>
              </w:rPr>
              <w:t xml:space="preserve">Analýza hlavních komponent, podstata, grafické vyjádření, </w:t>
            </w:r>
            <w:proofErr w:type="spellStart"/>
            <w:r w:rsidRPr="00183EC4">
              <w:rPr>
                <w:sz w:val="19"/>
                <w:szCs w:val="19"/>
                <w:shd w:val="clear" w:color="auto" w:fill="FFFFFF"/>
              </w:rPr>
              <w:t>Cattelův</w:t>
            </w:r>
            <w:proofErr w:type="spellEnd"/>
            <w:r w:rsidRPr="00183EC4">
              <w:rPr>
                <w:sz w:val="19"/>
                <w:szCs w:val="19"/>
                <w:shd w:val="clear" w:color="auto" w:fill="FFFFFF"/>
              </w:rPr>
              <w:t xml:space="preserve"> graf na úpatí vlastních čísel, diagnostika metody hlavních komponent.</w:t>
            </w:r>
          </w:p>
          <w:p w14:paraId="3E66E3B7" w14:textId="77777777" w:rsidR="00D73D38" w:rsidRPr="00183EC4" w:rsidRDefault="00D73D38" w:rsidP="00D73D38">
            <w:pPr>
              <w:pStyle w:val="Odstavecseseznamem"/>
              <w:numPr>
                <w:ilvl w:val="0"/>
                <w:numId w:val="18"/>
              </w:numPr>
              <w:ind w:left="113" w:hanging="113"/>
              <w:jc w:val="both"/>
              <w:rPr>
                <w:sz w:val="19"/>
                <w:szCs w:val="19"/>
                <w:shd w:val="clear" w:color="auto" w:fill="FFFFFF"/>
              </w:rPr>
            </w:pPr>
            <w:r w:rsidRPr="00183EC4">
              <w:rPr>
                <w:sz w:val="19"/>
                <w:szCs w:val="19"/>
                <w:shd w:val="clear" w:color="auto" w:fill="FFFFFF"/>
              </w:rPr>
              <w:t>Faktorová analýza, zaměření, podstata, grafické pomůcky, diagnostika a využití získaných výsledků.</w:t>
            </w:r>
          </w:p>
          <w:p w14:paraId="0C3ABCB9" w14:textId="77777777" w:rsidR="00D73D38" w:rsidRPr="00183EC4" w:rsidRDefault="00D73D38" w:rsidP="00D73D38">
            <w:pPr>
              <w:pStyle w:val="Odstavecseseznamem"/>
              <w:numPr>
                <w:ilvl w:val="0"/>
                <w:numId w:val="18"/>
              </w:numPr>
              <w:ind w:left="113" w:hanging="113"/>
              <w:jc w:val="both"/>
              <w:rPr>
                <w:sz w:val="19"/>
                <w:szCs w:val="19"/>
                <w:shd w:val="clear" w:color="auto" w:fill="FFFFFF"/>
              </w:rPr>
            </w:pPr>
            <w:r w:rsidRPr="00183EC4">
              <w:rPr>
                <w:sz w:val="19"/>
                <w:szCs w:val="19"/>
                <w:shd w:val="clear" w:color="auto" w:fill="FFFFFF"/>
              </w:rPr>
              <w:t xml:space="preserve">Kanonická korelační analýza, podstata a zaměření, testy významností, analýza </w:t>
            </w:r>
            <w:proofErr w:type="spellStart"/>
            <w:r w:rsidRPr="00183EC4">
              <w:rPr>
                <w:sz w:val="19"/>
                <w:szCs w:val="19"/>
                <w:shd w:val="clear" w:color="auto" w:fill="FFFFFF"/>
              </w:rPr>
              <w:t>redunancí</w:t>
            </w:r>
            <w:proofErr w:type="spellEnd"/>
            <w:r w:rsidRPr="00183EC4">
              <w:rPr>
                <w:sz w:val="19"/>
                <w:szCs w:val="19"/>
                <w:shd w:val="clear" w:color="auto" w:fill="FFFFFF"/>
              </w:rPr>
              <w:t>, formulace úloh a testování výsledků.</w:t>
            </w:r>
          </w:p>
          <w:p w14:paraId="4466C57F" w14:textId="77777777" w:rsidR="00D73D38" w:rsidRPr="00183EC4" w:rsidRDefault="00D73D38" w:rsidP="00D73D38">
            <w:pPr>
              <w:pStyle w:val="Odstavecseseznamem"/>
              <w:numPr>
                <w:ilvl w:val="0"/>
                <w:numId w:val="18"/>
              </w:numPr>
              <w:ind w:left="113" w:hanging="113"/>
              <w:jc w:val="both"/>
              <w:rPr>
                <w:sz w:val="19"/>
                <w:szCs w:val="19"/>
                <w:shd w:val="clear" w:color="auto" w:fill="FFFFFF"/>
              </w:rPr>
            </w:pPr>
            <w:r w:rsidRPr="00183EC4">
              <w:rPr>
                <w:sz w:val="19"/>
                <w:szCs w:val="19"/>
                <w:shd w:val="clear" w:color="auto" w:fill="FFFFFF"/>
              </w:rPr>
              <w:t>Diskriminační analýzy lineární, diskriminační analýza kvadratická, účel formulace, použití ve výzkumu. Lineární a kvadratické diskriminační funkce, testování výsledků.</w:t>
            </w:r>
          </w:p>
          <w:p w14:paraId="35B36D22" w14:textId="77777777" w:rsidR="00D73D38" w:rsidRPr="00183EC4" w:rsidRDefault="00D73D38" w:rsidP="00D73D38">
            <w:pPr>
              <w:pStyle w:val="Odstavecseseznamem"/>
              <w:numPr>
                <w:ilvl w:val="0"/>
                <w:numId w:val="18"/>
              </w:numPr>
              <w:ind w:left="113" w:hanging="113"/>
              <w:jc w:val="both"/>
              <w:rPr>
                <w:sz w:val="19"/>
                <w:szCs w:val="19"/>
                <w:shd w:val="clear" w:color="auto" w:fill="FFFFFF"/>
              </w:rPr>
            </w:pPr>
            <w:r w:rsidRPr="00183EC4">
              <w:rPr>
                <w:sz w:val="19"/>
                <w:szCs w:val="19"/>
                <w:shd w:val="clear" w:color="auto" w:fill="FFFFFF"/>
              </w:rPr>
              <w:t>Logistická regrese, účel a použití ve vědě a výzkumu, tvorba logistického regresního modelu, testy významnosti a hodnocení kvality logistické regrese.</w:t>
            </w:r>
          </w:p>
          <w:p w14:paraId="3F6E7C94" w14:textId="77777777" w:rsidR="00D73D38" w:rsidRPr="00183EC4" w:rsidRDefault="00D73D38" w:rsidP="00D73D38">
            <w:pPr>
              <w:pStyle w:val="Odstavecseseznamem"/>
              <w:numPr>
                <w:ilvl w:val="0"/>
                <w:numId w:val="18"/>
              </w:numPr>
              <w:ind w:left="113" w:hanging="113"/>
              <w:jc w:val="both"/>
              <w:rPr>
                <w:sz w:val="19"/>
                <w:szCs w:val="19"/>
                <w:shd w:val="clear" w:color="auto" w:fill="FFFFFF"/>
              </w:rPr>
            </w:pPr>
            <w:r w:rsidRPr="00183EC4">
              <w:rPr>
                <w:sz w:val="19"/>
                <w:szCs w:val="19"/>
                <w:shd w:val="clear" w:color="auto" w:fill="FFFFFF"/>
              </w:rPr>
              <w:t xml:space="preserve">Analýza shluků, formulace a využití, typy </w:t>
            </w:r>
            <w:proofErr w:type="spellStart"/>
            <w:r w:rsidRPr="00183EC4">
              <w:rPr>
                <w:sz w:val="19"/>
                <w:szCs w:val="19"/>
                <w:shd w:val="clear" w:color="auto" w:fill="FFFFFF"/>
              </w:rPr>
              <w:t>dendrogramů</w:t>
            </w:r>
            <w:proofErr w:type="spellEnd"/>
            <w:r w:rsidRPr="00183EC4">
              <w:rPr>
                <w:sz w:val="19"/>
                <w:szCs w:val="19"/>
                <w:shd w:val="clear" w:color="auto" w:fill="FFFFFF"/>
              </w:rPr>
              <w:t>, typy shlukování, nalezení optimálních shluků.</w:t>
            </w:r>
          </w:p>
          <w:p w14:paraId="0CAE21B2" w14:textId="10ABFA97" w:rsidR="00D73D38" w:rsidRPr="00183EC4" w:rsidRDefault="00D73D38" w:rsidP="00D73D38">
            <w:pPr>
              <w:pStyle w:val="Odstavecseseznamem"/>
              <w:numPr>
                <w:ilvl w:val="0"/>
                <w:numId w:val="18"/>
              </w:numPr>
              <w:ind w:left="113" w:hanging="113"/>
              <w:jc w:val="both"/>
              <w:rPr>
                <w:sz w:val="19"/>
                <w:szCs w:val="19"/>
                <w:shd w:val="clear" w:color="auto" w:fill="FFFFFF"/>
              </w:rPr>
            </w:pPr>
            <w:r w:rsidRPr="00183EC4">
              <w:rPr>
                <w:sz w:val="19"/>
                <w:szCs w:val="19"/>
                <w:shd w:val="clear" w:color="auto" w:fill="FFFFFF"/>
              </w:rPr>
              <w:t>Úvod do problematiky „Fuzzy shlukování“.</w:t>
            </w:r>
          </w:p>
          <w:p w14:paraId="0F4F5AAC" w14:textId="77777777" w:rsidR="00D73D38" w:rsidRPr="00183EC4" w:rsidRDefault="00D73D38" w:rsidP="00D73D38">
            <w:pPr>
              <w:pStyle w:val="Odstavecseseznamem"/>
              <w:numPr>
                <w:ilvl w:val="0"/>
                <w:numId w:val="18"/>
              </w:numPr>
              <w:ind w:left="113" w:hanging="113"/>
              <w:jc w:val="both"/>
              <w:rPr>
                <w:sz w:val="19"/>
                <w:szCs w:val="19"/>
                <w:shd w:val="clear" w:color="auto" w:fill="FFFFFF"/>
              </w:rPr>
            </w:pPr>
            <w:r w:rsidRPr="00183EC4">
              <w:rPr>
                <w:sz w:val="19"/>
                <w:szCs w:val="19"/>
                <w:shd w:val="clear" w:color="auto" w:fill="FFFFFF"/>
              </w:rPr>
              <w:t>Mapování objektů pomocí vícerozměrného škálování, cíle a využití, metodologie a interpretace výsledků, včetně jejich ověřování.</w:t>
            </w:r>
          </w:p>
          <w:p w14:paraId="72562404" w14:textId="30B932B2" w:rsidR="00D73D38" w:rsidRPr="00183EC4" w:rsidRDefault="00D73D38" w:rsidP="00D73D38">
            <w:pPr>
              <w:pStyle w:val="Odstavecseseznamem"/>
              <w:numPr>
                <w:ilvl w:val="0"/>
                <w:numId w:val="18"/>
              </w:numPr>
              <w:ind w:left="113" w:hanging="113"/>
              <w:jc w:val="both"/>
              <w:rPr>
                <w:sz w:val="19"/>
                <w:szCs w:val="19"/>
                <w:shd w:val="clear" w:color="auto" w:fill="FFFFFF"/>
              </w:rPr>
            </w:pPr>
            <w:r w:rsidRPr="00183EC4">
              <w:rPr>
                <w:sz w:val="19"/>
                <w:szCs w:val="19"/>
                <w:shd w:val="clear" w:color="auto" w:fill="FFFFFF"/>
              </w:rPr>
              <w:t>Korespondenční analýza, princip a využití ve vědecké praxi, zaměření korespondenční analýzy, formulace a interpretace výsledků.</w:t>
            </w:r>
          </w:p>
          <w:p w14:paraId="6DB09BBF" w14:textId="77777777" w:rsidR="00D73D38" w:rsidRPr="00183EC4" w:rsidRDefault="00D73D38" w:rsidP="00D73D38">
            <w:pPr>
              <w:pStyle w:val="Odstavecseseznamem"/>
              <w:numPr>
                <w:ilvl w:val="0"/>
                <w:numId w:val="18"/>
              </w:numPr>
              <w:ind w:left="113" w:hanging="113"/>
              <w:jc w:val="both"/>
              <w:rPr>
                <w:sz w:val="19"/>
                <w:szCs w:val="19"/>
                <w:shd w:val="clear" w:color="auto" w:fill="FFFFFF"/>
              </w:rPr>
            </w:pPr>
            <w:r w:rsidRPr="00183EC4">
              <w:rPr>
                <w:sz w:val="19"/>
                <w:szCs w:val="19"/>
                <w:shd w:val="clear" w:color="auto" w:fill="FFFFFF"/>
              </w:rPr>
              <w:t>Nelineární regresní analýza, účel a použití, formulace úloh, hledání nejlepší nelineární regresní funkce, intervaly spolehlivosti pro nelineární regresní analýzu.</w:t>
            </w:r>
          </w:p>
          <w:p w14:paraId="65148F67" w14:textId="4BDAA736" w:rsidR="00816CB0" w:rsidRPr="001762EB" w:rsidRDefault="00D73D38" w:rsidP="00D73D38">
            <w:pPr>
              <w:pStyle w:val="Odstavecseseznamem"/>
              <w:numPr>
                <w:ilvl w:val="0"/>
                <w:numId w:val="18"/>
              </w:numPr>
              <w:ind w:left="113" w:hanging="113"/>
              <w:jc w:val="both"/>
            </w:pPr>
            <w:r w:rsidRPr="00183EC4">
              <w:rPr>
                <w:sz w:val="19"/>
                <w:szCs w:val="19"/>
                <w:shd w:val="clear" w:color="auto" w:fill="FFFFFF"/>
              </w:rPr>
              <w:t>Neuronové sítě, typy, využití, formulace úloh a vlastní matematický aparát. Učení a testování neuronové sítě.</w:t>
            </w:r>
          </w:p>
        </w:tc>
      </w:tr>
      <w:tr w:rsidR="00816CB0" w:rsidRPr="001762EB" w14:paraId="46379A33" w14:textId="77777777" w:rsidTr="000C4A98">
        <w:trPr>
          <w:trHeight w:val="265"/>
        </w:trPr>
        <w:tc>
          <w:tcPr>
            <w:tcW w:w="3904" w:type="dxa"/>
            <w:gridSpan w:val="7"/>
            <w:tcBorders>
              <w:top w:val="nil"/>
            </w:tcBorders>
            <w:shd w:val="clear" w:color="auto" w:fill="F7CAAC"/>
          </w:tcPr>
          <w:p w14:paraId="676B2DC9" w14:textId="02E1362F" w:rsidR="00816CB0" w:rsidRPr="00D73D38" w:rsidRDefault="00816CB0" w:rsidP="00816CB0">
            <w:pPr>
              <w:jc w:val="both"/>
              <w:rPr>
                <w:sz w:val="19"/>
                <w:szCs w:val="19"/>
              </w:rPr>
            </w:pPr>
            <w:r w:rsidRPr="00D73D38">
              <w:rPr>
                <w:b/>
                <w:sz w:val="19"/>
                <w:szCs w:val="19"/>
              </w:rPr>
              <w:t>Studijní literatura a studijní pomůcky</w:t>
            </w:r>
          </w:p>
        </w:tc>
        <w:tc>
          <w:tcPr>
            <w:tcW w:w="6202" w:type="dxa"/>
            <w:gridSpan w:val="16"/>
            <w:tcBorders>
              <w:top w:val="nil"/>
              <w:bottom w:val="nil"/>
            </w:tcBorders>
          </w:tcPr>
          <w:p w14:paraId="15C874DA" w14:textId="77777777" w:rsidR="00816CB0" w:rsidRPr="001762EB" w:rsidRDefault="00816CB0" w:rsidP="00816CB0">
            <w:pPr>
              <w:jc w:val="both"/>
            </w:pPr>
          </w:p>
        </w:tc>
      </w:tr>
      <w:tr w:rsidR="00816CB0" w:rsidRPr="001762EB" w14:paraId="0C3A3B8C" w14:textId="77777777" w:rsidTr="000C4A98">
        <w:trPr>
          <w:trHeight w:val="841"/>
        </w:trPr>
        <w:tc>
          <w:tcPr>
            <w:tcW w:w="10106" w:type="dxa"/>
            <w:gridSpan w:val="23"/>
            <w:tcBorders>
              <w:top w:val="nil"/>
            </w:tcBorders>
          </w:tcPr>
          <w:p w14:paraId="5E23698C" w14:textId="77777777" w:rsidR="00816CB0" w:rsidRPr="00AF721C" w:rsidRDefault="00816CB0" w:rsidP="00816CB0">
            <w:pPr>
              <w:jc w:val="both"/>
              <w:rPr>
                <w:sz w:val="18"/>
                <w:szCs w:val="18"/>
                <w:u w:val="single"/>
              </w:rPr>
            </w:pPr>
            <w:r w:rsidRPr="00AF721C">
              <w:rPr>
                <w:sz w:val="18"/>
                <w:szCs w:val="18"/>
                <w:u w:val="single"/>
              </w:rPr>
              <w:t>Povinná literatura:</w:t>
            </w:r>
          </w:p>
          <w:p w14:paraId="1E230070" w14:textId="35EE044D" w:rsidR="00D73D38" w:rsidRPr="00AF721C" w:rsidRDefault="00D73D38" w:rsidP="00D73D38">
            <w:pPr>
              <w:shd w:val="clear" w:color="auto" w:fill="FFFFFF"/>
              <w:jc w:val="both"/>
              <w:rPr>
                <w:color w:val="000000" w:themeColor="text1"/>
                <w:sz w:val="18"/>
                <w:szCs w:val="18"/>
                <w:shd w:val="clear" w:color="auto" w:fill="FFFFFF"/>
              </w:rPr>
            </w:pPr>
            <w:r w:rsidRPr="00AF721C">
              <w:rPr>
                <w:color w:val="000000" w:themeColor="text1"/>
                <w:sz w:val="18"/>
                <w:szCs w:val="18"/>
                <w:shd w:val="clear" w:color="auto" w:fill="FFFFFF"/>
              </w:rPr>
              <w:t>MACKENZIE, G., PENG, D.  (Ed.) </w:t>
            </w:r>
            <w:proofErr w:type="spellStart"/>
            <w:r w:rsidRPr="00AF721C">
              <w:rPr>
                <w:i/>
                <w:iCs/>
                <w:color w:val="000000" w:themeColor="text1"/>
                <w:sz w:val="18"/>
                <w:szCs w:val="18"/>
                <w:shd w:val="clear" w:color="auto" w:fill="FFFFFF"/>
              </w:rPr>
              <w:t>Statistical</w:t>
            </w:r>
            <w:proofErr w:type="spellEnd"/>
            <w:r w:rsidRPr="00AF721C">
              <w:rPr>
                <w:i/>
                <w:iCs/>
                <w:color w:val="000000" w:themeColor="text1"/>
                <w:sz w:val="18"/>
                <w:szCs w:val="18"/>
                <w:shd w:val="clear" w:color="auto" w:fill="FFFFFF"/>
              </w:rPr>
              <w:t xml:space="preserve"> Modelling</w:t>
            </w:r>
            <w:r w:rsidRPr="00AF721C">
              <w:rPr>
                <w:color w:val="000000" w:themeColor="text1"/>
                <w:sz w:val="18"/>
                <w:szCs w:val="18"/>
                <w:shd w:val="clear" w:color="auto" w:fill="FFFFFF"/>
              </w:rPr>
              <w:t xml:space="preserve">. </w:t>
            </w:r>
            <w:proofErr w:type="spellStart"/>
            <w:r w:rsidRPr="00AF721C">
              <w:rPr>
                <w:color w:val="000000" w:themeColor="text1"/>
                <w:sz w:val="18"/>
                <w:szCs w:val="18"/>
                <w:shd w:val="clear" w:color="auto" w:fill="FFFFFF"/>
              </w:rPr>
              <w:t>Cham</w:t>
            </w:r>
            <w:proofErr w:type="spellEnd"/>
            <w:r w:rsidRPr="00AF721C">
              <w:rPr>
                <w:color w:val="000000" w:themeColor="text1"/>
                <w:sz w:val="18"/>
                <w:szCs w:val="18"/>
                <w:shd w:val="clear" w:color="auto" w:fill="FFFFFF"/>
              </w:rPr>
              <w:t xml:space="preserve">: </w:t>
            </w:r>
            <w:proofErr w:type="spellStart"/>
            <w:r w:rsidRPr="00AF721C">
              <w:rPr>
                <w:color w:val="000000" w:themeColor="text1"/>
                <w:sz w:val="18"/>
                <w:szCs w:val="18"/>
                <w:shd w:val="clear" w:color="auto" w:fill="FFFFFF"/>
              </w:rPr>
              <w:t>Springer</w:t>
            </w:r>
            <w:proofErr w:type="spellEnd"/>
            <w:r w:rsidRPr="00AF721C">
              <w:rPr>
                <w:color w:val="000000" w:themeColor="text1"/>
                <w:sz w:val="18"/>
                <w:szCs w:val="18"/>
                <w:shd w:val="clear" w:color="auto" w:fill="FFFFFF"/>
              </w:rPr>
              <w:t xml:space="preserve">, 2014. </w:t>
            </w:r>
            <w:proofErr w:type="spellStart"/>
            <w:r w:rsidRPr="00AF721C">
              <w:rPr>
                <w:color w:val="000000" w:themeColor="text1"/>
                <w:sz w:val="18"/>
                <w:szCs w:val="18"/>
                <w:shd w:val="clear" w:color="auto" w:fill="FFFFFF"/>
              </w:rPr>
              <w:t>Contributions</w:t>
            </w:r>
            <w:proofErr w:type="spellEnd"/>
            <w:r w:rsidRPr="00AF721C">
              <w:rPr>
                <w:color w:val="000000" w:themeColor="text1"/>
                <w:sz w:val="18"/>
                <w:szCs w:val="18"/>
                <w:shd w:val="clear" w:color="auto" w:fill="FFFFFF"/>
              </w:rPr>
              <w:t xml:space="preserve"> to </w:t>
            </w:r>
            <w:proofErr w:type="spellStart"/>
            <w:r w:rsidRPr="00AF721C">
              <w:rPr>
                <w:color w:val="000000" w:themeColor="text1"/>
                <w:sz w:val="18"/>
                <w:szCs w:val="18"/>
                <w:shd w:val="clear" w:color="auto" w:fill="FFFFFF"/>
              </w:rPr>
              <w:t>Statistics</w:t>
            </w:r>
            <w:proofErr w:type="spellEnd"/>
            <w:r w:rsidRPr="00AF721C">
              <w:rPr>
                <w:color w:val="000000" w:themeColor="text1"/>
                <w:sz w:val="18"/>
                <w:szCs w:val="18"/>
                <w:shd w:val="clear" w:color="auto" w:fill="FFFFFF"/>
              </w:rPr>
              <w:t>. ISBN 978-3-319-04578-8.</w:t>
            </w:r>
          </w:p>
          <w:p w14:paraId="3FD48322" w14:textId="119EFF21" w:rsidR="00D73D38" w:rsidRPr="00AF721C" w:rsidRDefault="00D73D38" w:rsidP="00D73D38">
            <w:pPr>
              <w:shd w:val="clear" w:color="auto" w:fill="FFFFFF"/>
              <w:jc w:val="both"/>
              <w:rPr>
                <w:color w:val="000000" w:themeColor="text1"/>
                <w:sz w:val="18"/>
                <w:szCs w:val="18"/>
                <w:shd w:val="clear" w:color="auto" w:fill="FFFFFF"/>
              </w:rPr>
            </w:pPr>
            <w:r w:rsidRPr="00AF721C">
              <w:rPr>
                <w:color w:val="000000" w:themeColor="text1"/>
                <w:sz w:val="18"/>
                <w:szCs w:val="18"/>
                <w:shd w:val="clear" w:color="auto" w:fill="FFFFFF"/>
              </w:rPr>
              <w:t xml:space="preserve">ARLT, J. (Ed.) </w:t>
            </w:r>
            <w:proofErr w:type="spellStart"/>
            <w:r w:rsidRPr="00AF721C">
              <w:rPr>
                <w:i/>
                <w:iCs/>
                <w:color w:val="000000" w:themeColor="text1"/>
                <w:sz w:val="18"/>
                <w:szCs w:val="18"/>
                <w:shd w:val="clear" w:color="auto" w:fill="FFFFFF"/>
              </w:rPr>
              <w:t>The</w:t>
            </w:r>
            <w:proofErr w:type="spellEnd"/>
            <w:r w:rsidRPr="00AF721C">
              <w:rPr>
                <w:i/>
                <w:iCs/>
                <w:color w:val="000000" w:themeColor="text1"/>
                <w:sz w:val="18"/>
                <w:szCs w:val="18"/>
                <w:shd w:val="clear" w:color="auto" w:fill="FFFFFF"/>
              </w:rPr>
              <w:t xml:space="preserve"> </w:t>
            </w:r>
            <w:proofErr w:type="spellStart"/>
            <w:r w:rsidRPr="00AF721C">
              <w:rPr>
                <w:i/>
                <w:iCs/>
                <w:color w:val="000000" w:themeColor="text1"/>
                <w:sz w:val="18"/>
                <w:szCs w:val="18"/>
                <w:shd w:val="clear" w:color="auto" w:fill="FFFFFF"/>
              </w:rPr>
              <w:t>Statistical</w:t>
            </w:r>
            <w:proofErr w:type="spellEnd"/>
            <w:r w:rsidRPr="00AF721C">
              <w:rPr>
                <w:i/>
                <w:iCs/>
                <w:color w:val="000000" w:themeColor="text1"/>
                <w:sz w:val="18"/>
                <w:szCs w:val="18"/>
                <w:shd w:val="clear" w:color="auto" w:fill="FFFFFF"/>
              </w:rPr>
              <w:t xml:space="preserve"> and </w:t>
            </w:r>
            <w:proofErr w:type="spellStart"/>
            <w:r w:rsidRPr="00AF721C">
              <w:rPr>
                <w:i/>
                <w:iCs/>
                <w:color w:val="000000" w:themeColor="text1"/>
                <w:sz w:val="18"/>
                <w:szCs w:val="18"/>
                <w:shd w:val="clear" w:color="auto" w:fill="FFFFFF"/>
              </w:rPr>
              <w:t>Econometric</w:t>
            </w:r>
            <w:proofErr w:type="spellEnd"/>
            <w:r w:rsidRPr="00AF721C">
              <w:rPr>
                <w:i/>
                <w:iCs/>
                <w:color w:val="000000" w:themeColor="text1"/>
                <w:sz w:val="18"/>
                <w:szCs w:val="18"/>
                <w:shd w:val="clear" w:color="auto" w:fill="FFFFFF"/>
              </w:rPr>
              <w:t xml:space="preserve"> </w:t>
            </w:r>
            <w:proofErr w:type="spellStart"/>
            <w:r w:rsidRPr="00AF721C">
              <w:rPr>
                <w:i/>
                <w:iCs/>
                <w:color w:val="000000" w:themeColor="text1"/>
                <w:sz w:val="18"/>
                <w:szCs w:val="18"/>
                <w:shd w:val="clear" w:color="auto" w:fill="FFFFFF"/>
              </w:rPr>
              <w:t>Methods</w:t>
            </w:r>
            <w:proofErr w:type="spellEnd"/>
            <w:r w:rsidRPr="00AF721C">
              <w:rPr>
                <w:i/>
                <w:iCs/>
                <w:color w:val="000000" w:themeColor="text1"/>
                <w:sz w:val="18"/>
                <w:szCs w:val="18"/>
                <w:shd w:val="clear" w:color="auto" w:fill="FFFFFF"/>
              </w:rPr>
              <w:t xml:space="preserve"> </w:t>
            </w:r>
            <w:proofErr w:type="spellStart"/>
            <w:r w:rsidRPr="00AF721C">
              <w:rPr>
                <w:i/>
                <w:iCs/>
                <w:color w:val="000000" w:themeColor="text1"/>
                <w:sz w:val="18"/>
                <w:szCs w:val="18"/>
                <w:shd w:val="clear" w:color="auto" w:fill="FFFFFF"/>
              </w:rPr>
              <w:t>for</w:t>
            </w:r>
            <w:proofErr w:type="spellEnd"/>
            <w:r w:rsidRPr="00AF721C">
              <w:rPr>
                <w:i/>
                <w:iCs/>
                <w:color w:val="000000" w:themeColor="text1"/>
                <w:sz w:val="18"/>
                <w:szCs w:val="18"/>
                <w:shd w:val="clear" w:color="auto" w:fill="FFFFFF"/>
              </w:rPr>
              <w:t xml:space="preserve"> Modelling </w:t>
            </w:r>
            <w:proofErr w:type="spellStart"/>
            <w:r w:rsidRPr="00AF721C">
              <w:rPr>
                <w:i/>
                <w:iCs/>
                <w:color w:val="000000" w:themeColor="text1"/>
                <w:sz w:val="18"/>
                <w:szCs w:val="18"/>
                <w:shd w:val="clear" w:color="auto" w:fill="FFFFFF"/>
              </w:rPr>
              <w:t>of</w:t>
            </w:r>
            <w:proofErr w:type="spellEnd"/>
            <w:r w:rsidRPr="00AF721C">
              <w:rPr>
                <w:i/>
                <w:iCs/>
                <w:color w:val="000000" w:themeColor="text1"/>
                <w:sz w:val="18"/>
                <w:szCs w:val="18"/>
                <w:shd w:val="clear" w:color="auto" w:fill="FFFFFF"/>
              </w:rPr>
              <w:t xml:space="preserve"> </w:t>
            </w:r>
            <w:proofErr w:type="spellStart"/>
            <w:r w:rsidRPr="00AF721C">
              <w:rPr>
                <w:i/>
                <w:iCs/>
                <w:color w:val="000000" w:themeColor="text1"/>
                <w:sz w:val="18"/>
                <w:szCs w:val="18"/>
                <w:shd w:val="clear" w:color="auto" w:fill="FFFFFF"/>
              </w:rPr>
              <w:t>Economic</w:t>
            </w:r>
            <w:proofErr w:type="spellEnd"/>
            <w:r w:rsidRPr="00AF721C">
              <w:rPr>
                <w:i/>
                <w:iCs/>
                <w:color w:val="000000" w:themeColor="text1"/>
                <w:sz w:val="18"/>
                <w:szCs w:val="18"/>
                <w:shd w:val="clear" w:color="auto" w:fill="FFFFFF"/>
              </w:rPr>
              <w:t xml:space="preserve"> </w:t>
            </w:r>
            <w:proofErr w:type="spellStart"/>
            <w:r w:rsidRPr="00AF721C">
              <w:rPr>
                <w:i/>
                <w:iCs/>
                <w:color w:val="000000" w:themeColor="text1"/>
                <w:sz w:val="18"/>
                <w:szCs w:val="18"/>
                <w:shd w:val="clear" w:color="auto" w:fill="FFFFFF"/>
              </w:rPr>
              <w:t>Processes</w:t>
            </w:r>
            <w:proofErr w:type="spellEnd"/>
            <w:r w:rsidRPr="00AF721C">
              <w:rPr>
                <w:color w:val="000000" w:themeColor="text1"/>
                <w:sz w:val="18"/>
                <w:szCs w:val="18"/>
                <w:shd w:val="clear" w:color="auto" w:fill="FFFFFF"/>
              </w:rPr>
              <w:t xml:space="preserve">. Praha: VŠE, 2001. Acta </w:t>
            </w:r>
            <w:proofErr w:type="spellStart"/>
            <w:r w:rsidRPr="00AF721C">
              <w:rPr>
                <w:color w:val="000000" w:themeColor="text1"/>
                <w:sz w:val="18"/>
                <w:szCs w:val="18"/>
                <w:shd w:val="clear" w:color="auto" w:fill="FFFFFF"/>
              </w:rPr>
              <w:t>Oeconomica</w:t>
            </w:r>
            <w:proofErr w:type="spellEnd"/>
            <w:r w:rsidRPr="00AF721C">
              <w:rPr>
                <w:color w:val="000000" w:themeColor="text1"/>
                <w:sz w:val="18"/>
                <w:szCs w:val="18"/>
                <w:shd w:val="clear" w:color="auto" w:fill="FFFFFF"/>
              </w:rPr>
              <w:t xml:space="preserve"> </w:t>
            </w:r>
            <w:proofErr w:type="spellStart"/>
            <w:r w:rsidRPr="00AF721C">
              <w:rPr>
                <w:color w:val="000000" w:themeColor="text1"/>
                <w:sz w:val="18"/>
                <w:szCs w:val="18"/>
                <w:shd w:val="clear" w:color="auto" w:fill="FFFFFF"/>
              </w:rPr>
              <w:t>Pragensia</w:t>
            </w:r>
            <w:proofErr w:type="spellEnd"/>
            <w:r w:rsidRPr="00AF721C">
              <w:rPr>
                <w:color w:val="000000" w:themeColor="text1"/>
                <w:sz w:val="18"/>
                <w:szCs w:val="18"/>
                <w:shd w:val="clear" w:color="auto" w:fill="FFFFFF"/>
              </w:rPr>
              <w:t>.</w:t>
            </w:r>
          </w:p>
          <w:p w14:paraId="56B77CE7" w14:textId="7C244131" w:rsidR="00D73D38" w:rsidRPr="00AF721C" w:rsidRDefault="00D73D38" w:rsidP="00D73D38">
            <w:pPr>
              <w:shd w:val="clear" w:color="auto" w:fill="FFFFFF"/>
              <w:jc w:val="both"/>
              <w:rPr>
                <w:color w:val="000000" w:themeColor="text1"/>
                <w:sz w:val="18"/>
                <w:szCs w:val="18"/>
                <w:shd w:val="clear" w:color="auto" w:fill="FFFFFF"/>
              </w:rPr>
            </w:pPr>
            <w:r w:rsidRPr="00AF721C">
              <w:rPr>
                <w:caps/>
                <w:color w:val="000000" w:themeColor="text1"/>
                <w:sz w:val="18"/>
                <w:szCs w:val="18"/>
                <w:shd w:val="clear" w:color="auto" w:fill="FFFFFF"/>
              </w:rPr>
              <w:t>Aitkin,</w:t>
            </w:r>
            <w:r w:rsidRPr="00AF721C">
              <w:rPr>
                <w:color w:val="000000" w:themeColor="text1"/>
                <w:sz w:val="18"/>
                <w:szCs w:val="18"/>
                <w:shd w:val="clear" w:color="auto" w:fill="FFFFFF"/>
              </w:rPr>
              <w:t xml:space="preserve"> M. </w:t>
            </w:r>
            <w:proofErr w:type="spellStart"/>
            <w:r w:rsidRPr="00AF721C">
              <w:rPr>
                <w:i/>
                <w:iCs/>
                <w:color w:val="000000" w:themeColor="text1"/>
                <w:sz w:val="18"/>
                <w:szCs w:val="18"/>
                <w:shd w:val="clear" w:color="auto" w:fill="FFFFFF"/>
              </w:rPr>
              <w:t>Statistical</w:t>
            </w:r>
            <w:proofErr w:type="spellEnd"/>
            <w:r w:rsidRPr="00AF721C">
              <w:rPr>
                <w:i/>
                <w:iCs/>
                <w:color w:val="000000" w:themeColor="text1"/>
                <w:sz w:val="18"/>
                <w:szCs w:val="18"/>
                <w:shd w:val="clear" w:color="auto" w:fill="FFFFFF"/>
              </w:rPr>
              <w:t xml:space="preserve"> Modelling in R</w:t>
            </w:r>
            <w:r w:rsidRPr="00AF721C">
              <w:rPr>
                <w:color w:val="000000" w:themeColor="text1"/>
                <w:sz w:val="18"/>
                <w:szCs w:val="18"/>
                <w:shd w:val="clear" w:color="auto" w:fill="FFFFFF"/>
              </w:rPr>
              <w:t xml:space="preserve">. Oxford: Oxford University </w:t>
            </w:r>
            <w:proofErr w:type="spellStart"/>
            <w:r w:rsidRPr="00AF721C">
              <w:rPr>
                <w:color w:val="000000" w:themeColor="text1"/>
                <w:sz w:val="18"/>
                <w:szCs w:val="18"/>
                <w:shd w:val="clear" w:color="auto" w:fill="FFFFFF"/>
              </w:rPr>
              <w:t>Press</w:t>
            </w:r>
            <w:proofErr w:type="spellEnd"/>
            <w:r w:rsidRPr="00AF721C">
              <w:rPr>
                <w:color w:val="000000" w:themeColor="text1"/>
                <w:sz w:val="18"/>
                <w:szCs w:val="18"/>
                <w:shd w:val="clear" w:color="auto" w:fill="FFFFFF"/>
              </w:rPr>
              <w:t>, 2009. ISBN 0199219141.</w:t>
            </w:r>
          </w:p>
          <w:p w14:paraId="583F83AE" w14:textId="6DFD0196" w:rsidR="00D73D38" w:rsidRPr="00AF721C" w:rsidRDefault="00D73D38" w:rsidP="00D73D38">
            <w:pPr>
              <w:shd w:val="clear" w:color="auto" w:fill="FFFFFF"/>
              <w:jc w:val="both"/>
              <w:rPr>
                <w:color w:val="000000" w:themeColor="text1"/>
                <w:sz w:val="18"/>
                <w:szCs w:val="18"/>
                <w:shd w:val="clear" w:color="auto" w:fill="FFFFFF"/>
              </w:rPr>
            </w:pPr>
            <w:r w:rsidRPr="00AF721C">
              <w:rPr>
                <w:color w:val="000000" w:themeColor="text1"/>
                <w:sz w:val="18"/>
                <w:szCs w:val="18"/>
                <w:shd w:val="clear" w:color="auto" w:fill="FFFFFF"/>
              </w:rPr>
              <w:t>HANRAHAN, G. </w:t>
            </w:r>
            <w:proofErr w:type="spellStart"/>
            <w:r w:rsidRPr="00AF721C">
              <w:rPr>
                <w:i/>
                <w:iCs/>
                <w:color w:val="000000" w:themeColor="text1"/>
                <w:sz w:val="18"/>
                <w:szCs w:val="18"/>
                <w:shd w:val="clear" w:color="auto" w:fill="FFFFFF"/>
              </w:rPr>
              <w:t>Artificial</w:t>
            </w:r>
            <w:proofErr w:type="spellEnd"/>
            <w:r w:rsidRPr="00AF721C">
              <w:rPr>
                <w:i/>
                <w:iCs/>
                <w:color w:val="000000" w:themeColor="text1"/>
                <w:sz w:val="18"/>
                <w:szCs w:val="18"/>
                <w:shd w:val="clear" w:color="auto" w:fill="FFFFFF"/>
              </w:rPr>
              <w:t xml:space="preserve"> </w:t>
            </w:r>
            <w:proofErr w:type="spellStart"/>
            <w:r w:rsidRPr="00AF721C">
              <w:rPr>
                <w:i/>
                <w:iCs/>
                <w:color w:val="000000" w:themeColor="text1"/>
                <w:sz w:val="18"/>
                <w:szCs w:val="18"/>
                <w:shd w:val="clear" w:color="auto" w:fill="FFFFFF"/>
              </w:rPr>
              <w:t>Neural</w:t>
            </w:r>
            <w:proofErr w:type="spellEnd"/>
            <w:r w:rsidRPr="00AF721C">
              <w:rPr>
                <w:i/>
                <w:iCs/>
                <w:color w:val="000000" w:themeColor="text1"/>
                <w:sz w:val="18"/>
                <w:szCs w:val="18"/>
                <w:shd w:val="clear" w:color="auto" w:fill="FFFFFF"/>
              </w:rPr>
              <w:t xml:space="preserve"> </w:t>
            </w:r>
            <w:proofErr w:type="spellStart"/>
            <w:r w:rsidRPr="00AF721C">
              <w:rPr>
                <w:i/>
                <w:iCs/>
                <w:color w:val="000000" w:themeColor="text1"/>
                <w:sz w:val="18"/>
                <w:szCs w:val="18"/>
                <w:shd w:val="clear" w:color="auto" w:fill="FFFFFF"/>
              </w:rPr>
              <w:t>Networks</w:t>
            </w:r>
            <w:proofErr w:type="spellEnd"/>
            <w:r w:rsidRPr="00AF721C">
              <w:rPr>
                <w:i/>
                <w:iCs/>
                <w:color w:val="000000" w:themeColor="text1"/>
                <w:sz w:val="18"/>
                <w:szCs w:val="18"/>
                <w:shd w:val="clear" w:color="auto" w:fill="FFFFFF"/>
              </w:rPr>
              <w:t xml:space="preserve"> in </w:t>
            </w:r>
            <w:proofErr w:type="spellStart"/>
            <w:r w:rsidRPr="00AF721C">
              <w:rPr>
                <w:i/>
                <w:iCs/>
                <w:color w:val="000000" w:themeColor="text1"/>
                <w:sz w:val="18"/>
                <w:szCs w:val="18"/>
                <w:shd w:val="clear" w:color="auto" w:fill="FFFFFF"/>
              </w:rPr>
              <w:t>Biological</w:t>
            </w:r>
            <w:proofErr w:type="spellEnd"/>
            <w:r w:rsidRPr="00AF721C">
              <w:rPr>
                <w:i/>
                <w:iCs/>
                <w:color w:val="000000" w:themeColor="text1"/>
                <w:sz w:val="18"/>
                <w:szCs w:val="18"/>
                <w:shd w:val="clear" w:color="auto" w:fill="FFFFFF"/>
              </w:rPr>
              <w:t xml:space="preserve"> and </w:t>
            </w:r>
            <w:proofErr w:type="spellStart"/>
            <w:r w:rsidRPr="00AF721C">
              <w:rPr>
                <w:i/>
                <w:iCs/>
                <w:color w:val="000000" w:themeColor="text1"/>
                <w:sz w:val="18"/>
                <w:szCs w:val="18"/>
                <w:shd w:val="clear" w:color="auto" w:fill="FFFFFF"/>
              </w:rPr>
              <w:t>Environmental</w:t>
            </w:r>
            <w:proofErr w:type="spellEnd"/>
            <w:r w:rsidRPr="00AF721C">
              <w:rPr>
                <w:i/>
                <w:iCs/>
                <w:color w:val="000000" w:themeColor="text1"/>
                <w:sz w:val="18"/>
                <w:szCs w:val="18"/>
                <w:shd w:val="clear" w:color="auto" w:fill="FFFFFF"/>
              </w:rPr>
              <w:t xml:space="preserve"> </w:t>
            </w:r>
            <w:proofErr w:type="spellStart"/>
            <w:r w:rsidRPr="00AF721C">
              <w:rPr>
                <w:i/>
                <w:iCs/>
                <w:color w:val="000000" w:themeColor="text1"/>
                <w:sz w:val="18"/>
                <w:szCs w:val="18"/>
                <w:shd w:val="clear" w:color="auto" w:fill="FFFFFF"/>
              </w:rPr>
              <w:t>Analysis</w:t>
            </w:r>
            <w:proofErr w:type="spellEnd"/>
            <w:r w:rsidRPr="00AF721C">
              <w:rPr>
                <w:color w:val="000000" w:themeColor="text1"/>
                <w:sz w:val="18"/>
                <w:szCs w:val="18"/>
                <w:shd w:val="clear" w:color="auto" w:fill="FFFFFF"/>
              </w:rPr>
              <w:t xml:space="preserve">. </w:t>
            </w:r>
            <w:proofErr w:type="spellStart"/>
            <w:r w:rsidRPr="00AF721C">
              <w:rPr>
                <w:color w:val="000000" w:themeColor="text1"/>
                <w:sz w:val="18"/>
                <w:szCs w:val="18"/>
                <w:shd w:val="clear" w:color="auto" w:fill="FFFFFF"/>
              </w:rPr>
              <w:t>Boca</w:t>
            </w:r>
            <w:proofErr w:type="spellEnd"/>
            <w:r w:rsidRPr="00AF721C">
              <w:rPr>
                <w:color w:val="000000" w:themeColor="text1"/>
                <w:sz w:val="18"/>
                <w:szCs w:val="18"/>
                <w:shd w:val="clear" w:color="auto" w:fill="FFFFFF"/>
              </w:rPr>
              <w:t xml:space="preserve"> </w:t>
            </w:r>
            <w:proofErr w:type="spellStart"/>
            <w:r w:rsidRPr="00AF721C">
              <w:rPr>
                <w:color w:val="000000" w:themeColor="text1"/>
                <w:sz w:val="18"/>
                <w:szCs w:val="18"/>
                <w:shd w:val="clear" w:color="auto" w:fill="FFFFFF"/>
              </w:rPr>
              <w:t>Raton</w:t>
            </w:r>
            <w:proofErr w:type="spellEnd"/>
            <w:r w:rsidRPr="00AF721C">
              <w:rPr>
                <w:color w:val="000000" w:themeColor="text1"/>
                <w:sz w:val="18"/>
                <w:szCs w:val="18"/>
                <w:shd w:val="clear" w:color="auto" w:fill="FFFFFF"/>
              </w:rPr>
              <w:t xml:space="preserve">: CRC Taylor &amp; Francis, 2011. </w:t>
            </w:r>
            <w:proofErr w:type="spellStart"/>
            <w:r w:rsidRPr="00AF721C">
              <w:rPr>
                <w:color w:val="000000" w:themeColor="text1"/>
                <w:sz w:val="18"/>
                <w:szCs w:val="18"/>
                <w:shd w:val="clear" w:color="auto" w:fill="FFFFFF"/>
              </w:rPr>
              <w:t>Analytical</w:t>
            </w:r>
            <w:proofErr w:type="spellEnd"/>
            <w:r w:rsidRPr="00AF721C">
              <w:rPr>
                <w:color w:val="000000" w:themeColor="text1"/>
                <w:sz w:val="18"/>
                <w:szCs w:val="18"/>
                <w:shd w:val="clear" w:color="auto" w:fill="FFFFFF"/>
              </w:rPr>
              <w:t xml:space="preserve"> </w:t>
            </w:r>
            <w:proofErr w:type="spellStart"/>
            <w:r w:rsidRPr="00AF721C">
              <w:rPr>
                <w:color w:val="000000" w:themeColor="text1"/>
                <w:sz w:val="18"/>
                <w:szCs w:val="18"/>
                <w:shd w:val="clear" w:color="auto" w:fill="FFFFFF"/>
              </w:rPr>
              <w:t>Chemistry</w:t>
            </w:r>
            <w:proofErr w:type="spellEnd"/>
            <w:r w:rsidRPr="00AF721C">
              <w:rPr>
                <w:color w:val="000000" w:themeColor="text1"/>
                <w:sz w:val="18"/>
                <w:szCs w:val="18"/>
                <w:shd w:val="clear" w:color="auto" w:fill="FFFFFF"/>
              </w:rPr>
              <w:t>. ISBN 978-1-4398-1258-7.</w:t>
            </w:r>
          </w:p>
          <w:p w14:paraId="17AB9B48" w14:textId="29C4449E" w:rsidR="00D73D38" w:rsidRPr="00AF721C" w:rsidRDefault="00D73D38" w:rsidP="00D73D38">
            <w:pPr>
              <w:jc w:val="both"/>
              <w:rPr>
                <w:color w:val="000000" w:themeColor="text1"/>
                <w:sz w:val="18"/>
                <w:szCs w:val="18"/>
                <w:shd w:val="clear" w:color="auto" w:fill="FFFFFF"/>
              </w:rPr>
            </w:pPr>
            <w:r w:rsidRPr="00AF721C">
              <w:rPr>
                <w:color w:val="000000" w:themeColor="text1"/>
                <w:sz w:val="18"/>
                <w:szCs w:val="18"/>
                <w:shd w:val="clear" w:color="auto" w:fill="FFFFFF"/>
              </w:rPr>
              <w:t xml:space="preserve">PATA, V., KUBIŠOVÁ, M. </w:t>
            </w:r>
            <w:r w:rsidRPr="00AF721C">
              <w:rPr>
                <w:i/>
                <w:iCs/>
                <w:color w:val="000000" w:themeColor="text1"/>
                <w:sz w:val="18"/>
                <w:szCs w:val="18"/>
                <w:shd w:val="clear" w:color="auto" w:fill="FFFFFF"/>
              </w:rPr>
              <w:t>Statistické metody hodnocení jakosti strojírenských povrchů</w:t>
            </w:r>
            <w:r w:rsidRPr="00AF721C">
              <w:rPr>
                <w:color w:val="000000" w:themeColor="text1"/>
                <w:sz w:val="18"/>
                <w:szCs w:val="18"/>
                <w:shd w:val="clear" w:color="auto" w:fill="FFFFFF"/>
              </w:rPr>
              <w:t>. Zlín: FT UTB, 2018. ISBN 978-80-7454-740-9.</w:t>
            </w:r>
          </w:p>
          <w:p w14:paraId="71879ECE" w14:textId="567EF740" w:rsidR="00AF721C" w:rsidRDefault="00AF721C" w:rsidP="00D73D38">
            <w:pPr>
              <w:jc w:val="both"/>
              <w:rPr>
                <w:rFonts w:ascii="Arial" w:hAnsi="Arial" w:cs="Arial"/>
                <w:color w:val="323232"/>
                <w:shd w:val="clear" w:color="auto" w:fill="FFFFFF"/>
              </w:rPr>
            </w:pPr>
            <w:r w:rsidRPr="00AF721C">
              <w:rPr>
                <w:caps/>
                <w:sz w:val="18"/>
                <w:szCs w:val="18"/>
              </w:rPr>
              <w:t xml:space="preserve">Clavier, R. </w:t>
            </w:r>
            <w:proofErr w:type="spellStart"/>
            <w:r w:rsidRPr="00AF721C">
              <w:rPr>
                <w:i/>
                <w:color w:val="000000" w:themeColor="text1"/>
                <w:sz w:val="18"/>
                <w:szCs w:val="18"/>
              </w:rPr>
              <w:t>Characterization</w:t>
            </w:r>
            <w:proofErr w:type="spellEnd"/>
            <w:r w:rsidRPr="00AF721C">
              <w:rPr>
                <w:i/>
                <w:color w:val="000000" w:themeColor="text1"/>
                <w:sz w:val="18"/>
                <w:szCs w:val="18"/>
              </w:rPr>
              <w:t xml:space="preserve"> and </w:t>
            </w:r>
            <w:proofErr w:type="spellStart"/>
            <w:r w:rsidRPr="00AF721C">
              <w:rPr>
                <w:i/>
                <w:color w:val="000000" w:themeColor="text1"/>
                <w:sz w:val="18"/>
                <w:szCs w:val="18"/>
              </w:rPr>
              <w:t>Analysis</w:t>
            </w:r>
            <w:proofErr w:type="spellEnd"/>
            <w:r w:rsidRPr="00AF721C">
              <w:rPr>
                <w:i/>
                <w:color w:val="000000" w:themeColor="text1"/>
                <w:sz w:val="18"/>
                <w:szCs w:val="18"/>
              </w:rPr>
              <w:t xml:space="preserve"> </w:t>
            </w:r>
            <w:proofErr w:type="spellStart"/>
            <w:r w:rsidRPr="00AF721C">
              <w:rPr>
                <w:i/>
                <w:color w:val="000000" w:themeColor="text1"/>
                <w:sz w:val="18"/>
                <w:szCs w:val="18"/>
              </w:rPr>
              <w:t>of</w:t>
            </w:r>
            <w:proofErr w:type="spellEnd"/>
            <w:r w:rsidRPr="00AF721C">
              <w:rPr>
                <w:i/>
                <w:color w:val="000000" w:themeColor="text1"/>
                <w:sz w:val="18"/>
                <w:szCs w:val="18"/>
              </w:rPr>
              <w:t xml:space="preserve"> </w:t>
            </w:r>
            <w:proofErr w:type="spellStart"/>
            <w:r w:rsidRPr="00AF721C">
              <w:rPr>
                <w:i/>
                <w:color w:val="000000" w:themeColor="text1"/>
                <w:sz w:val="18"/>
                <w:szCs w:val="18"/>
              </w:rPr>
              <w:t>Polymers</w:t>
            </w:r>
            <w:proofErr w:type="spellEnd"/>
            <w:r w:rsidRPr="00AF721C">
              <w:rPr>
                <w:color w:val="000000" w:themeColor="text1"/>
                <w:sz w:val="18"/>
                <w:szCs w:val="18"/>
              </w:rPr>
              <w:t xml:space="preserve">. </w:t>
            </w:r>
            <w:r w:rsidRPr="00AF721C">
              <w:rPr>
                <w:sz w:val="18"/>
                <w:szCs w:val="18"/>
              </w:rPr>
              <w:t xml:space="preserve">John </w:t>
            </w:r>
            <w:proofErr w:type="spellStart"/>
            <w:r w:rsidRPr="00AF721C">
              <w:rPr>
                <w:sz w:val="18"/>
                <w:szCs w:val="18"/>
              </w:rPr>
              <w:t>Wiley</w:t>
            </w:r>
            <w:proofErr w:type="spellEnd"/>
            <w:r w:rsidRPr="00AF721C">
              <w:rPr>
                <w:sz w:val="18"/>
                <w:szCs w:val="18"/>
              </w:rPr>
              <w:t xml:space="preserve"> &amp; </w:t>
            </w:r>
            <w:proofErr w:type="spellStart"/>
            <w:r w:rsidRPr="00AF721C">
              <w:rPr>
                <w:sz w:val="18"/>
                <w:szCs w:val="18"/>
              </w:rPr>
              <w:t>Sons</w:t>
            </w:r>
            <w:proofErr w:type="spellEnd"/>
            <w:r w:rsidRPr="00AF721C">
              <w:rPr>
                <w:sz w:val="18"/>
                <w:szCs w:val="18"/>
              </w:rPr>
              <w:t>, 2008. Dostupné z:</w:t>
            </w:r>
            <w:r w:rsidR="00183EC4">
              <w:rPr>
                <w:sz w:val="18"/>
                <w:szCs w:val="18"/>
              </w:rPr>
              <w:t xml:space="preserve"> </w:t>
            </w:r>
            <w:hyperlink r:id="rId67" w:history="1">
              <w:r w:rsidR="00183EC4" w:rsidRPr="00183EC4">
                <w:rPr>
                  <w:rStyle w:val="Hypertextovodkaz"/>
                  <w:sz w:val="18"/>
                  <w:szCs w:val="18"/>
                  <w:shd w:val="clear" w:color="auto" w:fill="FFFFFF"/>
                </w:rPr>
                <w:t>https://app.knovel.com/hotlink/toc/id:kpCAP00001/characterization-analysis/characterization-analysis</w:t>
              </w:r>
            </w:hyperlink>
            <w:r w:rsidR="00183EC4">
              <w:rPr>
                <w:rFonts w:ascii="Arial" w:hAnsi="Arial" w:cs="Arial"/>
                <w:color w:val="323232"/>
                <w:shd w:val="clear" w:color="auto" w:fill="FFFFFF"/>
              </w:rPr>
              <w:t>.</w:t>
            </w:r>
          </w:p>
          <w:p w14:paraId="5E9FD101" w14:textId="77777777" w:rsidR="00183EC4" w:rsidRPr="00AF721C" w:rsidRDefault="00183EC4" w:rsidP="00D73D38">
            <w:pPr>
              <w:jc w:val="both"/>
              <w:rPr>
                <w:color w:val="000000" w:themeColor="text1"/>
                <w:sz w:val="14"/>
                <w:szCs w:val="14"/>
                <w:shd w:val="clear" w:color="auto" w:fill="FFFFFF"/>
              </w:rPr>
            </w:pPr>
          </w:p>
          <w:p w14:paraId="36015AFC" w14:textId="3911A1C8" w:rsidR="00816CB0" w:rsidRPr="00AF721C" w:rsidRDefault="00816CB0" w:rsidP="00816CB0">
            <w:pPr>
              <w:jc w:val="both"/>
              <w:rPr>
                <w:sz w:val="18"/>
                <w:szCs w:val="18"/>
                <w:u w:val="single"/>
              </w:rPr>
            </w:pPr>
            <w:r w:rsidRPr="00AF721C">
              <w:rPr>
                <w:sz w:val="18"/>
                <w:szCs w:val="18"/>
                <w:u w:val="single"/>
              </w:rPr>
              <w:t>Doporučená literatura:</w:t>
            </w:r>
          </w:p>
          <w:p w14:paraId="37F5103F" w14:textId="77777777" w:rsidR="00D73D38" w:rsidRPr="00AF721C" w:rsidRDefault="00D73D38" w:rsidP="00D73D38">
            <w:pPr>
              <w:jc w:val="both"/>
              <w:rPr>
                <w:sz w:val="18"/>
                <w:szCs w:val="18"/>
                <w:shd w:val="clear" w:color="auto" w:fill="FFFFFF"/>
              </w:rPr>
            </w:pPr>
            <w:r w:rsidRPr="00AF721C">
              <w:rPr>
                <w:sz w:val="18"/>
                <w:szCs w:val="18"/>
                <w:shd w:val="clear" w:color="auto" w:fill="FFFFFF"/>
              </w:rPr>
              <w:t>MONTGOMERY, D.C. </w:t>
            </w:r>
            <w:proofErr w:type="spellStart"/>
            <w:r w:rsidRPr="00AF721C">
              <w:rPr>
                <w:i/>
                <w:iCs/>
                <w:sz w:val="18"/>
                <w:szCs w:val="18"/>
                <w:shd w:val="clear" w:color="auto" w:fill="FFFFFF"/>
              </w:rPr>
              <w:t>Introduction</w:t>
            </w:r>
            <w:proofErr w:type="spellEnd"/>
            <w:r w:rsidRPr="00AF721C">
              <w:rPr>
                <w:i/>
                <w:iCs/>
                <w:sz w:val="18"/>
                <w:szCs w:val="18"/>
                <w:shd w:val="clear" w:color="auto" w:fill="FFFFFF"/>
              </w:rPr>
              <w:t xml:space="preserve"> to </w:t>
            </w:r>
            <w:proofErr w:type="spellStart"/>
            <w:r w:rsidRPr="00AF721C">
              <w:rPr>
                <w:i/>
                <w:iCs/>
                <w:sz w:val="18"/>
                <w:szCs w:val="18"/>
                <w:shd w:val="clear" w:color="auto" w:fill="FFFFFF"/>
              </w:rPr>
              <w:t>Statistical</w:t>
            </w:r>
            <w:proofErr w:type="spellEnd"/>
            <w:r w:rsidRPr="00AF721C">
              <w:rPr>
                <w:i/>
                <w:iCs/>
                <w:sz w:val="18"/>
                <w:szCs w:val="18"/>
                <w:shd w:val="clear" w:color="auto" w:fill="FFFFFF"/>
              </w:rPr>
              <w:t xml:space="preserve"> </w:t>
            </w:r>
            <w:proofErr w:type="spellStart"/>
            <w:r w:rsidRPr="00AF721C">
              <w:rPr>
                <w:i/>
                <w:iCs/>
                <w:sz w:val="18"/>
                <w:szCs w:val="18"/>
                <w:shd w:val="clear" w:color="auto" w:fill="FFFFFF"/>
              </w:rPr>
              <w:t>Quality</w:t>
            </w:r>
            <w:proofErr w:type="spellEnd"/>
            <w:r w:rsidRPr="00AF721C">
              <w:rPr>
                <w:i/>
                <w:iCs/>
                <w:sz w:val="18"/>
                <w:szCs w:val="18"/>
                <w:shd w:val="clear" w:color="auto" w:fill="FFFFFF"/>
              </w:rPr>
              <w:t xml:space="preserve"> </w:t>
            </w:r>
            <w:proofErr w:type="spellStart"/>
            <w:r w:rsidRPr="00AF721C">
              <w:rPr>
                <w:i/>
                <w:iCs/>
                <w:sz w:val="18"/>
                <w:szCs w:val="18"/>
                <w:shd w:val="clear" w:color="auto" w:fill="FFFFFF"/>
              </w:rPr>
              <w:t>Control</w:t>
            </w:r>
            <w:proofErr w:type="spellEnd"/>
            <w:r w:rsidRPr="00AF721C">
              <w:rPr>
                <w:sz w:val="18"/>
                <w:szCs w:val="18"/>
                <w:shd w:val="clear" w:color="auto" w:fill="FFFFFF"/>
              </w:rPr>
              <w:t xml:space="preserve">. 5th Ed. </w:t>
            </w:r>
            <w:proofErr w:type="spellStart"/>
            <w:r w:rsidRPr="00AF721C">
              <w:rPr>
                <w:sz w:val="18"/>
                <w:szCs w:val="18"/>
                <w:shd w:val="clear" w:color="auto" w:fill="FFFFFF"/>
              </w:rPr>
              <w:t>Hoboken</w:t>
            </w:r>
            <w:proofErr w:type="spellEnd"/>
            <w:r w:rsidRPr="00AF721C">
              <w:rPr>
                <w:sz w:val="18"/>
                <w:szCs w:val="18"/>
                <w:shd w:val="clear" w:color="auto" w:fill="FFFFFF"/>
              </w:rPr>
              <w:t xml:space="preserve">: John </w:t>
            </w:r>
            <w:proofErr w:type="spellStart"/>
            <w:r w:rsidRPr="00AF721C">
              <w:rPr>
                <w:sz w:val="18"/>
                <w:szCs w:val="18"/>
                <w:shd w:val="clear" w:color="auto" w:fill="FFFFFF"/>
              </w:rPr>
              <w:t>Wiley</w:t>
            </w:r>
            <w:proofErr w:type="spellEnd"/>
            <w:r w:rsidRPr="00AF721C">
              <w:rPr>
                <w:sz w:val="18"/>
                <w:szCs w:val="18"/>
                <w:shd w:val="clear" w:color="auto" w:fill="FFFFFF"/>
              </w:rPr>
              <w:t>, 2005. ISBN 0471661228.</w:t>
            </w:r>
          </w:p>
          <w:p w14:paraId="4F7D1ACD" w14:textId="4B0843A3" w:rsidR="00D73D38" w:rsidRPr="00AF721C" w:rsidRDefault="00D73D38" w:rsidP="00D73D38">
            <w:pPr>
              <w:jc w:val="both"/>
              <w:rPr>
                <w:color w:val="000000" w:themeColor="text1"/>
                <w:sz w:val="18"/>
                <w:szCs w:val="18"/>
                <w:u w:val="single"/>
              </w:rPr>
            </w:pPr>
            <w:r w:rsidRPr="00AF721C">
              <w:rPr>
                <w:color w:val="000000" w:themeColor="text1"/>
                <w:sz w:val="18"/>
                <w:szCs w:val="18"/>
                <w:shd w:val="clear" w:color="auto" w:fill="FFFFFF"/>
              </w:rPr>
              <w:t>JIŘINA, M. </w:t>
            </w:r>
            <w:proofErr w:type="spellStart"/>
            <w:r w:rsidRPr="00AF721C">
              <w:rPr>
                <w:i/>
                <w:iCs/>
                <w:color w:val="000000" w:themeColor="text1"/>
                <w:sz w:val="18"/>
                <w:szCs w:val="18"/>
                <w:shd w:val="clear" w:color="auto" w:fill="FFFFFF"/>
              </w:rPr>
              <w:t>Utilizing</w:t>
            </w:r>
            <w:proofErr w:type="spellEnd"/>
            <w:r w:rsidRPr="00AF721C">
              <w:rPr>
                <w:i/>
                <w:iCs/>
                <w:color w:val="000000" w:themeColor="text1"/>
                <w:sz w:val="18"/>
                <w:szCs w:val="18"/>
                <w:shd w:val="clear" w:color="auto" w:fill="FFFFFF"/>
              </w:rPr>
              <w:t xml:space="preserve"> </w:t>
            </w:r>
            <w:proofErr w:type="spellStart"/>
            <w:r w:rsidRPr="00AF721C">
              <w:rPr>
                <w:i/>
                <w:iCs/>
                <w:color w:val="000000" w:themeColor="text1"/>
                <w:sz w:val="18"/>
                <w:szCs w:val="18"/>
                <w:shd w:val="clear" w:color="auto" w:fill="FFFFFF"/>
              </w:rPr>
              <w:t>of</w:t>
            </w:r>
            <w:proofErr w:type="spellEnd"/>
            <w:r w:rsidRPr="00AF721C">
              <w:rPr>
                <w:i/>
                <w:iCs/>
                <w:color w:val="000000" w:themeColor="text1"/>
                <w:sz w:val="18"/>
                <w:szCs w:val="18"/>
                <w:shd w:val="clear" w:color="auto" w:fill="FFFFFF"/>
              </w:rPr>
              <w:t xml:space="preserve"> </w:t>
            </w:r>
            <w:proofErr w:type="spellStart"/>
            <w:r w:rsidRPr="00AF721C">
              <w:rPr>
                <w:i/>
                <w:iCs/>
                <w:color w:val="000000" w:themeColor="text1"/>
                <w:sz w:val="18"/>
                <w:szCs w:val="18"/>
                <w:shd w:val="clear" w:color="auto" w:fill="FFFFFF"/>
              </w:rPr>
              <w:t>Neural</w:t>
            </w:r>
            <w:proofErr w:type="spellEnd"/>
            <w:r w:rsidRPr="00AF721C">
              <w:rPr>
                <w:i/>
                <w:iCs/>
                <w:color w:val="000000" w:themeColor="text1"/>
                <w:sz w:val="18"/>
                <w:szCs w:val="18"/>
                <w:shd w:val="clear" w:color="auto" w:fill="FFFFFF"/>
              </w:rPr>
              <w:t xml:space="preserve"> </w:t>
            </w:r>
            <w:proofErr w:type="spellStart"/>
            <w:r w:rsidRPr="00AF721C">
              <w:rPr>
                <w:i/>
                <w:iCs/>
                <w:color w:val="000000" w:themeColor="text1"/>
                <w:sz w:val="18"/>
                <w:szCs w:val="18"/>
                <w:shd w:val="clear" w:color="auto" w:fill="FFFFFF"/>
              </w:rPr>
              <w:t>Networks</w:t>
            </w:r>
            <w:proofErr w:type="spellEnd"/>
            <w:r w:rsidRPr="00AF721C">
              <w:rPr>
                <w:i/>
                <w:iCs/>
                <w:color w:val="000000" w:themeColor="text1"/>
                <w:sz w:val="18"/>
                <w:szCs w:val="18"/>
                <w:shd w:val="clear" w:color="auto" w:fill="FFFFFF"/>
              </w:rPr>
              <w:t xml:space="preserve"> by </w:t>
            </w:r>
            <w:proofErr w:type="spellStart"/>
            <w:r w:rsidRPr="00AF721C">
              <w:rPr>
                <w:i/>
                <w:iCs/>
                <w:color w:val="000000" w:themeColor="text1"/>
                <w:sz w:val="18"/>
                <w:szCs w:val="18"/>
                <w:shd w:val="clear" w:color="auto" w:fill="FFFFFF"/>
              </w:rPr>
              <w:t>Processing</w:t>
            </w:r>
            <w:proofErr w:type="spellEnd"/>
            <w:r w:rsidRPr="00AF721C">
              <w:rPr>
                <w:i/>
                <w:iCs/>
                <w:color w:val="000000" w:themeColor="text1"/>
                <w:sz w:val="18"/>
                <w:szCs w:val="18"/>
                <w:shd w:val="clear" w:color="auto" w:fill="FFFFFF"/>
              </w:rPr>
              <w:t xml:space="preserve"> </w:t>
            </w:r>
            <w:proofErr w:type="spellStart"/>
            <w:r w:rsidRPr="00AF721C">
              <w:rPr>
                <w:i/>
                <w:iCs/>
                <w:color w:val="000000" w:themeColor="text1"/>
                <w:sz w:val="18"/>
                <w:szCs w:val="18"/>
                <w:shd w:val="clear" w:color="auto" w:fill="FFFFFF"/>
              </w:rPr>
              <w:t>of</w:t>
            </w:r>
            <w:proofErr w:type="spellEnd"/>
            <w:r w:rsidRPr="00AF721C">
              <w:rPr>
                <w:i/>
                <w:iCs/>
                <w:color w:val="000000" w:themeColor="text1"/>
                <w:sz w:val="18"/>
                <w:szCs w:val="18"/>
                <w:shd w:val="clear" w:color="auto" w:fill="FFFFFF"/>
              </w:rPr>
              <w:t xml:space="preserve"> </w:t>
            </w:r>
            <w:proofErr w:type="spellStart"/>
            <w:r w:rsidRPr="00AF721C">
              <w:rPr>
                <w:i/>
                <w:iCs/>
                <w:color w:val="000000" w:themeColor="text1"/>
                <w:sz w:val="18"/>
                <w:szCs w:val="18"/>
                <w:shd w:val="clear" w:color="auto" w:fill="FFFFFF"/>
              </w:rPr>
              <w:t>Biomedical</w:t>
            </w:r>
            <w:proofErr w:type="spellEnd"/>
            <w:r w:rsidRPr="00AF721C">
              <w:rPr>
                <w:i/>
                <w:iCs/>
                <w:color w:val="000000" w:themeColor="text1"/>
                <w:sz w:val="18"/>
                <w:szCs w:val="18"/>
                <w:shd w:val="clear" w:color="auto" w:fill="FFFFFF"/>
              </w:rPr>
              <w:t xml:space="preserve"> Data: Využití neuronových sítí při zpracování biomedicínských dat</w:t>
            </w:r>
            <w:r w:rsidRPr="00AF721C">
              <w:rPr>
                <w:color w:val="000000" w:themeColor="text1"/>
                <w:sz w:val="18"/>
                <w:szCs w:val="18"/>
                <w:shd w:val="clear" w:color="auto" w:fill="FFFFFF"/>
              </w:rPr>
              <w:t>. Praha: ČVUT, 2006. ISBN 80-01-03596-4.</w:t>
            </w:r>
          </w:p>
          <w:p w14:paraId="0D7A031E" w14:textId="77777777" w:rsidR="00D73D38" w:rsidRPr="00AF721C" w:rsidRDefault="00D73D38" w:rsidP="00D73D38">
            <w:pPr>
              <w:jc w:val="both"/>
              <w:rPr>
                <w:color w:val="000000"/>
                <w:sz w:val="18"/>
                <w:szCs w:val="18"/>
                <w:shd w:val="clear" w:color="auto" w:fill="FFFFFF"/>
              </w:rPr>
            </w:pPr>
            <w:r w:rsidRPr="00AF721C">
              <w:rPr>
                <w:color w:val="000000"/>
                <w:sz w:val="18"/>
                <w:szCs w:val="18"/>
                <w:shd w:val="clear" w:color="auto" w:fill="FFFFFF"/>
              </w:rPr>
              <w:t xml:space="preserve">ZVÁRA, K., ŠTĚPÁN, J. </w:t>
            </w:r>
            <w:r w:rsidRPr="00AF721C">
              <w:rPr>
                <w:i/>
                <w:iCs/>
                <w:color w:val="000000"/>
                <w:sz w:val="18"/>
                <w:szCs w:val="18"/>
                <w:shd w:val="clear" w:color="auto" w:fill="FFFFFF"/>
              </w:rPr>
              <w:t>Pravděpodobnost a matematická statistika</w:t>
            </w:r>
            <w:r w:rsidRPr="00AF721C">
              <w:rPr>
                <w:color w:val="000000"/>
                <w:sz w:val="18"/>
                <w:szCs w:val="18"/>
                <w:shd w:val="clear" w:color="auto" w:fill="FFFFFF"/>
              </w:rPr>
              <w:t xml:space="preserve">. 6. vyd. Praha: </w:t>
            </w:r>
            <w:proofErr w:type="spellStart"/>
            <w:r w:rsidRPr="00AF721C">
              <w:rPr>
                <w:color w:val="000000"/>
                <w:sz w:val="18"/>
                <w:szCs w:val="18"/>
                <w:shd w:val="clear" w:color="auto" w:fill="FFFFFF"/>
              </w:rPr>
              <w:t>Matfyzpress</w:t>
            </w:r>
            <w:proofErr w:type="spellEnd"/>
            <w:r w:rsidRPr="00AF721C">
              <w:rPr>
                <w:color w:val="000000"/>
                <w:sz w:val="18"/>
                <w:szCs w:val="18"/>
                <w:shd w:val="clear" w:color="auto" w:fill="FFFFFF"/>
              </w:rPr>
              <w:t>, 2019. ISBN 978-80-7378-388-4.</w:t>
            </w:r>
          </w:p>
          <w:p w14:paraId="1CD644CE" w14:textId="77777777" w:rsidR="00D73D38" w:rsidRPr="00AF721C" w:rsidRDefault="00D73D38" w:rsidP="00D73D38">
            <w:pPr>
              <w:shd w:val="clear" w:color="auto" w:fill="FFFFFF"/>
              <w:jc w:val="both"/>
              <w:rPr>
                <w:color w:val="000000"/>
                <w:sz w:val="18"/>
                <w:szCs w:val="18"/>
              </w:rPr>
            </w:pPr>
            <w:r w:rsidRPr="00AF721C">
              <w:rPr>
                <w:caps/>
                <w:color w:val="000000"/>
                <w:sz w:val="18"/>
                <w:szCs w:val="18"/>
              </w:rPr>
              <w:t>Hendl,</w:t>
            </w:r>
            <w:r w:rsidRPr="00AF721C">
              <w:rPr>
                <w:color w:val="000000"/>
                <w:sz w:val="18"/>
                <w:szCs w:val="18"/>
              </w:rPr>
              <w:t xml:space="preserve"> J. </w:t>
            </w:r>
            <w:r w:rsidRPr="00AF721C">
              <w:rPr>
                <w:i/>
                <w:iCs/>
                <w:color w:val="000000"/>
                <w:sz w:val="18"/>
                <w:szCs w:val="18"/>
              </w:rPr>
              <w:t>Přehled statistických metod zpracování dat</w:t>
            </w:r>
            <w:r w:rsidRPr="00AF721C">
              <w:rPr>
                <w:color w:val="000000"/>
                <w:sz w:val="18"/>
                <w:szCs w:val="18"/>
              </w:rPr>
              <w:t>. Praha: Portál, 2004.</w:t>
            </w:r>
          </w:p>
          <w:p w14:paraId="6D0C4EDC" w14:textId="631A616F" w:rsidR="00816CB0" w:rsidRPr="00D73D38" w:rsidRDefault="00D73D38" w:rsidP="00D73D38">
            <w:pPr>
              <w:shd w:val="clear" w:color="auto" w:fill="FFFFFF"/>
              <w:jc w:val="both"/>
              <w:rPr>
                <w:sz w:val="19"/>
                <w:szCs w:val="19"/>
              </w:rPr>
            </w:pPr>
            <w:r w:rsidRPr="00AF721C">
              <w:rPr>
                <w:caps/>
                <w:sz w:val="18"/>
                <w:szCs w:val="18"/>
              </w:rPr>
              <w:t>Meloun,</w:t>
            </w:r>
            <w:r w:rsidRPr="00AF721C">
              <w:rPr>
                <w:sz w:val="18"/>
                <w:szCs w:val="18"/>
              </w:rPr>
              <w:t xml:space="preserve"> M. </w:t>
            </w:r>
            <w:r w:rsidRPr="00AF721C">
              <w:rPr>
                <w:i/>
                <w:iCs/>
                <w:sz w:val="18"/>
                <w:szCs w:val="18"/>
              </w:rPr>
              <w:t>Statistická analýza experimentálních dat</w:t>
            </w:r>
            <w:r w:rsidRPr="00AF721C">
              <w:rPr>
                <w:sz w:val="18"/>
                <w:szCs w:val="18"/>
              </w:rPr>
              <w:t xml:space="preserve">. 2. </w:t>
            </w:r>
            <w:proofErr w:type="spellStart"/>
            <w:r w:rsidRPr="00AF721C">
              <w:rPr>
                <w:sz w:val="18"/>
                <w:szCs w:val="18"/>
              </w:rPr>
              <w:t>upr</w:t>
            </w:r>
            <w:proofErr w:type="spellEnd"/>
            <w:r w:rsidRPr="00AF721C">
              <w:rPr>
                <w:sz w:val="18"/>
                <w:szCs w:val="18"/>
              </w:rPr>
              <w:t xml:space="preserve">. a </w:t>
            </w:r>
            <w:proofErr w:type="spellStart"/>
            <w:r w:rsidRPr="00AF721C">
              <w:rPr>
                <w:sz w:val="18"/>
                <w:szCs w:val="18"/>
              </w:rPr>
              <w:t>rozš</w:t>
            </w:r>
            <w:proofErr w:type="spellEnd"/>
            <w:r w:rsidRPr="00AF721C">
              <w:rPr>
                <w:sz w:val="18"/>
                <w:szCs w:val="18"/>
              </w:rPr>
              <w:t>. vyd. Praha: Academia, 2004. ISBN 80-200-1254-0.</w:t>
            </w:r>
          </w:p>
        </w:tc>
      </w:tr>
      <w:tr w:rsidR="00816CB0" w:rsidRPr="001762EB" w14:paraId="10F5CEFD" w14:textId="77777777" w:rsidTr="000C4A98">
        <w:tc>
          <w:tcPr>
            <w:tcW w:w="10106" w:type="dxa"/>
            <w:gridSpan w:val="23"/>
            <w:tcBorders>
              <w:top w:val="single" w:sz="12" w:space="0" w:color="auto"/>
              <w:left w:val="single" w:sz="2" w:space="0" w:color="auto"/>
              <w:bottom w:val="single" w:sz="2" w:space="0" w:color="auto"/>
              <w:right w:val="single" w:sz="2" w:space="0" w:color="auto"/>
            </w:tcBorders>
            <w:shd w:val="clear" w:color="auto" w:fill="F7CAAC"/>
          </w:tcPr>
          <w:p w14:paraId="310B1372" w14:textId="77777777" w:rsidR="00816CB0" w:rsidRPr="00D73D38" w:rsidRDefault="00816CB0" w:rsidP="00816CB0">
            <w:pPr>
              <w:jc w:val="center"/>
              <w:rPr>
                <w:b/>
                <w:sz w:val="19"/>
                <w:szCs w:val="19"/>
              </w:rPr>
            </w:pPr>
            <w:r w:rsidRPr="00D73D38">
              <w:rPr>
                <w:b/>
                <w:sz w:val="19"/>
                <w:szCs w:val="19"/>
              </w:rPr>
              <w:t>Informace ke kombinované nebo distanční formě</w:t>
            </w:r>
          </w:p>
        </w:tc>
      </w:tr>
      <w:tr w:rsidR="00816CB0" w:rsidRPr="001762EB" w14:paraId="5FEAC60C" w14:textId="77777777" w:rsidTr="000C4A98">
        <w:tc>
          <w:tcPr>
            <w:tcW w:w="5038" w:type="dxa"/>
            <w:gridSpan w:val="10"/>
            <w:tcBorders>
              <w:top w:val="single" w:sz="2" w:space="0" w:color="auto"/>
            </w:tcBorders>
            <w:shd w:val="clear" w:color="auto" w:fill="F7CAAC"/>
          </w:tcPr>
          <w:p w14:paraId="411279D4" w14:textId="77777777" w:rsidR="00816CB0" w:rsidRPr="00D73D38" w:rsidRDefault="00816CB0" w:rsidP="00816CB0">
            <w:pPr>
              <w:jc w:val="both"/>
              <w:rPr>
                <w:sz w:val="19"/>
                <w:szCs w:val="19"/>
              </w:rPr>
            </w:pPr>
            <w:r w:rsidRPr="00D73D38">
              <w:rPr>
                <w:b/>
                <w:sz w:val="19"/>
                <w:szCs w:val="19"/>
              </w:rPr>
              <w:t>Rozsah konzultací (soustředění)</w:t>
            </w:r>
          </w:p>
        </w:tc>
        <w:tc>
          <w:tcPr>
            <w:tcW w:w="889" w:type="dxa"/>
            <w:gridSpan w:val="2"/>
            <w:tcBorders>
              <w:top w:val="single" w:sz="2" w:space="0" w:color="auto"/>
            </w:tcBorders>
          </w:tcPr>
          <w:p w14:paraId="7CD8A383" w14:textId="77777777" w:rsidR="00816CB0" w:rsidRPr="00D73D38" w:rsidRDefault="00816CB0" w:rsidP="00816CB0">
            <w:pPr>
              <w:jc w:val="both"/>
              <w:rPr>
                <w:sz w:val="19"/>
                <w:szCs w:val="19"/>
              </w:rPr>
            </w:pPr>
          </w:p>
        </w:tc>
        <w:tc>
          <w:tcPr>
            <w:tcW w:w="4179" w:type="dxa"/>
            <w:gridSpan w:val="11"/>
            <w:tcBorders>
              <w:top w:val="single" w:sz="2" w:space="0" w:color="auto"/>
            </w:tcBorders>
            <w:shd w:val="clear" w:color="auto" w:fill="F7CAAC"/>
          </w:tcPr>
          <w:p w14:paraId="1E05CF34" w14:textId="77777777" w:rsidR="00816CB0" w:rsidRPr="00D73D38" w:rsidRDefault="00816CB0" w:rsidP="00816CB0">
            <w:pPr>
              <w:jc w:val="both"/>
              <w:rPr>
                <w:b/>
                <w:sz w:val="19"/>
                <w:szCs w:val="19"/>
              </w:rPr>
            </w:pPr>
            <w:r w:rsidRPr="00D73D38">
              <w:rPr>
                <w:b/>
                <w:sz w:val="19"/>
                <w:szCs w:val="19"/>
              </w:rPr>
              <w:t xml:space="preserve">hodin </w:t>
            </w:r>
          </w:p>
        </w:tc>
      </w:tr>
      <w:tr w:rsidR="00816CB0" w:rsidRPr="001762EB" w14:paraId="79185F80" w14:textId="77777777" w:rsidTr="000C4A98">
        <w:tc>
          <w:tcPr>
            <w:tcW w:w="10106" w:type="dxa"/>
            <w:gridSpan w:val="23"/>
            <w:shd w:val="clear" w:color="auto" w:fill="F7CAAC"/>
          </w:tcPr>
          <w:p w14:paraId="4CBC9120" w14:textId="77777777" w:rsidR="00816CB0" w:rsidRPr="00D73D38" w:rsidRDefault="00816CB0" w:rsidP="00816CB0">
            <w:pPr>
              <w:jc w:val="both"/>
              <w:rPr>
                <w:b/>
                <w:sz w:val="19"/>
                <w:szCs w:val="19"/>
              </w:rPr>
            </w:pPr>
            <w:r w:rsidRPr="00D73D38">
              <w:rPr>
                <w:b/>
                <w:sz w:val="19"/>
                <w:szCs w:val="19"/>
              </w:rPr>
              <w:t>Informace o způsobu kontaktu s vyučujícím</w:t>
            </w:r>
          </w:p>
        </w:tc>
      </w:tr>
      <w:tr w:rsidR="00816CB0" w:rsidRPr="001762EB" w14:paraId="7A0FE50D" w14:textId="77777777" w:rsidTr="00AF721C">
        <w:trPr>
          <w:trHeight w:val="1121"/>
        </w:trPr>
        <w:tc>
          <w:tcPr>
            <w:tcW w:w="10106" w:type="dxa"/>
            <w:gridSpan w:val="23"/>
          </w:tcPr>
          <w:p w14:paraId="37149A67" w14:textId="330C730C" w:rsidR="00816CB0" w:rsidRPr="00183EC4" w:rsidRDefault="00816CB0" w:rsidP="00816CB0">
            <w:pPr>
              <w:pStyle w:val="xxmsonormal"/>
              <w:shd w:val="clear" w:color="auto" w:fill="FFFFFF"/>
              <w:spacing w:before="0" w:beforeAutospacing="0" w:after="0" w:afterAutospacing="0"/>
              <w:jc w:val="both"/>
              <w:rPr>
                <w:color w:val="000000"/>
                <w:sz w:val="19"/>
                <w:szCs w:val="19"/>
              </w:rPr>
            </w:pPr>
            <w:r w:rsidRPr="00183EC4">
              <w:rPr>
                <w:color w:val="000000"/>
                <w:sz w:val="19"/>
                <w:szCs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2D015A27" w14:textId="7C974B6C" w:rsidR="00D73D38" w:rsidRPr="00183EC4" w:rsidRDefault="00D73D38" w:rsidP="00D73D38">
            <w:pPr>
              <w:pStyle w:val="xxmsonormal"/>
              <w:shd w:val="clear" w:color="auto" w:fill="FFFFFF"/>
              <w:spacing w:before="0" w:beforeAutospacing="0" w:after="0" w:afterAutospacing="0"/>
              <w:jc w:val="both"/>
              <w:rPr>
                <w:color w:val="000000"/>
                <w:sz w:val="14"/>
                <w:szCs w:val="14"/>
              </w:rPr>
            </w:pPr>
          </w:p>
          <w:p w14:paraId="7E075334" w14:textId="30F7FF20" w:rsidR="00183EC4" w:rsidRPr="001762EB" w:rsidRDefault="00816CB0" w:rsidP="00183EC4">
            <w:pPr>
              <w:pStyle w:val="xxmsonormal"/>
              <w:shd w:val="clear" w:color="auto" w:fill="FFFFFF"/>
              <w:spacing w:before="0" w:beforeAutospacing="0" w:after="0" w:afterAutospacing="0"/>
              <w:jc w:val="both"/>
              <w:rPr>
                <w:sz w:val="20"/>
                <w:szCs w:val="20"/>
              </w:rPr>
            </w:pPr>
            <w:r w:rsidRPr="00183EC4">
              <w:rPr>
                <w:color w:val="000000"/>
                <w:sz w:val="19"/>
                <w:szCs w:val="19"/>
              </w:rPr>
              <w:t xml:space="preserve">Možnosti komunikace s vyučujícím: </w:t>
            </w:r>
            <w:hyperlink r:id="rId68" w:history="1">
              <w:r w:rsidRPr="00183EC4">
                <w:rPr>
                  <w:rStyle w:val="Hypertextovodkaz"/>
                  <w:sz w:val="19"/>
                  <w:szCs w:val="19"/>
                </w:rPr>
                <w:t>pata@utb.cz</w:t>
              </w:r>
            </w:hyperlink>
            <w:r w:rsidRPr="00183EC4">
              <w:rPr>
                <w:color w:val="000000"/>
                <w:sz w:val="19"/>
                <w:szCs w:val="19"/>
              </w:rPr>
              <w:t>, 576 035</w:t>
            </w:r>
            <w:r w:rsidR="00183EC4" w:rsidRPr="00183EC4">
              <w:rPr>
                <w:color w:val="000000"/>
                <w:sz w:val="19"/>
                <w:szCs w:val="19"/>
              </w:rPr>
              <w:t> </w:t>
            </w:r>
            <w:r w:rsidRPr="00183EC4">
              <w:rPr>
                <w:color w:val="000000"/>
                <w:sz w:val="19"/>
                <w:szCs w:val="19"/>
              </w:rPr>
              <w:t>203.</w:t>
            </w:r>
          </w:p>
        </w:tc>
      </w:tr>
      <w:tr w:rsidR="00816CB0" w14:paraId="449929A2" w14:textId="77777777" w:rsidTr="000C4A98">
        <w:tc>
          <w:tcPr>
            <w:tcW w:w="10106" w:type="dxa"/>
            <w:gridSpan w:val="23"/>
            <w:tcBorders>
              <w:bottom w:val="double" w:sz="4" w:space="0" w:color="auto"/>
            </w:tcBorders>
            <w:shd w:val="clear" w:color="auto" w:fill="BDD6EE"/>
          </w:tcPr>
          <w:p w14:paraId="48356CBB" w14:textId="27BF9C0B" w:rsidR="00816CB0" w:rsidRDefault="00816CB0" w:rsidP="00816CB0">
            <w:pPr>
              <w:jc w:val="both"/>
              <w:rPr>
                <w:b/>
                <w:sz w:val="28"/>
              </w:rPr>
            </w:pPr>
            <w:r w:rsidRPr="001762EB">
              <w:br w:type="page"/>
            </w:r>
            <w:r>
              <w:br w:type="page"/>
            </w:r>
            <w:r>
              <w:rPr>
                <w:b/>
                <w:sz w:val="28"/>
              </w:rPr>
              <w:t>B-III – Charakteristika studijního předmětu</w:t>
            </w:r>
          </w:p>
        </w:tc>
      </w:tr>
      <w:tr w:rsidR="00816CB0" w14:paraId="59356BFA" w14:textId="77777777" w:rsidTr="000C4A98">
        <w:tc>
          <w:tcPr>
            <w:tcW w:w="3403" w:type="dxa"/>
            <w:gridSpan w:val="3"/>
            <w:tcBorders>
              <w:top w:val="double" w:sz="4" w:space="0" w:color="auto"/>
            </w:tcBorders>
            <w:shd w:val="clear" w:color="auto" w:fill="F7CAAC"/>
          </w:tcPr>
          <w:p w14:paraId="42DF14AD" w14:textId="77777777" w:rsidR="00816CB0" w:rsidRDefault="00816CB0" w:rsidP="00816CB0">
            <w:pPr>
              <w:jc w:val="both"/>
              <w:rPr>
                <w:b/>
              </w:rPr>
            </w:pPr>
            <w:r>
              <w:rPr>
                <w:b/>
              </w:rPr>
              <w:t>Název studijního předmětu</w:t>
            </w:r>
          </w:p>
        </w:tc>
        <w:tc>
          <w:tcPr>
            <w:tcW w:w="6703" w:type="dxa"/>
            <w:gridSpan w:val="20"/>
            <w:tcBorders>
              <w:top w:val="double" w:sz="4" w:space="0" w:color="auto"/>
            </w:tcBorders>
          </w:tcPr>
          <w:p w14:paraId="03290F1D" w14:textId="670388BD" w:rsidR="00816CB0" w:rsidRPr="00F87F75" w:rsidRDefault="00816CB0" w:rsidP="00816CB0">
            <w:pPr>
              <w:jc w:val="both"/>
              <w:rPr>
                <w:b/>
                <w:bCs/>
              </w:rPr>
            </w:pPr>
            <w:bookmarkStart w:id="249" w:name="Pokroc_metody_plan_a_rizeni_vyroby"/>
            <w:r w:rsidRPr="0098503D">
              <w:rPr>
                <w:b/>
                <w:bCs/>
                <w:spacing w:val="-2"/>
              </w:rPr>
              <w:t>Pokročilé metody plánování a řízení výroby</w:t>
            </w:r>
            <w:bookmarkEnd w:id="249"/>
          </w:p>
        </w:tc>
      </w:tr>
      <w:tr w:rsidR="00816CB0" w14:paraId="4FCD5EBA" w14:textId="77777777" w:rsidTr="000C4A98">
        <w:tc>
          <w:tcPr>
            <w:tcW w:w="3403" w:type="dxa"/>
            <w:gridSpan w:val="3"/>
            <w:shd w:val="clear" w:color="auto" w:fill="F7CAAC"/>
          </w:tcPr>
          <w:p w14:paraId="717C489C" w14:textId="77777777" w:rsidR="00816CB0" w:rsidRPr="00EF7DD6" w:rsidRDefault="00816CB0" w:rsidP="00816CB0">
            <w:pPr>
              <w:jc w:val="both"/>
              <w:rPr>
                <w:b/>
                <w:sz w:val="19"/>
                <w:szCs w:val="19"/>
              </w:rPr>
            </w:pPr>
            <w:r w:rsidRPr="00EF7DD6">
              <w:rPr>
                <w:b/>
                <w:sz w:val="19"/>
                <w:szCs w:val="19"/>
              </w:rPr>
              <w:t>Typ předmětu</w:t>
            </w:r>
          </w:p>
        </w:tc>
        <w:tc>
          <w:tcPr>
            <w:tcW w:w="3340" w:type="dxa"/>
            <w:gridSpan w:val="12"/>
          </w:tcPr>
          <w:p w14:paraId="47FA8401" w14:textId="38E8FD91" w:rsidR="00816CB0" w:rsidRPr="00EF7DD6" w:rsidRDefault="00096807" w:rsidP="00816CB0">
            <w:pPr>
              <w:jc w:val="both"/>
              <w:rPr>
                <w:sz w:val="19"/>
                <w:szCs w:val="19"/>
              </w:rPr>
            </w:pPr>
            <w:ins w:id="250" w:author="Michal Staněk" w:date="2021-03-30T13:45:00Z">
              <w:r w:rsidRPr="00096807">
                <w:rPr>
                  <w:sz w:val="19"/>
                  <w:szCs w:val="19"/>
                </w:rPr>
                <w:t>volitelný</w:t>
              </w:r>
            </w:ins>
          </w:p>
        </w:tc>
        <w:tc>
          <w:tcPr>
            <w:tcW w:w="2695" w:type="dxa"/>
            <w:gridSpan w:val="5"/>
            <w:shd w:val="clear" w:color="auto" w:fill="F7CAAC"/>
          </w:tcPr>
          <w:p w14:paraId="70A6F39A" w14:textId="77777777" w:rsidR="00816CB0" w:rsidRPr="00EF7DD6" w:rsidRDefault="00816CB0" w:rsidP="00816CB0">
            <w:pPr>
              <w:jc w:val="both"/>
              <w:rPr>
                <w:sz w:val="19"/>
                <w:szCs w:val="19"/>
              </w:rPr>
            </w:pPr>
            <w:r w:rsidRPr="00EF7DD6">
              <w:rPr>
                <w:b/>
                <w:sz w:val="19"/>
                <w:szCs w:val="19"/>
              </w:rPr>
              <w:t>doporučený ročník / semestr</w:t>
            </w:r>
          </w:p>
        </w:tc>
        <w:tc>
          <w:tcPr>
            <w:tcW w:w="668" w:type="dxa"/>
            <w:gridSpan w:val="3"/>
          </w:tcPr>
          <w:p w14:paraId="4FDC4199" w14:textId="77777777" w:rsidR="00816CB0" w:rsidRPr="00EF7DD6" w:rsidRDefault="00816CB0" w:rsidP="00816CB0">
            <w:pPr>
              <w:jc w:val="both"/>
              <w:rPr>
                <w:sz w:val="19"/>
                <w:szCs w:val="19"/>
              </w:rPr>
            </w:pPr>
          </w:p>
        </w:tc>
      </w:tr>
      <w:tr w:rsidR="00816CB0" w14:paraId="011F681D" w14:textId="77777777" w:rsidTr="000C4A98">
        <w:tc>
          <w:tcPr>
            <w:tcW w:w="3403" w:type="dxa"/>
            <w:gridSpan w:val="3"/>
            <w:shd w:val="clear" w:color="auto" w:fill="F7CAAC"/>
          </w:tcPr>
          <w:p w14:paraId="14B7DEBD" w14:textId="77777777" w:rsidR="00816CB0" w:rsidRPr="00EF7DD6" w:rsidRDefault="00816CB0" w:rsidP="00816CB0">
            <w:pPr>
              <w:jc w:val="both"/>
              <w:rPr>
                <w:b/>
                <w:sz w:val="19"/>
                <w:szCs w:val="19"/>
              </w:rPr>
            </w:pPr>
            <w:r w:rsidRPr="00EF7DD6">
              <w:rPr>
                <w:b/>
                <w:sz w:val="19"/>
                <w:szCs w:val="19"/>
              </w:rPr>
              <w:t>Rozsah studijního předmětu</w:t>
            </w:r>
          </w:p>
        </w:tc>
        <w:tc>
          <w:tcPr>
            <w:tcW w:w="1635" w:type="dxa"/>
            <w:gridSpan w:val="7"/>
          </w:tcPr>
          <w:p w14:paraId="6CE8B1FA" w14:textId="77777777" w:rsidR="00816CB0" w:rsidRPr="00EF7DD6" w:rsidRDefault="00816CB0" w:rsidP="00816CB0">
            <w:pPr>
              <w:jc w:val="both"/>
              <w:rPr>
                <w:sz w:val="19"/>
                <w:szCs w:val="19"/>
              </w:rPr>
            </w:pPr>
          </w:p>
        </w:tc>
        <w:tc>
          <w:tcPr>
            <w:tcW w:w="889" w:type="dxa"/>
            <w:gridSpan w:val="2"/>
            <w:shd w:val="clear" w:color="auto" w:fill="F7CAAC"/>
          </w:tcPr>
          <w:p w14:paraId="3600C24D" w14:textId="77777777" w:rsidR="00816CB0" w:rsidRPr="00EF7DD6" w:rsidRDefault="00816CB0" w:rsidP="00816CB0">
            <w:pPr>
              <w:jc w:val="both"/>
              <w:rPr>
                <w:b/>
                <w:sz w:val="19"/>
                <w:szCs w:val="19"/>
              </w:rPr>
            </w:pPr>
            <w:r w:rsidRPr="00EF7DD6">
              <w:rPr>
                <w:b/>
                <w:sz w:val="19"/>
                <w:szCs w:val="19"/>
              </w:rPr>
              <w:t xml:space="preserve">hod. </w:t>
            </w:r>
          </w:p>
        </w:tc>
        <w:tc>
          <w:tcPr>
            <w:tcW w:w="816" w:type="dxa"/>
            <w:gridSpan w:val="3"/>
          </w:tcPr>
          <w:p w14:paraId="562ACED3" w14:textId="77777777" w:rsidR="00816CB0" w:rsidRPr="00EF7DD6" w:rsidRDefault="00816CB0" w:rsidP="00816CB0">
            <w:pPr>
              <w:jc w:val="both"/>
              <w:rPr>
                <w:sz w:val="19"/>
                <w:szCs w:val="19"/>
              </w:rPr>
            </w:pPr>
          </w:p>
        </w:tc>
        <w:tc>
          <w:tcPr>
            <w:tcW w:w="2156" w:type="dxa"/>
            <w:gridSpan w:val="3"/>
            <w:shd w:val="clear" w:color="auto" w:fill="F7CAAC"/>
          </w:tcPr>
          <w:p w14:paraId="434D601A" w14:textId="77777777" w:rsidR="00816CB0" w:rsidRPr="00EF7DD6" w:rsidRDefault="00816CB0" w:rsidP="00816CB0">
            <w:pPr>
              <w:jc w:val="both"/>
              <w:rPr>
                <w:b/>
                <w:sz w:val="19"/>
                <w:szCs w:val="19"/>
              </w:rPr>
            </w:pPr>
            <w:r w:rsidRPr="00EF7DD6">
              <w:rPr>
                <w:b/>
                <w:sz w:val="19"/>
                <w:szCs w:val="19"/>
              </w:rPr>
              <w:t>kreditů</w:t>
            </w:r>
          </w:p>
        </w:tc>
        <w:tc>
          <w:tcPr>
            <w:tcW w:w="1207" w:type="dxa"/>
            <w:gridSpan w:val="5"/>
          </w:tcPr>
          <w:p w14:paraId="0A6C8B0F" w14:textId="77777777" w:rsidR="00816CB0" w:rsidRPr="00EF7DD6" w:rsidRDefault="00816CB0" w:rsidP="00816CB0">
            <w:pPr>
              <w:jc w:val="both"/>
              <w:rPr>
                <w:sz w:val="19"/>
                <w:szCs w:val="19"/>
              </w:rPr>
            </w:pPr>
          </w:p>
        </w:tc>
      </w:tr>
      <w:tr w:rsidR="00816CB0" w14:paraId="3F159E2B" w14:textId="77777777" w:rsidTr="000C4A98">
        <w:tc>
          <w:tcPr>
            <w:tcW w:w="3403" w:type="dxa"/>
            <w:gridSpan w:val="3"/>
            <w:shd w:val="clear" w:color="auto" w:fill="F7CAAC"/>
          </w:tcPr>
          <w:p w14:paraId="2CE9D3B6" w14:textId="77777777" w:rsidR="00816CB0" w:rsidRPr="00EF7DD6" w:rsidRDefault="00816CB0" w:rsidP="00816CB0">
            <w:pPr>
              <w:jc w:val="both"/>
              <w:rPr>
                <w:b/>
                <w:sz w:val="19"/>
                <w:szCs w:val="19"/>
              </w:rPr>
            </w:pPr>
            <w:r w:rsidRPr="00EF7DD6">
              <w:rPr>
                <w:b/>
                <w:sz w:val="19"/>
                <w:szCs w:val="19"/>
              </w:rPr>
              <w:t xml:space="preserve">Prerekvizity, </w:t>
            </w:r>
            <w:proofErr w:type="spellStart"/>
            <w:r w:rsidRPr="00EF7DD6">
              <w:rPr>
                <w:b/>
                <w:sz w:val="19"/>
                <w:szCs w:val="19"/>
              </w:rPr>
              <w:t>korekvizity</w:t>
            </w:r>
            <w:proofErr w:type="spellEnd"/>
            <w:r w:rsidRPr="00EF7DD6">
              <w:rPr>
                <w:b/>
                <w:sz w:val="19"/>
                <w:szCs w:val="19"/>
              </w:rPr>
              <w:t>, ekvivalence</w:t>
            </w:r>
          </w:p>
        </w:tc>
        <w:tc>
          <w:tcPr>
            <w:tcW w:w="6703" w:type="dxa"/>
            <w:gridSpan w:val="20"/>
          </w:tcPr>
          <w:p w14:paraId="216BC948" w14:textId="77777777" w:rsidR="00816CB0" w:rsidRPr="00EF7DD6" w:rsidRDefault="00816CB0" w:rsidP="00816CB0">
            <w:pPr>
              <w:jc w:val="both"/>
              <w:rPr>
                <w:sz w:val="19"/>
                <w:szCs w:val="19"/>
              </w:rPr>
            </w:pPr>
          </w:p>
        </w:tc>
      </w:tr>
      <w:tr w:rsidR="00816CB0" w14:paraId="2977C100" w14:textId="77777777" w:rsidTr="000C4A98">
        <w:tc>
          <w:tcPr>
            <w:tcW w:w="3403" w:type="dxa"/>
            <w:gridSpan w:val="3"/>
            <w:shd w:val="clear" w:color="auto" w:fill="F7CAAC"/>
          </w:tcPr>
          <w:p w14:paraId="3B61B2FF" w14:textId="77777777" w:rsidR="00816CB0" w:rsidRPr="00EF7DD6" w:rsidRDefault="00816CB0" w:rsidP="00816CB0">
            <w:pPr>
              <w:jc w:val="both"/>
              <w:rPr>
                <w:b/>
                <w:sz w:val="19"/>
                <w:szCs w:val="19"/>
              </w:rPr>
            </w:pPr>
            <w:r w:rsidRPr="00EF7DD6">
              <w:rPr>
                <w:b/>
                <w:sz w:val="19"/>
                <w:szCs w:val="19"/>
              </w:rPr>
              <w:t>Způsob ověření studijních výsledků</w:t>
            </w:r>
          </w:p>
        </w:tc>
        <w:tc>
          <w:tcPr>
            <w:tcW w:w="3340" w:type="dxa"/>
            <w:gridSpan w:val="12"/>
          </w:tcPr>
          <w:p w14:paraId="2E1CBADA" w14:textId="77777777" w:rsidR="00816CB0" w:rsidRPr="000F0971" w:rsidRDefault="00816CB0" w:rsidP="00816CB0">
            <w:pPr>
              <w:jc w:val="both"/>
              <w:rPr>
                <w:sz w:val="19"/>
                <w:szCs w:val="19"/>
              </w:rPr>
            </w:pPr>
            <w:r w:rsidRPr="000F0971">
              <w:rPr>
                <w:sz w:val="19"/>
                <w:szCs w:val="19"/>
              </w:rPr>
              <w:t>zkouška</w:t>
            </w:r>
          </w:p>
        </w:tc>
        <w:tc>
          <w:tcPr>
            <w:tcW w:w="2156" w:type="dxa"/>
            <w:gridSpan w:val="3"/>
            <w:shd w:val="clear" w:color="auto" w:fill="F7CAAC"/>
          </w:tcPr>
          <w:p w14:paraId="1F390B59" w14:textId="77777777" w:rsidR="00816CB0" w:rsidRPr="00EF7DD6" w:rsidRDefault="00816CB0" w:rsidP="00816CB0">
            <w:pPr>
              <w:jc w:val="both"/>
              <w:rPr>
                <w:b/>
                <w:sz w:val="19"/>
                <w:szCs w:val="19"/>
              </w:rPr>
            </w:pPr>
            <w:r w:rsidRPr="00EF7DD6">
              <w:rPr>
                <w:b/>
                <w:sz w:val="19"/>
                <w:szCs w:val="19"/>
              </w:rPr>
              <w:t>Forma výuky</w:t>
            </w:r>
          </w:p>
        </w:tc>
        <w:tc>
          <w:tcPr>
            <w:tcW w:w="1207" w:type="dxa"/>
            <w:gridSpan w:val="5"/>
          </w:tcPr>
          <w:p w14:paraId="6A751A1D" w14:textId="581803EF" w:rsidR="00816CB0" w:rsidRPr="00EF7DD6" w:rsidRDefault="00C25C3E" w:rsidP="00816CB0">
            <w:pPr>
              <w:jc w:val="both"/>
              <w:rPr>
                <w:sz w:val="19"/>
                <w:szCs w:val="19"/>
              </w:rPr>
            </w:pPr>
            <w:ins w:id="251" w:author="Michal Staněk" w:date="2021-03-30T14:05:00Z">
              <w:r>
                <w:rPr>
                  <w:sz w:val="18"/>
                  <w:szCs w:val="18"/>
                </w:rPr>
                <w:t>konzultace</w:t>
              </w:r>
            </w:ins>
          </w:p>
        </w:tc>
      </w:tr>
      <w:tr w:rsidR="00816CB0" w14:paraId="04EE1F03" w14:textId="77777777" w:rsidTr="000C4A98">
        <w:tc>
          <w:tcPr>
            <w:tcW w:w="3403" w:type="dxa"/>
            <w:gridSpan w:val="3"/>
            <w:shd w:val="clear" w:color="auto" w:fill="F7CAAC"/>
          </w:tcPr>
          <w:p w14:paraId="7233D724" w14:textId="77777777" w:rsidR="00816CB0" w:rsidRPr="00EF7DD6" w:rsidRDefault="00816CB0" w:rsidP="00816CB0">
            <w:pPr>
              <w:jc w:val="both"/>
              <w:rPr>
                <w:b/>
                <w:sz w:val="19"/>
                <w:szCs w:val="19"/>
              </w:rPr>
            </w:pPr>
            <w:r w:rsidRPr="00EF7DD6">
              <w:rPr>
                <w:b/>
                <w:sz w:val="19"/>
                <w:szCs w:val="19"/>
              </w:rPr>
              <w:t>Forma způsobu ověření studijních výsledků a další požadavky na studenta</w:t>
            </w:r>
          </w:p>
        </w:tc>
        <w:tc>
          <w:tcPr>
            <w:tcW w:w="6703" w:type="dxa"/>
            <w:gridSpan w:val="20"/>
            <w:tcBorders>
              <w:bottom w:val="single" w:sz="4" w:space="0" w:color="auto"/>
            </w:tcBorders>
          </w:tcPr>
          <w:p w14:paraId="49D17E7B" w14:textId="77777777" w:rsidR="00816CB0" w:rsidRPr="00EF7DD6" w:rsidRDefault="00816CB0" w:rsidP="00816CB0">
            <w:pPr>
              <w:jc w:val="both"/>
              <w:rPr>
                <w:sz w:val="19"/>
                <w:szCs w:val="19"/>
              </w:rPr>
            </w:pPr>
          </w:p>
        </w:tc>
      </w:tr>
      <w:tr w:rsidR="00816CB0" w14:paraId="003320D5" w14:textId="77777777" w:rsidTr="000C4A98">
        <w:trPr>
          <w:trHeight w:val="197"/>
        </w:trPr>
        <w:tc>
          <w:tcPr>
            <w:tcW w:w="3403" w:type="dxa"/>
            <w:gridSpan w:val="3"/>
            <w:tcBorders>
              <w:top w:val="nil"/>
            </w:tcBorders>
            <w:shd w:val="clear" w:color="auto" w:fill="F7CAAC"/>
          </w:tcPr>
          <w:p w14:paraId="3E285FE6" w14:textId="77777777" w:rsidR="00816CB0" w:rsidRPr="00EF7DD6" w:rsidRDefault="00816CB0" w:rsidP="00816CB0">
            <w:pPr>
              <w:jc w:val="both"/>
              <w:rPr>
                <w:b/>
                <w:sz w:val="19"/>
                <w:szCs w:val="19"/>
              </w:rPr>
            </w:pPr>
            <w:r w:rsidRPr="00EF7DD6">
              <w:rPr>
                <w:b/>
                <w:sz w:val="19"/>
                <w:szCs w:val="19"/>
              </w:rPr>
              <w:t>Garant předmětu</w:t>
            </w:r>
          </w:p>
        </w:tc>
        <w:tc>
          <w:tcPr>
            <w:tcW w:w="6703" w:type="dxa"/>
            <w:gridSpan w:val="20"/>
            <w:tcBorders>
              <w:top w:val="single" w:sz="4" w:space="0" w:color="auto"/>
            </w:tcBorders>
          </w:tcPr>
          <w:p w14:paraId="2DF3E208" w14:textId="3C3DE496" w:rsidR="00816CB0" w:rsidRPr="000F0971" w:rsidRDefault="00816CB0" w:rsidP="00816CB0">
            <w:pPr>
              <w:jc w:val="both"/>
              <w:rPr>
                <w:sz w:val="19"/>
                <w:szCs w:val="19"/>
              </w:rPr>
            </w:pPr>
            <w:r w:rsidRPr="000F0971">
              <w:rPr>
                <w:spacing w:val="-2"/>
                <w:sz w:val="19"/>
                <w:szCs w:val="19"/>
              </w:rPr>
              <w:t>doc. Ing. David Tuček, Ph.D.</w:t>
            </w:r>
          </w:p>
        </w:tc>
      </w:tr>
      <w:tr w:rsidR="00816CB0" w14:paraId="2C5283B3" w14:textId="77777777" w:rsidTr="000C4A98">
        <w:trPr>
          <w:trHeight w:val="243"/>
        </w:trPr>
        <w:tc>
          <w:tcPr>
            <w:tcW w:w="3403" w:type="dxa"/>
            <w:gridSpan w:val="3"/>
            <w:tcBorders>
              <w:top w:val="nil"/>
            </w:tcBorders>
            <w:shd w:val="clear" w:color="auto" w:fill="F7CAAC"/>
          </w:tcPr>
          <w:p w14:paraId="447F2946" w14:textId="77777777" w:rsidR="00816CB0" w:rsidRPr="00EF7DD6" w:rsidRDefault="00816CB0" w:rsidP="00816CB0">
            <w:pPr>
              <w:jc w:val="both"/>
              <w:rPr>
                <w:b/>
                <w:sz w:val="19"/>
                <w:szCs w:val="19"/>
              </w:rPr>
            </w:pPr>
            <w:r w:rsidRPr="00EF7DD6">
              <w:rPr>
                <w:b/>
                <w:sz w:val="19"/>
                <w:szCs w:val="19"/>
              </w:rPr>
              <w:t>Zapojení garanta do výuky předmětu</w:t>
            </w:r>
          </w:p>
        </w:tc>
        <w:tc>
          <w:tcPr>
            <w:tcW w:w="6703" w:type="dxa"/>
            <w:gridSpan w:val="20"/>
            <w:tcBorders>
              <w:top w:val="nil"/>
            </w:tcBorders>
          </w:tcPr>
          <w:p w14:paraId="5D5F4E7A" w14:textId="1C81824B" w:rsidR="00816CB0" w:rsidRPr="000F0971" w:rsidRDefault="00816CB0" w:rsidP="00816CB0">
            <w:pPr>
              <w:jc w:val="both"/>
              <w:rPr>
                <w:sz w:val="19"/>
                <w:szCs w:val="19"/>
              </w:rPr>
            </w:pPr>
            <w:proofErr w:type="gramStart"/>
            <w:r w:rsidRPr="000F0971">
              <w:rPr>
                <w:sz w:val="19"/>
                <w:szCs w:val="19"/>
              </w:rPr>
              <w:t>100%</w:t>
            </w:r>
            <w:proofErr w:type="gramEnd"/>
          </w:p>
        </w:tc>
      </w:tr>
      <w:tr w:rsidR="00816CB0" w14:paraId="135CDBB4" w14:textId="77777777" w:rsidTr="000C4A98">
        <w:tc>
          <w:tcPr>
            <w:tcW w:w="3403" w:type="dxa"/>
            <w:gridSpan w:val="3"/>
            <w:shd w:val="clear" w:color="auto" w:fill="F7CAAC"/>
          </w:tcPr>
          <w:p w14:paraId="74933AA6" w14:textId="77777777" w:rsidR="00816CB0" w:rsidRPr="00EF7DD6" w:rsidRDefault="00816CB0" w:rsidP="00816CB0">
            <w:pPr>
              <w:jc w:val="both"/>
              <w:rPr>
                <w:b/>
                <w:sz w:val="19"/>
                <w:szCs w:val="19"/>
              </w:rPr>
            </w:pPr>
            <w:r w:rsidRPr="00EF7DD6">
              <w:rPr>
                <w:b/>
                <w:sz w:val="19"/>
                <w:szCs w:val="19"/>
              </w:rPr>
              <w:t>Vyučující</w:t>
            </w:r>
          </w:p>
        </w:tc>
        <w:tc>
          <w:tcPr>
            <w:tcW w:w="6703" w:type="dxa"/>
            <w:gridSpan w:val="20"/>
            <w:tcBorders>
              <w:bottom w:val="nil"/>
            </w:tcBorders>
          </w:tcPr>
          <w:p w14:paraId="4F3DDD3A" w14:textId="77777777" w:rsidR="00816CB0" w:rsidRPr="00EF7DD6" w:rsidRDefault="00816CB0" w:rsidP="00816CB0">
            <w:pPr>
              <w:jc w:val="both"/>
              <w:rPr>
                <w:sz w:val="19"/>
                <w:szCs w:val="19"/>
              </w:rPr>
            </w:pPr>
          </w:p>
        </w:tc>
      </w:tr>
      <w:tr w:rsidR="00816CB0" w14:paraId="069BF873" w14:textId="77777777" w:rsidTr="000C4A98">
        <w:trPr>
          <w:trHeight w:val="272"/>
        </w:trPr>
        <w:tc>
          <w:tcPr>
            <w:tcW w:w="10106" w:type="dxa"/>
            <w:gridSpan w:val="23"/>
            <w:tcBorders>
              <w:top w:val="nil"/>
            </w:tcBorders>
          </w:tcPr>
          <w:p w14:paraId="6C6555DD" w14:textId="47E87784" w:rsidR="00816CB0" w:rsidRPr="000F0971" w:rsidRDefault="00816CB0" w:rsidP="00816CB0">
            <w:pPr>
              <w:spacing w:before="20" w:after="20"/>
              <w:jc w:val="both"/>
              <w:rPr>
                <w:sz w:val="19"/>
                <w:szCs w:val="19"/>
              </w:rPr>
            </w:pPr>
            <w:r w:rsidRPr="000F0971">
              <w:rPr>
                <w:spacing w:val="-2"/>
                <w:sz w:val="19"/>
                <w:szCs w:val="19"/>
              </w:rPr>
              <w:t>doc. Ing. David Tuček, Ph.D.</w:t>
            </w:r>
          </w:p>
        </w:tc>
      </w:tr>
      <w:tr w:rsidR="00816CB0" w14:paraId="7F1AD7DE" w14:textId="77777777" w:rsidTr="000C4A98">
        <w:tc>
          <w:tcPr>
            <w:tcW w:w="3403" w:type="dxa"/>
            <w:gridSpan w:val="3"/>
            <w:shd w:val="clear" w:color="auto" w:fill="F7CAAC"/>
          </w:tcPr>
          <w:p w14:paraId="2896FC51" w14:textId="77777777" w:rsidR="00816CB0" w:rsidRPr="00EF7DD6" w:rsidRDefault="00816CB0" w:rsidP="00816CB0">
            <w:pPr>
              <w:jc w:val="both"/>
              <w:rPr>
                <w:b/>
                <w:sz w:val="19"/>
                <w:szCs w:val="19"/>
              </w:rPr>
            </w:pPr>
            <w:r w:rsidRPr="00EF7DD6">
              <w:rPr>
                <w:b/>
                <w:sz w:val="19"/>
                <w:szCs w:val="19"/>
              </w:rPr>
              <w:t>Stručná anotace předmětu</w:t>
            </w:r>
          </w:p>
        </w:tc>
        <w:tc>
          <w:tcPr>
            <w:tcW w:w="6703" w:type="dxa"/>
            <w:gridSpan w:val="20"/>
            <w:tcBorders>
              <w:bottom w:val="nil"/>
            </w:tcBorders>
          </w:tcPr>
          <w:p w14:paraId="435A6D2B" w14:textId="77777777" w:rsidR="00816CB0" w:rsidRPr="00EF7DD6" w:rsidRDefault="00816CB0" w:rsidP="00816CB0">
            <w:pPr>
              <w:jc w:val="both"/>
              <w:rPr>
                <w:sz w:val="19"/>
                <w:szCs w:val="19"/>
              </w:rPr>
            </w:pPr>
          </w:p>
        </w:tc>
      </w:tr>
      <w:tr w:rsidR="00816CB0" w14:paraId="7007AC6D" w14:textId="77777777" w:rsidTr="000C4A98">
        <w:trPr>
          <w:trHeight w:val="3424"/>
        </w:trPr>
        <w:tc>
          <w:tcPr>
            <w:tcW w:w="10106" w:type="dxa"/>
            <w:gridSpan w:val="23"/>
            <w:tcBorders>
              <w:top w:val="nil"/>
              <w:bottom w:val="single" w:sz="12" w:space="0" w:color="auto"/>
            </w:tcBorders>
          </w:tcPr>
          <w:p w14:paraId="7146765C" w14:textId="047A0D6C" w:rsidR="00816CB0" w:rsidRPr="00B6262C" w:rsidRDefault="00EF7DD6" w:rsidP="00EF7DD6">
            <w:pPr>
              <w:jc w:val="both"/>
              <w:rPr>
                <w:sz w:val="18"/>
                <w:szCs w:val="18"/>
              </w:rPr>
            </w:pPr>
            <w:r w:rsidRPr="00B6262C">
              <w:rPr>
                <w:sz w:val="18"/>
                <w:szCs w:val="18"/>
              </w:rPr>
              <w:lastRenderedPageBreak/>
              <w:t>Cílem předmětu je předat studentům poznatky tvorby systémů, výrobních systémů a managementu a organizace výroby. Studenti budou seznámeni se základními měřítky efektivnosti, vybranými nástroji průmyslového inženýrství (PI), jenž jsou s činností výrobních systémů neodmyslitelně spjaty.</w:t>
            </w:r>
            <w:r w:rsidR="00CE21F1" w:rsidRPr="00B6262C">
              <w:rPr>
                <w:sz w:val="18"/>
                <w:szCs w:val="18"/>
              </w:rPr>
              <w:t xml:space="preserve"> </w:t>
            </w:r>
            <w:r w:rsidRPr="00B6262C">
              <w:rPr>
                <w:sz w:val="18"/>
                <w:szCs w:val="18"/>
              </w:rPr>
              <w:t>V rámci metod PI bude věnována pozornost základním metodám a nástrojům z oblasti klasických, a zvláště moderních metod. Předmět rozvíjí i koncept Průmyslu 4.0, jenž přináší do metod plánování a řízení výrob</w:t>
            </w:r>
            <w:r w:rsidR="00C72B6E">
              <w:rPr>
                <w:sz w:val="18"/>
                <w:szCs w:val="18"/>
              </w:rPr>
              <w:t>ních</w:t>
            </w:r>
            <w:r w:rsidRPr="00B6262C">
              <w:rPr>
                <w:sz w:val="18"/>
                <w:szCs w:val="18"/>
              </w:rPr>
              <w:t xml:space="preserve"> systémů důležité změny. Předmět se orientuje na interoperabilitu – </w:t>
            </w:r>
            <w:proofErr w:type="spellStart"/>
            <w:r w:rsidRPr="00B6262C">
              <w:rPr>
                <w:sz w:val="18"/>
                <w:szCs w:val="18"/>
              </w:rPr>
              <w:t>kyber</w:t>
            </w:r>
            <w:proofErr w:type="spellEnd"/>
            <w:r w:rsidRPr="00B6262C">
              <w:rPr>
                <w:sz w:val="18"/>
                <w:szCs w:val="18"/>
              </w:rPr>
              <w:t xml:space="preserve">-fyzikální systémy vzájemně propojující lidské pracovní činnosti. Stejně tak studenti získají znalosti v oblastech Business Proces Managementu, konkrétně v oblastech decentralizace procesního řízení tzn. dalšího pilíře </w:t>
            </w:r>
            <w:proofErr w:type="spellStart"/>
            <w:r w:rsidRPr="00B6262C">
              <w:rPr>
                <w:sz w:val="18"/>
                <w:szCs w:val="18"/>
              </w:rPr>
              <w:t>Industry</w:t>
            </w:r>
            <w:proofErr w:type="spellEnd"/>
            <w:r w:rsidRPr="00B6262C">
              <w:rPr>
                <w:sz w:val="18"/>
                <w:szCs w:val="18"/>
              </w:rPr>
              <w:t xml:space="preserve"> 4.0 a to hlavně v rovině analýzy schopnosti systémů provádět ve formě digitálního managera rozhodování o výrobních procesech v reálném čase. </w:t>
            </w:r>
            <w:r w:rsidR="00C72B6E">
              <w:rPr>
                <w:sz w:val="18"/>
                <w:szCs w:val="18"/>
              </w:rPr>
              <w:t xml:space="preserve">Dále </w:t>
            </w:r>
            <w:r w:rsidRPr="00B6262C">
              <w:rPr>
                <w:sz w:val="18"/>
                <w:szCs w:val="18"/>
              </w:rPr>
              <w:t>se zaměří na témata disponibility dat a digitálního managera v reálném čase – definice služeb nárokovaných výrobními procesy a systémy s plnohodnotnou elektronickou podpor</w:t>
            </w:r>
            <w:r w:rsidR="00C72B6E">
              <w:rPr>
                <w:sz w:val="18"/>
                <w:szCs w:val="18"/>
              </w:rPr>
              <w:t>ou</w:t>
            </w:r>
            <w:r w:rsidRPr="00B6262C">
              <w:rPr>
                <w:sz w:val="18"/>
                <w:szCs w:val="18"/>
              </w:rPr>
              <w:t xml:space="preserve"> pro on-line řízení výrobních procesů. Poslední témata se týkají modularity tzn. flexibilní adaptace </w:t>
            </w:r>
            <w:proofErr w:type="spellStart"/>
            <w:r w:rsidRPr="00B6262C">
              <w:rPr>
                <w:sz w:val="18"/>
                <w:szCs w:val="18"/>
              </w:rPr>
              <w:t>smart</w:t>
            </w:r>
            <w:proofErr w:type="spellEnd"/>
            <w:r w:rsidRPr="00B6262C">
              <w:rPr>
                <w:sz w:val="18"/>
                <w:szCs w:val="18"/>
              </w:rPr>
              <w:t xml:space="preserve"> závodů a </w:t>
            </w:r>
            <w:proofErr w:type="spellStart"/>
            <w:r w:rsidRPr="00B6262C">
              <w:rPr>
                <w:sz w:val="18"/>
                <w:szCs w:val="18"/>
              </w:rPr>
              <w:t>smart</w:t>
            </w:r>
            <w:proofErr w:type="spellEnd"/>
            <w:r w:rsidRPr="00B6262C">
              <w:rPr>
                <w:sz w:val="18"/>
                <w:szCs w:val="18"/>
              </w:rPr>
              <w:t xml:space="preserve"> výrobních technologií.</w:t>
            </w:r>
          </w:p>
          <w:p w14:paraId="3399E32B" w14:textId="77777777" w:rsidR="00EF7DD6" w:rsidRPr="00B6262C" w:rsidRDefault="00EF7DD6" w:rsidP="00EF7DD6">
            <w:pPr>
              <w:jc w:val="both"/>
              <w:rPr>
                <w:sz w:val="18"/>
                <w:szCs w:val="18"/>
              </w:rPr>
            </w:pPr>
          </w:p>
          <w:p w14:paraId="6AC2F56C" w14:textId="77777777" w:rsidR="00816CB0" w:rsidRPr="00B6262C" w:rsidRDefault="00816CB0" w:rsidP="00816CB0">
            <w:pPr>
              <w:rPr>
                <w:sz w:val="18"/>
                <w:szCs w:val="18"/>
                <w:u w:val="single"/>
              </w:rPr>
            </w:pPr>
            <w:r w:rsidRPr="00B6262C">
              <w:rPr>
                <w:sz w:val="18"/>
                <w:szCs w:val="18"/>
                <w:u w:val="single"/>
              </w:rPr>
              <w:t>Základní témata:</w:t>
            </w:r>
          </w:p>
          <w:p w14:paraId="15BBCB2A" w14:textId="58FFDD7E" w:rsidR="00EF7DD6" w:rsidRPr="00B6262C" w:rsidRDefault="00EF7DD6" w:rsidP="00CE21F1">
            <w:pPr>
              <w:pStyle w:val="Odstavecseseznamem"/>
              <w:numPr>
                <w:ilvl w:val="0"/>
                <w:numId w:val="18"/>
              </w:numPr>
              <w:ind w:left="113" w:hanging="113"/>
              <w:jc w:val="both"/>
              <w:rPr>
                <w:sz w:val="18"/>
                <w:szCs w:val="18"/>
                <w:shd w:val="clear" w:color="auto" w:fill="FFFFFF"/>
              </w:rPr>
            </w:pPr>
            <w:r w:rsidRPr="00B6262C">
              <w:rPr>
                <w:sz w:val="18"/>
                <w:szCs w:val="18"/>
                <w:shd w:val="clear" w:color="auto" w:fill="FFFFFF"/>
              </w:rPr>
              <w:t>Výrobní systémy organizací a Paradigmata výrobních systémů (klasické a moderní)</w:t>
            </w:r>
            <w:r w:rsidR="00CE21F1" w:rsidRPr="00B6262C">
              <w:rPr>
                <w:sz w:val="18"/>
                <w:szCs w:val="18"/>
                <w:shd w:val="clear" w:color="auto" w:fill="FFFFFF"/>
              </w:rPr>
              <w:t>.</w:t>
            </w:r>
          </w:p>
          <w:p w14:paraId="606DCE5E" w14:textId="4F8AB83A" w:rsidR="00EF7DD6" w:rsidRPr="00B6262C" w:rsidRDefault="00EF7DD6" w:rsidP="00CE21F1">
            <w:pPr>
              <w:pStyle w:val="Odstavecseseznamem"/>
              <w:numPr>
                <w:ilvl w:val="0"/>
                <w:numId w:val="18"/>
              </w:numPr>
              <w:ind w:left="113" w:hanging="113"/>
              <w:jc w:val="both"/>
              <w:rPr>
                <w:sz w:val="18"/>
                <w:szCs w:val="18"/>
                <w:shd w:val="clear" w:color="auto" w:fill="FFFFFF"/>
              </w:rPr>
            </w:pPr>
            <w:r w:rsidRPr="00B6262C">
              <w:rPr>
                <w:sz w:val="18"/>
                <w:szCs w:val="18"/>
                <w:shd w:val="clear" w:color="auto" w:fill="FFFFFF"/>
              </w:rPr>
              <w:t>Nástroje pro identifikaci a analýzy využitelné při řízení systémů a řízení kvality</w:t>
            </w:r>
            <w:r w:rsidR="00CE21F1" w:rsidRPr="00B6262C">
              <w:rPr>
                <w:sz w:val="18"/>
                <w:szCs w:val="18"/>
                <w:shd w:val="clear" w:color="auto" w:fill="FFFFFF"/>
              </w:rPr>
              <w:t>.</w:t>
            </w:r>
          </w:p>
          <w:p w14:paraId="6F92CA41" w14:textId="4ABCF0C1" w:rsidR="00EF7DD6" w:rsidRPr="00B6262C" w:rsidRDefault="00EF7DD6" w:rsidP="00CE21F1">
            <w:pPr>
              <w:pStyle w:val="Odstavecseseznamem"/>
              <w:numPr>
                <w:ilvl w:val="0"/>
                <w:numId w:val="18"/>
              </w:numPr>
              <w:ind w:left="113" w:hanging="113"/>
              <w:jc w:val="both"/>
              <w:rPr>
                <w:sz w:val="18"/>
                <w:szCs w:val="18"/>
                <w:shd w:val="clear" w:color="auto" w:fill="FFFFFF"/>
              </w:rPr>
            </w:pPr>
            <w:r w:rsidRPr="00B6262C">
              <w:rPr>
                <w:sz w:val="18"/>
                <w:szCs w:val="18"/>
                <w:shd w:val="clear" w:color="auto" w:fill="FFFFFF"/>
              </w:rPr>
              <w:t xml:space="preserve">Moderní koncepty používané pro řízení výroby a </w:t>
            </w:r>
            <w:proofErr w:type="spellStart"/>
            <w:r w:rsidRPr="00B6262C">
              <w:rPr>
                <w:sz w:val="18"/>
                <w:szCs w:val="18"/>
                <w:shd w:val="clear" w:color="auto" w:fill="FFFFFF"/>
              </w:rPr>
              <w:t>Lean</w:t>
            </w:r>
            <w:proofErr w:type="spellEnd"/>
            <w:r w:rsidRPr="00B6262C">
              <w:rPr>
                <w:sz w:val="18"/>
                <w:szCs w:val="18"/>
                <w:shd w:val="clear" w:color="auto" w:fill="FFFFFF"/>
              </w:rPr>
              <w:t xml:space="preserve"> </w:t>
            </w:r>
            <w:proofErr w:type="spellStart"/>
            <w:r w:rsidRPr="00B6262C">
              <w:rPr>
                <w:sz w:val="18"/>
                <w:szCs w:val="18"/>
                <w:shd w:val="clear" w:color="auto" w:fill="FFFFFF"/>
              </w:rPr>
              <w:t>production</w:t>
            </w:r>
            <w:proofErr w:type="spellEnd"/>
            <w:r w:rsidR="00CE21F1" w:rsidRPr="00B6262C">
              <w:rPr>
                <w:sz w:val="18"/>
                <w:szCs w:val="18"/>
                <w:shd w:val="clear" w:color="auto" w:fill="FFFFFF"/>
              </w:rPr>
              <w:t>.</w:t>
            </w:r>
          </w:p>
          <w:p w14:paraId="6D662535" w14:textId="4D6D041D" w:rsidR="00EF7DD6" w:rsidRPr="00B6262C" w:rsidRDefault="00EF7DD6" w:rsidP="00CE21F1">
            <w:pPr>
              <w:pStyle w:val="Odstavecseseznamem"/>
              <w:numPr>
                <w:ilvl w:val="0"/>
                <w:numId w:val="18"/>
              </w:numPr>
              <w:ind w:left="113" w:hanging="113"/>
              <w:jc w:val="both"/>
              <w:rPr>
                <w:sz w:val="18"/>
                <w:szCs w:val="18"/>
                <w:shd w:val="clear" w:color="auto" w:fill="FFFFFF"/>
              </w:rPr>
            </w:pPr>
            <w:r w:rsidRPr="00B6262C">
              <w:rPr>
                <w:sz w:val="18"/>
                <w:szCs w:val="18"/>
                <w:shd w:val="clear" w:color="auto" w:fill="FFFFFF"/>
              </w:rPr>
              <w:t>Zlepšování procesů využitím nástrojů řízení kvality (případová studie) FMEA, plánování experimentů, DMAIC</w:t>
            </w:r>
            <w:r w:rsidR="00CE21F1" w:rsidRPr="00B6262C">
              <w:rPr>
                <w:sz w:val="18"/>
                <w:szCs w:val="18"/>
                <w:shd w:val="clear" w:color="auto" w:fill="FFFFFF"/>
              </w:rPr>
              <w:t>.</w:t>
            </w:r>
          </w:p>
          <w:p w14:paraId="02AE5D5D" w14:textId="40FEFACA" w:rsidR="00EF7DD6" w:rsidRPr="00B6262C" w:rsidRDefault="00EF7DD6" w:rsidP="00CE21F1">
            <w:pPr>
              <w:pStyle w:val="Odstavecseseznamem"/>
              <w:numPr>
                <w:ilvl w:val="0"/>
                <w:numId w:val="18"/>
              </w:numPr>
              <w:ind w:left="113" w:hanging="113"/>
              <w:jc w:val="both"/>
              <w:rPr>
                <w:sz w:val="18"/>
                <w:szCs w:val="18"/>
                <w:shd w:val="clear" w:color="auto" w:fill="FFFFFF"/>
              </w:rPr>
            </w:pPr>
            <w:r w:rsidRPr="00B6262C">
              <w:rPr>
                <w:sz w:val="18"/>
                <w:szCs w:val="18"/>
                <w:shd w:val="clear" w:color="auto" w:fill="FFFFFF"/>
              </w:rPr>
              <w:t>Metody průmyslového inženýrství; Analýza vybraných moderních metod PI (program projektování a zavádění výrobních/servisních týmů na základě principů týmové práce, projektování a realizace výrobních buněk, týmů simultánního inženýrství, program totálně produktivní údržby ad.)</w:t>
            </w:r>
            <w:r w:rsidR="00CE21F1" w:rsidRPr="00B6262C">
              <w:rPr>
                <w:sz w:val="18"/>
                <w:szCs w:val="18"/>
                <w:shd w:val="clear" w:color="auto" w:fill="FFFFFF"/>
              </w:rPr>
              <w:t>.</w:t>
            </w:r>
          </w:p>
          <w:p w14:paraId="0AB8D673" w14:textId="5DED7DDA" w:rsidR="00816CB0" w:rsidRPr="00EF7DD6" w:rsidRDefault="00EF7DD6" w:rsidP="00CE21F1">
            <w:pPr>
              <w:pStyle w:val="Odstavecseseznamem"/>
              <w:numPr>
                <w:ilvl w:val="0"/>
                <w:numId w:val="18"/>
              </w:numPr>
              <w:ind w:left="113" w:hanging="113"/>
              <w:jc w:val="both"/>
              <w:rPr>
                <w:sz w:val="19"/>
                <w:szCs w:val="19"/>
              </w:rPr>
            </w:pPr>
            <w:r w:rsidRPr="00B6262C">
              <w:rPr>
                <w:sz w:val="18"/>
                <w:szCs w:val="18"/>
                <w:shd w:val="clear" w:color="auto" w:fill="FFFFFF"/>
              </w:rPr>
              <w:t>Procesní řízení v praxi výrobních i nevýrobních organizací</w:t>
            </w:r>
            <w:r w:rsidR="00CE21F1" w:rsidRPr="00B6262C">
              <w:rPr>
                <w:sz w:val="18"/>
                <w:szCs w:val="18"/>
                <w:shd w:val="clear" w:color="auto" w:fill="FFFFFF"/>
              </w:rPr>
              <w:t xml:space="preserve"> </w:t>
            </w:r>
            <w:r w:rsidRPr="00B6262C">
              <w:rPr>
                <w:sz w:val="18"/>
                <w:szCs w:val="18"/>
                <w:shd w:val="clear" w:color="auto" w:fill="FFFFFF"/>
              </w:rPr>
              <w:t>(vč. případových studií), proce</w:t>
            </w:r>
            <w:r w:rsidR="00E15F90">
              <w:rPr>
                <w:sz w:val="18"/>
                <w:szCs w:val="18"/>
                <w:shd w:val="clear" w:color="auto" w:fill="FFFFFF"/>
              </w:rPr>
              <w:t>s</w:t>
            </w:r>
            <w:r w:rsidRPr="00B6262C">
              <w:rPr>
                <w:sz w:val="18"/>
                <w:szCs w:val="18"/>
                <w:shd w:val="clear" w:color="auto" w:fill="FFFFFF"/>
              </w:rPr>
              <w:t>ní modelování v</w:t>
            </w:r>
            <w:r w:rsidR="00CE21F1" w:rsidRPr="00B6262C">
              <w:rPr>
                <w:sz w:val="18"/>
                <w:szCs w:val="18"/>
                <w:shd w:val="clear" w:color="auto" w:fill="FFFFFF"/>
              </w:rPr>
              <w:t> </w:t>
            </w:r>
            <w:r w:rsidRPr="00B6262C">
              <w:rPr>
                <w:sz w:val="18"/>
                <w:szCs w:val="18"/>
                <w:shd w:val="clear" w:color="auto" w:fill="FFFFFF"/>
              </w:rPr>
              <w:t>ARIS</w:t>
            </w:r>
            <w:r w:rsidR="00CE21F1" w:rsidRPr="00B6262C">
              <w:rPr>
                <w:sz w:val="18"/>
                <w:szCs w:val="18"/>
                <w:shd w:val="clear" w:color="auto" w:fill="FFFFFF"/>
              </w:rPr>
              <w:t>.</w:t>
            </w:r>
          </w:p>
        </w:tc>
      </w:tr>
      <w:tr w:rsidR="00816CB0" w14:paraId="39FCD396" w14:textId="77777777" w:rsidTr="000C4A98">
        <w:trPr>
          <w:trHeight w:val="265"/>
        </w:trPr>
        <w:tc>
          <w:tcPr>
            <w:tcW w:w="3904" w:type="dxa"/>
            <w:gridSpan w:val="7"/>
            <w:tcBorders>
              <w:top w:val="nil"/>
            </w:tcBorders>
            <w:shd w:val="clear" w:color="auto" w:fill="F7CAAC"/>
          </w:tcPr>
          <w:p w14:paraId="716EC9B4" w14:textId="2777E511" w:rsidR="00816CB0" w:rsidRPr="00EF7DD6" w:rsidRDefault="00816CB0" w:rsidP="00816CB0">
            <w:pPr>
              <w:jc w:val="both"/>
              <w:rPr>
                <w:sz w:val="19"/>
                <w:szCs w:val="19"/>
              </w:rPr>
            </w:pPr>
            <w:r w:rsidRPr="00EF7DD6">
              <w:rPr>
                <w:b/>
                <w:sz w:val="19"/>
                <w:szCs w:val="19"/>
              </w:rPr>
              <w:t>Studijní literatura a studijní pomůcky</w:t>
            </w:r>
          </w:p>
        </w:tc>
        <w:tc>
          <w:tcPr>
            <w:tcW w:w="6202" w:type="dxa"/>
            <w:gridSpan w:val="16"/>
            <w:tcBorders>
              <w:top w:val="nil"/>
              <w:bottom w:val="nil"/>
            </w:tcBorders>
          </w:tcPr>
          <w:p w14:paraId="423D0530" w14:textId="77777777" w:rsidR="00816CB0" w:rsidRPr="00EF7DD6" w:rsidRDefault="00816CB0" w:rsidP="00816CB0">
            <w:pPr>
              <w:jc w:val="both"/>
              <w:rPr>
                <w:sz w:val="19"/>
                <w:szCs w:val="19"/>
              </w:rPr>
            </w:pPr>
          </w:p>
        </w:tc>
      </w:tr>
      <w:tr w:rsidR="00816CB0" w14:paraId="07FA2944" w14:textId="77777777" w:rsidTr="000C4A98">
        <w:trPr>
          <w:trHeight w:val="1497"/>
        </w:trPr>
        <w:tc>
          <w:tcPr>
            <w:tcW w:w="10106" w:type="dxa"/>
            <w:gridSpan w:val="23"/>
            <w:tcBorders>
              <w:top w:val="nil"/>
            </w:tcBorders>
          </w:tcPr>
          <w:p w14:paraId="334DF078" w14:textId="77777777" w:rsidR="00816CB0" w:rsidRPr="00B6262C" w:rsidRDefault="00816CB0" w:rsidP="00816CB0">
            <w:pPr>
              <w:jc w:val="both"/>
              <w:rPr>
                <w:sz w:val="18"/>
                <w:szCs w:val="18"/>
                <w:u w:val="single"/>
              </w:rPr>
            </w:pPr>
            <w:r w:rsidRPr="00B6262C">
              <w:rPr>
                <w:sz w:val="18"/>
                <w:szCs w:val="18"/>
                <w:u w:val="single"/>
              </w:rPr>
              <w:t>Povinná literatura:</w:t>
            </w:r>
          </w:p>
          <w:p w14:paraId="4D307EE5" w14:textId="615B4A3D" w:rsidR="00EF7DD6" w:rsidRPr="00B6262C" w:rsidRDefault="00EF7DD6" w:rsidP="00EF7DD6">
            <w:pPr>
              <w:jc w:val="both"/>
              <w:rPr>
                <w:sz w:val="18"/>
                <w:szCs w:val="18"/>
              </w:rPr>
            </w:pPr>
            <w:r w:rsidRPr="00B6262C">
              <w:rPr>
                <w:sz w:val="18"/>
                <w:szCs w:val="18"/>
              </w:rPr>
              <w:t xml:space="preserve">BADIRU, A.B. </w:t>
            </w:r>
            <w:r w:rsidRPr="00B6262C">
              <w:rPr>
                <w:i/>
                <w:sz w:val="18"/>
                <w:szCs w:val="18"/>
              </w:rPr>
              <w:t xml:space="preserve">Handbook </w:t>
            </w:r>
            <w:proofErr w:type="spellStart"/>
            <w:r w:rsidRPr="00B6262C">
              <w:rPr>
                <w:i/>
                <w:sz w:val="18"/>
                <w:szCs w:val="18"/>
              </w:rPr>
              <w:t>of</w:t>
            </w:r>
            <w:proofErr w:type="spellEnd"/>
            <w:r w:rsidRPr="00B6262C">
              <w:rPr>
                <w:i/>
                <w:sz w:val="18"/>
                <w:szCs w:val="18"/>
              </w:rPr>
              <w:t xml:space="preserve"> </w:t>
            </w:r>
            <w:proofErr w:type="spellStart"/>
            <w:r w:rsidR="001D0E7B" w:rsidRPr="00B6262C">
              <w:rPr>
                <w:i/>
                <w:sz w:val="18"/>
                <w:szCs w:val="18"/>
              </w:rPr>
              <w:t>I</w:t>
            </w:r>
            <w:r w:rsidRPr="00B6262C">
              <w:rPr>
                <w:i/>
                <w:sz w:val="18"/>
                <w:szCs w:val="18"/>
              </w:rPr>
              <w:t>ndustrial</w:t>
            </w:r>
            <w:proofErr w:type="spellEnd"/>
            <w:r w:rsidRPr="00B6262C">
              <w:rPr>
                <w:i/>
                <w:sz w:val="18"/>
                <w:szCs w:val="18"/>
              </w:rPr>
              <w:t xml:space="preserve"> and </w:t>
            </w:r>
            <w:r w:rsidR="001D0E7B" w:rsidRPr="00B6262C">
              <w:rPr>
                <w:i/>
                <w:sz w:val="18"/>
                <w:szCs w:val="18"/>
              </w:rPr>
              <w:t>S</w:t>
            </w:r>
            <w:r w:rsidRPr="00B6262C">
              <w:rPr>
                <w:i/>
                <w:sz w:val="18"/>
                <w:szCs w:val="18"/>
              </w:rPr>
              <w:t xml:space="preserve">ystems </w:t>
            </w:r>
            <w:proofErr w:type="spellStart"/>
            <w:r w:rsidR="001D0E7B" w:rsidRPr="00B6262C">
              <w:rPr>
                <w:i/>
                <w:sz w:val="18"/>
                <w:szCs w:val="18"/>
              </w:rPr>
              <w:t>E</w:t>
            </w:r>
            <w:r w:rsidRPr="00B6262C">
              <w:rPr>
                <w:i/>
                <w:sz w:val="18"/>
                <w:szCs w:val="18"/>
              </w:rPr>
              <w:t>ngineering</w:t>
            </w:r>
            <w:proofErr w:type="spellEnd"/>
            <w:r w:rsidRPr="00B6262C">
              <w:rPr>
                <w:sz w:val="18"/>
                <w:szCs w:val="18"/>
              </w:rPr>
              <w:t xml:space="preserve">. 2nd </w:t>
            </w:r>
            <w:r w:rsidR="001D0E7B" w:rsidRPr="00B6262C">
              <w:rPr>
                <w:sz w:val="18"/>
                <w:szCs w:val="18"/>
              </w:rPr>
              <w:t>E</w:t>
            </w:r>
            <w:r w:rsidRPr="00B6262C">
              <w:rPr>
                <w:sz w:val="18"/>
                <w:szCs w:val="18"/>
              </w:rPr>
              <w:t xml:space="preserve">d. </w:t>
            </w:r>
            <w:proofErr w:type="spellStart"/>
            <w:r w:rsidRPr="00B6262C">
              <w:rPr>
                <w:sz w:val="18"/>
                <w:szCs w:val="18"/>
              </w:rPr>
              <w:t>Boca</w:t>
            </w:r>
            <w:proofErr w:type="spellEnd"/>
            <w:r w:rsidRPr="00B6262C">
              <w:rPr>
                <w:sz w:val="18"/>
                <w:szCs w:val="18"/>
              </w:rPr>
              <w:t xml:space="preserve"> </w:t>
            </w:r>
            <w:proofErr w:type="spellStart"/>
            <w:r w:rsidRPr="00B6262C">
              <w:rPr>
                <w:sz w:val="18"/>
                <w:szCs w:val="18"/>
              </w:rPr>
              <w:t>Raton</w:t>
            </w:r>
            <w:proofErr w:type="spellEnd"/>
            <w:r w:rsidRPr="00B6262C">
              <w:rPr>
                <w:sz w:val="18"/>
                <w:szCs w:val="18"/>
              </w:rPr>
              <w:t xml:space="preserve">: CRC </w:t>
            </w:r>
            <w:proofErr w:type="spellStart"/>
            <w:r w:rsidRPr="00B6262C">
              <w:rPr>
                <w:sz w:val="18"/>
                <w:szCs w:val="18"/>
              </w:rPr>
              <w:t>Press</w:t>
            </w:r>
            <w:proofErr w:type="spellEnd"/>
            <w:r w:rsidRPr="00B6262C">
              <w:rPr>
                <w:sz w:val="18"/>
                <w:szCs w:val="18"/>
              </w:rPr>
              <w:t>, 2014</w:t>
            </w:r>
            <w:r w:rsidR="001D0E7B" w:rsidRPr="00B6262C">
              <w:rPr>
                <w:sz w:val="18"/>
                <w:szCs w:val="18"/>
              </w:rPr>
              <w:t xml:space="preserve">. </w:t>
            </w:r>
            <w:r w:rsidRPr="00B6262C">
              <w:rPr>
                <w:sz w:val="18"/>
                <w:szCs w:val="18"/>
              </w:rPr>
              <w:t xml:space="preserve">1452 s. </w:t>
            </w:r>
            <w:proofErr w:type="spellStart"/>
            <w:r w:rsidRPr="00B6262C">
              <w:rPr>
                <w:sz w:val="18"/>
                <w:szCs w:val="18"/>
              </w:rPr>
              <w:t>Industrial</w:t>
            </w:r>
            <w:proofErr w:type="spellEnd"/>
            <w:r w:rsidRPr="00B6262C">
              <w:rPr>
                <w:sz w:val="18"/>
                <w:szCs w:val="18"/>
              </w:rPr>
              <w:t xml:space="preserve"> </w:t>
            </w:r>
            <w:r w:rsidR="00FB41D2">
              <w:rPr>
                <w:sz w:val="18"/>
                <w:szCs w:val="18"/>
              </w:rPr>
              <w:t>I</w:t>
            </w:r>
            <w:r w:rsidRPr="00B6262C">
              <w:rPr>
                <w:sz w:val="18"/>
                <w:szCs w:val="18"/>
              </w:rPr>
              <w:t xml:space="preserve">nnovation </w:t>
            </w:r>
            <w:proofErr w:type="spellStart"/>
            <w:r w:rsidR="00FB41D2">
              <w:rPr>
                <w:sz w:val="18"/>
                <w:szCs w:val="18"/>
              </w:rPr>
              <w:t>S</w:t>
            </w:r>
            <w:r w:rsidRPr="00B6262C">
              <w:rPr>
                <w:sz w:val="18"/>
                <w:szCs w:val="18"/>
              </w:rPr>
              <w:t>eries</w:t>
            </w:r>
            <w:proofErr w:type="spellEnd"/>
            <w:r w:rsidRPr="00B6262C">
              <w:rPr>
                <w:sz w:val="18"/>
                <w:szCs w:val="18"/>
              </w:rPr>
              <w:t>. ISBN 978-1-4665-1504-8.</w:t>
            </w:r>
          </w:p>
          <w:p w14:paraId="5880F05B" w14:textId="7D75210C" w:rsidR="00EF7DD6" w:rsidRPr="00B6262C" w:rsidRDefault="00EF7DD6" w:rsidP="00EF7DD6">
            <w:pPr>
              <w:jc w:val="both"/>
              <w:rPr>
                <w:sz w:val="18"/>
                <w:szCs w:val="18"/>
              </w:rPr>
            </w:pPr>
            <w:r w:rsidRPr="00B6262C">
              <w:rPr>
                <w:sz w:val="18"/>
                <w:szCs w:val="18"/>
              </w:rPr>
              <w:t xml:space="preserve">CHROMJAKOVÁ, F., TUČEK, D., BOBÁK, R. </w:t>
            </w:r>
            <w:r w:rsidRPr="00B6262C">
              <w:rPr>
                <w:i/>
                <w:iCs/>
                <w:sz w:val="18"/>
                <w:szCs w:val="18"/>
              </w:rPr>
              <w:t>Projektování výrobních procesů pro Průmysl 4.0</w:t>
            </w:r>
            <w:r w:rsidRPr="00B6262C">
              <w:rPr>
                <w:sz w:val="18"/>
                <w:szCs w:val="18"/>
              </w:rPr>
              <w:t xml:space="preserve">. Zlín: </w:t>
            </w:r>
            <w:r w:rsidR="001D0E7B" w:rsidRPr="00B6262C">
              <w:rPr>
                <w:sz w:val="18"/>
                <w:szCs w:val="18"/>
              </w:rPr>
              <w:t>UTB</w:t>
            </w:r>
            <w:r w:rsidRPr="00B6262C">
              <w:rPr>
                <w:sz w:val="18"/>
                <w:szCs w:val="18"/>
              </w:rPr>
              <w:t>, 2017</w:t>
            </w:r>
            <w:r w:rsidR="001D0E7B" w:rsidRPr="00B6262C">
              <w:rPr>
                <w:sz w:val="18"/>
                <w:szCs w:val="18"/>
              </w:rPr>
              <w:t xml:space="preserve">. </w:t>
            </w:r>
            <w:r w:rsidRPr="00B6262C">
              <w:rPr>
                <w:sz w:val="18"/>
                <w:szCs w:val="18"/>
              </w:rPr>
              <w:t>105 s. ISBN 978-80-7454-680-8.</w:t>
            </w:r>
          </w:p>
          <w:p w14:paraId="6591B2BD" w14:textId="063BFAFA" w:rsidR="00EF7DD6" w:rsidRPr="00B6262C" w:rsidRDefault="00EF7DD6" w:rsidP="00EF7DD6">
            <w:pPr>
              <w:jc w:val="both"/>
              <w:rPr>
                <w:sz w:val="18"/>
                <w:szCs w:val="18"/>
              </w:rPr>
            </w:pPr>
            <w:r w:rsidRPr="00B6262C">
              <w:rPr>
                <w:sz w:val="18"/>
                <w:szCs w:val="18"/>
              </w:rPr>
              <w:t xml:space="preserve">USTUNDAG, A., CEVIKCAN, E. </w:t>
            </w:r>
            <w:proofErr w:type="spellStart"/>
            <w:r w:rsidRPr="00B6262C">
              <w:rPr>
                <w:i/>
                <w:iCs/>
                <w:sz w:val="18"/>
                <w:szCs w:val="18"/>
              </w:rPr>
              <w:t>Industry</w:t>
            </w:r>
            <w:proofErr w:type="spellEnd"/>
            <w:r w:rsidRPr="00B6262C">
              <w:rPr>
                <w:i/>
                <w:iCs/>
                <w:sz w:val="18"/>
                <w:szCs w:val="18"/>
              </w:rPr>
              <w:t xml:space="preserve"> 4.0: </w:t>
            </w:r>
            <w:proofErr w:type="spellStart"/>
            <w:r w:rsidR="001D0E7B" w:rsidRPr="00B6262C">
              <w:rPr>
                <w:i/>
                <w:iCs/>
                <w:sz w:val="18"/>
                <w:szCs w:val="18"/>
              </w:rPr>
              <w:t>M</w:t>
            </w:r>
            <w:r w:rsidRPr="00B6262C">
              <w:rPr>
                <w:i/>
                <w:iCs/>
                <w:sz w:val="18"/>
                <w:szCs w:val="18"/>
              </w:rPr>
              <w:t>anaging</w:t>
            </w:r>
            <w:proofErr w:type="spellEnd"/>
            <w:r w:rsidRPr="00B6262C">
              <w:rPr>
                <w:i/>
                <w:iCs/>
                <w:sz w:val="18"/>
                <w:szCs w:val="18"/>
              </w:rPr>
              <w:t xml:space="preserve"> </w:t>
            </w:r>
            <w:proofErr w:type="spellStart"/>
            <w:r w:rsidRPr="00B6262C">
              <w:rPr>
                <w:i/>
                <w:iCs/>
                <w:sz w:val="18"/>
                <w:szCs w:val="18"/>
              </w:rPr>
              <w:t>the</w:t>
            </w:r>
            <w:proofErr w:type="spellEnd"/>
            <w:r w:rsidRPr="00B6262C">
              <w:rPr>
                <w:i/>
                <w:iCs/>
                <w:sz w:val="18"/>
                <w:szCs w:val="18"/>
              </w:rPr>
              <w:t xml:space="preserve"> </w:t>
            </w:r>
            <w:r w:rsidR="001D0E7B" w:rsidRPr="00B6262C">
              <w:rPr>
                <w:i/>
                <w:iCs/>
                <w:sz w:val="18"/>
                <w:szCs w:val="18"/>
              </w:rPr>
              <w:t>D</w:t>
            </w:r>
            <w:r w:rsidRPr="00B6262C">
              <w:rPr>
                <w:i/>
                <w:iCs/>
                <w:sz w:val="18"/>
                <w:szCs w:val="18"/>
              </w:rPr>
              <w:t xml:space="preserve">igital </w:t>
            </w:r>
            <w:proofErr w:type="spellStart"/>
            <w:r w:rsidR="001D0E7B" w:rsidRPr="00B6262C">
              <w:rPr>
                <w:i/>
                <w:iCs/>
                <w:sz w:val="18"/>
                <w:szCs w:val="18"/>
              </w:rPr>
              <w:t>T</w:t>
            </w:r>
            <w:r w:rsidRPr="00B6262C">
              <w:rPr>
                <w:i/>
                <w:iCs/>
                <w:sz w:val="18"/>
                <w:szCs w:val="18"/>
              </w:rPr>
              <w:t>ransformation</w:t>
            </w:r>
            <w:proofErr w:type="spellEnd"/>
            <w:r w:rsidRPr="00B6262C">
              <w:rPr>
                <w:sz w:val="18"/>
                <w:szCs w:val="18"/>
              </w:rPr>
              <w:t xml:space="preserve">. </w:t>
            </w:r>
            <w:proofErr w:type="spellStart"/>
            <w:r w:rsidRPr="00B6262C">
              <w:rPr>
                <w:sz w:val="18"/>
                <w:szCs w:val="18"/>
              </w:rPr>
              <w:t>Cham</w:t>
            </w:r>
            <w:proofErr w:type="spellEnd"/>
            <w:r w:rsidRPr="00B6262C">
              <w:rPr>
                <w:sz w:val="18"/>
                <w:szCs w:val="18"/>
              </w:rPr>
              <w:t xml:space="preserve">: </w:t>
            </w:r>
            <w:proofErr w:type="spellStart"/>
            <w:r w:rsidRPr="00B6262C">
              <w:rPr>
                <w:sz w:val="18"/>
                <w:szCs w:val="18"/>
              </w:rPr>
              <w:t>Springer</w:t>
            </w:r>
            <w:proofErr w:type="spellEnd"/>
            <w:r w:rsidRPr="00B6262C">
              <w:rPr>
                <w:sz w:val="18"/>
                <w:szCs w:val="18"/>
              </w:rPr>
              <w:t>, 2018</w:t>
            </w:r>
            <w:r w:rsidR="001D0E7B" w:rsidRPr="00B6262C">
              <w:rPr>
                <w:sz w:val="18"/>
                <w:szCs w:val="18"/>
              </w:rPr>
              <w:t xml:space="preserve">. </w:t>
            </w:r>
            <w:r w:rsidRPr="00B6262C">
              <w:rPr>
                <w:sz w:val="18"/>
                <w:szCs w:val="18"/>
              </w:rPr>
              <w:t xml:space="preserve">286 s. </w:t>
            </w:r>
            <w:proofErr w:type="spellStart"/>
            <w:r w:rsidRPr="00B6262C">
              <w:rPr>
                <w:sz w:val="18"/>
                <w:szCs w:val="18"/>
              </w:rPr>
              <w:t>Springer</w:t>
            </w:r>
            <w:proofErr w:type="spellEnd"/>
            <w:r w:rsidRPr="00B6262C">
              <w:rPr>
                <w:sz w:val="18"/>
                <w:szCs w:val="18"/>
              </w:rPr>
              <w:t xml:space="preserve"> </w:t>
            </w:r>
            <w:proofErr w:type="spellStart"/>
            <w:r w:rsidR="001D0E7B" w:rsidRPr="00B6262C">
              <w:rPr>
                <w:sz w:val="18"/>
                <w:szCs w:val="18"/>
              </w:rPr>
              <w:t>S</w:t>
            </w:r>
            <w:r w:rsidRPr="00B6262C">
              <w:rPr>
                <w:sz w:val="18"/>
                <w:szCs w:val="18"/>
              </w:rPr>
              <w:t>eries</w:t>
            </w:r>
            <w:proofErr w:type="spellEnd"/>
            <w:r w:rsidRPr="00B6262C">
              <w:rPr>
                <w:sz w:val="18"/>
                <w:szCs w:val="18"/>
              </w:rPr>
              <w:t xml:space="preserve"> in </w:t>
            </w:r>
            <w:proofErr w:type="spellStart"/>
            <w:r w:rsidR="001D0E7B" w:rsidRPr="00B6262C">
              <w:rPr>
                <w:sz w:val="18"/>
                <w:szCs w:val="18"/>
              </w:rPr>
              <w:t>A</w:t>
            </w:r>
            <w:r w:rsidRPr="00B6262C">
              <w:rPr>
                <w:sz w:val="18"/>
                <w:szCs w:val="18"/>
              </w:rPr>
              <w:t>dvanced</w:t>
            </w:r>
            <w:proofErr w:type="spellEnd"/>
            <w:r w:rsidRPr="00B6262C">
              <w:rPr>
                <w:sz w:val="18"/>
                <w:szCs w:val="18"/>
              </w:rPr>
              <w:t xml:space="preserve"> </w:t>
            </w:r>
            <w:proofErr w:type="spellStart"/>
            <w:r w:rsidR="001D0E7B" w:rsidRPr="00B6262C">
              <w:rPr>
                <w:sz w:val="18"/>
                <w:szCs w:val="18"/>
              </w:rPr>
              <w:t>M</w:t>
            </w:r>
            <w:r w:rsidRPr="00B6262C">
              <w:rPr>
                <w:sz w:val="18"/>
                <w:szCs w:val="18"/>
              </w:rPr>
              <w:t>anufacturing</w:t>
            </w:r>
            <w:proofErr w:type="spellEnd"/>
            <w:r w:rsidRPr="00B6262C">
              <w:rPr>
                <w:sz w:val="18"/>
                <w:szCs w:val="18"/>
              </w:rPr>
              <w:t>. ISBN 978-3-319-57869-9.</w:t>
            </w:r>
          </w:p>
          <w:p w14:paraId="6825A977" w14:textId="77777777" w:rsidR="00816CB0" w:rsidRPr="00B6262C" w:rsidRDefault="00816CB0" w:rsidP="00816CB0">
            <w:pPr>
              <w:jc w:val="both"/>
              <w:rPr>
                <w:sz w:val="18"/>
                <w:szCs w:val="18"/>
              </w:rPr>
            </w:pPr>
          </w:p>
          <w:p w14:paraId="07E31EDD" w14:textId="77777777" w:rsidR="00816CB0" w:rsidRPr="00B6262C" w:rsidRDefault="00816CB0" w:rsidP="00816CB0">
            <w:pPr>
              <w:jc w:val="both"/>
              <w:rPr>
                <w:sz w:val="18"/>
                <w:szCs w:val="18"/>
                <w:u w:val="single"/>
              </w:rPr>
            </w:pPr>
            <w:r w:rsidRPr="00B6262C">
              <w:rPr>
                <w:sz w:val="18"/>
                <w:szCs w:val="18"/>
                <w:u w:val="single"/>
              </w:rPr>
              <w:t>Doporučená literatura:</w:t>
            </w:r>
          </w:p>
          <w:p w14:paraId="1E1AE582" w14:textId="7CFB7748" w:rsidR="00EF7DD6" w:rsidRPr="00B6262C" w:rsidRDefault="00EF7DD6" w:rsidP="00EF7DD6">
            <w:pPr>
              <w:jc w:val="both"/>
              <w:rPr>
                <w:sz w:val="18"/>
                <w:szCs w:val="18"/>
              </w:rPr>
            </w:pPr>
            <w:r w:rsidRPr="00B6262C">
              <w:rPr>
                <w:sz w:val="18"/>
                <w:szCs w:val="18"/>
              </w:rPr>
              <w:t>AREZES, P.M., CARVALHO</w:t>
            </w:r>
            <w:r w:rsidR="001D0E7B" w:rsidRPr="00B6262C">
              <w:rPr>
                <w:sz w:val="18"/>
                <w:szCs w:val="18"/>
              </w:rPr>
              <w:t>,</w:t>
            </w:r>
            <w:r w:rsidRPr="00B6262C">
              <w:rPr>
                <w:sz w:val="18"/>
                <w:szCs w:val="18"/>
              </w:rPr>
              <w:t xml:space="preserve"> P.V.R. </w:t>
            </w:r>
            <w:proofErr w:type="spellStart"/>
            <w:r w:rsidRPr="00B6262C">
              <w:rPr>
                <w:i/>
                <w:sz w:val="18"/>
                <w:szCs w:val="18"/>
              </w:rPr>
              <w:t>Ergonomics</w:t>
            </w:r>
            <w:proofErr w:type="spellEnd"/>
            <w:r w:rsidRPr="00B6262C">
              <w:rPr>
                <w:i/>
                <w:sz w:val="18"/>
                <w:szCs w:val="18"/>
              </w:rPr>
              <w:t xml:space="preserve"> and </w:t>
            </w:r>
            <w:proofErr w:type="spellStart"/>
            <w:r w:rsidR="001D0E7B" w:rsidRPr="00B6262C">
              <w:rPr>
                <w:i/>
                <w:sz w:val="18"/>
                <w:szCs w:val="18"/>
              </w:rPr>
              <w:t>H</w:t>
            </w:r>
            <w:r w:rsidRPr="00B6262C">
              <w:rPr>
                <w:i/>
                <w:sz w:val="18"/>
                <w:szCs w:val="18"/>
              </w:rPr>
              <w:t>uman</w:t>
            </w:r>
            <w:proofErr w:type="spellEnd"/>
            <w:r w:rsidRPr="00B6262C">
              <w:rPr>
                <w:i/>
                <w:sz w:val="18"/>
                <w:szCs w:val="18"/>
              </w:rPr>
              <w:t xml:space="preserve"> </w:t>
            </w:r>
            <w:proofErr w:type="spellStart"/>
            <w:r w:rsidR="001D0E7B" w:rsidRPr="00B6262C">
              <w:rPr>
                <w:i/>
                <w:sz w:val="18"/>
                <w:szCs w:val="18"/>
              </w:rPr>
              <w:t>F</w:t>
            </w:r>
            <w:r w:rsidRPr="00B6262C">
              <w:rPr>
                <w:i/>
                <w:sz w:val="18"/>
                <w:szCs w:val="18"/>
              </w:rPr>
              <w:t>actors</w:t>
            </w:r>
            <w:proofErr w:type="spellEnd"/>
            <w:r w:rsidRPr="00B6262C">
              <w:rPr>
                <w:i/>
                <w:sz w:val="18"/>
                <w:szCs w:val="18"/>
              </w:rPr>
              <w:t xml:space="preserve"> in </w:t>
            </w:r>
            <w:proofErr w:type="spellStart"/>
            <w:r w:rsidR="001D0E7B" w:rsidRPr="00B6262C">
              <w:rPr>
                <w:i/>
                <w:sz w:val="18"/>
                <w:szCs w:val="18"/>
              </w:rPr>
              <w:t>S</w:t>
            </w:r>
            <w:r w:rsidRPr="00B6262C">
              <w:rPr>
                <w:i/>
                <w:sz w:val="18"/>
                <w:szCs w:val="18"/>
              </w:rPr>
              <w:t>afety</w:t>
            </w:r>
            <w:proofErr w:type="spellEnd"/>
            <w:r w:rsidRPr="00B6262C">
              <w:rPr>
                <w:i/>
                <w:sz w:val="18"/>
                <w:szCs w:val="18"/>
              </w:rPr>
              <w:t xml:space="preserve"> </w:t>
            </w:r>
            <w:r w:rsidR="001D0E7B" w:rsidRPr="00B6262C">
              <w:rPr>
                <w:i/>
                <w:sz w:val="18"/>
                <w:szCs w:val="18"/>
              </w:rPr>
              <w:t>M</w:t>
            </w:r>
            <w:r w:rsidRPr="00B6262C">
              <w:rPr>
                <w:i/>
                <w:sz w:val="18"/>
                <w:szCs w:val="18"/>
              </w:rPr>
              <w:t>anagement</w:t>
            </w:r>
            <w:r w:rsidRPr="00B6262C">
              <w:rPr>
                <w:sz w:val="18"/>
                <w:szCs w:val="18"/>
              </w:rPr>
              <w:t xml:space="preserve">. </w:t>
            </w:r>
            <w:proofErr w:type="spellStart"/>
            <w:r w:rsidRPr="00B6262C">
              <w:rPr>
                <w:sz w:val="18"/>
                <w:szCs w:val="18"/>
              </w:rPr>
              <w:t>Boca</w:t>
            </w:r>
            <w:proofErr w:type="spellEnd"/>
            <w:r w:rsidRPr="00B6262C">
              <w:rPr>
                <w:sz w:val="18"/>
                <w:szCs w:val="18"/>
              </w:rPr>
              <w:t xml:space="preserve"> </w:t>
            </w:r>
            <w:proofErr w:type="spellStart"/>
            <w:r w:rsidRPr="00B6262C">
              <w:rPr>
                <w:sz w:val="18"/>
                <w:szCs w:val="18"/>
              </w:rPr>
              <w:t>Raton</w:t>
            </w:r>
            <w:proofErr w:type="spellEnd"/>
            <w:r w:rsidRPr="00B6262C">
              <w:rPr>
                <w:sz w:val="18"/>
                <w:szCs w:val="18"/>
              </w:rPr>
              <w:t xml:space="preserve">: CRC </w:t>
            </w:r>
            <w:proofErr w:type="spellStart"/>
            <w:r w:rsidRPr="00B6262C">
              <w:rPr>
                <w:sz w:val="18"/>
                <w:szCs w:val="18"/>
              </w:rPr>
              <w:t>Press</w:t>
            </w:r>
            <w:proofErr w:type="spellEnd"/>
            <w:r w:rsidRPr="00B6262C">
              <w:rPr>
                <w:sz w:val="18"/>
                <w:szCs w:val="18"/>
              </w:rPr>
              <w:t>, Taylor &amp; Francis Group, 2016</w:t>
            </w:r>
            <w:r w:rsidR="001D0E7B" w:rsidRPr="00B6262C">
              <w:rPr>
                <w:sz w:val="18"/>
                <w:szCs w:val="18"/>
              </w:rPr>
              <w:t xml:space="preserve">. </w:t>
            </w:r>
            <w:r w:rsidRPr="00B6262C">
              <w:rPr>
                <w:sz w:val="18"/>
                <w:szCs w:val="18"/>
              </w:rPr>
              <w:t xml:space="preserve">403 s. </w:t>
            </w:r>
            <w:proofErr w:type="spellStart"/>
            <w:r w:rsidRPr="00B6262C">
              <w:rPr>
                <w:sz w:val="18"/>
                <w:szCs w:val="18"/>
              </w:rPr>
              <w:t>Industrial</w:t>
            </w:r>
            <w:proofErr w:type="spellEnd"/>
            <w:r w:rsidRPr="00B6262C">
              <w:rPr>
                <w:sz w:val="18"/>
                <w:szCs w:val="18"/>
              </w:rPr>
              <w:t xml:space="preserve"> and </w:t>
            </w:r>
            <w:r w:rsidR="001D0E7B" w:rsidRPr="00B6262C">
              <w:rPr>
                <w:sz w:val="18"/>
                <w:szCs w:val="18"/>
              </w:rPr>
              <w:t>S</w:t>
            </w:r>
            <w:r w:rsidRPr="00B6262C">
              <w:rPr>
                <w:sz w:val="18"/>
                <w:szCs w:val="18"/>
              </w:rPr>
              <w:t xml:space="preserve">ystems </w:t>
            </w:r>
            <w:proofErr w:type="spellStart"/>
            <w:r w:rsidR="001D0E7B" w:rsidRPr="00B6262C">
              <w:rPr>
                <w:sz w:val="18"/>
                <w:szCs w:val="18"/>
              </w:rPr>
              <w:t>E</w:t>
            </w:r>
            <w:r w:rsidRPr="00B6262C">
              <w:rPr>
                <w:sz w:val="18"/>
                <w:szCs w:val="18"/>
              </w:rPr>
              <w:t>ngineering</w:t>
            </w:r>
            <w:proofErr w:type="spellEnd"/>
            <w:r w:rsidRPr="00B6262C">
              <w:rPr>
                <w:sz w:val="18"/>
                <w:szCs w:val="18"/>
              </w:rPr>
              <w:t xml:space="preserve"> </w:t>
            </w:r>
            <w:proofErr w:type="spellStart"/>
            <w:r w:rsidR="001D0E7B" w:rsidRPr="00B6262C">
              <w:rPr>
                <w:sz w:val="18"/>
                <w:szCs w:val="18"/>
              </w:rPr>
              <w:t>S</w:t>
            </w:r>
            <w:r w:rsidRPr="00B6262C">
              <w:rPr>
                <w:sz w:val="18"/>
                <w:szCs w:val="18"/>
              </w:rPr>
              <w:t>eries</w:t>
            </w:r>
            <w:proofErr w:type="spellEnd"/>
            <w:r w:rsidRPr="00B6262C">
              <w:rPr>
                <w:sz w:val="18"/>
                <w:szCs w:val="18"/>
              </w:rPr>
              <w:t>. ISBN 978-1-4987-2756-3.</w:t>
            </w:r>
          </w:p>
          <w:p w14:paraId="08E3756F" w14:textId="122ED8F4" w:rsidR="00EF7DD6" w:rsidRPr="00B6262C" w:rsidRDefault="00EF7DD6" w:rsidP="00EF7DD6">
            <w:pPr>
              <w:jc w:val="both"/>
              <w:rPr>
                <w:sz w:val="18"/>
                <w:szCs w:val="18"/>
              </w:rPr>
            </w:pPr>
            <w:r w:rsidRPr="00B6262C">
              <w:rPr>
                <w:sz w:val="18"/>
                <w:szCs w:val="18"/>
              </w:rPr>
              <w:t xml:space="preserve">BARTODZIEJ, CH.J. </w:t>
            </w:r>
            <w:proofErr w:type="spellStart"/>
            <w:r w:rsidRPr="00B6262C">
              <w:rPr>
                <w:i/>
                <w:iCs/>
                <w:sz w:val="18"/>
                <w:szCs w:val="18"/>
              </w:rPr>
              <w:t>The</w:t>
            </w:r>
            <w:proofErr w:type="spellEnd"/>
            <w:r w:rsidRPr="00B6262C">
              <w:rPr>
                <w:i/>
                <w:iCs/>
                <w:sz w:val="18"/>
                <w:szCs w:val="18"/>
              </w:rPr>
              <w:t xml:space="preserve"> </w:t>
            </w:r>
            <w:proofErr w:type="spellStart"/>
            <w:r w:rsidR="001D0E7B" w:rsidRPr="00B6262C">
              <w:rPr>
                <w:i/>
                <w:iCs/>
                <w:sz w:val="18"/>
                <w:szCs w:val="18"/>
              </w:rPr>
              <w:t>C</w:t>
            </w:r>
            <w:r w:rsidRPr="00B6262C">
              <w:rPr>
                <w:i/>
                <w:iCs/>
                <w:sz w:val="18"/>
                <w:szCs w:val="18"/>
              </w:rPr>
              <w:t>oncept</w:t>
            </w:r>
            <w:proofErr w:type="spellEnd"/>
            <w:r w:rsidRPr="00B6262C">
              <w:rPr>
                <w:i/>
                <w:iCs/>
                <w:sz w:val="18"/>
                <w:szCs w:val="18"/>
              </w:rPr>
              <w:t xml:space="preserve"> </w:t>
            </w:r>
            <w:proofErr w:type="spellStart"/>
            <w:r w:rsidR="001D0E7B" w:rsidRPr="00B6262C">
              <w:rPr>
                <w:i/>
                <w:iCs/>
                <w:sz w:val="18"/>
                <w:szCs w:val="18"/>
              </w:rPr>
              <w:t>I</w:t>
            </w:r>
            <w:r w:rsidRPr="00B6262C">
              <w:rPr>
                <w:i/>
                <w:iCs/>
                <w:sz w:val="18"/>
                <w:szCs w:val="18"/>
              </w:rPr>
              <w:t>ndustry</w:t>
            </w:r>
            <w:proofErr w:type="spellEnd"/>
            <w:r w:rsidRPr="00B6262C">
              <w:rPr>
                <w:i/>
                <w:iCs/>
                <w:sz w:val="18"/>
                <w:szCs w:val="18"/>
              </w:rPr>
              <w:t xml:space="preserve"> 4.0: </w:t>
            </w:r>
            <w:r w:rsidR="001D0E7B" w:rsidRPr="00B6262C">
              <w:rPr>
                <w:i/>
                <w:iCs/>
                <w:sz w:val="18"/>
                <w:szCs w:val="18"/>
              </w:rPr>
              <w:t>A</w:t>
            </w:r>
            <w:r w:rsidRPr="00B6262C">
              <w:rPr>
                <w:i/>
                <w:iCs/>
                <w:sz w:val="18"/>
                <w:szCs w:val="18"/>
              </w:rPr>
              <w:t xml:space="preserve">n </w:t>
            </w:r>
            <w:proofErr w:type="spellStart"/>
            <w:r w:rsidR="001D0E7B" w:rsidRPr="00B6262C">
              <w:rPr>
                <w:i/>
                <w:iCs/>
                <w:sz w:val="18"/>
                <w:szCs w:val="18"/>
              </w:rPr>
              <w:t>E</w:t>
            </w:r>
            <w:r w:rsidRPr="00B6262C">
              <w:rPr>
                <w:i/>
                <w:iCs/>
                <w:sz w:val="18"/>
                <w:szCs w:val="18"/>
              </w:rPr>
              <w:t>mpirical</w:t>
            </w:r>
            <w:proofErr w:type="spellEnd"/>
            <w:r w:rsidRPr="00B6262C">
              <w:rPr>
                <w:i/>
                <w:iCs/>
                <w:sz w:val="18"/>
                <w:szCs w:val="18"/>
              </w:rPr>
              <w:t xml:space="preserve"> </w:t>
            </w:r>
            <w:proofErr w:type="spellStart"/>
            <w:r w:rsidR="001D0E7B" w:rsidRPr="00B6262C">
              <w:rPr>
                <w:i/>
                <w:iCs/>
                <w:sz w:val="18"/>
                <w:szCs w:val="18"/>
              </w:rPr>
              <w:t>A</w:t>
            </w:r>
            <w:r w:rsidRPr="00B6262C">
              <w:rPr>
                <w:i/>
                <w:iCs/>
                <w:sz w:val="18"/>
                <w:szCs w:val="18"/>
              </w:rPr>
              <w:t>nalysis</w:t>
            </w:r>
            <w:proofErr w:type="spellEnd"/>
            <w:r w:rsidRPr="00B6262C">
              <w:rPr>
                <w:i/>
                <w:iCs/>
                <w:sz w:val="18"/>
                <w:szCs w:val="18"/>
              </w:rPr>
              <w:t xml:space="preserve"> </w:t>
            </w:r>
            <w:proofErr w:type="spellStart"/>
            <w:r w:rsidRPr="00B6262C">
              <w:rPr>
                <w:i/>
                <w:iCs/>
                <w:sz w:val="18"/>
                <w:szCs w:val="18"/>
              </w:rPr>
              <w:t>of</w:t>
            </w:r>
            <w:proofErr w:type="spellEnd"/>
            <w:r w:rsidRPr="00B6262C">
              <w:rPr>
                <w:i/>
                <w:iCs/>
                <w:sz w:val="18"/>
                <w:szCs w:val="18"/>
              </w:rPr>
              <w:t xml:space="preserve"> </w:t>
            </w:r>
            <w:r w:rsidR="001D0E7B" w:rsidRPr="00B6262C">
              <w:rPr>
                <w:i/>
                <w:iCs/>
                <w:sz w:val="18"/>
                <w:szCs w:val="18"/>
              </w:rPr>
              <w:t>T</w:t>
            </w:r>
            <w:r w:rsidRPr="00B6262C">
              <w:rPr>
                <w:i/>
                <w:iCs/>
                <w:sz w:val="18"/>
                <w:szCs w:val="18"/>
              </w:rPr>
              <w:t xml:space="preserve">echnologies and </w:t>
            </w:r>
            <w:proofErr w:type="spellStart"/>
            <w:r w:rsidR="001D0E7B" w:rsidRPr="00B6262C">
              <w:rPr>
                <w:i/>
                <w:iCs/>
                <w:sz w:val="18"/>
                <w:szCs w:val="18"/>
              </w:rPr>
              <w:t>A</w:t>
            </w:r>
            <w:r w:rsidRPr="00B6262C">
              <w:rPr>
                <w:i/>
                <w:iCs/>
                <w:sz w:val="18"/>
                <w:szCs w:val="18"/>
              </w:rPr>
              <w:t>pplications</w:t>
            </w:r>
            <w:proofErr w:type="spellEnd"/>
            <w:r w:rsidRPr="00B6262C">
              <w:rPr>
                <w:i/>
                <w:iCs/>
                <w:sz w:val="18"/>
                <w:szCs w:val="18"/>
              </w:rPr>
              <w:t xml:space="preserve"> in </w:t>
            </w:r>
            <w:proofErr w:type="spellStart"/>
            <w:r w:rsidR="001D0E7B" w:rsidRPr="00B6262C">
              <w:rPr>
                <w:i/>
                <w:iCs/>
                <w:sz w:val="18"/>
                <w:szCs w:val="18"/>
              </w:rPr>
              <w:t>P</w:t>
            </w:r>
            <w:r w:rsidRPr="00B6262C">
              <w:rPr>
                <w:i/>
                <w:iCs/>
                <w:sz w:val="18"/>
                <w:szCs w:val="18"/>
              </w:rPr>
              <w:t>roduction</w:t>
            </w:r>
            <w:proofErr w:type="spellEnd"/>
            <w:r w:rsidRPr="00B6262C">
              <w:rPr>
                <w:i/>
                <w:iCs/>
                <w:sz w:val="18"/>
                <w:szCs w:val="18"/>
              </w:rPr>
              <w:t xml:space="preserve"> </w:t>
            </w:r>
            <w:proofErr w:type="spellStart"/>
            <w:r w:rsidR="001D0E7B" w:rsidRPr="00B6262C">
              <w:rPr>
                <w:i/>
                <w:iCs/>
                <w:sz w:val="18"/>
                <w:szCs w:val="18"/>
              </w:rPr>
              <w:t>L</w:t>
            </w:r>
            <w:r w:rsidRPr="00B6262C">
              <w:rPr>
                <w:i/>
                <w:iCs/>
                <w:sz w:val="18"/>
                <w:szCs w:val="18"/>
              </w:rPr>
              <w:t>ogistics</w:t>
            </w:r>
            <w:proofErr w:type="spellEnd"/>
            <w:r w:rsidRPr="00B6262C">
              <w:rPr>
                <w:sz w:val="18"/>
                <w:szCs w:val="18"/>
              </w:rPr>
              <w:t xml:space="preserve">. Wiesbaden: </w:t>
            </w:r>
            <w:proofErr w:type="spellStart"/>
            <w:r w:rsidRPr="00B6262C">
              <w:rPr>
                <w:sz w:val="18"/>
                <w:szCs w:val="18"/>
              </w:rPr>
              <w:t>Springer</w:t>
            </w:r>
            <w:proofErr w:type="spellEnd"/>
            <w:r w:rsidRPr="00B6262C">
              <w:rPr>
                <w:sz w:val="18"/>
                <w:szCs w:val="18"/>
              </w:rPr>
              <w:t xml:space="preserve"> </w:t>
            </w:r>
            <w:proofErr w:type="spellStart"/>
            <w:r w:rsidRPr="00B6262C">
              <w:rPr>
                <w:sz w:val="18"/>
                <w:szCs w:val="18"/>
              </w:rPr>
              <w:t>Gabler</w:t>
            </w:r>
            <w:proofErr w:type="spellEnd"/>
            <w:r w:rsidRPr="00B6262C">
              <w:rPr>
                <w:sz w:val="18"/>
                <w:szCs w:val="18"/>
              </w:rPr>
              <w:t>, 2017</w:t>
            </w:r>
            <w:r w:rsidR="001D0E7B" w:rsidRPr="00B6262C">
              <w:rPr>
                <w:sz w:val="18"/>
                <w:szCs w:val="18"/>
              </w:rPr>
              <w:t xml:space="preserve">. </w:t>
            </w:r>
            <w:r w:rsidRPr="00B6262C">
              <w:rPr>
                <w:sz w:val="18"/>
                <w:szCs w:val="18"/>
              </w:rPr>
              <w:t>150 s. ISBN 978-3-658-16501-7.</w:t>
            </w:r>
          </w:p>
          <w:p w14:paraId="191CE890" w14:textId="1317B707" w:rsidR="00EF7DD6" w:rsidRPr="00B6262C" w:rsidRDefault="00EF7DD6" w:rsidP="00EF7DD6">
            <w:pPr>
              <w:jc w:val="both"/>
              <w:rPr>
                <w:sz w:val="18"/>
                <w:szCs w:val="18"/>
              </w:rPr>
            </w:pPr>
            <w:r w:rsidRPr="00B6262C">
              <w:rPr>
                <w:sz w:val="18"/>
                <w:szCs w:val="18"/>
              </w:rPr>
              <w:t xml:space="preserve">BOZARTH, C.C., HANDFIELD, R.B. </w:t>
            </w:r>
            <w:proofErr w:type="spellStart"/>
            <w:r w:rsidRPr="00B6262C">
              <w:rPr>
                <w:i/>
                <w:iCs/>
                <w:sz w:val="18"/>
                <w:szCs w:val="18"/>
              </w:rPr>
              <w:t>Introduction</w:t>
            </w:r>
            <w:proofErr w:type="spellEnd"/>
            <w:r w:rsidRPr="00B6262C">
              <w:rPr>
                <w:i/>
                <w:iCs/>
                <w:sz w:val="18"/>
                <w:szCs w:val="18"/>
              </w:rPr>
              <w:t xml:space="preserve"> to </w:t>
            </w:r>
            <w:proofErr w:type="spellStart"/>
            <w:r w:rsidR="001D0E7B" w:rsidRPr="00B6262C">
              <w:rPr>
                <w:i/>
                <w:iCs/>
                <w:sz w:val="18"/>
                <w:szCs w:val="18"/>
              </w:rPr>
              <w:t>O</w:t>
            </w:r>
            <w:r w:rsidRPr="00B6262C">
              <w:rPr>
                <w:i/>
                <w:iCs/>
                <w:sz w:val="18"/>
                <w:szCs w:val="18"/>
              </w:rPr>
              <w:t>perations</w:t>
            </w:r>
            <w:proofErr w:type="spellEnd"/>
            <w:r w:rsidRPr="00B6262C">
              <w:rPr>
                <w:i/>
                <w:iCs/>
                <w:sz w:val="18"/>
                <w:szCs w:val="18"/>
              </w:rPr>
              <w:t xml:space="preserve"> and </w:t>
            </w:r>
            <w:r w:rsidR="001D0E7B" w:rsidRPr="00B6262C">
              <w:rPr>
                <w:i/>
                <w:iCs/>
                <w:sz w:val="18"/>
                <w:szCs w:val="18"/>
              </w:rPr>
              <w:t>S</w:t>
            </w:r>
            <w:r w:rsidRPr="00B6262C">
              <w:rPr>
                <w:i/>
                <w:iCs/>
                <w:sz w:val="18"/>
                <w:szCs w:val="18"/>
              </w:rPr>
              <w:t xml:space="preserve">upply </w:t>
            </w:r>
            <w:proofErr w:type="spellStart"/>
            <w:r w:rsidR="001D0E7B" w:rsidRPr="00B6262C">
              <w:rPr>
                <w:i/>
                <w:iCs/>
                <w:sz w:val="18"/>
                <w:szCs w:val="18"/>
              </w:rPr>
              <w:t>C</w:t>
            </w:r>
            <w:r w:rsidRPr="00B6262C">
              <w:rPr>
                <w:i/>
                <w:iCs/>
                <w:sz w:val="18"/>
                <w:szCs w:val="18"/>
              </w:rPr>
              <w:t>hain</w:t>
            </w:r>
            <w:proofErr w:type="spellEnd"/>
            <w:r w:rsidRPr="00B6262C">
              <w:rPr>
                <w:i/>
                <w:iCs/>
                <w:sz w:val="18"/>
                <w:szCs w:val="18"/>
              </w:rPr>
              <w:t xml:space="preserve"> </w:t>
            </w:r>
            <w:r w:rsidR="001D0E7B" w:rsidRPr="00B6262C">
              <w:rPr>
                <w:i/>
                <w:iCs/>
                <w:sz w:val="18"/>
                <w:szCs w:val="18"/>
              </w:rPr>
              <w:t>M</w:t>
            </w:r>
            <w:r w:rsidRPr="00B6262C">
              <w:rPr>
                <w:i/>
                <w:iCs/>
                <w:sz w:val="18"/>
                <w:szCs w:val="18"/>
              </w:rPr>
              <w:t>anagement</w:t>
            </w:r>
            <w:r w:rsidRPr="00B6262C">
              <w:rPr>
                <w:sz w:val="18"/>
                <w:szCs w:val="18"/>
              </w:rPr>
              <w:t xml:space="preserve">. </w:t>
            </w:r>
            <w:proofErr w:type="spellStart"/>
            <w:r w:rsidRPr="00B6262C">
              <w:rPr>
                <w:sz w:val="18"/>
                <w:szCs w:val="18"/>
              </w:rPr>
              <w:t>Global</w:t>
            </w:r>
            <w:proofErr w:type="spellEnd"/>
            <w:r w:rsidRPr="00B6262C">
              <w:rPr>
                <w:sz w:val="18"/>
                <w:szCs w:val="18"/>
              </w:rPr>
              <w:t xml:space="preserve"> </w:t>
            </w:r>
            <w:r w:rsidR="001D0E7B" w:rsidRPr="00B6262C">
              <w:rPr>
                <w:sz w:val="18"/>
                <w:szCs w:val="18"/>
              </w:rPr>
              <w:t>Ed</w:t>
            </w:r>
            <w:r w:rsidRPr="00B6262C">
              <w:rPr>
                <w:sz w:val="18"/>
                <w:szCs w:val="18"/>
              </w:rPr>
              <w:t xml:space="preserve">. Boston: </w:t>
            </w:r>
            <w:proofErr w:type="spellStart"/>
            <w:r w:rsidRPr="00B6262C">
              <w:rPr>
                <w:sz w:val="18"/>
                <w:szCs w:val="18"/>
              </w:rPr>
              <w:t>Pearson</w:t>
            </w:r>
            <w:proofErr w:type="spellEnd"/>
            <w:r w:rsidRPr="00B6262C">
              <w:rPr>
                <w:sz w:val="18"/>
                <w:szCs w:val="18"/>
              </w:rPr>
              <w:t>, 2016</w:t>
            </w:r>
            <w:r w:rsidR="001D0E7B" w:rsidRPr="00B6262C">
              <w:rPr>
                <w:sz w:val="18"/>
                <w:szCs w:val="18"/>
              </w:rPr>
              <w:t xml:space="preserve">. </w:t>
            </w:r>
            <w:r w:rsidRPr="00B6262C">
              <w:rPr>
                <w:sz w:val="18"/>
                <w:szCs w:val="18"/>
              </w:rPr>
              <w:t>503 s. ISBN 978-1-292-09342-0.</w:t>
            </w:r>
          </w:p>
          <w:p w14:paraId="05128980" w14:textId="04BE640A" w:rsidR="00EF7DD6" w:rsidRPr="00B6262C" w:rsidRDefault="00EF7DD6" w:rsidP="00EF7DD6">
            <w:pPr>
              <w:jc w:val="both"/>
              <w:rPr>
                <w:sz w:val="18"/>
                <w:szCs w:val="18"/>
              </w:rPr>
            </w:pPr>
            <w:r w:rsidRPr="00B6262C">
              <w:rPr>
                <w:sz w:val="18"/>
                <w:szCs w:val="18"/>
              </w:rPr>
              <w:t xml:space="preserve">BRAU, S.J. </w:t>
            </w:r>
            <w:proofErr w:type="spellStart"/>
            <w:r w:rsidRPr="00B6262C">
              <w:rPr>
                <w:i/>
                <w:iCs/>
                <w:sz w:val="18"/>
                <w:szCs w:val="18"/>
              </w:rPr>
              <w:t>Lean</w:t>
            </w:r>
            <w:proofErr w:type="spellEnd"/>
            <w:r w:rsidRPr="00B6262C">
              <w:rPr>
                <w:i/>
                <w:iCs/>
                <w:sz w:val="18"/>
                <w:szCs w:val="18"/>
              </w:rPr>
              <w:t xml:space="preserve"> </w:t>
            </w:r>
            <w:proofErr w:type="spellStart"/>
            <w:r w:rsidR="001D0E7B" w:rsidRPr="00B6262C">
              <w:rPr>
                <w:i/>
                <w:iCs/>
                <w:sz w:val="18"/>
                <w:szCs w:val="18"/>
              </w:rPr>
              <w:t>M</w:t>
            </w:r>
            <w:r w:rsidRPr="00B6262C">
              <w:rPr>
                <w:i/>
                <w:iCs/>
                <w:sz w:val="18"/>
                <w:szCs w:val="18"/>
              </w:rPr>
              <w:t>anufacturing</w:t>
            </w:r>
            <w:proofErr w:type="spellEnd"/>
            <w:r w:rsidRPr="00B6262C">
              <w:rPr>
                <w:i/>
                <w:iCs/>
                <w:sz w:val="18"/>
                <w:szCs w:val="18"/>
              </w:rPr>
              <w:t xml:space="preserve"> 4.0: </w:t>
            </w:r>
            <w:proofErr w:type="spellStart"/>
            <w:r w:rsidR="001D0E7B" w:rsidRPr="00B6262C">
              <w:rPr>
                <w:i/>
                <w:iCs/>
                <w:sz w:val="18"/>
                <w:szCs w:val="18"/>
              </w:rPr>
              <w:t>T</w:t>
            </w:r>
            <w:r w:rsidRPr="00B6262C">
              <w:rPr>
                <w:i/>
                <w:iCs/>
                <w:sz w:val="18"/>
                <w:szCs w:val="18"/>
              </w:rPr>
              <w:t>he</w:t>
            </w:r>
            <w:proofErr w:type="spellEnd"/>
            <w:r w:rsidRPr="00B6262C">
              <w:rPr>
                <w:i/>
                <w:iCs/>
                <w:sz w:val="18"/>
                <w:szCs w:val="18"/>
              </w:rPr>
              <w:t xml:space="preserve"> </w:t>
            </w:r>
            <w:proofErr w:type="spellStart"/>
            <w:r w:rsidR="001D0E7B" w:rsidRPr="00B6262C">
              <w:rPr>
                <w:i/>
                <w:iCs/>
                <w:sz w:val="18"/>
                <w:szCs w:val="18"/>
              </w:rPr>
              <w:t>T</w:t>
            </w:r>
            <w:r w:rsidRPr="00B6262C">
              <w:rPr>
                <w:i/>
                <w:iCs/>
                <w:sz w:val="18"/>
                <w:szCs w:val="18"/>
              </w:rPr>
              <w:t>echnological</w:t>
            </w:r>
            <w:proofErr w:type="spellEnd"/>
            <w:r w:rsidRPr="00B6262C">
              <w:rPr>
                <w:i/>
                <w:iCs/>
                <w:sz w:val="18"/>
                <w:szCs w:val="18"/>
              </w:rPr>
              <w:t xml:space="preserve"> </w:t>
            </w:r>
            <w:proofErr w:type="spellStart"/>
            <w:r w:rsidR="001D0E7B" w:rsidRPr="00B6262C">
              <w:rPr>
                <w:i/>
                <w:iCs/>
                <w:sz w:val="18"/>
                <w:szCs w:val="18"/>
              </w:rPr>
              <w:t>E</w:t>
            </w:r>
            <w:r w:rsidRPr="00B6262C">
              <w:rPr>
                <w:i/>
                <w:iCs/>
                <w:sz w:val="18"/>
                <w:szCs w:val="18"/>
              </w:rPr>
              <w:t>volution</w:t>
            </w:r>
            <w:proofErr w:type="spellEnd"/>
            <w:r w:rsidRPr="00B6262C">
              <w:rPr>
                <w:i/>
                <w:iCs/>
                <w:sz w:val="18"/>
                <w:szCs w:val="18"/>
              </w:rPr>
              <w:t xml:space="preserve"> </w:t>
            </w:r>
            <w:proofErr w:type="spellStart"/>
            <w:r w:rsidRPr="00B6262C">
              <w:rPr>
                <w:i/>
                <w:iCs/>
                <w:sz w:val="18"/>
                <w:szCs w:val="18"/>
              </w:rPr>
              <w:t>of</w:t>
            </w:r>
            <w:proofErr w:type="spellEnd"/>
            <w:r w:rsidRPr="00B6262C">
              <w:rPr>
                <w:i/>
                <w:iCs/>
                <w:sz w:val="18"/>
                <w:szCs w:val="18"/>
              </w:rPr>
              <w:t xml:space="preserve"> </w:t>
            </w:r>
            <w:proofErr w:type="spellStart"/>
            <w:r w:rsidR="001D0E7B" w:rsidRPr="00B6262C">
              <w:rPr>
                <w:i/>
                <w:iCs/>
                <w:sz w:val="18"/>
                <w:szCs w:val="18"/>
              </w:rPr>
              <w:t>L</w:t>
            </w:r>
            <w:r w:rsidRPr="00B6262C">
              <w:rPr>
                <w:i/>
                <w:iCs/>
                <w:sz w:val="18"/>
                <w:szCs w:val="18"/>
              </w:rPr>
              <w:t>ean</w:t>
            </w:r>
            <w:proofErr w:type="spellEnd"/>
            <w:r w:rsidRPr="00B6262C">
              <w:rPr>
                <w:i/>
                <w:iCs/>
                <w:sz w:val="18"/>
                <w:szCs w:val="18"/>
              </w:rPr>
              <w:t xml:space="preserve">: </w:t>
            </w:r>
            <w:proofErr w:type="spellStart"/>
            <w:r w:rsidR="001D0E7B" w:rsidRPr="00B6262C">
              <w:rPr>
                <w:i/>
                <w:iCs/>
                <w:sz w:val="18"/>
                <w:szCs w:val="18"/>
              </w:rPr>
              <w:t>P</w:t>
            </w:r>
            <w:r w:rsidRPr="00B6262C">
              <w:rPr>
                <w:i/>
                <w:iCs/>
                <w:sz w:val="18"/>
                <w:szCs w:val="18"/>
              </w:rPr>
              <w:t>ractical</w:t>
            </w:r>
            <w:proofErr w:type="spellEnd"/>
            <w:r w:rsidRPr="00B6262C">
              <w:rPr>
                <w:i/>
                <w:iCs/>
                <w:sz w:val="18"/>
                <w:szCs w:val="18"/>
              </w:rPr>
              <w:t xml:space="preserve"> </w:t>
            </w:r>
            <w:proofErr w:type="spellStart"/>
            <w:r w:rsidR="001D0E7B" w:rsidRPr="00B6262C">
              <w:rPr>
                <w:i/>
                <w:iCs/>
                <w:sz w:val="18"/>
                <w:szCs w:val="18"/>
              </w:rPr>
              <w:t>G</w:t>
            </w:r>
            <w:r w:rsidRPr="00B6262C">
              <w:rPr>
                <w:i/>
                <w:iCs/>
                <w:sz w:val="18"/>
                <w:szCs w:val="18"/>
              </w:rPr>
              <w:t>uide</w:t>
            </w:r>
            <w:proofErr w:type="spellEnd"/>
            <w:r w:rsidRPr="00B6262C">
              <w:rPr>
                <w:i/>
                <w:iCs/>
                <w:sz w:val="18"/>
                <w:szCs w:val="18"/>
              </w:rPr>
              <w:t xml:space="preserve"> on </w:t>
            </w:r>
            <w:proofErr w:type="spellStart"/>
            <w:r w:rsidRPr="00B6262C">
              <w:rPr>
                <w:i/>
                <w:iCs/>
                <w:sz w:val="18"/>
                <w:szCs w:val="18"/>
              </w:rPr>
              <w:t>the</w:t>
            </w:r>
            <w:proofErr w:type="spellEnd"/>
            <w:r w:rsidRPr="00B6262C">
              <w:rPr>
                <w:i/>
                <w:iCs/>
                <w:sz w:val="18"/>
                <w:szCs w:val="18"/>
              </w:rPr>
              <w:t xml:space="preserve"> </w:t>
            </w:r>
            <w:proofErr w:type="spellStart"/>
            <w:r w:rsidR="001D0E7B" w:rsidRPr="00B6262C">
              <w:rPr>
                <w:i/>
                <w:iCs/>
                <w:sz w:val="18"/>
                <w:szCs w:val="18"/>
              </w:rPr>
              <w:t>C</w:t>
            </w:r>
            <w:r w:rsidRPr="00B6262C">
              <w:rPr>
                <w:i/>
                <w:iCs/>
                <w:sz w:val="18"/>
                <w:szCs w:val="18"/>
              </w:rPr>
              <w:t>orrect</w:t>
            </w:r>
            <w:proofErr w:type="spellEnd"/>
            <w:r w:rsidRPr="00B6262C">
              <w:rPr>
                <w:i/>
                <w:iCs/>
                <w:sz w:val="18"/>
                <w:szCs w:val="18"/>
              </w:rPr>
              <w:t xml:space="preserve"> </w:t>
            </w:r>
            <w:r w:rsidR="001D0E7B" w:rsidRPr="00B6262C">
              <w:rPr>
                <w:i/>
                <w:iCs/>
                <w:sz w:val="18"/>
                <w:szCs w:val="18"/>
              </w:rPr>
              <w:t>U</w:t>
            </w:r>
            <w:r w:rsidRPr="00B6262C">
              <w:rPr>
                <w:i/>
                <w:iCs/>
                <w:sz w:val="18"/>
                <w:szCs w:val="18"/>
              </w:rPr>
              <w:t xml:space="preserve">se </w:t>
            </w:r>
            <w:proofErr w:type="spellStart"/>
            <w:r w:rsidRPr="00B6262C">
              <w:rPr>
                <w:i/>
                <w:iCs/>
                <w:sz w:val="18"/>
                <w:szCs w:val="18"/>
              </w:rPr>
              <w:t>of</w:t>
            </w:r>
            <w:proofErr w:type="spellEnd"/>
            <w:r w:rsidRPr="00B6262C">
              <w:rPr>
                <w:i/>
                <w:iCs/>
                <w:sz w:val="18"/>
                <w:szCs w:val="18"/>
              </w:rPr>
              <w:t xml:space="preserve"> </w:t>
            </w:r>
            <w:r w:rsidR="001D0E7B" w:rsidRPr="00B6262C">
              <w:rPr>
                <w:i/>
                <w:iCs/>
                <w:sz w:val="18"/>
                <w:szCs w:val="18"/>
              </w:rPr>
              <w:t>T</w:t>
            </w:r>
            <w:r w:rsidRPr="00B6262C">
              <w:rPr>
                <w:i/>
                <w:iCs/>
                <w:sz w:val="18"/>
                <w:szCs w:val="18"/>
              </w:rPr>
              <w:t xml:space="preserve">echnology in </w:t>
            </w:r>
            <w:proofErr w:type="spellStart"/>
            <w:r w:rsidR="001D0E7B" w:rsidRPr="00B6262C">
              <w:rPr>
                <w:i/>
                <w:iCs/>
                <w:sz w:val="18"/>
                <w:szCs w:val="18"/>
              </w:rPr>
              <w:t>L</w:t>
            </w:r>
            <w:r w:rsidRPr="00B6262C">
              <w:rPr>
                <w:i/>
                <w:iCs/>
                <w:sz w:val="18"/>
                <w:szCs w:val="18"/>
              </w:rPr>
              <w:t>ean</w:t>
            </w:r>
            <w:proofErr w:type="spellEnd"/>
            <w:r w:rsidRPr="00B6262C">
              <w:rPr>
                <w:i/>
                <w:iCs/>
                <w:sz w:val="18"/>
                <w:szCs w:val="18"/>
              </w:rPr>
              <w:t xml:space="preserve"> </w:t>
            </w:r>
            <w:proofErr w:type="spellStart"/>
            <w:r w:rsidR="001D0E7B" w:rsidRPr="00B6262C">
              <w:rPr>
                <w:i/>
                <w:iCs/>
                <w:sz w:val="18"/>
                <w:szCs w:val="18"/>
              </w:rPr>
              <w:t>P</w:t>
            </w:r>
            <w:r w:rsidRPr="00B6262C">
              <w:rPr>
                <w:i/>
                <w:iCs/>
                <w:sz w:val="18"/>
                <w:szCs w:val="18"/>
              </w:rPr>
              <w:t>rojects</w:t>
            </w:r>
            <w:proofErr w:type="spellEnd"/>
            <w:r w:rsidRPr="00B6262C">
              <w:rPr>
                <w:i/>
                <w:iCs/>
                <w:sz w:val="18"/>
                <w:szCs w:val="18"/>
              </w:rPr>
              <w:t xml:space="preserve"> Kanban, </w:t>
            </w:r>
            <w:proofErr w:type="gramStart"/>
            <w:r w:rsidRPr="00B6262C">
              <w:rPr>
                <w:i/>
                <w:iCs/>
                <w:sz w:val="18"/>
                <w:szCs w:val="18"/>
              </w:rPr>
              <w:t>5S</w:t>
            </w:r>
            <w:proofErr w:type="gramEnd"/>
            <w:r w:rsidRPr="00B6262C">
              <w:rPr>
                <w:i/>
                <w:iCs/>
                <w:sz w:val="18"/>
                <w:szCs w:val="18"/>
              </w:rPr>
              <w:t xml:space="preserve">, TPM, </w:t>
            </w:r>
            <w:proofErr w:type="spellStart"/>
            <w:r w:rsidRPr="00B6262C">
              <w:rPr>
                <w:i/>
                <w:iCs/>
                <w:sz w:val="18"/>
                <w:szCs w:val="18"/>
              </w:rPr>
              <w:t>Kaizen</w:t>
            </w:r>
            <w:proofErr w:type="spellEnd"/>
            <w:r w:rsidRPr="00B6262C">
              <w:rPr>
                <w:i/>
                <w:iCs/>
                <w:sz w:val="18"/>
                <w:szCs w:val="18"/>
              </w:rPr>
              <w:t xml:space="preserve">, VSM, 6Sigma, SMED OEE, </w:t>
            </w:r>
            <w:proofErr w:type="spellStart"/>
            <w:r w:rsidRPr="00B6262C">
              <w:rPr>
                <w:i/>
                <w:iCs/>
                <w:sz w:val="18"/>
                <w:szCs w:val="18"/>
              </w:rPr>
              <w:t>Hoshin</w:t>
            </w:r>
            <w:proofErr w:type="spellEnd"/>
            <w:r w:rsidRPr="00B6262C">
              <w:rPr>
                <w:i/>
                <w:iCs/>
                <w:sz w:val="18"/>
                <w:szCs w:val="18"/>
              </w:rPr>
              <w:t xml:space="preserve"> </w:t>
            </w:r>
            <w:proofErr w:type="spellStart"/>
            <w:r w:rsidRPr="00B6262C">
              <w:rPr>
                <w:i/>
                <w:iCs/>
                <w:sz w:val="18"/>
                <w:szCs w:val="18"/>
              </w:rPr>
              <w:t>Kanri</w:t>
            </w:r>
            <w:proofErr w:type="spellEnd"/>
            <w:r w:rsidRPr="00B6262C">
              <w:rPr>
                <w:i/>
                <w:iCs/>
                <w:sz w:val="18"/>
                <w:szCs w:val="18"/>
              </w:rPr>
              <w:t xml:space="preserve">, </w:t>
            </w:r>
            <w:proofErr w:type="spellStart"/>
            <w:r w:rsidRPr="00B6262C">
              <w:rPr>
                <w:i/>
                <w:iCs/>
                <w:sz w:val="18"/>
                <w:szCs w:val="18"/>
              </w:rPr>
              <w:t>Gemba</w:t>
            </w:r>
            <w:proofErr w:type="spellEnd"/>
            <w:r w:rsidRPr="00B6262C">
              <w:rPr>
                <w:i/>
                <w:iCs/>
                <w:sz w:val="18"/>
                <w:szCs w:val="18"/>
              </w:rPr>
              <w:t>, JIT, TPS, PDCA.</w:t>
            </w:r>
            <w:r w:rsidRPr="00B6262C">
              <w:rPr>
                <w:sz w:val="18"/>
                <w:szCs w:val="18"/>
              </w:rPr>
              <w:t xml:space="preserve"> </w:t>
            </w:r>
            <w:proofErr w:type="spellStart"/>
            <w:r w:rsidRPr="00B6262C">
              <w:rPr>
                <w:sz w:val="18"/>
                <w:szCs w:val="18"/>
              </w:rPr>
              <w:t>Boca</w:t>
            </w:r>
            <w:proofErr w:type="spellEnd"/>
            <w:r w:rsidRPr="00B6262C">
              <w:rPr>
                <w:sz w:val="18"/>
                <w:szCs w:val="18"/>
              </w:rPr>
              <w:t xml:space="preserve"> </w:t>
            </w:r>
            <w:proofErr w:type="spellStart"/>
            <w:r w:rsidRPr="00B6262C">
              <w:rPr>
                <w:sz w:val="18"/>
                <w:szCs w:val="18"/>
              </w:rPr>
              <w:t>Raton</w:t>
            </w:r>
            <w:proofErr w:type="spellEnd"/>
            <w:r w:rsidRPr="00B6262C">
              <w:rPr>
                <w:sz w:val="18"/>
                <w:szCs w:val="18"/>
              </w:rPr>
              <w:t xml:space="preserve">: </w:t>
            </w:r>
            <w:proofErr w:type="spellStart"/>
            <w:r w:rsidRPr="00B6262C">
              <w:rPr>
                <w:sz w:val="18"/>
                <w:szCs w:val="18"/>
              </w:rPr>
              <w:t>American</w:t>
            </w:r>
            <w:proofErr w:type="spellEnd"/>
            <w:r w:rsidRPr="00B6262C">
              <w:rPr>
                <w:sz w:val="18"/>
                <w:szCs w:val="18"/>
              </w:rPr>
              <w:t xml:space="preserve"> </w:t>
            </w:r>
            <w:proofErr w:type="spellStart"/>
            <w:r w:rsidRPr="00B6262C">
              <w:rPr>
                <w:sz w:val="18"/>
                <w:szCs w:val="18"/>
              </w:rPr>
              <w:t>Lean</w:t>
            </w:r>
            <w:proofErr w:type="spellEnd"/>
            <w:r w:rsidRPr="00B6262C">
              <w:rPr>
                <w:sz w:val="18"/>
                <w:szCs w:val="18"/>
              </w:rPr>
              <w:t xml:space="preserve"> SD, 2016</w:t>
            </w:r>
            <w:r w:rsidR="001D0E7B" w:rsidRPr="00B6262C">
              <w:rPr>
                <w:sz w:val="18"/>
                <w:szCs w:val="18"/>
              </w:rPr>
              <w:t>.</w:t>
            </w:r>
            <w:r w:rsidRPr="00B6262C">
              <w:rPr>
                <w:sz w:val="18"/>
                <w:szCs w:val="18"/>
              </w:rPr>
              <w:t xml:space="preserve"> 132 s. ISBN 978-15-393-2294-8.</w:t>
            </w:r>
          </w:p>
          <w:p w14:paraId="2EFE2197" w14:textId="77777777" w:rsidR="00816CB0" w:rsidRPr="00B6262C" w:rsidRDefault="00EF7DD6" w:rsidP="00EF7DD6">
            <w:pPr>
              <w:jc w:val="both"/>
              <w:rPr>
                <w:sz w:val="18"/>
                <w:szCs w:val="18"/>
              </w:rPr>
            </w:pPr>
            <w:r w:rsidRPr="00B6262C">
              <w:rPr>
                <w:sz w:val="18"/>
                <w:szCs w:val="18"/>
              </w:rPr>
              <w:t xml:space="preserve">ROTHER, M. </w:t>
            </w:r>
            <w:r w:rsidRPr="00B6262C">
              <w:rPr>
                <w:i/>
                <w:iCs/>
                <w:sz w:val="18"/>
                <w:szCs w:val="18"/>
              </w:rPr>
              <w:t>Toyota kata: systematickým vedením lidí k výjimečným výsledkům</w:t>
            </w:r>
            <w:r w:rsidRPr="00B6262C">
              <w:rPr>
                <w:sz w:val="18"/>
                <w:szCs w:val="18"/>
              </w:rPr>
              <w:t xml:space="preserve">. Praha: Grada </w:t>
            </w:r>
            <w:proofErr w:type="spellStart"/>
            <w:r w:rsidRPr="00B6262C">
              <w:rPr>
                <w:sz w:val="18"/>
                <w:szCs w:val="18"/>
              </w:rPr>
              <w:t>Publishing</w:t>
            </w:r>
            <w:proofErr w:type="spellEnd"/>
            <w:r w:rsidRPr="00B6262C">
              <w:rPr>
                <w:sz w:val="18"/>
                <w:szCs w:val="18"/>
              </w:rPr>
              <w:t>, 2017</w:t>
            </w:r>
            <w:r w:rsidR="001D0E7B" w:rsidRPr="00B6262C">
              <w:rPr>
                <w:sz w:val="18"/>
                <w:szCs w:val="18"/>
              </w:rPr>
              <w:t xml:space="preserve">. </w:t>
            </w:r>
            <w:r w:rsidRPr="00B6262C">
              <w:rPr>
                <w:sz w:val="18"/>
                <w:szCs w:val="18"/>
              </w:rPr>
              <w:t>285 s. ISBN 978-80-271-0435-2.</w:t>
            </w:r>
          </w:p>
          <w:p w14:paraId="665B58AC" w14:textId="69BF8F2A" w:rsidR="00B6262C" w:rsidRPr="00B6262C" w:rsidRDefault="00B6262C" w:rsidP="00B6262C">
            <w:pPr>
              <w:spacing w:line="256" w:lineRule="auto"/>
              <w:jc w:val="both"/>
              <w:rPr>
                <w:sz w:val="18"/>
                <w:szCs w:val="18"/>
                <w:lang w:eastAsia="en-US"/>
              </w:rPr>
            </w:pPr>
            <w:r w:rsidRPr="00B6262C">
              <w:rPr>
                <w:color w:val="212529"/>
                <w:sz w:val="18"/>
                <w:szCs w:val="18"/>
                <w:shd w:val="clear" w:color="auto" w:fill="FFFFFF"/>
                <w:lang w:eastAsia="en-US"/>
              </w:rPr>
              <w:t>BRUNET-THORNTON, R</w:t>
            </w:r>
            <w:r>
              <w:rPr>
                <w:color w:val="212529"/>
                <w:sz w:val="18"/>
                <w:szCs w:val="18"/>
                <w:shd w:val="clear" w:color="auto" w:fill="FFFFFF"/>
                <w:lang w:eastAsia="en-US"/>
              </w:rPr>
              <w:t xml:space="preserve">., </w:t>
            </w:r>
            <w:r w:rsidRPr="00B6262C">
              <w:rPr>
                <w:color w:val="212529"/>
                <w:sz w:val="18"/>
                <w:szCs w:val="18"/>
                <w:shd w:val="clear" w:color="auto" w:fill="FFFFFF"/>
                <w:lang w:eastAsia="en-US"/>
              </w:rPr>
              <w:t>MARTINEZ</w:t>
            </w:r>
            <w:r>
              <w:rPr>
                <w:color w:val="212529"/>
                <w:sz w:val="18"/>
                <w:szCs w:val="18"/>
                <w:shd w:val="clear" w:color="auto" w:fill="FFFFFF"/>
                <w:lang w:eastAsia="en-US"/>
              </w:rPr>
              <w:t>, F</w:t>
            </w:r>
            <w:r w:rsidRPr="00B6262C">
              <w:rPr>
                <w:color w:val="212529"/>
                <w:sz w:val="18"/>
                <w:szCs w:val="18"/>
                <w:shd w:val="clear" w:color="auto" w:fill="FFFFFF"/>
                <w:lang w:eastAsia="en-US"/>
              </w:rPr>
              <w:t>. </w:t>
            </w:r>
            <w:proofErr w:type="spellStart"/>
            <w:r w:rsidRPr="00B6262C">
              <w:rPr>
                <w:i/>
                <w:iCs/>
                <w:sz w:val="18"/>
                <w:szCs w:val="18"/>
                <w:lang w:eastAsia="en-US"/>
              </w:rPr>
              <w:t>Analyzing</w:t>
            </w:r>
            <w:proofErr w:type="spellEnd"/>
            <w:r w:rsidRPr="00B6262C">
              <w:rPr>
                <w:i/>
                <w:iCs/>
                <w:sz w:val="18"/>
                <w:szCs w:val="18"/>
                <w:lang w:eastAsia="en-US"/>
              </w:rPr>
              <w:t xml:space="preserve"> </w:t>
            </w:r>
            <w:proofErr w:type="spellStart"/>
            <w:r w:rsidRPr="00B6262C">
              <w:rPr>
                <w:i/>
                <w:iCs/>
                <w:sz w:val="18"/>
                <w:szCs w:val="18"/>
                <w:lang w:eastAsia="en-US"/>
              </w:rPr>
              <w:t>the</w:t>
            </w:r>
            <w:proofErr w:type="spellEnd"/>
            <w:r w:rsidRPr="00B6262C">
              <w:rPr>
                <w:i/>
                <w:iCs/>
                <w:sz w:val="18"/>
                <w:szCs w:val="18"/>
                <w:lang w:eastAsia="en-US"/>
              </w:rPr>
              <w:t xml:space="preserve"> </w:t>
            </w:r>
            <w:proofErr w:type="spellStart"/>
            <w:r w:rsidRPr="00B6262C">
              <w:rPr>
                <w:i/>
                <w:iCs/>
                <w:sz w:val="18"/>
                <w:szCs w:val="18"/>
                <w:lang w:eastAsia="en-US"/>
              </w:rPr>
              <w:t>Impacts</w:t>
            </w:r>
            <w:proofErr w:type="spellEnd"/>
            <w:r w:rsidRPr="00B6262C">
              <w:rPr>
                <w:i/>
                <w:iCs/>
                <w:sz w:val="18"/>
                <w:szCs w:val="18"/>
                <w:lang w:eastAsia="en-US"/>
              </w:rPr>
              <w:t xml:space="preserve"> </w:t>
            </w:r>
            <w:proofErr w:type="spellStart"/>
            <w:r w:rsidRPr="00B6262C">
              <w:rPr>
                <w:i/>
                <w:iCs/>
                <w:sz w:val="18"/>
                <w:szCs w:val="18"/>
                <w:lang w:eastAsia="en-US"/>
              </w:rPr>
              <w:t>of</w:t>
            </w:r>
            <w:proofErr w:type="spellEnd"/>
            <w:r w:rsidRPr="00B6262C">
              <w:rPr>
                <w:i/>
                <w:iCs/>
                <w:sz w:val="18"/>
                <w:szCs w:val="18"/>
                <w:lang w:eastAsia="en-US"/>
              </w:rPr>
              <w:t xml:space="preserve"> </w:t>
            </w:r>
            <w:proofErr w:type="spellStart"/>
            <w:r w:rsidRPr="00B6262C">
              <w:rPr>
                <w:i/>
                <w:iCs/>
                <w:sz w:val="18"/>
                <w:szCs w:val="18"/>
                <w:lang w:eastAsia="en-US"/>
              </w:rPr>
              <w:t>Industry</w:t>
            </w:r>
            <w:proofErr w:type="spellEnd"/>
            <w:r w:rsidRPr="00B6262C">
              <w:rPr>
                <w:i/>
                <w:iCs/>
                <w:sz w:val="18"/>
                <w:szCs w:val="18"/>
                <w:lang w:eastAsia="en-US"/>
              </w:rPr>
              <w:t xml:space="preserve"> 4.0 in </w:t>
            </w:r>
            <w:proofErr w:type="spellStart"/>
            <w:r w:rsidRPr="00B6262C">
              <w:rPr>
                <w:i/>
                <w:iCs/>
                <w:sz w:val="18"/>
                <w:szCs w:val="18"/>
                <w:lang w:eastAsia="en-US"/>
              </w:rPr>
              <w:t>Modern</w:t>
            </w:r>
            <w:proofErr w:type="spellEnd"/>
            <w:r w:rsidRPr="00B6262C">
              <w:rPr>
                <w:i/>
                <w:iCs/>
                <w:sz w:val="18"/>
                <w:szCs w:val="18"/>
                <w:lang w:eastAsia="en-US"/>
              </w:rPr>
              <w:t xml:space="preserve"> Business </w:t>
            </w:r>
            <w:proofErr w:type="spellStart"/>
            <w:r w:rsidRPr="00B6262C">
              <w:rPr>
                <w:i/>
                <w:iCs/>
                <w:sz w:val="18"/>
                <w:szCs w:val="18"/>
                <w:lang w:eastAsia="en-US"/>
              </w:rPr>
              <w:t>Environments</w:t>
            </w:r>
            <w:proofErr w:type="spellEnd"/>
            <w:r w:rsidRPr="00B6262C">
              <w:rPr>
                <w:sz w:val="18"/>
                <w:szCs w:val="18"/>
                <w:lang w:eastAsia="en-US"/>
              </w:rPr>
              <w:t xml:space="preserve">. 2018. ISBN 9781522534686. Dostupné z: </w:t>
            </w:r>
            <w:hyperlink r:id="rId69" w:history="1">
              <w:r w:rsidRPr="00B6262C">
                <w:rPr>
                  <w:rStyle w:val="Hypertextovodkaz"/>
                  <w:sz w:val="18"/>
                  <w:szCs w:val="18"/>
                  <w:lang w:eastAsia="en-US"/>
                </w:rPr>
                <w:t>http://search.ebscohost.com/login.aspx?direct=true&amp;db=nlebk&amp;an=1741764&amp;scope=site</w:t>
              </w:r>
            </w:hyperlink>
            <w:r w:rsidRPr="00B6262C">
              <w:rPr>
                <w:sz w:val="18"/>
                <w:szCs w:val="18"/>
                <w:lang w:eastAsia="en-US"/>
              </w:rPr>
              <w:t>.</w:t>
            </w:r>
          </w:p>
          <w:p w14:paraId="2F23B597" w14:textId="74E42D99" w:rsidR="00B6262C" w:rsidRPr="00B6262C" w:rsidRDefault="00B6262C" w:rsidP="00B6262C">
            <w:pPr>
              <w:spacing w:line="256" w:lineRule="auto"/>
              <w:jc w:val="both"/>
              <w:rPr>
                <w:sz w:val="18"/>
                <w:szCs w:val="18"/>
              </w:rPr>
            </w:pPr>
            <w:r w:rsidRPr="00B6262C">
              <w:rPr>
                <w:color w:val="212529"/>
                <w:sz w:val="18"/>
                <w:szCs w:val="18"/>
                <w:shd w:val="clear" w:color="auto" w:fill="FFFFFF"/>
                <w:lang w:eastAsia="en-US"/>
              </w:rPr>
              <w:t>ÁVILA</w:t>
            </w:r>
            <w:r>
              <w:rPr>
                <w:color w:val="212529"/>
                <w:sz w:val="18"/>
                <w:szCs w:val="18"/>
                <w:shd w:val="clear" w:color="auto" w:fill="FFFFFF"/>
                <w:lang w:eastAsia="en-US"/>
              </w:rPr>
              <w:t>, P.S</w:t>
            </w:r>
            <w:r w:rsidRPr="00B6262C">
              <w:rPr>
                <w:color w:val="212529"/>
                <w:sz w:val="18"/>
                <w:szCs w:val="18"/>
                <w:shd w:val="clear" w:color="auto" w:fill="FFFFFF"/>
                <w:lang w:eastAsia="en-US"/>
              </w:rPr>
              <w:t>. </w:t>
            </w:r>
            <w:proofErr w:type="spellStart"/>
            <w:r w:rsidRPr="00B6262C">
              <w:rPr>
                <w:i/>
                <w:iCs/>
                <w:sz w:val="18"/>
                <w:szCs w:val="18"/>
                <w:lang w:eastAsia="en-US"/>
              </w:rPr>
              <w:t>Technological</w:t>
            </w:r>
            <w:proofErr w:type="spellEnd"/>
            <w:r w:rsidRPr="00B6262C">
              <w:rPr>
                <w:i/>
                <w:iCs/>
                <w:sz w:val="18"/>
                <w:szCs w:val="18"/>
                <w:lang w:eastAsia="en-US"/>
              </w:rPr>
              <w:t xml:space="preserve"> </w:t>
            </w:r>
            <w:proofErr w:type="spellStart"/>
            <w:r w:rsidRPr="00B6262C">
              <w:rPr>
                <w:i/>
                <w:iCs/>
                <w:sz w:val="18"/>
                <w:szCs w:val="18"/>
                <w:lang w:eastAsia="en-US"/>
              </w:rPr>
              <w:t>Developments</w:t>
            </w:r>
            <w:proofErr w:type="spellEnd"/>
            <w:r w:rsidRPr="00B6262C">
              <w:rPr>
                <w:i/>
                <w:iCs/>
                <w:sz w:val="18"/>
                <w:szCs w:val="18"/>
                <w:lang w:eastAsia="en-US"/>
              </w:rPr>
              <w:t xml:space="preserve"> in </w:t>
            </w:r>
            <w:proofErr w:type="spellStart"/>
            <w:r w:rsidRPr="00B6262C">
              <w:rPr>
                <w:i/>
                <w:iCs/>
                <w:sz w:val="18"/>
                <w:szCs w:val="18"/>
                <w:lang w:eastAsia="en-US"/>
              </w:rPr>
              <w:t>Industry</w:t>
            </w:r>
            <w:proofErr w:type="spellEnd"/>
            <w:r w:rsidRPr="00B6262C">
              <w:rPr>
                <w:i/>
                <w:iCs/>
                <w:sz w:val="18"/>
                <w:szCs w:val="18"/>
                <w:lang w:eastAsia="en-US"/>
              </w:rPr>
              <w:t xml:space="preserve"> 4.0 </w:t>
            </w:r>
            <w:proofErr w:type="spellStart"/>
            <w:r w:rsidRPr="00B6262C">
              <w:rPr>
                <w:i/>
                <w:iCs/>
                <w:sz w:val="18"/>
                <w:szCs w:val="18"/>
                <w:lang w:eastAsia="en-US"/>
              </w:rPr>
              <w:t>for</w:t>
            </w:r>
            <w:proofErr w:type="spellEnd"/>
            <w:r w:rsidRPr="00B6262C">
              <w:rPr>
                <w:i/>
                <w:iCs/>
                <w:sz w:val="18"/>
                <w:szCs w:val="18"/>
                <w:lang w:eastAsia="en-US"/>
              </w:rPr>
              <w:t xml:space="preserve"> Business </w:t>
            </w:r>
            <w:proofErr w:type="spellStart"/>
            <w:r w:rsidRPr="00B6262C">
              <w:rPr>
                <w:i/>
                <w:iCs/>
                <w:sz w:val="18"/>
                <w:szCs w:val="18"/>
                <w:lang w:eastAsia="en-US"/>
              </w:rPr>
              <w:t>Applications</w:t>
            </w:r>
            <w:proofErr w:type="spellEnd"/>
            <w:r w:rsidRPr="00B6262C">
              <w:rPr>
                <w:sz w:val="18"/>
                <w:szCs w:val="18"/>
                <w:lang w:eastAsia="en-US"/>
              </w:rPr>
              <w:t xml:space="preserve">. 2018. ISBN 9781522549369. Dostupné z: </w:t>
            </w:r>
            <w:hyperlink r:id="rId70" w:history="1">
              <w:r w:rsidRPr="00B6262C">
                <w:rPr>
                  <w:rStyle w:val="Hypertextovodkaz"/>
                  <w:sz w:val="18"/>
                  <w:szCs w:val="18"/>
                  <w:lang w:eastAsia="en-US"/>
                </w:rPr>
                <w:t>http://search.ebscohost.com/login.aspx?direct=true&amp;db=nlebk&amp;an=1866496&amp;scope=site</w:t>
              </w:r>
            </w:hyperlink>
            <w:r w:rsidRPr="00B6262C">
              <w:rPr>
                <w:sz w:val="18"/>
                <w:szCs w:val="18"/>
                <w:lang w:eastAsia="en-US"/>
              </w:rPr>
              <w:t>.</w:t>
            </w:r>
          </w:p>
        </w:tc>
      </w:tr>
      <w:tr w:rsidR="00816CB0" w14:paraId="63841487" w14:textId="77777777" w:rsidTr="000C4A98">
        <w:tc>
          <w:tcPr>
            <w:tcW w:w="10106" w:type="dxa"/>
            <w:gridSpan w:val="23"/>
            <w:tcBorders>
              <w:top w:val="single" w:sz="12" w:space="0" w:color="auto"/>
              <w:left w:val="single" w:sz="2" w:space="0" w:color="auto"/>
              <w:bottom w:val="single" w:sz="2" w:space="0" w:color="auto"/>
              <w:right w:val="single" w:sz="2" w:space="0" w:color="auto"/>
            </w:tcBorders>
            <w:shd w:val="clear" w:color="auto" w:fill="F7CAAC"/>
          </w:tcPr>
          <w:p w14:paraId="230DCD27" w14:textId="77777777" w:rsidR="00816CB0" w:rsidRPr="00EF7DD6" w:rsidRDefault="00816CB0" w:rsidP="00816CB0">
            <w:pPr>
              <w:jc w:val="center"/>
              <w:rPr>
                <w:b/>
                <w:sz w:val="19"/>
                <w:szCs w:val="19"/>
              </w:rPr>
            </w:pPr>
            <w:r w:rsidRPr="00EF7DD6">
              <w:rPr>
                <w:b/>
                <w:sz w:val="19"/>
                <w:szCs w:val="19"/>
              </w:rPr>
              <w:t>Informace ke kombinované nebo distanční formě</w:t>
            </w:r>
          </w:p>
        </w:tc>
      </w:tr>
      <w:tr w:rsidR="00816CB0" w14:paraId="594CD6A1" w14:textId="77777777" w:rsidTr="000C4A98">
        <w:tc>
          <w:tcPr>
            <w:tcW w:w="5038" w:type="dxa"/>
            <w:gridSpan w:val="10"/>
            <w:tcBorders>
              <w:top w:val="single" w:sz="2" w:space="0" w:color="auto"/>
            </w:tcBorders>
            <w:shd w:val="clear" w:color="auto" w:fill="F7CAAC"/>
          </w:tcPr>
          <w:p w14:paraId="5D146432" w14:textId="77777777" w:rsidR="00816CB0" w:rsidRPr="00EF7DD6" w:rsidRDefault="00816CB0" w:rsidP="00816CB0">
            <w:pPr>
              <w:jc w:val="both"/>
              <w:rPr>
                <w:sz w:val="19"/>
                <w:szCs w:val="19"/>
              </w:rPr>
            </w:pPr>
            <w:r w:rsidRPr="00EF7DD6">
              <w:rPr>
                <w:b/>
                <w:sz w:val="19"/>
                <w:szCs w:val="19"/>
              </w:rPr>
              <w:t>Rozsah konzultací (soustředění)</w:t>
            </w:r>
          </w:p>
        </w:tc>
        <w:tc>
          <w:tcPr>
            <w:tcW w:w="889" w:type="dxa"/>
            <w:gridSpan w:val="2"/>
            <w:tcBorders>
              <w:top w:val="single" w:sz="2" w:space="0" w:color="auto"/>
            </w:tcBorders>
          </w:tcPr>
          <w:p w14:paraId="7254B43E" w14:textId="77777777" w:rsidR="00816CB0" w:rsidRPr="00EF7DD6" w:rsidRDefault="00816CB0" w:rsidP="00816CB0">
            <w:pPr>
              <w:jc w:val="both"/>
              <w:rPr>
                <w:sz w:val="19"/>
                <w:szCs w:val="19"/>
              </w:rPr>
            </w:pPr>
          </w:p>
        </w:tc>
        <w:tc>
          <w:tcPr>
            <w:tcW w:w="4179" w:type="dxa"/>
            <w:gridSpan w:val="11"/>
            <w:tcBorders>
              <w:top w:val="single" w:sz="2" w:space="0" w:color="auto"/>
            </w:tcBorders>
            <w:shd w:val="clear" w:color="auto" w:fill="F7CAAC"/>
          </w:tcPr>
          <w:p w14:paraId="3693A5CF" w14:textId="77777777" w:rsidR="00816CB0" w:rsidRPr="00EF7DD6" w:rsidRDefault="00816CB0" w:rsidP="00816CB0">
            <w:pPr>
              <w:jc w:val="both"/>
              <w:rPr>
                <w:b/>
                <w:sz w:val="19"/>
                <w:szCs w:val="19"/>
              </w:rPr>
            </w:pPr>
            <w:r w:rsidRPr="00EF7DD6">
              <w:rPr>
                <w:b/>
                <w:sz w:val="19"/>
                <w:szCs w:val="19"/>
              </w:rPr>
              <w:t xml:space="preserve">hodin </w:t>
            </w:r>
          </w:p>
        </w:tc>
      </w:tr>
      <w:tr w:rsidR="00816CB0" w14:paraId="7A65AD1A" w14:textId="77777777" w:rsidTr="000C4A98">
        <w:tc>
          <w:tcPr>
            <w:tcW w:w="10106" w:type="dxa"/>
            <w:gridSpan w:val="23"/>
            <w:shd w:val="clear" w:color="auto" w:fill="F7CAAC"/>
          </w:tcPr>
          <w:p w14:paraId="73D2D5EC" w14:textId="77777777" w:rsidR="00816CB0" w:rsidRPr="00EF7DD6" w:rsidRDefault="00816CB0" w:rsidP="00816CB0">
            <w:pPr>
              <w:jc w:val="both"/>
              <w:rPr>
                <w:b/>
                <w:sz w:val="19"/>
                <w:szCs w:val="19"/>
              </w:rPr>
            </w:pPr>
            <w:r w:rsidRPr="00EF7DD6">
              <w:rPr>
                <w:b/>
                <w:sz w:val="19"/>
                <w:szCs w:val="19"/>
              </w:rPr>
              <w:t>Informace o způsobu kontaktu s vyučujícím</w:t>
            </w:r>
          </w:p>
        </w:tc>
      </w:tr>
      <w:tr w:rsidR="00816CB0" w14:paraId="1B4240E9" w14:textId="77777777" w:rsidTr="00B6262C">
        <w:trPr>
          <w:trHeight w:val="1266"/>
        </w:trPr>
        <w:tc>
          <w:tcPr>
            <w:tcW w:w="10106" w:type="dxa"/>
            <w:gridSpan w:val="23"/>
          </w:tcPr>
          <w:p w14:paraId="59C35371" w14:textId="77777777" w:rsidR="00B6262C" w:rsidRDefault="00816CB0" w:rsidP="00816CB0">
            <w:pPr>
              <w:pStyle w:val="xxmsonormal"/>
              <w:shd w:val="clear" w:color="auto" w:fill="FFFFFF"/>
              <w:spacing w:before="0" w:beforeAutospacing="0" w:after="0" w:afterAutospacing="0"/>
              <w:jc w:val="both"/>
              <w:rPr>
                <w:color w:val="000000"/>
                <w:sz w:val="18"/>
                <w:szCs w:val="18"/>
              </w:rPr>
            </w:pPr>
            <w:r w:rsidRPr="00B6262C">
              <w:rPr>
                <w:color w:val="000000"/>
                <w:sz w:val="18"/>
                <w:szCs w:val="18"/>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2D4B1548" w14:textId="09533FCD" w:rsidR="00816CB0" w:rsidRPr="00B6262C" w:rsidRDefault="00816CB0" w:rsidP="00816CB0">
            <w:pPr>
              <w:pStyle w:val="xxmsonormal"/>
              <w:shd w:val="clear" w:color="auto" w:fill="FFFFFF"/>
              <w:spacing w:before="0" w:beforeAutospacing="0" w:after="0" w:afterAutospacing="0"/>
              <w:jc w:val="both"/>
              <w:rPr>
                <w:color w:val="000000"/>
                <w:sz w:val="10"/>
                <w:szCs w:val="10"/>
              </w:rPr>
            </w:pPr>
            <w:r w:rsidRPr="00B6262C">
              <w:rPr>
                <w:color w:val="000000"/>
                <w:sz w:val="18"/>
                <w:szCs w:val="18"/>
              </w:rPr>
              <w:t> </w:t>
            </w:r>
          </w:p>
          <w:p w14:paraId="347C2FCB" w14:textId="60583085" w:rsidR="00EF7DD6" w:rsidRPr="00EF7DD6" w:rsidRDefault="00816CB0" w:rsidP="00EF7DD6">
            <w:pPr>
              <w:pStyle w:val="xxmsonormal"/>
              <w:shd w:val="clear" w:color="auto" w:fill="FFFFFF"/>
              <w:spacing w:before="0" w:beforeAutospacing="0" w:after="0" w:afterAutospacing="0"/>
              <w:rPr>
                <w:sz w:val="19"/>
                <w:szCs w:val="19"/>
              </w:rPr>
            </w:pPr>
            <w:r w:rsidRPr="00B6262C">
              <w:rPr>
                <w:color w:val="000000"/>
                <w:sz w:val="18"/>
                <w:szCs w:val="18"/>
              </w:rPr>
              <w:t xml:space="preserve">Možnosti komunikace s vyučujícím: </w:t>
            </w:r>
            <w:hyperlink r:id="rId71" w:history="1">
              <w:r w:rsidRPr="00B6262C">
                <w:rPr>
                  <w:rStyle w:val="Hypertextovodkaz"/>
                  <w:sz w:val="18"/>
                  <w:szCs w:val="18"/>
                </w:rPr>
                <w:t>tucek@utb.cz</w:t>
              </w:r>
            </w:hyperlink>
            <w:r w:rsidRPr="00B6262C">
              <w:rPr>
                <w:color w:val="000000"/>
                <w:sz w:val="18"/>
                <w:szCs w:val="18"/>
              </w:rPr>
              <w:t>, 576 032</w:t>
            </w:r>
            <w:r w:rsidR="00EF7DD6" w:rsidRPr="00B6262C">
              <w:rPr>
                <w:color w:val="000000"/>
                <w:sz w:val="18"/>
                <w:szCs w:val="18"/>
              </w:rPr>
              <w:t> </w:t>
            </w:r>
            <w:r w:rsidRPr="00B6262C">
              <w:rPr>
                <w:color w:val="000000"/>
                <w:sz w:val="18"/>
                <w:szCs w:val="18"/>
              </w:rPr>
              <w:t>670.</w:t>
            </w:r>
          </w:p>
        </w:tc>
      </w:tr>
      <w:tr w:rsidR="00816CB0" w14:paraId="58CC7D3E" w14:textId="77777777" w:rsidTr="000C4A98">
        <w:trPr>
          <w:gridAfter w:val="1"/>
          <w:wAfter w:w="41" w:type="dxa"/>
        </w:trPr>
        <w:tc>
          <w:tcPr>
            <w:tcW w:w="10065" w:type="dxa"/>
            <w:gridSpan w:val="22"/>
            <w:tcBorders>
              <w:bottom w:val="double" w:sz="4" w:space="0" w:color="auto"/>
            </w:tcBorders>
            <w:shd w:val="clear" w:color="auto" w:fill="BDD6EE"/>
          </w:tcPr>
          <w:p w14:paraId="02CEF653" w14:textId="71B55491" w:rsidR="00816CB0" w:rsidRDefault="00816CB0" w:rsidP="00816CB0">
            <w:pPr>
              <w:jc w:val="both"/>
              <w:rPr>
                <w:b/>
                <w:sz w:val="28"/>
              </w:rPr>
            </w:pPr>
            <w:r>
              <w:br w:type="page"/>
            </w:r>
            <w:r>
              <w:br w:type="page"/>
            </w:r>
            <w:r>
              <w:rPr>
                <w:b/>
                <w:sz w:val="28"/>
              </w:rPr>
              <w:t>B-III – Charakteristika studijního předmětu</w:t>
            </w:r>
          </w:p>
        </w:tc>
      </w:tr>
      <w:tr w:rsidR="00816CB0" w14:paraId="3DA5403F" w14:textId="77777777" w:rsidTr="000C4A98">
        <w:trPr>
          <w:gridAfter w:val="1"/>
          <w:wAfter w:w="41" w:type="dxa"/>
        </w:trPr>
        <w:tc>
          <w:tcPr>
            <w:tcW w:w="3403" w:type="dxa"/>
            <w:gridSpan w:val="3"/>
            <w:tcBorders>
              <w:top w:val="double" w:sz="4" w:space="0" w:color="auto"/>
            </w:tcBorders>
            <w:shd w:val="clear" w:color="auto" w:fill="F7CAAC"/>
          </w:tcPr>
          <w:p w14:paraId="37EDA6BB" w14:textId="77777777" w:rsidR="00816CB0" w:rsidRDefault="00816CB0" w:rsidP="00816CB0">
            <w:pPr>
              <w:jc w:val="both"/>
              <w:rPr>
                <w:b/>
              </w:rPr>
            </w:pPr>
            <w:r>
              <w:rPr>
                <w:b/>
              </w:rPr>
              <w:t>Název studijního předmětu</w:t>
            </w:r>
          </w:p>
        </w:tc>
        <w:tc>
          <w:tcPr>
            <w:tcW w:w="6662" w:type="dxa"/>
            <w:gridSpan w:val="19"/>
            <w:tcBorders>
              <w:top w:val="double" w:sz="4" w:space="0" w:color="auto"/>
            </w:tcBorders>
          </w:tcPr>
          <w:p w14:paraId="332215A6" w14:textId="3C5C1251" w:rsidR="00816CB0" w:rsidRPr="00F87F75" w:rsidRDefault="00816CB0" w:rsidP="00816CB0">
            <w:pPr>
              <w:jc w:val="both"/>
              <w:rPr>
                <w:b/>
                <w:bCs/>
              </w:rPr>
            </w:pPr>
            <w:bookmarkStart w:id="252" w:name="Procesni_inzenyrstvi"/>
            <w:r w:rsidRPr="00F855FC">
              <w:rPr>
                <w:b/>
                <w:bCs/>
                <w:spacing w:val="-2"/>
              </w:rPr>
              <w:t>Procesní inženýrství</w:t>
            </w:r>
            <w:bookmarkEnd w:id="252"/>
          </w:p>
        </w:tc>
      </w:tr>
      <w:tr w:rsidR="00816CB0" w14:paraId="2F1EAED9" w14:textId="77777777" w:rsidTr="000C4A98">
        <w:trPr>
          <w:gridAfter w:val="1"/>
          <w:wAfter w:w="41" w:type="dxa"/>
        </w:trPr>
        <w:tc>
          <w:tcPr>
            <w:tcW w:w="3403" w:type="dxa"/>
            <w:gridSpan w:val="3"/>
            <w:shd w:val="clear" w:color="auto" w:fill="F7CAAC"/>
          </w:tcPr>
          <w:p w14:paraId="079E7A8C" w14:textId="77777777" w:rsidR="00816CB0" w:rsidRDefault="00816CB0" w:rsidP="00816CB0">
            <w:pPr>
              <w:jc w:val="both"/>
              <w:rPr>
                <w:b/>
              </w:rPr>
            </w:pPr>
            <w:r>
              <w:rPr>
                <w:b/>
              </w:rPr>
              <w:t>Typ předmětu</w:t>
            </w:r>
          </w:p>
        </w:tc>
        <w:tc>
          <w:tcPr>
            <w:tcW w:w="3089" w:type="dxa"/>
            <w:gridSpan w:val="10"/>
          </w:tcPr>
          <w:p w14:paraId="65CFEF2D" w14:textId="336B7A29" w:rsidR="00816CB0" w:rsidRDefault="00096807" w:rsidP="00816CB0">
            <w:pPr>
              <w:jc w:val="both"/>
            </w:pPr>
            <w:ins w:id="253" w:author="Michal Staněk" w:date="2021-03-30T13:45:00Z">
              <w:r w:rsidRPr="00096807">
                <w:t>volitelný</w:t>
              </w:r>
            </w:ins>
          </w:p>
        </w:tc>
        <w:tc>
          <w:tcPr>
            <w:tcW w:w="2695" w:type="dxa"/>
            <w:gridSpan w:val="6"/>
            <w:shd w:val="clear" w:color="auto" w:fill="F7CAAC"/>
          </w:tcPr>
          <w:p w14:paraId="75177287" w14:textId="77777777" w:rsidR="00816CB0" w:rsidRDefault="00816CB0" w:rsidP="00816CB0">
            <w:pPr>
              <w:jc w:val="both"/>
            </w:pPr>
            <w:r>
              <w:rPr>
                <w:b/>
              </w:rPr>
              <w:t>doporučený ročník / semestr</w:t>
            </w:r>
          </w:p>
        </w:tc>
        <w:tc>
          <w:tcPr>
            <w:tcW w:w="878" w:type="dxa"/>
            <w:gridSpan w:val="3"/>
          </w:tcPr>
          <w:p w14:paraId="1F919570" w14:textId="77777777" w:rsidR="00816CB0" w:rsidRDefault="00816CB0" w:rsidP="00816CB0">
            <w:pPr>
              <w:jc w:val="both"/>
            </w:pPr>
          </w:p>
        </w:tc>
      </w:tr>
      <w:tr w:rsidR="00816CB0" w14:paraId="2B6671B5" w14:textId="77777777" w:rsidTr="000C4A98">
        <w:trPr>
          <w:gridAfter w:val="1"/>
          <w:wAfter w:w="41" w:type="dxa"/>
        </w:trPr>
        <w:tc>
          <w:tcPr>
            <w:tcW w:w="3403" w:type="dxa"/>
            <w:gridSpan w:val="3"/>
            <w:shd w:val="clear" w:color="auto" w:fill="F7CAAC"/>
          </w:tcPr>
          <w:p w14:paraId="47268769" w14:textId="77777777" w:rsidR="00816CB0" w:rsidRDefault="00816CB0" w:rsidP="00816CB0">
            <w:pPr>
              <w:jc w:val="both"/>
              <w:rPr>
                <w:b/>
              </w:rPr>
            </w:pPr>
            <w:r>
              <w:rPr>
                <w:b/>
              </w:rPr>
              <w:t>Rozsah studijního předmětu</w:t>
            </w:r>
          </w:p>
        </w:tc>
        <w:tc>
          <w:tcPr>
            <w:tcW w:w="1384" w:type="dxa"/>
            <w:gridSpan w:val="5"/>
          </w:tcPr>
          <w:p w14:paraId="2C25930C" w14:textId="77777777" w:rsidR="00816CB0" w:rsidRDefault="00816CB0" w:rsidP="00816CB0">
            <w:pPr>
              <w:jc w:val="both"/>
            </w:pPr>
          </w:p>
        </w:tc>
        <w:tc>
          <w:tcPr>
            <w:tcW w:w="889" w:type="dxa"/>
            <w:gridSpan w:val="3"/>
            <w:shd w:val="clear" w:color="auto" w:fill="F7CAAC"/>
          </w:tcPr>
          <w:p w14:paraId="38870D46" w14:textId="77777777" w:rsidR="00816CB0" w:rsidRDefault="00816CB0" w:rsidP="00816CB0">
            <w:pPr>
              <w:jc w:val="both"/>
              <w:rPr>
                <w:b/>
              </w:rPr>
            </w:pPr>
            <w:r>
              <w:rPr>
                <w:b/>
              </w:rPr>
              <w:t xml:space="preserve">hod. </w:t>
            </w:r>
          </w:p>
        </w:tc>
        <w:tc>
          <w:tcPr>
            <w:tcW w:w="816" w:type="dxa"/>
            <w:gridSpan w:val="2"/>
          </w:tcPr>
          <w:p w14:paraId="30150F12" w14:textId="77777777" w:rsidR="00816CB0" w:rsidRDefault="00816CB0" w:rsidP="00816CB0">
            <w:pPr>
              <w:jc w:val="both"/>
            </w:pPr>
          </w:p>
        </w:tc>
        <w:tc>
          <w:tcPr>
            <w:tcW w:w="2156" w:type="dxa"/>
            <w:gridSpan w:val="4"/>
            <w:shd w:val="clear" w:color="auto" w:fill="F7CAAC"/>
          </w:tcPr>
          <w:p w14:paraId="32EFFACF" w14:textId="77777777" w:rsidR="00816CB0" w:rsidRDefault="00816CB0" w:rsidP="00816CB0">
            <w:pPr>
              <w:jc w:val="both"/>
              <w:rPr>
                <w:b/>
              </w:rPr>
            </w:pPr>
            <w:r>
              <w:rPr>
                <w:b/>
              </w:rPr>
              <w:t>kreditů</w:t>
            </w:r>
          </w:p>
        </w:tc>
        <w:tc>
          <w:tcPr>
            <w:tcW w:w="1417" w:type="dxa"/>
            <w:gridSpan w:val="5"/>
          </w:tcPr>
          <w:p w14:paraId="3B75A5CD" w14:textId="77777777" w:rsidR="00816CB0" w:rsidRDefault="00816CB0" w:rsidP="00816CB0">
            <w:pPr>
              <w:jc w:val="both"/>
            </w:pPr>
          </w:p>
        </w:tc>
      </w:tr>
      <w:tr w:rsidR="00816CB0" w14:paraId="39A6AC83" w14:textId="77777777" w:rsidTr="000C4A98">
        <w:trPr>
          <w:gridAfter w:val="1"/>
          <w:wAfter w:w="41" w:type="dxa"/>
        </w:trPr>
        <w:tc>
          <w:tcPr>
            <w:tcW w:w="3403" w:type="dxa"/>
            <w:gridSpan w:val="3"/>
            <w:shd w:val="clear" w:color="auto" w:fill="F7CAAC"/>
          </w:tcPr>
          <w:p w14:paraId="1424E421" w14:textId="77777777" w:rsidR="00816CB0" w:rsidRDefault="00816CB0" w:rsidP="00816CB0">
            <w:pPr>
              <w:jc w:val="both"/>
              <w:rPr>
                <w:b/>
                <w:sz w:val="22"/>
              </w:rPr>
            </w:pPr>
            <w:r>
              <w:rPr>
                <w:b/>
              </w:rPr>
              <w:t xml:space="preserve">Prerekvizity, </w:t>
            </w:r>
            <w:proofErr w:type="spellStart"/>
            <w:r>
              <w:rPr>
                <w:b/>
              </w:rPr>
              <w:t>korekvizity</w:t>
            </w:r>
            <w:proofErr w:type="spellEnd"/>
            <w:r>
              <w:rPr>
                <w:b/>
              </w:rPr>
              <w:t>, ekvivalence</w:t>
            </w:r>
          </w:p>
        </w:tc>
        <w:tc>
          <w:tcPr>
            <w:tcW w:w="6662" w:type="dxa"/>
            <w:gridSpan w:val="19"/>
          </w:tcPr>
          <w:p w14:paraId="66508261" w14:textId="77777777" w:rsidR="00816CB0" w:rsidRDefault="00816CB0" w:rsidP="00816CB0">
            <w:pPr>
              <w:jc w:val="both"/>
            </w:pPr>
          </w:p>
        </w:tc>
      </w:tr>
      <w:tr w:rsidR="00816CB0" w14:paraId="31DDA6FD" w14:textId="77777777" w:rsidTr="000C4A98">
        <w:trPr>
          <w:gridAfter w:val="1"/>
          <w:wAfter w:w="41" w:type="dxa"/>
        </w:trPr>
        <w:tc>
          <w:tcPr>
            <w:tcW w:w="3403" w:type="dxa"/>
            <w:gridSpan w:val="3"/>
            <w:shd w:val="clear" w:color="auto" w:fill="F7CAAC"/>
          </w:tcPr>
          <w:p w14:paraId="4A34FF4C" w14:textId="77777777" w:rsidR="00816CB0" w:rsidRDefault="00816CB0" w:rsidP="00816CB0">
            <w:pPr>
              <w:jc w:val="both"/>
              <w:rPr>
                <w:b/>
              </w:rPr>
            </w:pPr>
            <w:r>
              <w:rPr>
                <w:b/>
              </w:rPr>
              <w:t>Způsob ověření studijních výsledků</w:t>
            </w:r>
          </w:p>
        </w:tc>
        <w:tc>
          <w:tcPr>
            <w:tcW w:w="3089" w:type="dxa"/>
            <w:gridSpan w:val="10"/>
          </w:tcPr>
          <w:p w14:paraId="6E32DB0D" w14:textId="77777777" w:rsidR="00816CB0" w:rsidRDefault="00816CB0" w:rsidP="00816CB0">
            <w:pPr>
              <w:jc w:val="both"/>
            </w:pPr>
            <w:r>
              <w:t>zkouška</w:t>
            </w:r>
          </w:p>
        </w:tc>
        <w:tc>
          <w:tcPr>
            <w:tcW w:w="2156" w:type="dxa"/>
            <w:gridSpan w:val="4"/>
            <w:shd w:val="clear" w:color="auto" w:fill="F7CAAC"/>
          </w:tcPr>
          <w:p w14:paraId="300A76C3" w14:textId="77777777" w:rsidR="00816CB0" w:rsidRDefault="00816CB0" w:rsidP="00816CB0">
            <w:pPr>
              <w:jc w:val="both"/>
              <w:rPr>
                <w:b/>
              </w:rPr>
            </w:pPr>
            <w:r>
              <w:rPr>
                <w:b/>
              </w:rPr>
              <w:t>Forma výuky</w:t>
            </w:r>
          </w:p>
        </w:tc>
        <w:tc>
          <w:tcPr>
            <w:tcW w:w="1417" w:type="dxa"/>
            <w:gridSpan w:val="5"/>
          </w:tcPr>
          <w:p w14:paraId="1C7AE631" w14:textId="2C5BDC57" w:rsidR="00816CB0" w:rsidRDefault="00C25C3E" w:rsidP="00816CB0">
            <w:pPr>
              <w:jc w:val="both"/>
            </w:pPr>
            <w:ins w:id="254" w:author="Michal Staněk" w:date="2021-03-30T14:05:00Z">
              <w:r>
                <w:rPr>
                  <w:sz w:val="18"/>
                  <w:szCs w:val="18"/>
                </w:rPr>
                <w:t>konzultace</w:t>
              </w:r>
            </w:ins>
          </w:p>
        </w:tc>
      </w:tr>
      <w:tr w:rsidR="00816CB0" w14:paraId="74530717" w14:textId="77777777" w:rsidTr="000C4A98">
        <w:trPr>
          <w:gridAfter w:val="1"/>
          <w:wAfter w:w="41" w:type="dxa"/>
        </w:trPr>
        <w:tc>
          <w:tcPr>
            <w:tcW w:w="3403" w:type="dxa"/>
            <w:gridSpan w:val="3"/>
            <w:shd w:val="clear" w:color="auto" w:fill="F7CAAC"/>
          </w:tcPr>
          <w:p w14:paraId="1F5C12CD" w14:textId="77777777" w:rsidR="00816CB0" w:rsidRDefault="00816CB0" w:rsidP="00816CB0">
            <w:pPr>
              <w:jc w:val="both"/>
              <w:rPr>
                <w:b/>
              </w:rPr>
            </w:pPr>
            <w:r>
              <w:rPr>
                <w:b/>
              </w:rPr>
              <w:t>Forma způsobu ověření studijních výsledků a další požadavky na studenta</w:t>
            </w:r>
          </w:p>
        </w:tc>
        <w:tc>
          <w:tcPr>
            <w:tcW w:w="6662" w:type="dxa"/>
            <w:gridSpan w:val="19"/>
            <w:tcBorders>
              <w:bottom w:val="single" w:sz="4" w:space="0" w:color="auto"/>
            </w:tcBorders>
          </w:tcPr>
          <w:p w14:paraId="2A4A029D" w14:textId="77777777" w:rsidR="00816CB0" w:rsidRDefault="00816CB0" w:rsidP="00816CB0">
            <w:pPr>
              <w:jc w:val="both"/>
            </w:pPr>
          </w:p>
        </w:tc>
      </w:tr>
      <w:tr w:rsidR="00816CB0" w14:paraId="48BECC30" w14:textId="77777777" w:rsidTr="000C4A98">
        <w:trPr>
          <w:gridAfter w:val="1"/>
          <w:wAfter w:w="41" w:type="dxa"/>
          <w:trHeight w:val="197"/>
        </w:trPr>
        <w:tc>
          <w:tcPr>
            <w:tcW w:w="3403" w:type="dxa"/>
            <w:gridSpan w:val="3"/>
            <w:tcBorders>
              <w:top w:val="nil"/>
            </w:tcBorders>
            <w:shd w:val="clear" w:color="auto" w:fill="F7CAAC"/>
          </w:tcPr>
          <w:p w14:paraId="3043F731" w14:textId="77777777" w:rsidR="00816CB0" w:rsidRDefault="00816CB0" w:rsidP="00816CB0">
            <w:pPr>
              <w:jc w:val="both"/>
              <w:rPr>
                <w:b/>
              </w:rPr>
            </w:pPr>
            <w:r>
              <w:rPr>
                <w:b/>
              </w:rPr>
              <w:t>Garant předmětu</w:t>
            </w:r>
          </w:p>
        </w:tc>
        <w:tc>
          <w:tcPr>
            <w:tcW w:w="6662" w:type="dxa"/>
            <w:gridSpan w:val="19"/>
            <w:tcBorders>
              <w:top w:val="single" w:sz="4" w:space="0" w:color="auto"/>
            </w:tcBorders>
          </w:tcPr>
          <w:p w14:paraId="3A6ED3C4" w14:textId="55073671" w:rsidR="00816CB0" w:rsidRDefault="00816CB0" w:rsidP="00816CB0">
            <w:pPr>
              <w:jc w:val="both"/>
            </w:pPr>
            <w:r w:rsidRPr="007D33B0">
              <w:rPr>
                <w:spacing w:val="-2"/>
              </w:rPr>
              <w:t>prof. Ing. Dagmar Janáčová, CSc.</w:t>
            </w:r>
          </w:p>
        </w:tc>
      </w:tr>
      <w:tr w:rsidR="00816CB0" w14:paraId="24022E15" w14:textId="77777777" w:rsidTr="000C4A98">
        <w:trPr>
          <w:gridAfter w:val="1"/>
          <w:wAfter w:w="41" w:type="dxa"/>
          <w:trHeight w:val="243"/>
        </w:trPr>
        <w:tc>
          <w:tcPr>
            <w:tcW w:w="3403" w:type="dxa"/>
            <w:gridSpan w:val="3"/>
            <w:tcBorders>
              <w:top w:val="nil"/>
            </w:tcBorders>
            <w:shd w:val="clear" w:color="auto" w:fill="F7CAAC"/>
          </w:tcPr>
          <w:p w14:paraId="5AAC19F0" w14:textId="77777777" w:rsidR="00816CB0" w:rsidRDefault="00816CB0" w:rsidP="00816CB0">
            <w:pPr>
              <w:jc w:val="both"/>
              <w:rPr>
                <w:b/>
              </w:rPr>
            </w:pPr>
            <w:r>
              <w:rPr>
                <w:b/>
              </w:rPr>
              <w:t>Zapojení garanta do výuky předmětu</w:t>
            </w:r>
          </w:p>
        </w:tc>
        <w:tc>
          <w:tcPr>
            <w:tcW w:w="6662" w:type="dxa"/>
            <w:gridSpan w:val="19"/>
            <w:tcBorders>
              <w:top w:val="nil"/>
            </w:tcBorders>
          </w:tcPr>
          <w:p w14:paraId="176BF77D" w14:textId="623C52BE" w:rsidR="00816CB0" w:rsidRDefault="00816CB0" w:rsidP="00816CB0">
            <w:pPr>
              <w:jc w:val="both"/>
            </w:pPr>
            <w:proofErr w:type="gramStart"/>
            <w:r w:rsidRPr="005E38C5">
              <w:t>100%</w:t>
            </w:r>
            <w:proofErr w:type="gramEnd"/>
          </w:p>
        </w:tc>
      </w:tr>
      <w:tr w:rsidR="00816CB0" w14:paraId="1DBBF065" w14:textId="77777777" w:rsidTr="000C4A98">
        <w:trPr>
          <w:gridAfter w:val="1"/>
          <w:wAfter w:w="41" w:type="dxa"/>
        </w:trPr>
        <w:tc>
          <w:tcPr>
            <w:tcW w:w="3403" w:type="dxa"/>
            <w:gridSpan w:val="3"/>
            <w:shd w:val="clear" w:color="auto" w:fill="F7CAAC"/>
          </w:tcPr>
          <w:p w14:paraId="02AEB3E6" w14:textId="77777777" w:rsidR="00816CB0" w:rsidRDefault="00816CB0" w:rsidP="00816CB0">
            <w:pPr>
              <w:jc w:val="both"/>
              <w:rPr>
                <w:b/>
              </w:rPr>
            </w:pPr>
            <w:r>
              <w:rPr>
                <w:b/>
              </w:rPr>
              <w:t>Vyučující</w:t>
            </w:r>
          </w:p>
        </w:tc>
        <w:tc>
          <w:tcPr>
            <w:tcW w:w="6662" w:type="dxa"/>
            <w:gridSpan w:val="19"/>
            <w:tcBorders>
              <w:bottom w:val="nil"/>
            </w:tcBorders>
          </w:tcPr>
          <w:p w14:paraId="033830FC" w14:textId="77777777" w:rsidR="00816CB0" w:rsidRDefault="00816CB0" w:rsidP="00816CB0">
            <w:pPr>
              <w:jc w:val="both"/>
            </w:pPr>
          </w:p>
        </w:tc>
      </w:tr>
      <w:tr w:rsidR="00816CB0" w14:paraId="3F3A5D36" w14:textId="77777777" w:rsidTr="000C4A98">
        <w:trPr>
          <w:gridAfter w:val="1"/>
          <w:wAfter w:w="41" w:type="dxa"/>
          <w:trHeight w:val="272"/>
        </w:trPr>
        <w:tc>
          <w:tcPr>
            <w:tcW w:w="10065" w:type="dxa"/>
            <w:gridSpan w:val="22"/>
            <w:tcBorders>
              <w:top w:val="nil"/>
            </w:tcBorders>
          </w:tcPr>
          <w:p w14:paraId="4E0209AF" w14:textId="17208125" w:rsidR="00816CB0" w:rsidRDefault="00816CB0" w:rsidP="00816CB0">
            <w:pPr>
              <w:spacing w:before="20" w:after="20"/>
              <w:jc w:val="both"/>
            </w:pPr>
            <w:r w:rsidRPr="007D33B0">
              <w:rPr>
                <w:spacing w:val="-2"/>
              </w:rPr>
              <w:lastRenderedPageBreak/>
              <w:t>prof. Ing. Dagmar Janáčová, CSc.</w:t>
            </w:r>
          </w:p>
        </w:tc>
      </w:tr>
      <w:tr w:rsidR="00816CB0" w14:paraId="51D5D2A6" w14:textId="77777777" w:rsidTr="000C4A98">
        <w:trPr>
          <w:gridAfter w:val="1"/>
          <w:wAfter w:w="41" w:type="dxa"/>
        </w:trPr>
        <w:tc>
          <w:tcPr>
            <w:tcW w:w="3403" w:type="dxa"/>
            <w:gridSpan w:val="3"/>
            <w:shd w:val="clear" w:color="auto" w:fill="F7CAAC"/>
          </w:tcPr>
          <w:p w14:paraId="3D16A3E7" w14:textId="77777777" w:rsidR="00816CB0" w:rsidRDefault="00816CB0" w:rsidP="00816CB0">
            <w:pPr>
              <w:jc w:val="both"/>
              <w:rPr>
                <w:b/>
              </w:rPr>
            </w:pPr>
            <w:r>
              <w:rPr>
                <w:b/>
              </w:rPr>
              <w:t>Stručná anotace předmětu</w:t>
            </w:r>
          </w:p>
        </w:tc>
        <w:tc>
          <w:tcPr>
            <w:tcW w:w="6662" w:type="dxa"/>
            <w:gridSpan w:val="19"/>
            <w:tcBorders>
              <w:bottom w:val="nil"/>
            </w:tcBorders>
          </w:tcPr>
          <w:p w14:paraId="289AB31B" w14:textId="77777777" w:rsidR="00816CB0" w:rsidRDefault="00816CB0" w:rsidP="00816CB0">
            <w:pPr>
              <w:jc w:val="both"/>
            </w:pPr>
          </w:p>
        </w:tc>
      </w:tr>
      <w:tr w:rsidR="00816CB0" w14:paraId="5F1B8EEF" w14:textId="77777777" w:rsidTr="000C4A98">
        <w:trPr>
          <w:gridAfter w:val="1"/>
          <w:wAfter w:w="41" w:type="dxa"/>
          <w:trHeight w:val="2999"/>
        </w:trPr>
        <w:tc>
          <w:tcPr>
            <w:tcW w:w="10065" w:type="dxa"/>
            <w:gridSpan w:val="22"/>
            <w:tcBorders>
              <w:top w:val="nil"/>
              <w:bottom w:val="single" w:sz="12" w:space="0" w:color="auto"/>
            </w:tcBorders>
          </w:tcPr>
          <w:p w14:paraId="0B302E9E" w14:textId="57A91B17" w:rsidR="00631CCA" w:rsidRPr="00C5305A" w:rsidRDefault="00631CCA" w:rsidP="00631CCA">
            <w:pPr>
              <w:jc w:val="both"/>
            </w:pPr>
            <w:r>
              <w:t>Cílem</w:t>
            </w:r>
            <w:r w:rsidRPr="00C5305A">
              <w:t xml:space="preserve"> předmětu</w:t>
            </w:r>
            <w:r w:rsidR="00E45765">
              <w:t xml:space="preserve"> je rozšířit znalosti studentů o </w:t>
            </w:r>
            <w:r w:rsidRPr="00C5305A">
              <w:t xml:space="preserve">vybrané statě z procesního inženýrství zaměřené na přenos tepla, zejména na nestacionární sdílení tepla vedením v tuhých látkách a </w:t>
            </w:r>
            <w:r>
              <w:t xml:space="preserve">nestacionární </w:t>
            </w:r>
            <w:r w:rsidRPr="00C5305A">
              <w:t xml:space="preserve">tepelné bilance, které jsou součástí mnoha technologických procesů v technické praxi. Provedené výpočty a simulace umožní technologovi minimalizovat finanční náklady spojené s realizací tepelných technologických procesů. </w:t>
            </w:r>
          </w:p>
          <w:p w14:paraId="230AD112" w14:textId="77777777" w:rsidR="00816CB0" w:rsidRPr="00C5305A" w:rsidRDefault="00816CB0" w:rsidP="00816CB0">
            <w:pPr>
              <w:jc w:val="both"/>
            </w:pPr>
          </w:p>
          <w:p w14:paraId="7103637F" w14:textId="77777777" w:rsidR="00816CB0" w:rsidRPr="00E1104A" w:rsidRDefault="00816CB0" w:rsidP="00816CB0">
            <w:pPr>
              <w:jc w:val="both"/>
              <w:rPr>
                <w:u w:val="single"/>
              </w:rPr>
            </w:pPr>
            <w:r w:rsidRPr="00E1104A">
              <w:rPr>
                <w:u w:val="single"/>
              </w:rPr>
              <w:t>Základní témata:</w:t>
            </w:r>
          </w:p>
          <w:p w14:paraId="0D5A8C62" w14:textId="5030F8A2" w:rsidR="00E1104A" w:rsidRDefault="00E1104A" w:rsidP="00E1104A">
            <w:pPr>
              <w:ind w:left="113" w:hanging="113"/>
              <w:jc w:val="both"/>
              <w:rPr>
                <w:color w:val="000000"/>
                <w:shd w:val="clear" w:color="auto" w:fill="FFFFFF"/>
              </w:rPr>
            </w:pPr>
            <w:r w:rsidRPr="00E1104A">
              <w:rPr>
                <w:color w:val="000000"/>
                <w:shd w:val="clear" w:color="auto" w:fill="FFFFFF"/>
              </w:rPr>
              <w:t>- Přenos tepla, mechanismy sdílení, základní pojmy a zákony.</w:t>
            </w:r>
          </w:p>
          <w:p w14:paraId="65C84B37" w14:textId="1253FD9D" w:rsidR="00E1104A" w:rsidRDefault="00E1104A" w:rsidP="00E1104A">
            <w:pPr>
              <w:ind w:left="113" w:hanging="113"/>
              <w:jc w:val="both"/>
              <w:rPr>
                <w:color w:val="000000"/>
                <w:shd w:val="clear" w:color="auto" w:fill="FFFFFF"/>
              </w:rPr>
            </w:pPr>
            <w:r w:rsidRPr="00E1104A">
              <w:rPr>
                <w:color w:val="000000"/>
                <w:shd w:val="clear" w:color="auto" w:fill="FFFFFF"/>
              </w:rPr>
              <w:t>- Nestacionární vedení tepla v tělesech tvaru desky, válce a koule. Fourier-</w:t>
            </w:r>
            <w:proofErr w:type="spellStart"/>
            <w:r w:rsidRPr="00E1104A">
              <w:rPr>
                <w:color w:val="000000"/>
                <w:shd w:val="clear" w:color="auto" w:fill="FFFFFF"/>
              </w:rPr>
              <w:t>Kirchhoffova</w:t>
            </w:r>
            <w:proofErr w:type="spellEnd"/>
            <w:r w:rsidRPr="00E1104A">
              <w:rPr>
                <w:color w:val="000000"/>
                <w:shd w:val="clear" w:color="auto" w:fill="FFFFFF"/>
              </w:rPr>
              <w:t xml:space="preserve"> diferenciální rovnice vedení tepla, počáteční a okrajové podmínky </w:t>
            </w:r>
            <w:r w:rsidR="00EB3E61">
              <w:rPr>
                <w:sz w:val="19"/>
                <w:szCs w:val="19"/>
                <w:shd w:val="clear" w:color="auto" w:fill="FFFFFF"/>
              </w:rPr>
              <w:t>–</w:t>
            </w:r>
            <w:r w:rsidRPr="00E1104A">
              <w:rPr>
                <w:color w:val="000000"/>
                <w:shd w:val="clear" w:color="auto" w:fill="FFFFFF"/>
              </w:rPr>
              <w:t xml:space="preserve"> analytické řešení Fourierovou separací proměnných. Technický význam. </w:t>
            </w:r>
          </w:p>
          <w:p w14:paraId="4FFA5EFC" w14:textId="0B0CFA1E" w:rsidR="00E1104A" w:rsidRDefault="00E1104A" w:rsidP="00E1104A">
            <w:pPr>
              <w:ind w:left="113" w:hanging="113"/>
              <w:jc w:val="both"/>
              <w:rPr>
                <w:color w:val="000000"/>
                <w:shd w:val="clear" w:color="auto" w:fill="FFFFFF"/>
              </w:rPr>
            </w:pPr>
            <w:r w:rsidRPr="00E1104A">
              <w:rPr>
                <w:color w:val="000000"/>
                <w:shd w:val="clear" w:color="auto" w:fill="FFFFFF"/>
              </w:rPr>
              <w:t>- Řešení teplotního pole ve vícevrstvé desce.</w:t>
            </w:r>
          </w:p>
          <w:p w14:paraId="531AD9DD" w14:textId="48C1A36E" w:rsidR="00E1104A" w:rsidRDefault="00E1104A" w:rsidP="00E1104A">
            <w:pPr>
              <w:ind w:left="113" w:hanging="113"/>
              <w:jc w:val="both"/>
              <w:rPr>
                <w:color w:val="000000"/>
                <w:shd w:val="clear" w:color="auto" w:fill="FFFFFF"/>
              </w:rPr>
            </w:pPr>
            <w:r w:rsidRPr="00E1104A">
              <w:rPr>
                <w:color w:val="000000"/>
                <w:shd w:val="clear" w:color="auto" w:fill="FFFFFF"/>
              </w:rPr>
              <w:t>- Řešení asymetrického teplotního pole v rovinné desce.</w:t>
            </w:r>
          </w:p>
          <w:p w14:paraId="4824D7D7" w14:textId="3B0C5437" w:rsidR="00E1104A" w:rsidRDefault="00E1104A" w:rsidP="00E1104A">
            <w:pPr>
              <w:ind w:left="113" w:hanging="113"/>
              <w:jc w:val="both"/>
              <w:rPr>
                <w:color w:val="000000"/>
                <w:shd w:val="clear" w:color="auto" w:fill="FFFFFF"/>
              </w:rPr>
            </w:pPr>
            <w:r w:rsidRPr="00E1104A">
              <w:rPr>
                <w:color w:val="000000"/>
                <w:shd w:val="clear" w:color="auto" w:fill="FFFFFF"/>
              </w:rPr>
              <w:t xml:space="preserve">- Nestacionární tepelné bilance vybraných úloh, matematický popis, řešení </w:t>
            </w:r>
            <w:proofErr w:type="spellStart"/>
            <w:r w:rsidRPr="00E1104A">
              <w:rPr>
                <w:color w:val="000000"/>
                <w:shd w:val="clear" w:color="auto" w:fill="FFFFFF"/>
              </w:rPr>
              <w:t>Laplaceovou</w:t>
            </w:r>
            <w:proofErr w:type="spellEnd"/>
            <w:r w:rsidRPr="00E1104A">
              <w:rPr>
                <w:color w:val="000000"/>
                <w:shd w:val="clear" w:color="auto" w:fill="FFFFFF"/>
              </w:rPr>
              <w:t xml:space="preserve"> transformací.</w:t>
            </w:r>
          </w:p>
          <w:p w14:paraId="16694227" w14:textId="0D5AB6DA" w:rsidR="00816CB0" w:rsidRPr="001762EB" w:rsidRDefault="00E1104A" w:rsidP="00E1104A">
            <w:pPr>
              <w:ind w:left="113" w:hanging="113"/>
              <w:jc w:val="both"/>
            </w:pPr>
            <w:r>
              <w:rPr>
                <w:color w:val="000000"/>
                <w:shd w:val="clear" w:color="auto" w:fill="FFFFFF"/>
              </w:rPr>
              <w:t xml:space="preserve">- </w:t>
            </w:r>
            <w:r w:rsidRPr="00E1104A">
              <w:rPr>
                <w:color w:val="000000"/>
                <w:shd w:val="clear" w:color="auto" w:fill="FFFFFF"/>
              </w:rPr>
              <w:t>Simulace úloh pomoc</w:t>
            </w:r>
            <w:r>
              <w:rPr>
                <w:color w:val="000000"/>
                <w:shd w:val="clear" w:color="auto" w:fill="FFFFFF"/>
              </w:rPr>
              <w:t>í</w:t>
            </w:r>
            <w:r w:rsidRPr="00E1104A">
              <w:rPr>
                <w:color w:val="000000"/>
                <w:shd w:val="clear" w:color="auto" w:fill="FFFFFF"/>
              </w:rPr>
              <w:t xml:space="preserve"> SW </w:t>
            </w:r>
            <w:proofErr w:type="spellStart"/>
            <w:r w:rsidRPr="00E1104A">
              <w:rPr>
                <w:color w:val="000000"/>
                <w:shd w:val="clear" w:color="auto" w:fill="FFFFFF"/>
              </w:rPr>
              <w:t>Mathematica</w:t>
            </w:r>
            <w:proofErr w:type="spellEnd"/>
            <w:r w:rsidRPr="00E1104A">
              <w:rPr>
                <w:color w:val="000000"/>
                <w:shd w:val="clear" w:color="auto" w:fill="FFFFFF"/>
              </w:rPr>
              <w:t xml:space="preserve"> a COMSOL </w:t>
            </w:r>
            <w:proofErr w:type="spellStart"/>
            <w:r w:rsidRPr="00E1104A">
              <w:rPr>
                <w:color w:val="000000"/>
                <w:shd w:val="clear" w:color="auto" w:fill="FFFFFF"/>
              </w:rPr>
              <w:t>Multiphysics</w:t>
            </w:r>
            <w:proofErr w:type="spellEnd"/>
            <w:r w:rsidRPr="00E1104A">
              <w:rPr>
                <w:color w:val="000000"/>
                <w:shd w:val="clear" w:color="auto" w:fill="FFFFFF"/>
              </w:rPr>
              <w:t>.</w:t>
            </w:r>
          </w:p>
        </w:tc>
      </w:tr>
      <w:tr w:rsidR="00816CB0" w14:paraId="2E1598F8" w14:textId="77777777" w:rsidTr="000C4A98">
        <w:trPr>
          <w:gridAfter w:val="1"/>
          <w:wAfter w:w="41" w:type="dxa"/>
          <w:trHeight w:val="265"/>
        </w:trPr>
        <w:tc>
          <w:tcPr>
            <w:tcW w:w="3653" w:type="dxa"/>
            <w:gridSpan w:val="5"/>
            <w:tcBorders>
              <w:top w:val="nil"/>
            </w:tcBorders>
            <w:shd w:val="clear" w:color="auto" w:fill="F7CAAC"/>
          </w:tcPr>
          <w:p w14:paraId="3F474C94" w14:textId="0096ECFB" w:rsidR="00816CB0" w:rsidRPr="001762EB" w:rsidRDefault="00816CB0" w:rsidP="00816CB0">
            <w:pPr>
              <w:jc w:val="both"/>
            </w:pPr>
            <w:r w:rsidRPr="001762EB">
              <w:rPr>
                <w:b/>
              </w:rPr>
              <w:t xml:space="preserve">Studijní literatura a studijní </w:t>
            </w:r>
            <w:r w:rsidRPr="00BA62B5">
              <w:rPr>
                <w:b/>
              </w:rPr>
              <w:t>pomůcky</w:t>
            </w:r>
          </w:p>
        </w:tc>
        <w:tc>
          <w:tcPr>
            <w:tcW w:w="6412" w:type="dxa"/>
            <w:gridSpan w:val="17"/>
            <w:tcBorders>
              <w:top w:val="nil"/>
              <w:bottom w:val="nil"/>
            </w:tcBorders>
          </w:tcPr>
          <w:p w14:paraId="2D5196DE" w14:textId="77777777" w:rsidR="00816CB0" w:rsidRPr="001762EB" w:rsidRDefault="00816CB0" w:rsidP="00816CB0">
            <w:pPr>
              <w:jc w:val="both"/>
            </w:pPr>
          </w:p>
        </w:tc>
      </w:tr>
      <w:tr w:rsidR="00816CB0" w14:paraId="797D0315" w14:textId="77777777" w:rsidTr="000C4A98">
        <w:trPr>
          <w:gridAfter w:val="1"/>
          <w:wAfter w:w="41" w:type="dxa"/>
          <w:trHeight w:val="1497"/>
        </w:trPr>
        <w:tc>
          <w:tcPr>
            <w:tcW w:w="10065" w:type="dxa"/>
            <w:gridSpan w:val="22"/>
            <w:tcBorders>
              <w:top w:val="nil"/>
            </w:tcBorders>
          </w:tcPr>
          <w:p w14:paraId="0D9A1F2A" w14:textId="77777777" w:rsidR="00816CB0" w:rsidRPr="00C5305A" w:rsidRDefault="00816CB0" w:rsidP="00631CCA">
            <w:pPr>
              <w:jc w:val="both"/>
              <w:rPr>
                <w:u w:val="single"/>
              </w:rPr>
            </w:pPr>
            <w:r w:rsidRPr="00C5305A">
              <w:rPr>
                <w:u w:val="single"/>
              </w:rPr>
              <w:t>Povinná literatura:</w:t>
            </w:r>
          </w:p>
          <w:p w14:paraId="50053F63" w14:textId="77777777" w:rsidR="00631CCA" w:rsidRPr="00C5305A" w:rsidRDefault="00631CCA" w:rsidP="00631CCA">
            <w:pPr>
              <w:jc w:val="both"/>
              <w:rPr>
                <w:color w:val="000000" w:themeColor="text1"/>
              </w:rPr>
            </w:pPr>
            <w:r w:rsidRPr="00C5305A">
              <w:rPr>
                <w:caps/>
                <w:color w:val="000000" w:themeColor="text1"/>
              </w:rPr>
              <w:t>Kolat, P.</w:t>
            </w:r>
            <w:r>
              <w:rPr>
                <w:caps/>
                <w:color w:val="000000" w:themeColor="text1"/>
              </w:rPr>
              <w:t xml:space="preserve"> </w:t>
            </w:r>
            <w:r w:rsidRPr="00A02490">
              <w:rPr>
                <w:i/>
                <w:iCs/>
                <w:color w:val="000000" w:themeColor="text1"/>
              </w:rPr>
              <w:t>Přenos tepla a hmoty</w:t>
            </w:r>
            <w:r w:rsidRPr="00C5305A">
              <w:rPr>
                <w:color w:val="000000" w:themeColor="text1"/>
              </w:rPr>
              <w:t xml:space="preserve">. Ostrava: </w:t>
            </w:r>
            <w:r>
              <w:rPr>
                <w:color w:val="000000" w:themeColor="text1"/>
              </w:rPr>
              <w:t xml:space="preserve">FS </w:t>
            </w:r>
            <w:r w:rsidRPr="00C5305A">
              <w:rPr>
                <w:color w:val="000000" w:themeColor="text1"/>
              </w:rPr>
              <w:t>VŠB-TU, 2001. 266 s. ISBN 80-248-0003-9.</w:t>
            </w:r>
          </w:p>
          <w:p w14:paraId="745DA768" w14:textId="1DD9DE95" w:rsidR="00631CCA" w:rsidRDefault="00631CCA" w:rsidP="00631CCA">
            <w:pPr>
              <w:jc w:val="both"/>
              <w:rPr>
                <w:lang w:val="en-US"/>
              </w:rPr>
            </w:pPr>
            <w:r w:rsidRPr="00E8066A">
              <w:rPr>
                <w:color w:val="000000"/>
              </w:rPr>
              <w:t xml:space="preserve">SERTH, R.W., LESTINA, T.G. </w:t>
            </w:r>
            <w:proofErr w:type="spellStart"/>
            <w:r w:rsidRPr="00E8066A">
              <w:rPr>
                <w:i/>
                <w:iCs/>
                <w:color w:val="000000"/>
              </w:rPr>
              <w:t>Process</w:t>
            </w:r>
            <w:proofErr w:type="spellEnd"/>
            <w:r w:rsidRPr="00E8066A">
              <w:rPr>
                <w:i/>
                <w:iCs/>
                <w:color w:val="000000"/>
              </w:rPr>
              <w:t xml:space="preserve"> </w:t>
            </w:r>
            <w:r w:rsidR="00BA6F55">
              <w:rPr>
                <w:i/>
                <w:iCs/>
                <w:color w:val="000000"/>
              </w:rPr>
              <w:t>H</w:t>
            </w:r>
            <w:r w:rsidRPr="00E8066A">
              <w:rPr>
                <w:i/>
                <w:iCs/>
                <w:color w:val="000000"/>
              </w:rPr>
              <w:t xml:space="preserve">eat </w:t>
            </w:r>
            <w:r w:rsidR="00BA6F55">
              <w:rPr>
                <w:i/>
                <w:iCs/>
                <w:color w:val="000000"/>
              </w:rPr>
              <w:t>T</w:t>
            </w:r>
            <w:r w:rsidRPr="00E8066A">
              <w:rPr>
                <w:i/>
                <w:iCs/>
                <w:color w:val="000000"/>
              </w:rPr>
              <w:t xml:space="preserve">ransfer: </w:t>
            </w:r>
            <w:proofErr w:type="spellStart"/>
            <w:r w:rsidR="00BA6F55">
              <w:rPr>
                <w:i/>
                <w:iCs/>
                <w:color w:val="000000"/>
              </w:rPr>
              <w:t>P</w:t>
            </w:r>
            <w:r w:rsidRPr="00E8066A">
              <w:rPr>
                <w:i/>
                <w:iCs/>
                <w:color w:val="000000"/>
              </w:rPr>
              <w:t>rinciples</w:t>
            </w:r>
            <w:proofErr w:type="spellEnd"/>
            <w:r w:rsidRPr="00E8066A">
              <w:rPr>
                <w:i/>
                <w:iCs/>
                <w:color w:val="000000"/>
              </w:rPr>
              <w:t xml:space="preserve">, </w:t>
            </w:r>
            <w:proofErr w:type="spellStart"/>
            <w:r w:rsidR="00BA6F55">
              <w:rPr>
                <w:i/>
                <w:iCs/>
                <w:color w:val="000000"/>
              </w:rPr>
              <w:t>A</w:t>
            </w:r>
            <w:r w:rsidRPr="00E8066A">
              <w:rPr>
                <w:i/>
                <w:iCs/>
                <w:color w:val="000000"/>
              </w:rPr>
              <w:t>pplications</w:t>
            </w:r>
            <w:proofErr w:type="spellEnd"/>
            <w:r w:rsidRPr="00E8066A">
              <w:rPr>
                <w:i/>
                <w:iCs/>
                <w:color w:val="000000"/>
              </w:rPr>
              <w:t xml:space="preserve"> and </w:t>
            </w:r>
            <w:proofErr w:type="spellStart"/>
            <w:r w:rsidR="00BA6F55">
              <w:rPr>
                <w:i/>
                <w:iCs/>
                <w:color w:val="000000"/>
              </w:rPr>
              <w:t>R</w:t>
            </w:r>
            <w:r w:rsidRPr="00E8066A">
              <w:rPr>
                <w:i/>
                <w:iCs/>
                <w:color w:val="000000"/>
              </w:rPr>
              <w:t>ules</w:t>
            </w:r>
            <w:proofErr w:type="spellEnd"/>
            <w:r w:rsidRPr="00E8066A">
              <w:rPr>
                <w:i/>
                <w:iCs/>
                <w:color w:val="000000"/>
              </w:rPr>
              <w:t xml:space="preserve"> </w:t>
            </w:r>
            <w:proofErr w:type="spellStart"/>
            <w:r w:rsidRPr="00E8066A">
              <w:rPr>
                <w:i/>
                <w:iCs/>
                <w:color w:val="000000"/>
              </w:rPr>
              <w:t>of</w:t>
            </w:r>
            <w:proofErr w:type="spellEnd"/>
            <w:r w:rsidRPr="00E8066A">
              <w:rPr>
                <w:i/>
                <w:iCs/>
                <w:color w:val="000000"/>
              </w:rPr>
              <w:t xml:space="preserve"> </w:t>
            </w:r>
            <w:proofErr w:type="spellStart"/>
            <w:r w:rsidR="00BA6F55">
              <w:rPr>
                <w:i/>
                <w:iCs/>
                <w:color w:val="000000"/>
              </w:rPr>
              <w:t>T</w:t>
            </w:r>
            <w:r w:rsidRPr="00E8066A">
              <w:rPr>
                <w:i/>
                <w:iCs/>
                <w:color w:val="000000"/>
              </w:rPr>
              <w:t>humb</w:t>
            </w:r>
            <w:proofErr w:type="spellEnd"/>
            <w:r w:rsidRPr="00E8066A">
              <w:rPr>
                <w:color w:val="000000"/>
              </w:rPr>
              <w:t xml:space="preserve">. 2nd </w:t>
            </w:r>
            <w:r>
              <w:rPr>
                <w:color w:val="000000"/>
              </w:rPr>
              <w:t>E</w:t>
            </w:r>
            <w:r w:rsidRPr="00E8066A">
              <w:rPr>
                <w:color w:val="000000"/>
              </w:rPr>
              <w:t xml:space="preserve">d. Oxford: </w:t>
            </w:r>
            <w:proofErr w:type="spellStart"/>
            <w:r w:rsidRPr="00E8066A">
              <w:rPr>
                <w:color w:val="000000"/>
              </w:rPr>
              <w:t>Academic</w:t>
            </w:r>
            <w:proofErr w:type="spellEnd"/>
            <w:r w:rsidRPr="00E8066A">
              <w:rPr>
                <w:color w:val="000000"/>
              </w:rPr>
              <w:t xml:space="preserve"> </w:t>
            </w:r>
            <w:proofErr w:type="spellStart"/>
            <w:r w:rsidRPr="00E8066A">
              <w:rPr>
                <w:color w:val="000000"/>
              </w:rPr>
              <w:t>Press</w:t>
            </w:r>
            <w:proofErr w:type="spellEnd"/>
            <w:r w:rsidRPr="00E8066A">
              <w:rPr>
                <w:color w:val="000000"/>
              </w:rPr>
              <w:t>, 2014</w:t>
            </w:r>
            <w:r>
              <w:rPr>
                <w:color w:val="000000"/>
              </w:rPr>
              <w:t xml:space="preserve">. </w:t>
            </w:r>
            <w:r w:rsidRPr="00E8066A">
              <w:rPr>
                <w:color w:val="000000"/>
              </w:rPr>
              <w:t xml:space="preserve">ISBN 9780123977922. Dostupné z: </w:t>
            </w:r>
            <w:hyperlink r:id="rId72" w:history="1">
              <w:r w:rsidRPr="004D3DE7">
                <w:rPr>
                  <w:rStyle w:val="Hypertextovodkaz"/>
                </w:rPr>
                <w:t>http://app.knovel.com/hotlink/toc/id:kpPHTPART5/</w:t>
              </w:r>
            </w:hyperlink>
            <w:r>
              <w:rPr>
                <w:lang w:val="en-US"/>
              </w:rPr>
              <w:t>.</w:t>
            </w:r>
          </w:p>
          <w:p w14:paraId="4A3CCEB9" w14:textId="00F694A1" w:rsidR="00C66BCE" w:rsidRPr="00E8066A" w:rsidRDefault="00C66BCE" w:rsidP="00631CCA">
            <w:pPr>
              <w:jc w:val="both"/>
              <w:rPr>
                <w:lang w:val="en-US"/>
              </w:rPr>
            </w:pPr>
            <w:r>
              <w:rPr>
                <w:caps/>
                <w:color w:val="000000"/>
                <w:bdr w:val="none" w:sz="0" w:space="0" w:color="auto" w:frame="1"/>
                <w:shd w:val="clear" w:color="auto" w:fill="FFFFFF"/>
              </w:rPr>
              <w:t>BEJAN, A., KRAUS, A.D. </w:t>
            </w:r>
            <w:r>
              <w:rPr>
                <w:i/>
                <w:iCs/>
                <w:color w:val="000000"/>
                <w:bdr w:val="none" w:sz="0" w:space="0" w:color="auto" w:frame="1"/>
                <w:shd w:val="clear" w:color="auto" w:fill="FFFFFF"/>
              </w:rPr>
              <w:t>Heat Transfer Handbook</w:t>
            </w:r>
            <w:r>
              <w:rPr>
                <w:color w:val="000000"/>
                <w:bdr w:val="none" w:sz="0" w:space="0" w:color="auto" w:frame="1"/>
                <w:shd w:val="clear" w:color="auto" w:fill="FFFFFF"/>
              </w:rPr>
              <w:t xml:space="preserve">. John </w:t>
            </w:r>
            <w:proofErr w:type="spellStart"/>
            <w:r>
              <w:rPr>
                <w:color w:val="000000"/>
                <w:bdr w:val="none" w:sz="0" w:space="0" w:color="auto" w:frame="1"/>
                <w:shd w:val="clear" w:color="auto" w:fill="FFFFFF"/>
              </w:rPr>
              <w:t>Wiley</w:t>
            </w:r>
            <w:proofErr w:type="spellEnd"/>
            <w:r>
              <w:rPr>
                <w:color w:val="000000"/>
                <w:bdr w:val="none" w:sz="0" w:space="0" w:color="auto" w:frame="1"/>
                <w:shd w:val="clear" w:color="auto" w:fill="FFFFFF"/>
              </w:rPr>
              <w:t xml:space="preserve"> &amp; </w:t>
            </w:r>
            <w:proofErr w:type="spellStart"/>
            <w:r>
              <w:rPr>
                <w:color w:val="000000"/>
                <w:bdr w:val="none" w:sz="0" w:space="0" w:color="auto" w:frame="1"/>
                <w:shd w:val="clear" w:color="auto" w:fill="FFFFFF"/>
              </w:rPr>
              <w:t>Sons</w:t>
            </w:r>
            <w:proofErr w:type="spellEnd"/>
            <w:r>
              <w:rPr>
                <w:color w:val="000000"/>
                <w:bdr w:val="none" w:sz="0" w:space="0" w:color="auto" w:frame="1"/>
                <w:shd w:val="clear" w:color="auto" w:fill="FFFFFF"/>
              </w:rPr>
              <w:t>, 2003. 1480 s. ISBN 978-0-471-39015-2.</w:t>
            </w:r>
            <w:r>
              <w:rPr>
                <w:i/>
                <w:iCs/>
                <w:color w:val="000000"/>
                <w:bdr w:val="none" w:sz="0" w:space="0" w:color="auto" w:frame="1"/>
                <w:shd w:val="clear" w:color="auto" w:fill="FFFFFF"/>
              </w:rPr>
              <w:t> </w:t>
            </w:r>
          </w:p>
          <w:p w14:paraId="5ADF3883" w14:textId="67383617" w:rsidR="00816CB0" w:rsidRDefault="00816CB0" w:rsidP="00631CCA">
            <w:pPr>
              <w:jc w:val="both"/>
            </w:pPr>
          </w:p>
          <w:p w14:paraId="4087D17B" w14:textId="32AE1166" w:rsidR="00816CB0" w:rsidRPr="00C5305A" w:rsidRDefault="00816CB0" w:rsidP="00631CCA">
            <w:pPr>
              <w:jc w:val="both"/>
              <w:rPr>
                <w:u w:val="single"/>
              </w:rPr>
            </w:pPr>
            <w:r w:rsidRPr="00C5305A">
              <w:rPr>
                <w:u w:val="single"/>
              </w:rPr>
              <w:t>Doporučená literatura:</w:t>
            </w:r>
          </w:p>
          <w:p w14:paraId="7399DEDF" w14:textId="38F5BDA3" w:rsidR="00631CCA" w:rsidRPr="00631CCA" w:rsidRDefault="00631CCA" w:rsidP="00631CCA">
            <w:pPr>
              <w:jc w:val="both"/>
            </w:pPr>
            <w:r w:rsidRPr="00631CCA">
              <w:t>CARSLAW, H.S., JAEGER</w:t>
            </w:r>
            <w:r>
              <w:t>,</w:t>
            </w:r>
            <w:r w:rsidRPr="00631CCA">
              <w:t xml:space="preserve"> J.C. </w:t>
            </w:r>
            <w:proofErr w:type="spellStart"/>
            <w:r w:rsidRPr="00631CCA">
              <w:rPr>
                <w:i/>
              </w:rPr>
              <w:t>Conduction</w:t>
            </w:r>
            <w:proofErr w:type="spellEnd"/>
            <w:r w:rsidRPr="00631CCA">
              <w:rPr>
                <w:i/>
              </w:rPr>
              <w:t xml:space="preserve"> </w:t>
            </w:r>
            <w:proofErr w:type="spellStart"/>
            <w:r w:rsidRPr="00631CCA">
              <w:rPr>
                <w:i/>
              </w:rPr>
              <w:t>of</w:t>
            </w:r>
            <w:proofErr w:type="spellEnd"/>
            <w:r w:rsidRPr="00631CCA">
              <w:rPr>
                <w:i/>
              </w:rPr>
              <w:t xml:space="preserve"> </w:t>
            </w:r>
            <w:r>
              <w:rPr>
                <w:i/>
              </w:rPr>
              <w:t>H</w:t>
            </w:r>
            <w:r w:rsidRPr="00631CCA">
              <w:rPr>
                <w:i/>
              </w:rPr>
              <w:t xml:space="preserve">eat in </w:t>
            </w:r>
            <w:proofErr w:type="spellStart"/>
            <w:r>
              <w:rPr>
                <w:i/>
              </w:rPr>
              <w:t>S</w:t>
            </w:r>
            <w:r w:rsidRPr="00631CCA">
              <w:rPr>
                <w:i/>
              </w:rPr>
              <w:t>olids</w:t>
            </w:r>
            <w:proofErr w:type="spellEnd"/>
            <w:r w:rsidRPr="00631CCA">
              <w:t xml:space="preserve">. 2nd </w:t>
            </w:r>
            <w:r>
              <w:t>E</w:t>
            </w:r>
            <w:r w:rsidRPr="00631CCA">
              <w:t xml:space="preserve">d. Oxford: </w:t>
            </w:r>
            <w:proofErr w:type="spellStart"/>
            <w:r w:rsidRPr="00631CCA">
              <w:t>Clarendon</w:t>
            </w:r>
            <w:proofErr w:type="spellEnd"/>
            <w:r w:rsidRPr="00631CCA">
              <w:t xml:space="preserve"> </w:t>
            </w:r>
            <w:proofErr w:type="spellStart"/>
            <w:r w:rsidRPr="00631CCA">
              <w:t>Press</w:t>
            </w:r>
            <w:proofErr w:type="spellEnd"/>
            <w:r w:rsidRPr="00631CCA">
              <w:t xml:space="preserve">, </w:t>
            </w:r>
            <w:proofErr w:type="spellStart"/>
            <w:r w:rsidRPr="00631CCA">
              <w:t>Reprinted</w:t>
            </w:r>
            <w:proofErr w:type="spellEnd"/>
            <w:r w:rsidRPr="00631CCA">
              <w:t xml:space="preserve"> 2000. ISBN 0-19-853368-3. </w:t>
            </w:r>
          </w:p>
          <w:p w14:paraId="7107FDBB" w14:textId="77777777" w:rsidR="00631CCA" w:rsidRPr="00C5305A" w:rsidRDefault="00631CCA" w:rsidP="00631CCA">
            <w:pPr>
              <w:jc w:val="both"/>
            </w:pPr>
            <w:r w:rsidRPr="00C5305A">
              <w:rPr>
                <w:bCs/>
                <w:color w:val="000000" w:themeColor="text1"/>
              </w:rPr>
              <w:t>BIRD, R.B., STEWARD, W.E., LIGHTFOOT, E.N.</w:t>
            </w:r>
            <w:r>
              <w:rPr>
                <w:bCs/>
                <w:color w:val="000000" w:themeColor="text1"/>
              </w:rPr>
              <w:t xml:space="preserve"> </w:t>
            </w:r>
            <w:r w:rsidRPr="00A02490">
              <w:rPr>
                <w:bCs/>
                <w:i/>
                <w:iCs/>
                <w:color w:val="000000" w:themeColor="text1"/>
              </w:rPr>
              <w:t xml:space="preserve">Transport </w:t>
            </w:r>
            <w:proofErr w:type="spellStart"/>
            <w:r w:rsidRPr="00A02490">
              <w:rPr>
                <w:bCs/>
                <w:i/>
                <w:iCs/>
                <w:color w:val="000000" w:themeColor="text1"/>
              </w:rPr>
              <w:t>Phenomena</w:t>
            </w:r>
            <w:proofErr w:type="spellEnd"/>
            <w:r w:rsidRPr="00C5305A">
              <w:rPr>
                <w:bCs/>
                <w:color w:val="000000" w:themeColor="text1"/>
              </w:rPr>
              <w:t xml:space="preserve">. </w:t>
            </w:r>
            <w:r w:rsidRPr="00C5305A">
              <w:t xml:space="preserve">John </w:t>
            </w:r>
            <w:proofErr w:type="spellStart"/>
            <w:r w:rsidRPr="00C5305A">
              <w:t>Wiley</w:t>
            </w:r>
            <w:proofErr w:type="spellEnd"/>
            <w:r w:rsidRPr="00C5305A">
              <w:t xml:space="preserve"> &amp; </w:t>
            </w:r>
            <w:proofErr w:type="spellStart"/>
            <w:r w:rsidRPr="00C5305A">
              <w:t>Sons</w:t>
            </w:r>
            <w:proofErr w:type="spellEnd"/>
            <w:r w:rsidRPr="00C5305A">
              <w:t xml:space="preserve">, 2007. 905 s. </w:t>
            </w:r>
            <w:r w:rsidRPr="00C5305A">
              <w:rPr>
                <w:bCs/>
                <w:color w:val="000000" w:themeColor="text1"/>
              </w:rPr>
              <w:t>ISBN 0-470-11539-4.</w:t>
            </w:r>
          </w:p>
          <w:p w14:paraId="357C37FF" w14:textId="63A94DC7" w:rsidR="00E1104A" w:rsidRPr="001762EB" w:rsidRDefault="00631CCA" w:rsidP="00E1104A">
            <w:pPr>
              <w:jc w:val="both"/>
            </w:pPr>
            <w:r w:rsidRPr="00C5305A">
              <w:rPr>
                <w:rFonts w:ascii="Times" w:hAnsi="Times"/>
                <w:caps/>
                <w:color w:val="000000" w:themeColor="text1"/>
              </w:rPr>
              <w:t>Drábek, D., Klepáč</w:t>
            </w:r>
            <w:r w:rsidRPr="00C5305A">
              <w:rPr>
                <w:caps/>
                <w:color w:val="000000" w:themeColor="text1"/>
              </w:rPr>
              <w:t>, J.</w:t>
            </w:r>
            <w:r>
              <w:rPr>
                <w:caps/>
                <w:color w:val="000000" w:themeColor="text1"/>
              </w:rPr>
              <w:t xml:space="preserve"> </w:t>
            </w:r>
            <w:proofErr w:type="spellStart"/>
            <w:r w:rsidRPr="00A02490">
              <w:rPr>
                <w:i/>
                <w:iCs/>
                <w:color w:val="000000" w:themeColor="text1"/>
              </w:rPr>
              <w:t>Procesné</w:t>
            </w:r>
            <w:proofErr w:type="spellEnd"/>
            <w:r w:rsidRPr="00A02490">
              <w:rPr>
                <w:i/>
                <w:iCs/>
                <w:color w:val="000000" w:themeColor="text1"/>
              </w:rPr>
              <w:t xml:space="preserve"> </w:t>
            </w:r>
            <w:proofErr w:type="spellStart"/>
            <w:r w:rsidRPr="00A02490">
              <w:rPr>
                <w:i/>
                <w:iCs/>
                <w:color w:val="000000" w:themeColor="text1"/>
              </w:rPr>
              <w:t>strojníctvo</w:t>
            </w:r>
            <w:proofErr w:type="spellEnd"/>
            <w:r w:rsidRPr="00A02490">
              <w:rPr>
                <w:i/>
                <w:iCs/>
                <w:color w:val="000000" w:themeColor="text1"/>
              </w:rPr>
              <w:t xml:space="preserve"> II</w:t>
            </w:r>
            <w:r w:rsidRPr="00C5305A">
              <w:rPr>
                <w:color w:val="000000" w:themeColor="text1"/>
              </w:rPr>
              <w:t>. Bratislava: STU, 2000.</w:t>
            </w:r>
          </w:p>
        </w:tc>
      </w:tr>
      <w:tr w:rsidR="00816CB0" w14:paraId="3DB34E0F" w14:textId="77777777" w:rsidTr="000C4A98">
        <w:trPr>
          <w:gridAfter w:val="1"/>
          <w:wAfter w:w="41" w:type="dxa"/>
        </w:trPr>
        <w:tc>
          <w:tcPr>
            <w:tcW w:w="10065" w:type="dxa"/>
            <w:gridSpan w:val="22"/>
            <w:tcBorders>
              <w:top w:val="single" w:sz="12" w:space="0" w:color="auto"/>
              <w:left w:val="single" w:sz="2" w:space="0" w:color="auto"/>
              <w:bottom w:val="single" w:sz="2" w:space="0" w:color="auto"/>
              <w:right w:val="single" w:sz="2" w:space="0" w:color="auto"/>
            </w:tcBorders>
            <w:shd w:val="clear" w:color="auto" w:fill="F7CAAC"/>
          </w:tcPr>
          <w:p w14:paraId="4BEC277A" w14:textId="77777777" w:rsidR="00816CB0" w:rsidRPr="001762EB" w:rsidRDefault="00816CB0" w:rsidP="00816CB0">
            <w:pPr>
              <w:jc w:val="center"/>
              <w:rPr>
                <w:b/>
              </w:rPr>
            </w:pPr>
            <w:r w:rsidRPr="001762EB">
              <w:rPr>
                <w:b/>
              </w:rPr>
              <w:t>Informace ke kombinované nebo distanční formě</w:t>
            </w:r>
          </w:p>
        </w:tc>
      </w:tr>
      <w:tr w:rsidR="00816CB0" w14:paraId="04EBE49A" w14:textId="77777777" w:rsidTr="000C4A98">
        <w:trPr>
          <w:gridAfter w:val="1"/>
          <w:wAfter w:w="41" w:type="dxa"/>
        </w:trPr>
        <w:tc>
          <w:tcPr>
            <w:tcW w:w="4787" w:type="dxa"/>
            <w:gridSpan w:val="8"/>
            <w:tcBorders>
              <w:top w:val="single" w:sz="2" w:space="0" w:color="auto"/>
            </w:tcBorders>
            <w:shd w:val="clear" w:color="auto" w:fill="F7CAAC"/>
          </w:tcPr>
          <w:p w14:paraId="22C66E04" w14:textId="77777777" w:rsidR="00816CB0" w:rsidRPr="001762EB" w:rsidRDefault="00816CB0" w:rsidP="00816CB0">
            <w:pPr>
              <w:jc w:val="both"/>
            </w:pPr>
            <w:r w:rsidRPr="001762EB">
              <w:rPr>
                <w:b/>
              </w:rPr>
              <w:t>Rozsah konzultací (soustředění)</w:t>
            </w:r>
          </w:p>
        </w:tc>
        <w:tc>
          <w:tcPr>
            <w:tcW w:w="889" w:type="dxa"/>
            <w:gridSpan w:val="3"/>
            <w:tcBorders>
              <w:top w:val="single" w:sz="2" w:space="0" w:color="auto"/>
            </w:tcBorders>
          </w:tcPr>
          <w:p w14:paraId="31775DC1" w14:textId="77777777" w:rsidR="00816CB0" w:rsidRPr="001762EB" w:rsidRDefault="00816CB0" w:rsidP="00816CB0">
            <w:pPr>
              <w:jc w:val="both"/>
            </w:pPr>
          </w:p>
        </w:tc>
        <w:tc>
          <w:tcPr>
            <w:tcW w:w="4389" w:type="dxa"/>
            <w:gridSpan w:val="11"/>
            <w:tcBorders>
              <w:top w:val="single" w:sz="2" w:space="0" w:color="auto"/>
            </w:tcBorders>
            <w:shd w:val="clear" w:color="auto" w:fill="F7CAAC"/>
          </w:tcPr>
          <w:p w14:paraId="4B5487D5" w14:textId="77777777" w:rsidR="00816CB0" w:rsidRPr="001762EB" w:rsidRDefault="00816CB0" w:rsidP="00816CB0">
            <w:pPr>
              <w:jc w:val="both"/>
              <w:rPr>
                <w:b/>
              </w:rPr>
            </w:pPr>
            <w:r w:rsidRPr="001762EB">
              <w:rPr>
                <w:b/>
              </w:rPr>
              <w:t xml:space="preserve">hodin </w:t>
            </w:r>
          </w:p>
        </w:tc>
      </w:tr>
      <w:tr w:rsidR="00816CB0" w14:paraId="684CE31A" w14:textId="77777777" w:rsidTr="000C4A98">
        <w:trPr>
          <w:gridAfter w:val="1"/>
          <w:wAfter w:w="41" w:type="dxa"/>
        </w:trPr>
        <w:tc>
          <w:tcPr>
            <w:tcW w:w="10065" w:type="dxa"/>
            <w:gridSpan w:val="22"/>
            <w:shd w:val="clear" w:color="auto" w:fill="F7CAAC"/>
          </w:tcPr>
          <w:p w14:paraId="68ADA2D6" w14:textId="77777777" w:rsidR="00816CB0" w:rsidRPr="001762EB" w:rsidRDefault="00816CB0" w:rsidP="00816CB0">
            <w:pPr>
              <w:jc w:val="both"/>
              <w:rPr>
                <w:b/>
              </w:rPr>
            </w:pPr>
            <w:r w:rsidRPr="001762EB">
              <w:rPr>
                <w:b/>
              </w:rPr>
              <w:t>Informace o způsobu kontaktu s vyučujícím</w:t>
            </w:r>
          </w:p>
        </w:tc>
      </w:tr>
      <w:tr w:rsidR="00816CB0" w14:paraId="532C07E0" w14:textId="77777777" w:rsidTr="000C4A98">
        <w:trPr>
          <w:gridAfter w:val="1"/>
          <w:wAfter w:w="41" w:type="dxa"/>
          <w:trHeight w:val="1373"/>
        </w:trPr>
        <w:tc>
          <w:tcPr>
            <w:tcW w:w="10065" w:type="dxa"/>
            <w:gridSpan w:val="22"/>
          </w:tcPr>
          <w:p w14:paraId="68B143D8" w14:textId="30BD5364" w:rsidR="00816CB0" w:rsidRPr="001762EB" w:rsidRDefault="00816CB0" w:rsidP="00816CB0">
            <w:pPr>
              <w:pStyle w:val="xxmsonormal"/>
              <w:shd w:val="clear" w:color="auto" w:fill="FFFFFF"/>
              <w:spacing w:before="0" w:beforeAutospacing="0" w:after="0" w:afterAutospacing="0"/>
              <w:jc w:val="both"/>
              <w:rPr>
                <w:color w:val="000000"/>
                <w:sz w:val="20"/>
                <w:szCs w:val="20"/>
              </w:rPr>
            </w:pPr>
            <w:r w:rsidRPr="001762EB">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7384A8C8" w14:textId="77777777" w:rsidR="00816CB0" w:rsidRPr="001762EB" w:rsidRDefault="00816CB0" w:rsidP="00816CB0">
            <w:pPr>
              <w:pStyle w:val="xxmsonormal"/>
              <w:shd w:val="clear" w:color="auto" w:fill="FFFFFF"/>
              <w:spacing w:before="0" w:beforeAutospacing="0" w:after="0" w:afterAutospacing="0"/>
              <w:jc w:val="both"/>
              <w:rPr>
                <w:color w:val="000000"/>
                <w:sz w:val="20"/>
                <w:szCs w:val="20"/>
              </w:rPr>
            </w:pPr>
            <w:r w:rsidRPr="001762EB">
              <w:rPr>
                <w:color w:val="000000"/>
                <w:sz w:val="20"/>
                <w:szCs w:val="20"/>
              </w:rPr>
              <w:t> </w:t>
            </w:r>
          </w:p>
          <w:p w14:paraId="16A9F6BE" w14:textId="49FEDAD9" w:rsidR="00816CB0" w:rsidRDefault="00816CB0" w:rsidP="00816CB0">
            <w:pPr>
              <w:pStyle w:val="xxmsonormal"/>
              <w:shd w:val="clear" w:color="auto" w:fill="FFFFFF"/>
              <w:spacing w:before="0" w:beforeAutospacing="0" w:after="0" w:afterAutospacing="0"/>
              <w:rPr>
                <w:color w:val="000000"/>
                <w:sz w:val="20"/>
                <w:szCs w:val="20"/>
              </w:rPr>
            </w:pPr>
            <w:r w:rsidRPr="001762EB">
              <w:rPr>
                <w:color w:val="000000"/>
                <w:sz w:val="20"/>
                <w:szCs w:val="20"/>
              </w:rPr>
              <w:t>Možnosti komunikace s vyučujícím:</w:t>
            </w:r>
            <w:r>
              <w:rPr>
                <w:color w:val="000000"/>
                <w:sz w:val="20"/>
                <w:szCs w:val="20"/>
              </w:rPr>
              <w:t xml:space="preserve"> </w:t>
            </w:r>
            <w:hyperlink r:id="rId73" w:history="1">
              <w:r w:rsidRPr="006D5256">
                <w:rPr>
                  <w:rStyle w:val="Hypertextovodkaz"/>
                  <w:sz w:val="20"/>
                  <w:szCs w:val="20"/>
                </w:rPr>
                <w:t>janacova@utb.cz</w:t>
              </w:r>
            </w:hyperlink>
            <w:r>
              <w:rPr>
                <w:color w:val="000000"/>
                <w:sz w:val="20"/>
                <w:szCs w:val="20"/>
              </w:rPr>
              <w:t xml:space="preserve">, </w:t>
            </w:r>
            <w:r w:rsidRPr="001762EB">
              <w:rPr>
                <w:color w:val="000000"/>
                <w:sz w:val="20"/>
                <w:szCs w:val="20"/>
              </w:rPr>
              <w:t>576</w:t>
            </w:r>
            <w:r>
              <w:rPr>
                <w:color w:val="000000"/>
                <w:sz w:val="20"/>
                <w:szCs w:val="20"/>
              </w:rPr>
              <w:t> </w:t>
            </w:r>
            <w:r w:rsidRPr="001762EB">
              <w:rPr>
                <w:color w:val="000000"/>
                <w:sz w:val="20"/>
                <w:szCs w:val="20"/>
              </w:rPr>
              <w:t>03</w:t>
            </w:r>
            <w:r>
              <w:rPr>
                <w:color w:val="000000"/>
                <w:sz w:val="20"/>
                <w:szCs w:val="20"/>
              </w:rPr>
              <w:t>5</w:t>
            </w:r>
            <w:r w:rsidR="00E1104A">
              <w:rPr>
                <w:color w:val="000000"/>
                <w:sz w:val="20"/>
                <w:szCs w:val="20"/>
              </w:rPr>
              <w:t> </w:t>
            </w:r>
            <w:r>
              <w:rPr>
                <w:color w:val="000000"/>
                <w:sz w:val="20"/>
                <w:szCs w:val="20"/>
              </w:rPr>
              <w:t>241</w:t>
            </w:r>
            <w:r w:rsidRPr="001762EB">
              <w:rPr>
                <w:color w:val="000000"/>
                <w:sz w:val="20"/>
                <w:szCs w:val="20"/>
              </w:rPr>
              <w:t>.</w:t>
            </w:r>
          </w:p>
          <w:p w14:paraId="511E9012" w14:textId="1C89E931" w:rsidR="00E1104A" w:rsidRDefault="00E1104A" w:rsidP="00816CB0">
            <w:pPr>
              <w:pStyle w:val="xxmsonormal"/>
              <w:shd w:val="clear" w:color="auto" w:fill="FFFFFF"/>
              <w:spacing w:before="0" w:beforeAutospacing="0" w:after="0" w:afterAutospacing="0"/>
              <w:rPr>
                <w:color w:val="000000"/>
                <w:sz w:val="20"/>
                <w:szCs w:val="20"/>
              </w:rPr>
            </w:pPr>
          </w:p>
          <w:p w14:paraId="71C3D0CB" w14:textId="002DED57" w:rsidR="00E1104A" w:rsidRDefault="00E1104A" w:rsidP="00816CB0">
            <w:pPr>
              <w:pStyle w:val="xxmsonormal"/>
              <w:shd w:val="clear" w:color="auto" w:fill="FFFFFF"/>
              <w:spacing w:before="0" w:beforeAutospacing="0" w:after="0" w:afterAutospacing="0"/>
              <w:rPr>
                <w:color w:val="000000"/>
                <w:sz w:val="20"/>
                <w:szCs w:val="20"/>
              </w:rPr>
            </w:pPr>
          </w:p>
          <w:p w14:paraId="7CF6E42A" w14:textId="269C1CFE" w:rsidR="00E1104A" w:rsidRDefault="00E1104A" w:rsidP="00816CB0">
            <w:pPr>
              <w:pStyle w:val="xxmsonormal"/>
              <w:shd w:val="clear" w:color="auto" w:fill="FFFFFF"/>
              <w:spacing w:before="0" w:beforeAutospacing="0" w:after="0" w:afterAutospacing="0"/>
              <w:rPr>
                <w:color w:val="000000"/>
                <w:sz w:val="20"/>
                <w:szCs w:val="20"/>
              </w:rPr>
            </w:pPr>
          </w:p>
          <w:p w14:paraId="4E10F631" w14:textId="7BC19F4C" w:rsidR="00E1104A" w:rsidRDefault="00E1104A" w:rsidP="00816CB0">
            <w:pPr>
              <w:pStyle w:val="xxmsonormal"/>
              <w:shd w:val="clear" w:color="auto" w:fill="FFFFFF"/>
              <w:spacing w:before="0" w:beforeAutospacing="0" w:after="0" w:afterAutospacing="0"/>
              <w:rPr>
                <w:color w:val="000000"/>
                <w:sz w:val="20"/>
                <w:szCs w:val="20"/>
              </w:rPr>
            </w:pPr>
          </w:p>
          <w:p w14:paraId="4E091D38" w14:textId="4EB2DBDD" w:rsidR="00E1104A" w:rsidRDefault="00E1104A" w:rsidP="00816CB0">
            <w:pPr>
              <w:pStyle w:val="xxmsonormal"/>
              <w:shd w:val="clear" w:color="auto" w:fill="FFFFFF"/>
              <w:spacing w:before="0" w:beforeAutospacing="0" w:after="0" w:afterAutospacing="0"/>
              <w:rPr>
                <w:color w:val="000000"/>
                <w:sz w:val="20"/>
                <w:szCs w:val="20"/>
              </w:rPr>
            </w:pPr>
          </w:p>
          <w:p w14:paraId="3EA9840D" w14:textId="083BCD9A" w:rsidR="00E1104A" w:rsidRDefault="00E1104A" w:rsidP="00816CB0">
            <w:pPr>
              <w:pStyle w:val="xxmsonormal"/>
              <w:shd w:val="clear" w:color="auto" w:fill="FFFFFF"/>
              <w:spacing w:before="0" w:beforeAutospacing="0" w:after="0" w:afterAutospacing="0"/>
              <w:rPr>
                <w:color w:val="000000"/>
                <w:sz w:val="20"/>
                <w:szCs w:val="20"/>
              </w:rPr>
            </w:pPr>
          </w:p>
          <w:p w14:paraId="794B4F7A" w14:textId="593506E9" w:rsidR="00E1104A" w:rsidRDefault="00E1104A" w:rsidP="00816CB0">
            <w:pPr>
              <w:pStyle w:val="xxmsonormal"/>
              <w:shd w:val="clear" w:color="auto" w:fill="FFFFFF"/>
              <w:spacing w:before="0" w:beforeAutospacing="0" w:after="0" w:afterAutospacing="0"/>
              <w:rPr>
                <w:color w:val="000000"/>
                <w:sz w:val="20"/>
                <w:szCs w:val="20"/>
              </w:rPr>
            </w:pPr>
          </w:p>
          <w:p w14:paraId="625701C4" w14:textId="77777777" w:rsidR="00E1104A" w:rsidRDefault="00E1104A" w:rsidP="00816CB0">
            <w:pPr>
              <w:pStyle w:val="xxmsonormal"/>
              <w:shd w:val="clear" w:color="auto" w:fill="FFFFFF"/>
              <w:spacing w:before="0" w:beforeAutospacing="0" w:after="0" w:afterAutospacing="0"/>
              <w:rPr>
                <w:color w:val="000000"/>
                <w:sz w:val="20"/>
                <w:szCs w:val="20"/>
              </w:rPr>
            </w:pPr>
          </w:p>
          <w:p w14:paraId="6867A2BE" w14:textId="6ADB4ECD" w:rsidR="00816CB0" w:rsidRDefault="00816CB0" w:rsidP="00816CB0">
            <w:pPr>
              <w:pStyle w:val="xxmsonormal"/>
              <w:shd w:val="clear" w:color="auto" w:fill="FFFFFF"/>
              <w:spacing w:before="0" w:beforeAutospacing="0" w:after="0" w:afterAutospacing="0"/>
              <w:rPr>
                <w:color w:val="000000"/>
                <w:sz w:val="20"/>
                <w:szCs w:val="20"/>
              </w:rPr>
            </w:pPr>
          </w:p>
          <w:p w14:paraId="7A6B115F" w14:textId="77777777" w:rsidR="00816CB0" w:rsidRDefault="00816CB0" w:rsidP="00816CB0">
            <w:pPr>
              <w:pStyle w:val="xxmsonormal"/>
              <w:shd w:val="clear" w:color="auto" w:fill="FFFFFF"/>
              <w:spacing w:before="0" w:beforeAutospacing="0" w:after="0" w:afterAutospacing="0"/>
              <w:rPr>
                <w:color w:val="000000"/>
                <w:sz w:val="20"/>
                <w:szCs w:val="20"/>
              </w:rPr>
            </w:pPr>
          </w:p>
          <w:p w14:paraId="434BEF67" w14:textId="37C87A66" w:rsidR="00816CB0" w:rsidRPr="001762EB" w:rsidRDefault="00816CB0" w:rsidP="00816CB0">
            <w:pPr>
              <w:pStyle w:val="xxmsonormal"/>
              <w:shd w:val="clear" w:color="auto" w:fill="FFFFFF"/>
              <w:spacing w:before="0" w:beforeAutospacing="0" w:after="0" w:afterAutospacing="0"/>
              <w:rPr>
                <w:sz w:val="20"/>
                <w:szCs w:val="20"/>
              </w:rPr>
            </w:pPr>
          </w:p>
        </w:tc>
      </w:tr>
      <w:tr w:rsidR="00816CB0" w14:paraId="7063DAD6" w14:textId="77777777" w:rsidTr="000C4A98">
        <w:trPr>
          <w:gridAfter w:val="1"/>
          <w:wAfter w:w="41" w:type="dxa"/>
        </w:trPr>
        <w:tc>
          <w:tcPr>
            <w:tcW w:w="10065" w:type="dxa"/>
            <w:gridSpan w:val="22"/>
            <w:tcBorders>
              <w:bottom w:val="double" w:sz="4" w:space="0" w:color="auto"/>
            </w:tcBorders>
            <w:shd w:val="clear" w:color="auto" w:fill="BDD6EE"/>
          </w:tcPr>
          <w:p w14:paraId="68506C9E" w14:textId="77777777" w:rsidR="00816CB0" w:rsidRDefault="00816CB0" w:rsidP="00816CB0">
            <w:pPr>
              <w:jc w:val="both"/>
              <w:rPr>
                <w:b/>
                <w:sz w:val="28"/>
              </w:rPr>
            </w:pPr>
            <w:bookmarkStart w:id="255" w:name="_Hlk55502885"/>
            <w:r>
              <w:br w:type="page"/>
            </w:r>
            <w:r>
              <w:rPr>
                <w:b/>
                <w:sz w:val="28"/>
              </w:rPr>
              <w:t>B-III – Charakteristika studijního předmětu</w:t>
            </w:r>
          </w:p>
        </w:tc>
      </w:tr>
      <w:tr w:rsidR="00816CB0" w14:paraId="4ED84388" w14:textId="77777777" w:rsidTr="000C4A98">
        <w:trPr>
          <w:gridAfter w:val="1"/>
          <w:wAfter w:w="41" w:type="dxa"/>
        </w:trPr>
        <w:tc>
          <w:tcPr>
            <w:tcW w:w="3403" w:type="dxa"/>
            <w:gridSpan w:val="3"/>
            <w:tcBorders>
              <w:top w:val="double" w:sz="4" w:space="0" w:color="auto"/>
            </w:tcBorders>
            <w:shd w:val="clear" w:color="auto" w:fill="F7CAAC"/>
          </w:tcPr>
          <w:p w14:paraId="41CF4418" w14:textId="77777777" w:rsidR="00816CB0" w:rsidRDefault="00816CB0" w:rsidP="00816CB0">
            <w:pPr>
              <w:jc w:val="both"/>
              <w:rPr>
                <w:b/>
              </w:rPr>
            </w:pPr>
            <w:r>
              <w:rPr>
                <w:b/>
              </w:rPr>
              <w:t>Název studijního předmětu</w:t>
            </w:r>
          </w:p>
        </w:tc>
        <w:tc>
          <w:tcPr>
            <w:tcW w:w="6662" w:type="dxa"/>
            <w:gridSpan w:val="19"/>
            <w:tcBorders>
              <w:top w:val="double" w:sz="4" w:space="0" w:color="auto"/>
            </w:tcBorders>
          </w:tcPr>
          <w:p w14:paraId="47742C67" w14:textId="4C8E367F" w:rsidR="00816CB0" w:rsidRPr="00F87F75" w:rsidRDefault="00816CB0" w:rsidP="00816CB0">
            <w:pPr>
              <w:jc w:val="both"/>
              <w:rPr>
                <w:b/>
                <w:bCs/>
              </w:rPr>
            </w:pPr>
            <w:bookmarkStart w:id="256" w:name="Prum_roboty_a_manipul"/>
            <w:r w:rsidRPr="00F855FC">
              <w:rPr>
                <w:b/>
                <w:bCs/>
                <w:spacing w:val="-2"/>
              </w:rPr>
              <w:t>Průmyslové roboty a manipulátory</w:t>
            </w:r>
            <w:bookmarkEnd w:id="256"/>
          </w:p>
        </w:tc>
      </w:tr>
      <w:tr w:rsidR="00816CB0" w14:paraId="021F6822" w14:textId="77777777" w:rsidTr="000C4A98">
        <w:trPr>
          <w:gridAfter w:val="1"/>
          <w:wAfter w:w="41" w:type="dxa"/>
        </w:trPr>
        <w:tc>
          <w:tcPr>
            <w:tcW w:w="3403" w:type="dxa"/>
            <w:gridSpan w:val="3"/>
            <w:shd w:val="clear" w:color="auto" w:fill="F7CAAC"/>
          </w:tcPr>
          <w:p w14:paraId="59A3A99F" w14:textId="77777777" w:rsidR="00816CB0" w:rsidRDefault="00816CB0" w:rsidP="00816CB0">
            <w:pPr>
              <w:jc w:val="both"/>
              <w:rPr>
                <w:b/>
              </w:rPr>
            </w:pPr>
            <w:r>
              <w:rPr>
                <w:b/>
              </w:rPr>
              <w:t>Typ předmětu</w:t>
            </w:r>
          </w:p>
        </w:tc>
        <w:tc>
          <w:tcPr>
            <w:tcW w:w="3089" w:type="dxa"/>
            <w:gridSpan w:val="10"/>
          </w:tcPr>
          <w:p w14:paraId="76AF2435" w14:textId="1A8D502F" w:rsidR="00816CB0" w:rsidRDefault="00096807" w:rsidP="00816CB0">
            <w:pPr>
              <w:jc w:val="both"/>
            </w:pPr>
            <w:ins w:id="257" w:author="Michal Staněk" w:date="2021-03-30T13:45:00Z">
              <w:r w:rsidRPr="00096807">
                <w:t>volitelný</w:t>
              </w:r>
            </w:ins>
          </w:p>
        </w:tc>
        <w:tc>
          <w:tcPr>
            <w:tcW w:w="2695" w:type="dxa"/>
            <w:gridSpan w:val="6"/>
            <w:shd w:val="clear" w:color="auto" w:fill="F7CAAC"/>
          </w:tcPr>
          <w:p w14:paraId="380CF13A" w14:textId="77777777" w:rsidR="00816CB0" w:rsidRDefault="00816CB0" w:rsidP="00816CB0">
            <w:pPr>
              <w:jc w:val="both"/>
            </w:pPr>
            <w:r>
              <w:rPr>
                <w:b/>
              </w:rPr>
              <w:t>doporučený ročník / semestr</w:t>
            </w:r>
          </w:p>
        </w:tc>
        <w:tc>
          <w:tcPr>
            <w:tcW w:w="878" w:type="dxa"/>
            <w:gridSpan w:val="3"/>
          </w:tcPr>
          <w:p w14:paraId="638F0E2B" w14:textId="77777777" w:rsidR="00816CB0" w:rsidRDefault="00816CB0" w:rsidP="00816CB0">
            <w:pPr>
              <w:jc w:val="both"/>
            </w:pPr>
          </w:p>
        </w:tc>
      </w:tr>
      <w:tr w:rsidR="00816CB0" w14:paraId="0EE0ACD8" w14:textId="77777777" w:rsidTr="000C4A98">
        <w:trPr>
          <w:gridAfter w:val="1"/>
          <w:wAfter w:w="41" w:type="dxa"/>
        </w:trPr>
        <w:tc>
          <w:tcPr>
            <w:tcW w:w="3403" w:type="dxa"/>
            <w:gridSpan w:val="3"/>
            <w:shd w:val="clear" w:color="auto" w:fill="F7CAAC"/>
          </w:tcPr>
          <w:p w14:paraId="09EA9208" w14:textId="77777777" w:rsidR="00816CB0" w:rsidRDefault="00816CB0" w:rsidP="00816CB0">
            <w:pPr>
              <w:jc w:val="both"/>
              <w:rPr>
                <w:b/>
              </w:rPr>
            </w:pPr>
            <w:r>
              <w:rPr>
                <w:b/>
              </w:rPr>
              <w:t>Rozsah studijního předmětu</w:t>
            </w:r>
          </w:p>
        </w:tc>
        <w:tc>
          <w:tcPr>
            <w:tcW w:w="1384" w:type="dxa"/>
            <w:gridSpan w:val="5"/>
          </w:tcPr>
          <w:p w14:paraId="06F100CC" w14:textId="77777777" w:rsidR="00816CB0" w:rsidRDefault="00816CB0" w:rsidP="00816CB0">
            <w:pPr>
              <w:jc w:val="both"/>
            </w:pPr>
          </w:p>
        </w:tc>
        <w:tc>
          <w:tcPr>
            <w:tcW w:w="889" w:type="dxa"/>
            <w:gridSpan w:val="3"/>
            <w:shd w:val="clear" w:color="auto" w:fill="F7CAAC"/>
          </w:tcPr>
          <w:p w14:paraId="66B84BF1" w14:textId="77777777" w:rsidR="00816CB0" w:rsidRDefault="00816CB0" w:rsidP="00816CB0">
            <w:pPr>
              <w:jc w:val="both"/>
              <w:rPr>
                <w:b/>
              </w:rPr>
            </w:pPr>
            <w:r>
              <w:rPr>
                <w:b/>
              </w:rPr>
              <w:t xml:space="preserve">hod. </w:t>
            </w:r>
          </w:p>
        </w:tc>
        <w:tc>
          <w:tcPr>
            <w:tcW w:w="816" w:type="dxa"/>
            <w:gridSpan w:val="2"/>
          </w:tcPr>
          <w:p w14:paraId="47465630" w14:textId="77777777" w:rsidR="00816CB0" w:rsidRDefault="00816CB0" w:rsidP="00816CB0">
            <w:pPr>
              <w:jc w:val="both"/>
            </w:pPr>
          </w:p>
        </w:tc>
        <w:tc>
          <w:tcPr>
            <w:tcW w:w="2156" w:type="dxa"/>
            <w:gridSpan w:val="4"/>
            <w:shd w:val="clear" w:color="auto" w:fill="F7CAAC"/>
          </w:tcPr>
          <w:p w14:paraId="70654920" w14:textId="77777777" w:rsidR="00816CB0" w:rsidRDefault="00816CB0" w:rsidP="00816CB0">
            <w:pPr>
              <w:jc w:val="both"/>
              <w:rPr>
                <w:b/>
              </w:rPr>
            </w:pPr>
            <w:r>
              <w:rPr>
                <w:b/>
              </w:rPr>
              <w:t>kreditů</w:t>
            </w:r>
          </w:p>
        </w:tc>
        <w:tc>
          <w:tcPr>
            <w:tcW w:w="1417" w:type="dxa"/>
            <w:gridSpan w:val="5"/>
          </w:tcPr>
          <w:p w14:paraId="78B33AB8" w14:textId="77777777" w:rsidR="00816CB0" w:rsidRDefault="00816CB0" w:rsidP="00816CB0">
            <w:pPr>
              <w:jc w:val="both"/>
            </w:pPr>
          </w:p>
        </w:tc>
      </w:tr>
      <w:tr w:rsidR="00816CB0" w14:paraId="7FACD3CF" w14:textId="77777777" w:rsidTr="000C4A98">
        <w:trPr>
          <w:gridAfter w:val="1"/>
          <w:wAfter w:w="41" w:type="dxa"/>
        </w:trPr>
        <w:tc>
          <w:tcPr>
            <w:tcW w:w="3403" w:type="dxa"/>
            <w:gridSpan w:val="3"/>
            <w:shd w:val="clear" w:color="auto" w:fill="F7CAAC"/>
          </w:tcPr>
          <w:p w14:paraId="5C5381A8" w14:textId="77777777" w:rsidR="00816CB0" w:rsidRDefault="00816CB0" w:rsidP="00816CB0">
            <w:pPr>
              <w:jc w:val="both"/>
              <w:rPr>
                <w:b/>
                <w:sz w:val="22"/>
              </w:rPr>
            </w:pPr>
            <w:r>
              <w:rPr>
                <w:b/>
              </w:rPr>
              <w:t xml:space="preserve">Prerekvizity, </w:t>
            </w:r>
            <w:proofErr w:type="spellStart"/>
            <w:r>
              <w:rPr>
                <w:b/>
              </w:rPr>
              <w:t>korekvizity</w:t>
            </w:r>
            <w:proofErr w:type="spellEnd"/>
            <w:r>
              <w:rPr>
                <w:b/>
              </w:rPr>
              <w:t>, ekvivalence</w:t>
            </w:r>
          </w:p>
        </w:tc>
        <w:tc>
          <w:tcPr>
            <w:tcW w:w="6662" w:type="dxa"/>
            <w:gridSpan w:val="19"/>
          </w:tcPr>
          <w:p w14:paraId="0AA1E3CD" w14:textId="77777777" w:rsidR="00816CB0" w:rsidRDefault="00816CB0" w:rsidP="00816CB0">
            <w:pPr>
              <w:jc w:val="both"/>
            </w:pPr>
          </w:p>
        </w:tc>
      </w:tr>
      <w:tr w:rsidR="00816CB0" w14:paraId="5A8DB8DE" w14:textId="77777777" w:rsidTr="000C4A98">
        <w:trPr>
          <w:gridAfter w:val="1"/>
          <w:wAfter w:w="41" w:type="dxa"/>
        </w:trPr>
        <w:tc>
          <w:tcPr>
            <w:tcW w:w="3403" w:type="dxa"/>
            <w:gridSpan w:val="3"/>
            <w:shd w:val="clear" w:color="auto" w:fill="F7CAAC"/>
          </w:tcPr>
          <w:p w14:paraId="2446B013" w14:textId="77777777" w:rsidR="00816CB0" w:rsidRDefault="00816CB0" w:rsidP="00816CB0">
            <w:pPr>
              <w:jc w:val="both"/>
              <w:rPr>
                <w:b/>
              </w:rPr>
            </w:pPr>
            <w:r>
              <w:rPr>
                <w:b/>
              </w:rPr>
              <w:t>Způsob ověření studijních výsledků</w:t>
            </w:r>
          </w:p>
        </w:tc>
        <w:tc>
          <w:tcPr>
            <w:tcW w:w="3089" w:type="dxa"/>
            <w:gridSpan w:val="10"/>
          </w:tcPr>
          <w:p w14:paraId="46DD96C1" w14:textId="77777777" w:rsidR="00816CB0" w:rsidRDefault="00816CB0" w:rsidP="00816CB0">
            <w:pPr>
              <w:jc w:val="both"/>
            </w:pPr>
            <w:r>
              <w:t>zkouška</w:t>
            </w:r>
          </w:p>
        </w:tc>
        <w:tc>
          <w:tcPr>
            <w:tcW w:w="2156" w:type="dxa"/>
            <w:gridSpan w:val="4"/>
            <w:shd w:val="clear" w:color="auto" w:fill="F7CAAC"/>
          </w:tcPr>
          <w:p w14:paraId="3DED3963" w14:textId="77777777" w:rsidR="00816CB0" w:rsidRDefault="00816CB0" w:rsidP="00816CB0">
            <w:pPr>
              <w:jc w:val="both"/>
              <w:rPr>
                <w:b/>
              </w:rPr>
            </w:pPr>
            <w:r>
              <w:rPr>
                <w:b/>
              </w:rPr>
              <w:t>Forma výuky</w:t>
            </w:r>
          </w:p>
        </w:tc>
        <w:tc>
          <w:tcPr>
            <w:tcW w:w="1417" w:type="dxa"/>
            <w:gridSpan w:val="5"/>
          </w:tcPr>
          <w:p w14:paraId="50BF6B8C" w14:textId="5B20BA63" w:rsidR="00816CB0" w:rsidRDefault="00C25C3E" w:rsidP="00816CB0">
            <w:pPr>
              <w:jc w:val="both"/>
            </w:pPr>
            <w:ins w:id="258" w:author="Michal Staněk" w:date="2021-03-30T14:05:00Z">
              <w:r>
                <w:rPr>
                  <w:sz w:val="18"/>
                  <w:szCs w:val="18"/>
                </w:rPr>
                <w:t>konzultace</w:t>
              </w:r>
            </w:ins>
          </w:p>
        </w:tc>
      </w:tr>
      <w:tr w:rsidR="00816CB0" w14:paraId="33703417" w14:textId="77777777" w:rsidTr="000C4A98">
        <w:trPr>
          <w:gridAfter w:val="1"/>
          <w:wAfter w:w="41" w:type="dxa"/>
        </w:trPr>
        <w:tc>
          <w:tcPr>
            <w:tcW w:w="3403" w:type="dxa"/>
            <w:gridSpan w:val="3"/>
            <w:shd w:val="clear" w:color="auto" w:fill="F7CAAC"/>
          </w:tcPr>
          <w:p w14:paraId="09FA02C8" w14:textId="77777777" w:rsidR="00816CB0" w:rsidRDefault="00816CB0" w:rsidP="00816CB0">
            <w:pPr>
              <w:jc w:val="both"/>
              <w:rPr>
                <w:b/>
              </w:rPr>
            </w:pPr>
            <w:r>
              <w:rPr>
                <w:b/>
              </w:rPr>
              <w:t>Forma způsobu ověření studijních výsledků a další požadavky na studenta</w:t>
            </w:r>
          </w:p>
        </w:tc>
        <w:tc>
          <w:tcPr>
            <w:tcW w:w="6662" w:type="dxa"/>
            <w:gridSpan w:val="19"/>
            <w:tcBorders>
              <w:bottom w:val="single" w:sz="4" w:space="0" w:color="auto"/>
            </w:tcBorders>
          </w:tcPr>
          <w:p w14:paraId="574955DF" w14:textId="77777777" w:rsidR="00816CB0" w:rsidRDefault="00816CB0" w:rsidP="00816CB0">
            <w:pPr>
              <w:jc w:val="both"/>
            </w:pPr>
          </w:p>
        </w:tc>
      </w:tr>
      <w:tr w:rsidR="00816CB0" w14:paraId="5241CF75" w14:textId="77777777" w:rsidTr="000C4A98">
        <w:trPr>
          <w:gridAfter w:val="1"/>
          <w:wAfter w:w="41" w:type="dxa"/>
          <w:trHeight w:val="197"/>
        </w:trPr>
        <w:tc>
          <w:tcPr>
            <w:tcW w:w="3403" w:type="dxa"/>
            <w:gridSpan w:val="3"/>
            <w:tcBorders>
              <w:top w:val="nil"/>
            </w:tcBorders>
            <w:shd w:val="clear" w:color="auto" w:fill="F7CAAC"/>
          </w:tcPr>
          <w:p w14:paraId="728B154B" w14:textId="77777777" w:rsidR="00816CB0" w:rsidRDefault="00816CB0" w:rsidP="00816CB0">
            <w:pPr>
              <w:jc w:val="both"/>
              <w:rPr>
                <w:b/>
              </w:rPr>
            </w:pPr>
            <w:r>
              <w:rPr>
                <w:b/>
              </w:rPr>
              <w:t>Garant předmětu</w:t>
            </w:r>
          </w:p>
        </w:tc>
        <w:tc>
          <w:tcPr>
            <w:tcW w:w="6662" w:type="dxa"/>
            <w:gridSpan w:val="19"/>
            <w:tcBorders>
              <w:top w:val="single" w:sz="4" w:space="0" w:color="auto"/>
            </w:tcBorders>
          </w:tcPr>
          <w:p w14:paraId="5CBCCE43" w14:textId="4196E366" w:rsidR="00816CB0" w:rsidRDefault="00816CB0" w:rsidP="00816CB0">
            <w:pPr>
              <w:jc w:val="both"/>
            </w:pPr>
            <w:r w:rsidRPr="007D33B0">
              <w:rPr>
                <w:spacing w:val="-2"/>
              </w:rPr>
              <w:t>doc. RNDr. Ing. Zdeněk Úředníček, CSc.</w:t>
            </w:r>
          </w:p>
        </w:tc>
      </w:tr>
      <w:tr w:rsidR="00816CB0" w14:paraId="0F7CC816" w14:textId="77777777" w:rsidTr="000C4A98">
        <w:trPr>
          <w:gridAfter w:val="1"/>
          <w:wAfter w:w="41" w:type="dxa"/>
          <w:trHeight w:val="243"/>
        </w:trPr>
        <w:tc>
          <w:tcPr>
            <w:tcW w:w="3403" w:type="dxa"/>
            <w:gridSpan w:val="3"/>
            <w:tcBorders>
              <w:top w:val="nil"/>
            </w:tcBorders>
            <w:shd w:val="clear" w:color="auto" w:fill="F7CAAC"/>
          </w:tcPr>
          <w:p w14:paraId="41C0A3A8" w14:textId="77777777" w:rsidR="00816CB0" w:rsidRDefault="00816CB0" w:rsidP="00816CB0">
            <w:pPr>
              <w:jc w:val="both"/>
              <w:rPr>
                <w:b/>
              </w:rPr>
            </w:pPr>
            <w:r>
              <w:rPr>
                <w:b/>
              </w:rPr>
              <w:t>Zapojení garanta do výuky předmětu</w:t>
            </w:r>
          </w:p>
        </w:tc>
        <w:tc>
          <w:tcPr>
            <w:tcW w:w="6662" w:type="dxa"/>
            <w:gridSpan w:val="19"/>
            <w:tcBorders>
              <w:top w:val="nil"/>
            </w:tcBorders>
          </w:tcPr>
          <w:p w14:paraId="165329F1" w14:textId="3C6F8747" w:rsidR="00816CB0" w:rsidRDefault="00816CB0" w:rsidP="00816CB0">
            <w:pPr>
              <w:jc w:val="both"/>
            </w:pPr>
            <w:proofErr w:type="gramStart"/>
            <w:r w:rsidRPr="005E38C5">
              <w:t>100%</w:t>
            </w:r>
            <w:proofErr w:type="gramEnd"/>
          </w:p>
        </w:tc>
      </w:tr>
      <w:tr w:rsidR="00816CB0" w14:paraId="086EC29B" w14:textId="77777777" w:rsidTr="000C4A98">
        <w:trPr>
          <w:gridAfter w:val="1"/>
          <w:wAfter w:w="41" w:type="dxa"/>
        </w:trPr>
        <w:tc>
          <w:tcPr>
            <w:tcW w:w="3403" w:type="dxa"/>
            <w:gridSpan w:val="3"/>
            <w:shd w:val="clear" w:color="auto" w:fill="F7CAAC"/>
          </w:tcPr>
          <w:p w14:paraId="4114BD0C" w14:textId="77777777" w:rsidR="00816CB0" w:rsidRDefault="00816CB0" w:rsidP="00816CB0">
            <w:pPr>
              <w:jc w:val="both"/>
              <w:rPr>
                <w:b/>
              </w:rPr>
            </w:pPr>
            <w:r>
              <w:rPr>
                <w:b/>
              </w:rPr>
              <w:t>Vyučující</w:t>
            </w:r>
          </w:p>
        </w:tc>
        <w:tc>
          <w:tcPr>
            <w:tcW w:w="6662" w:type="dxa"/>
            <w:gridSpan w:val="19"/>
            <w:tcBorders>
              <w:bottom w:val="nil"/>
            </w:tcBorders>
          </w:tcPr>
          <w:p w14:paraId="53A55305" w14:textId="77777777" w:rsidR="00816CB0" w:rsidRDefault="00816CB0" w:rsidP="00816CB0">
            <w:pPr>
              <w:jc w:val="both"/>
            </w:pPr>
          </w:p>
        </w:tc>
      </w:tr>
      <w:tr w:rsidR="00816CB0" w14:paraId="718499EF" w14:textId="77777777" w:rsidTr="000C4A98">
        <w:trPr>
          <w:gridAfter w:val="1"/>
          <w:wAfter w:w="41" w:type="dxa"/>
          <w:trHeight w:val="272"/>
        </w:trPr>
        <w:tc>
          <w:tcPr>
            <w:tcW w:w="10065" w:type="dxa"/>
            <w:gridSpan w:val="22"/>
            <w:tcBorders>
              <w:top w:val="nil"/>
            </w:tcBorders>
          </w:tcPr>
          <w:p w14:paraId="1C2C7B58" w14:textId="77743EB7" w:rsidR="00816CB0" w:rsidRDefault="00816CB0" w:rsidP="00816CB0">
            <w:pPr>
              <w:spacing w:before="20" w:after="20"/>
              <w:jc w:val="both"/>
            </w:pPr>
            <w:r w:rsidRPr="007D33B0">
              <w:rPr>
                <w:spacing w:val="-2"/>
              </w:rPr>
              <w:lastRenderedPageBreak/>
              <w:t>doc. RNDr. Ing. Zdeněk Úředníček, CSc.</w:t>
            </w:r>
          </w:p>
        </w:tc>
      </w:tr>
      <w:tr w:rsidR="00816CB0" w14:paraId="75F83BD7" w14:textId="77777777" w:rsidTr="000C4A98">
        <w:trPr>
          <w:gridAfter w:val="1"/>
          <w:wAfter w:w="41" w:type="dxa"/>
        </w:trPr>
        <w:tc>
          <w:tcPr>
            <w:tcW w:w="3403" w:type="dxa"/>
            <w:gridSpan w:val="3"/>
            <w:shd w:val="clear" w:color="auto" w:fill="F7CAAC"/>
          </w:tcPr>
          <w:p w14:paraId="07126428" w14:textId="77777777" w:rsidR="00816CB0" w:rsidRDefault="00816CB0" w:rsidP="00816CB0">
            <w:pPr>
              <w:jc w:val="both"/>
              <w:rPr>
                <w:b/>
              </w:rPr>
            </w:pPr>
            <w:r>
              <w:rPr>
                <w:b/>
              </w:rPr>
              <w:t>Stručná anotace předmětu</w:t>
            </w:r>
          </w:p>
        </w:tc>
        <w:tc>
          <w:tcPr>
            <w:tcW w:w="6662" w:type="dxa"/>
            <w:gridSpan w:val="19"/>
            <w:tcBorders>
              <w:bottom w:val="nil"/>
            </w:tcBorders>
          </w:tcPr>
          <w:p w14:paraId="67990F99" w14:textId="77777777" w:rsidR="00816CB0" w:rsidRDefault="00816CB0" w:rsidP="00816CB0">
            <w:pPr>
              <w:jc w:val="both"/>
            </w:pPr>
          </w:p>
        </w:tc>
      </w:tr>
      <w:tr w:rsidR="00816CB0" w14:paraId="73CF9718" w14:textId="77777777" w:rsidTr="000C4A98">
        <w:trPr>
          <w:gridAfter w:val="1"/>
          <w:wAfter w:w="41" w:type="dxa"/>
          <w:trHeight w:val="3938"/>
        </w:trPr>
        <w:tc>
          <w:tcPr>
            <w:tcW w:w="10065" w:type="dxa"/>
            <w:gridSpan w:val="22"/>
            <w:tcBorders>
              <w:top w:val="nil"/>
              <w:bottom w:val="single" w:sz="12" w:space="0" w:color="auto"/>
            </w:tcBorders>
          </w:tcPr>
          <w:p w14:paraId="4F1CB073" w14:textId="0392A8A9" w:rsidR="00816CB0" w:rsidRPr="00845516" w:rsidRDefault="00816CB0" w:rsidP="00816CB0">
            <w:pPr>
              <w:jc w:val="both"/>
              <w:rPr>
                <w:sz w:val="19"/>
                <w:szCs w:val="19"/>
              </w:rPr>
            </w:pPr>
            <w:r w:rsidRPr="00845516">
              <w:rPr>
                <w:color w:val="000000"/>
                <w:sz w:val="19"/>
                <w:szCs w:val="19"/>
                <w:shd w:val="clear" w:color="auto" w:fill="FFFFFF"/>
              </w:rPr>
              <w:t xml:space="preserve">Cílem předmětu je získání hlubších znalostí nejen o stavbě a využití průmyslových robotů a manipulátorů zejména ve vazbě na výrobní stroje a zařízení pro zpracování polymerů. Dalším důležitým cílem tohoto předmětu je poskytnout studentům znalosti a díky řadě řešených příkladů i dovednosti z oblasti </w:t>
            </w:r>
            <w:r w:rsidR="0009140B" w:rsidRPr="00845516">
              <w:rPr>
                <w:color w:val="000000"/>
                <w:sz w:val="19"/>
                <w:szCs w:val="19"/>
                <w:shd w:val="clear" w:color="auto" w:fill="FFFFFF"/>
              </w:rPr>
              <w:t>kinematiky,</w:t>
            </w:r>
            <w:r w:rsidRPr="00845516">
              <w:rPr>
                <w:color w:val="000000"/>
                <w:sz w:val="19"/>
                <w:szCs w:val="19"/>
                <w:shd w:val="clear" w:color="auto" w:fill="FFFFFF"/>
              </w:rPr>
              <w:t xml:space="preserve"> a hlavně dynamiky pohybových systémů průmyslových robotů a manipulátorů a zčásti i mobilních podsystémů robotů servisních. Součástí je také základní popis mechanických a tekutinových úchopných hlavic a možnosti aplikace ve studovaném oboru.</w:t>
            </w:r>
          </w:p>
          <w:p w14:paraId="075B9370" w14:textId="77777777" w:rsidR="00816CB0" w:rsidRPr="00845516" w:rsidRDefault="00816CB0" w:rsidP="00816CB0">
            <w:pPr>
              <w:jc w:val="both"/>
              <w:rPr>
                <w:sz w:val="10"/>
                <w:szCs w:val="10"/>
              </w:rPr>
            </w:pPr>
          </w:p>
          <w:p w14:paraId="6E4B4AA8" w14:textId="77777777" w:rsidR="00816CB0" w:rsidRPr="00845516" w:rsidRDefault="00816CB0" w:rsidP="00816CB0">
            <w:pPr>
              <w:jc w:val="both"/>
              <w:rPr>
                <w:sz w:val="19"/>
                <w:szCs w:val="19"/>
                <w:u w:val="single"/>
              </w:rPr>
            </w:pPr>
            <w:r w:rsidRPr="00845516">
              <w:rPr>
                <w:sz w:val="19"/>
                <w:szCs w:val="19"/>
                <w:u w:val="single"/>
              </w:rPr>
              <w:t>Základní témata:</w:t>
            </w:r>
          </w:p>
          <w:p w14:paraId="597BF6BB" w14:textId="77777777" w:rsidR="00816CB0" w:rsidRPr="00845516" w:rsidRDefault="00816CB0" w:rsidP="00816CB0">
            <w:pPr>
              <w:pStyle w:val="Odstavecseseznamem"/>
              <w:numPr>
                <w:ilvl w:val="0"/>
                <w:numId w:val="18"/>
              </w:numPr>
              <w:ind w:left="113" w:hanging="113"/>
              <w:jc w:val="both"/>
              <w:rPr>
                <w:sz w:val="19"/>
                <w:szCs w:val="19"/>
                <w:shd w:val="clear" w:color="auto" w:fill="FFFFFF"/>
              </w:rPr>
            </w:pPr>
            <w:r w:rsidRPr="00845516">
              <w:rPr>
                <w:sz w:val="19"/>
                <w:szCs w:val="19"/>
                <w:shd w:val="clear" w:color="auto" w:fill="FFFFFF"/>
              </w:rPr>
              <w:t>Úvod, definice průmyslového robota, manipulátoru, zápěstí, článku, kloubu, stupně volnosti a principů vektorového popisu mechanických systémů.</w:t>
            </w:r>
          </w:p>
          <w:p w14:paraId="03B54CC3" w14:textId="77777777" w:rsidR="00816CB0" w:rsidRPr="00845516" w:rsidRDefault="00816CB0" w:rsidP="00816CB0">
            <w:pPr>
              <w:pStyle w:val="Odstavecseseznamem"/>
              <w:numPr>
                <w:ilvl w:val="0"/>
                <w:numId w:val="18"/>
              </w:numPr>
              <w:ind w:left="113" w:hanging="113"/>
              <w:jc w:val="both"/>
              <w:rPr>
                <w:sz w:val="19"/>
                <w:szCs w:val="19"/>
                <w:shd w:val="clear" w:color="auto" w:fill="FFFFFF"/>
              </w:rPr>
            </w:pPr>
            <w:r w:rsidRPr="00845516">
              <w:rPr>
                <w:sz w:val="19"/>
                <w:szCs w:val="19"/>
                <w:shd w:val="clear" w:color="auto" w:fill="FFFFFF"/>
              </w:rPr>
              <w:t>Popis mechanických a tekutinových úchopných hlavic a možnosti aplikace ve studovaném oboru.</w:t>
            </w:r>
          </w:p>
          <w:p w14:paraId="5D4E8CBC" w14:textId="77777777" w:rsidR="00816CB0" w:rsidRPr="00845516" w:rsidRDefault="00816CB0" w:rsidP="00816CB0">
            <w:pPr>
              <w:pStyle w:val="Odstavecseseznamem"/>
              <w:numPr>
                <w:ilvl w:val="0"/>
                <w:numId w:val="18"/>
              </w:numPr>
              <w:ind w:left="113" w:hanging="113"/>
              <w:jc w:val="both"/>
              <w:rPr>
                <w:sz w:val="19"/>
                <w:szCs w:val="19"/>
                <w:shd w:val="clear" w:color="auto" w:fill="FFFFFF"/>
              </w:rPr>
            </w:pPr>
            <w:r w:rsidRPr="00845516">
              <w:rPr>
                <w:sz w:val="19"/>
                <w:szCs w:val="19"/>
                <w:shd w:val="clear" w:color="auto" w:fill="FFFFFF"/>
              </w:rPr>
              <w:t>Základní pohyby mechanických struktur: pohyby rotační, transformační matice při pohybu okolo globálních a lokálních os.</w:t>
            </w:r>
          </w:p>
          <w:p w14:paraId="2979F578" w14:textId="0D19DDBF" w:rsidR="00816CB0" w:rsidRPr="00845516" w:rsidRDefault="00816CB0" w:rsidP="00816CB0">
            <w:pPr>
              <w:pStyle w:val="Odstavecseseznamem"/>
              <w:numPr>
                <w:ilvl w:val="0"/>
                <w:numId w:val="18"/>
              </w:numPr>
              <w:ind w:left="113" w:hanging="113"/>
              <w:jc w:val="both"/>
              <w:rPr>
                <w:sz w:val="19"/>
                <w:szCs w:val="19"/>
                <w:shd w:val="clear" w:color="auto" w:fill="FFFFFF"/>
              </w:rPr>
            </w:pPr>
            <w:r w:rsidRPr="00845516">
              <w:rPr>
                <w:sz w:val="19"/>
                <w:szCs w:val="19"/>
                <w:shd w:val="clear" w:color="auto" w:fill="FFFFFF"/>
              </w:rPr>
              <w:t xml:space="preserve">Základní pohyby mechanických struktur: série rotačních pohybů, Eulerova věta, </w:t>
            </w:r>
            <w:proofErr w:type="spellStart"/>
            <w:r w:rsidRPr="00845516">
              <w:rPr>
                <w:sz w:val="19"/>
                <w:szCs w:val="19"/>
                <w:shd w:val="clear" w:color="auto" w:fill="FFFFFF"/>
              </w:rPr>
              <w:t>Rodriguezova</w:t>
            </w:r>
            <w:proofErr w:type="spellEnd"/>
            <w:r w:rsidRPr="00845516">
              <w:rPr>
                <w:sz w:val="19"/>
                <w:szCs w:val="19"/>
                <w:shd w:val="clear" w:color="auto" w:fill="FFFFFF"/>
              </w:rPr>
              <w:t xml:space="preserve"> formule. Eulerovy parametry, </w:t>
            </w:r>
            <w:proofErr w:type="spellStart"/>
            <w:r w:rsidRPr="00845516">
              <w:rPr>
                <w:sz w:val="19"/>
                <w:szCs w:val="19"/>
                <w:shd w:val="clear" w:color="auto" w:fill="FFFFFF"/>
              </w:rPr>
              <w:t>quaterniony</w:t>
            </w:r>
            <w:proofErr w:type="spellEnd"/>
            <w:r w:rsidRPr="00845516">
              <w:rPr>
                <w:sz w:val="19"/>
                <w:szCs w:val="19"/>
                <w:shd w:val="clear" w:color="auto" w:fill="FFFFFF"/>
              </w:rPr>
              <w:t xml:space="preserve"> a jejich použití pro vyjádření rotace.</w:t>
            </w:r>
          </w:p>
          <w:p w14:paraId="46CAC905" w14:textId="77777777" w:rsidR="00816CB0" w:rsidRPr="00845516" w:rsidRDefault="00816CB0" w:rsidP="00816CB0">
            <w:pPr>
              <w:pStyle w:val="Odstavecseseznamem"/>
              <w:numPr>
                <w:ilvl w:val="0"/>
                <w:numId w:val="18"/>
              </w:numPr>
              <w:ind w:left="113" w:hanging="113"/>
              <w:jc w:val="both"/>
              <w:rPr>
                <w:sz w:val="19"/>
                <w:szCs w:val="19"/>
                <w:shd w:val="clear" w:color="auto" w:fill="FFFFFF"/>
              </w:rPr>
            </w:pPr>
            <w:r w:rsidRPr="00845516">
              <w:rPr>
                <w:sz w:val="19"/>
                <w:szCs w:val="19"/>
                <w:shd w:val="clear" w:color="auto" w:fill="FFFFFF"/>
              </w:rPr>
              <w:t>Kombinovaný pohyb řetězce tuhých těles. Homogenní matice transformace, homogenní vektor bodu v 3D prostoru. Skládání pohybů.</w:t>
            </w:r>
          </w:p>
          <w:p w14:paraId="6C8EA925" w14:textId="4780B91C" w:rsidR="00816CB0" w:rsidRPr="00845516" w:rsidRDefault="00816CB0" w:rsidP="00816CB0">
            <w:pPr>
              <w:pStyle w:val="Odstavecseseznamem"/>
              <w:numPr>
                <w:ilvl w:val="0"/>
                <w:numId w:val="18"/>
              </w:numPr>
              <w:ind w:left="113" w:hanging="113"/>
              <w:jc w:val="both"/>
              <w:rPr>
                <w:sz w:val="19"/>
                <w:szCs w:val="19"/>
                <w:shd w:val="clear" w:color="auto" w:fill="FFFFFF"/>
              </w:rPr>
            </w:pPr>
            <w:r w:rsidRPr="00845516">
              <w:rPr>
                <w:sz w:val="19"/>
                <w:szCs w:val="19"/>
                <w:shd w:val="clear" w:color="auto" w:fill="FFFFFF"/>
              </w:rPr>
              <w:t xml:space="preserve">Přímá kinematická úloha a její souvislost s vektorovou grafikou v 3D prostoru. </w:t>
            </w:r>
            <w:proofErr w:type="spellStart"/>
            <w:r w:rsidRPr="00845516">
              <w:rPr>
                <w:sz w:val="19"/>
                <w:szCs w:val="19"/>
                <w:shd w:val="clear" w:color="auto" w:fill="FFFFFF"/>
              </w:rPr>
              <w:t>Denavit-Hartenbergova</w:t>
            </w:r>
            <w:proofErr w:type="spellEnd"/>
            <w:r w:rsidRPr="00845516">
              <w:rPr>
                <w:sz w:val="19"/>
                <w:szCs w:val="19"/>
                <w:shd w:val="clear" w:color="auto" w:fill="FFFFFF"/>
              </w:rPr>
              <w:t xml:space="preserve"> metoda.</w:t>
            </w:r>
          </w:p>
          <w:p w14:paraId="37FBD299" w14:textId="77777777" w:rsidR="00816CB0" w:rsidRPr="00845516" w:rsidRDefault="00816CB0" w:rsidP="00816CB0">
            <w:pPr>
              <w:pStyle w:val="Odstavecseseznamem"/>
              <w:numPr>
                <w:ilvl w:val="0"/>
                <w:numId w:val="18"/>
              </w:numPr>
              <w:ind w:left="113" w:hanging="113"/>
              <w:jc w:val="both"/>
              <w:rPr>
                <w:sz w:val="19"/>
                <w:szCs w:val="19"/>
                <w:shd w:val="clear" w:color="auto" w:fill="FFFFFF"/>
              </w:rPr>
            </w:pPr>
            <w:r w:rsidRPr="00845516">
              <w:rPr>
                <w:sz w:val="19"/>
                <w:szCs w:val="19"/>
                <w:shd w:val="clear" w:color="auto" w:fill="FFFFFF"/>
              </w:rPr>
              <w:t>Inverzní kinematická úloha. Její řešení pro obvyklé typy manipulátorů.</w:t>
            </w:r>
          </w:p>
          <w:p w14:paraId="52CB0F9F" w14:textId="77777777" w:rsidR="00816CB0" w:rsidRPr="00845516" w:rsidRDefault="00816CB0" w:rsidP="00816CB0">
            <w:pPr>
              <w:pStyle w:val="Odstavecseseznamem"/>
              <w:numPr>
                <w:ilvl w:val="0"/>
                <w:numId w:val="18"/>
              </w:numPr>
              <w:ind w:left="113" w:hanging="113"/>
              <w:jc w:val="both"/>
              <w:rPr>
                <w:sz w:val="19"/>
                <w:szCs w:val="19"/>
                <w:shd w:val="clear" w:color="auto" w:fill="FFFFFF"/>
              </w:rPr>
            </w:pPr>
            <w:r w:rsidRPr="00845516">
              <w:rPr>
                <w:sz w:val="19"/>
                <w:szCs w:val="19"/>
                <w:shd w:val="clear" w:color="auto" w:fill="FFFFFF"/>
              </w:rPr>
              <w:t>Popis dynamiky sériově vázaných mechanických těles. Souvislost s kinematickým popisem.</w:t>
            </w:r>
          </w:p>
          <w:p w14:paraId="53233102" w14:textId="77777777" w:rsidR="00816CB0" w:rsidRPr="00845516" w:rsidRDefault="00816CB0" w:rsidP="00816CB0">
            <w:pPr>
              <w:pStyle w:val="Odstavecseseznamem"/>
              <w:numPr>
                <w:ilvl w:val="0"/>
                <w:numId w:val="18"/>
              </w:numPr>
              <w:ind w:left="113" w:hanging="113"/>
              <w:jc w:val="both"/>
              <w:rPr>
                <w:sz w:val="19"/>
                <w:szCs w:val="19"/>
                <w:shd w:val="clear" w:color="auto" w:fill="FFFFFF"/>
              </w:rPr>
            </w:pPr>
            <w:r w:rsidRPr="00845516">
              <w:rPr>
                <w:sz w:val="19"/>
                <w:szCs w:val="19"/>
                <w:shd w:val="clear" w:color="auto" w:fill="FFFFFF"/>
              </w:rPr>
              <w:t xml:space="preserve">Matice setrvačnosti a matice </w:t>
            </w:r>
            <w:proofErr w:type="spellStart"/>
            <w:r w:rsidRPr="00845516">
              <w:rPr>
                <w:sz w:val="19"/>
                <w:szCs w:val="19"/>
                <w:shd w:val="clear" w:color="auto" w:fill="FFFFFF"/>
              </w:rPr>
              <w:t>pseudosetrvačnosti</w:t>
            </w:r>
            <w:proofErr w:type="spellEnd"/>
            <w:r w:rsidRPr="00845516">
              <w:rPr>
                <w:sz w:val="19"/>
                <w:szCs w:val="19"/>
                <w:shd w:val="clear" w:color="auto" w:fill="FFFFFF"/>
              </w:rPr>
              <w:t>.</w:t>
            </w:r>
          </w:p>
          <w:p w14:paraId="081C094C" w14:textId="77777777" w:rsidR="00816CB0" w:rsidRPr="00845516" w:rsidRDefault="00816CB0" w:rsidP="00816CB0">
            <w:pPr>
              <w:pStyle w:val="Odstavecseseznamem"/>
              <w:numPr>
                <w:ilvl w:val="0"/>
                <w:numId w:val="18"/>
              </w:numPr>
              <w:ind w:left="113" w:hanging="113"/>
              <w:jc w:val="both"/>
              <w:rPr>
                <w:sz w:val="19"/>
                <w:szCs w:val="19"/>
                <w:shd w:val="clear" w:color="auto" w:fill="FFFFFF"/>
              </w:rPr>
            </w:pPr>
            <w:proofErr w:type="spellStart"/>
            <w:r w:rsidRPr="00845516">
              <w:rPr>
                <w:sz w:val="19"/>
                <w:szCs w:val="19"/>
                <w:shd w:val="clear" w:color="auto" w:fill="FFFFFF"/>
              </w:rPr>
              <w:t>Lagrangeovy</w:t>
            </w:r>
            <w:proofErr w:type="spellEnd"/>
            <w:r w:rsidRPr="00845516">
              <w:rPr>
                <w:sz w:val="19"/>
                <w:szCs w:val="19"/>
                <w:shd w:val="clear" w:color="auto" w:fill="FFFFFF"/>
              </w:rPr>
              <w:t xml:space="preserve"> rovnice I. a II. typu. Gravitační potenciálové pole.</w:t>
            </w:r>
          </w:p>
          <w:p w14:paraId="369D6DD8" w14:textId="77777777" w:rsidR="00816CB0" w:rsidRPr="00845516" w:rsidRDefault="00816CB0" w:rsidP="00816CB0">
            <w:pPr>
              <w:pStyle w:val="Odstavecseseznamem"/>
              <w:numPr>
                <w:ilvl w:val="0"/>
                <w:numId w:val="18"/>
              </w:numPr>
              <w:ind w:left="113" w:hanging="113"/>
              <w:jc w:val="both"/>
              <w:rPr>
                <w:sz w:val="19"/>
                <w:szCs w:val="19"/>
                <w:shd w:val="clear" w:color="auto" w:fill="FFFFFF"/>
              </w:rPr>
            </w:pPr>
            <w:r w:rsidRPr="00845516">
              <w:rPr>
                <w:sz w:val="19"/>
                <w:szCs w:val="19"/>
                <w:shd w:val="clear" w:color="auto" w:fill="FFFFFF"/>
              </w:rPr>
              <w:t>Příklady pohybových rovnic jednoduchých řetězců vázaných tuhých těles.</w:t>
            </w:r>
          </w:p>
          <w:p w14:paraId="635CA26A" w14:textId="508BCB03" w:rsidR="00816CB0" w:rsidRPr="001762EB" w:rsidRDefault="00816CB0" w:rsidP="00816CB0">
            <w:pPr>
              <w:pStyle w:val="Odstavecseseznamem"/>
              <w:numPr>
                <w:ilvl w:val="0"/>
                <w:numId w:val="18"/>
              </w:numPr>
              <w:ind w:left="113" w:hanging="113"/>
              <w:jc w:val="both"/>
            </w:pPr>
            <w:r w:rsidRPr="00845516">
              <w:rPr>
                <w:sz w:val="19"/>
                <w:szCs w:val="19"/>
                <w:shd w:val="clear" w:color="auto" w:fill="FFFFFF"/>
              </w:rPr>
              <w:t>Řízení pohybu mechanických systémů. Způsoby regulace, příklady.</w:t>
            </w:r>
          </w:p>
        </w:tc>
      </w:tr>
      <w:tr w:rsidR="00816CB0" w14:paraId="7F06D570" w14:textId="77777777" w:rsidTr="000C4A98">
        <w:trPr>
          <w:gridAfter w:val="1"/>
          <w:wAfter w:w="41" w:type="dxa"/>
          <w:trHeight w:val="265"/>
        </w:trPr>
        <w:tc>
          <w:tcPr>
            <w:tcW w:w="3653" w:type="dxa"/>
            <w:gridSpan w:val="5"/>
            <w:tcBorders>
              <w:top w:val="nil"/>
            </w:tcBorders>
            <w:shd w:val="clear" w:color="auto" w:fill="F7CAAC"/>
          </w:tcPr>
          <w:p w14:paraId="7DE464B5" w14:textId="1FD3A010" w:rsidR="00816CB0" w:rsidRPr="001762EB" w:rsidRDefault="00816CB0" w:rsidP="00816CB0">
            <w:pPr>
              <w:jc w:val="both"/>
            </w:pPr>
            <w:r w:rsidRPr="001762EB">
              <w:rPr>
                <w:b/>
              </w:rPr>
              <w:t xml:space="preserve">Studijní literatura a studijní </w:t>
            </w:r>
            <w:r w:rsidRPr="00BA62B5">
              <w:rPr>
                <w:b/>
              </w:rPr>
              <w:t>pomůcky</w:t>
            </w:r>
          </w:p>
        </w:tc>
        <w:tc>
          <w:tcPr>
            <w:tcW w:w="6412" w:type="dxa"/>
            <w:gridSpan w:val="17"/>
            <w:tcBorders>
              <w:top w:val="nil"/>
              <w:bottom w:val="nil"/>
            </w:tcBorders>
          </w:tcPr>
          <w:p w14:paraId="3DF870A9" w14:textId="77777777" w:rsidR="00816CB0" w:rsidRPr="001762EB" w:rsidRDefault="00816CB0" w:rsidP="00816CB0">
            <w:pPr>
              <w:jc w:val="both"/>
            </w:pPr>
          </w:p>
        </w:tc>
      </w:tr>
      <w:tr w:rsidR="00816CB0" w14:paraId="7441E1A6" w14:textId="77777777" w:rsidTr="000C4A98">
        <w:trPr>
          <w:gridAfter w:val="1"/>
          <w:wAfter w:w="41" w:type="dxa"/>
          <w:trHeight w:val="1497"/>
        </w:trPr>
        <w:tc>
          <w:tcPr>
            <w:tcW w:w="10065" w:type="dxa"/>
            <w:gridSpan w:val="22"/>
            <w:tcBorders>
              <w:top w:val="nil"/>
            </w:tcBorders>
          </w:tcPr>
          <w:p w14:paraId="443725EB" w14:textId="77777777" w:rsidR="00816CB0" w:rsidRPr="00845516" w:rsidRDefault="00816CB0" w:rsidP="00816CB0">
            <w:pPr>
              <w:jc w:val="both"/>
              <w:rPr>
                <w:sz w:val="19"/>
                <w:szCs w:val="19"/>
                <w:u w:val="single"/>
              </w:rPr>
            </w:pPr>
            <w:r w:rsidRPr="00845516">
              <w:rPr>
                <w:sz w:val="19"/>
                <w:szCs w:val="19"/>
                <w:u w:val="single"/>
              </w:rPr>
              <w:t>Povinná literatura:</w:t>
            </w:r>
          </w:p>
          <w:p w14:paraId="38777A47" w14:textId="63D3BB23" w:rsidR="00816CB0" w:rsidRPr="00845516" w:rsidRDefault="00816CB0" w:rsidP="00816CB0">
            <w:pPr>
              <w:jc w:val="both"/>
              <w:rPr>
                <w:sz w:val="19"/>
                <w:szCs w:val="19"/>
              </w:rPr>
            </w:pPr>
            <w:r w:rsidRPr="00845516">
              <w:rPr>
                <w:bCs/>
                <w:sz w:val="19"/>
                <w:szCs w:val="19"/>
              </w:rPr>
              <w:t xml:space="preserve">ÚŘEDNÍČEK, Z. </w:t>
            </w:r>
            <w:r w:rsidRPr="00845516">
              <w:rPr>
                <w:i/>
                <w:sz w:val="19"/>
                <w:szCs w:val="19"/>
              </w:rPr>
              <w:t>Robotika</w:t>
            </w:r>
            <w:r w:rsidRPr="00845516">
              <w:rPr>
                <w:sz w:val="19"/>
                <w:szCs w:val="19"/>
              </w:rPr>
              <w:t>. Skripta UTB ve Zlíně. Zlín: UTB, 2012. ISBN 978</w:t>
            </w:r>
            <w:r>
              <w:rPr>
                <w:sz w:val="19"/>
                <w:szCs w:val="19"/>
              </w:rPr>
              <w:t>-</w:t>
            </w:r>
            <w:r w:rsidRPr="00845516">
              <w:rPr>
                <w:sz w:val="19"/>
                <w:szCs w:val="19"/>
              </w:rPr>
              <w:t>80</w:t>
            </w:r>
            <w:r>
              <w:rPr>
                <w:sz w:val="19"/>
                <w:szCs w:val="19"/>
              </w:rPr>
              <w:t>-</w:t>
            </w:r>
            <w:r w:rsidRPr="00845516">
              <w:rPr>
                <w:sz w:val="19"/>
                <w:szCs w:val="19"/>
              </w:rPr>
              <w:t>7454</w:t>
            </w:r>
            <w:r>
              <w:rPr>
                <w:sz w:val="19"/>
                <w:szCs w:val="19"/>
              </w:rPr>
              <w:t>-</w:t>
            </w:r>
            <w:r w:rsidRPr="00845516">
              <w:rPr>
                <w:sz w:val="19"/>
                <w:szCs w:val="19"/>
              </w:rPr>
              <w:t xml:space="preserve">223-7. Dostupné z: </w:t>
            </w:r>
            <w:hyperlink r:id="rId74" w:history="1">
              <w:r w:rsidRPr="00845516">
                <w:rPr>
                  <w:rStyle w:val="Hypertextovodkaz"/>
                  <w:bCs/>
                  <w:sz w:val="19"/>
                  <w:szCs w:val="19"/>
                </w:rPr>
                <w:t>http://digilib.k.utb.cz/handle/10563/18589</w:t>
              </w:r>
            </w:hyperlink>
            <w:r w:rsidR="00183EC4" w:rsidRPr="00183EC4">
              <w:rPr>
                <w:rStyle w:val="Hypertextovodkaz"/>
                <w:bCs/>
                <w:color w:val="auto"/>
                <w:sz w:val="19"/>
                <w:szCs w:val="19"/>
                <w:u w:val="none"/>
              </w:rPr>
              <w:t>.</w:t>
            </w:r>
          </w:p>
          <w:p w14:paraId="7F7872E4" w14:textId="1ABBD111" w:rsidR="00816CB0" w:rsidRPr="00845516" w:rsidRDefault="00816CB0" w:rsidP="00816CB0">
            <w:pPr>
              <w:jc w:val="both"/>
              <w:rPr>
                <w:sz w:val="19"/>
                <w:szCs w:val="19"/>
              </w:rPr>
            </w:pPr>
            <w:r w:rsidRPr="00845516">
              <w:rPr>
                <w:bCs/>
                <w:sz w:val="19"/>
                <w:szCs w:val="19"/>
              </w:rPr>
              <w:t xml:space="preserve">JAZAR, R.N. </w:t>
            </w:r>
            <w:r w:rsidRPr="00845516">
              <w:rPr>
                <w:i/>
                <w:sz w:val="19"/>
                <w:szCs w:val="19"/>
                <w:lang w:val="en-GB"/>
              </w:rPr>
              <w:t>Theory of Applied Robotic: Kinematics</w:t>
            </w:r>
            <w:r w:rsidRPr="00845516">
              <w:rPr>
                <w:i/>
                <w:sz w:val="19"/>
                <w:szCs w:val="19"/>
              </w:rPr>
              <w:t xml:space="preserve">, Dynamics, and </w:t>
            </w:r>
            <w:proofErr w:type="spellStart"/>
            <w:r w:rsidRPr="00845516">
              <w:rPr>
                <w:i/>
                <w:sz w:val="19"/>
                <w:szCs w:val="19"/>
              </w:rPr>
              <w:t>Control</w:t>
            </w:r>
            <w:proofErr w:type="spellEnd"/>
            <w:r w:rsidRPr="00845516">
              <w:rPr>
                <w:sz w:val="19"/>
                <w:szCs w:val="19"/>
              </w:rPr>
              <w:t xml:space="preserve">. New York: </w:t>
            </w:r>
            <w:proofErr w:type="spellStart"/>
            <w:r w:rsidRPr="00845516">
              <w:rPr>
                <w:sz w:val="19"/>
                <w:szCs w:val="19"/>
              </w:rPr>
              <w:t>Springer</w:t>
            </w:r>
            <w:proofErr w:type="spellEnd"/>
            <w:r w:rsidRPr="00845516">
              <w:rPr>
                <w:sz w:val="19"/>
                <w:szCs w:val="19"/>
              </w:rPr>
              <w:t xml:space="preserve"> Science + Business Media, LLC, 2007. ISBN-13 978-0-387-32475-3. Dostupné v </w:t>
            </w:r>
            <w:proofErr w:type="spellStart"/>
            <w:r w:rsidRPr="00845516">
              <w:rPr>
                <w:sz w:val="19"/>
                <w:szCs w:val="19"/>
              </w:rPr>
              <w:t>pdf</w:t>
            </w:r>
            <w:proofErr w:type="spellEnd"/>
            <w:r w:rsidRPr="00845516">
              <w:rPr>
                <w:sz w:val="19"/>
                <w:szCs w:val="19"/>
              </w:rPr>
              <w:t xml:space="preserve"> u garanta předmětu.</w:t>
            </w:r>
          </w:p>
          <w:p w14:paraId="091D6A9D" w14:textId="386CEA2D" w:rsidR="00816CB0" w:rsidRPr="00845516" w:rsidRDefault="00816CB0" w:rsidP="00816CB0">
            <w:pPr>
              <w:jc w:val="both"/>
              <w:rPr>
                <w:sz w:val="19"/>
                <w:szCs w:val="19"/>
              </w:rPr>
            </w:pPr>
            <w:r w:rsidRPr="00845516">
              <w:rPr>
                <w:bCs/>
                <w:sz w:val="19"/>
                <w:szCs w:val="19"/>
              </w:rPr>
              <w:t xml:space="preserve">SLOTINE, J.-J., LI, W. </w:t>
            </w:r>
            <w:r w:rsidRPr="00845516">
              <w:rPr>
                <w:i/>
                <w:sz w:val="19"/>
                <w:szCs w:val="19"/>
                <w:lang w:val="en-GB"/>
              </w:rPr>
              <w:t>Applied Nonlinear Control</w:t>
            </w:r>
            <w:r w:rsidRPr="00845516">
              <w:rPr>
                <w:sz w:val="19"/>
                <w:szCs w:val="19"/>
              </w:rPr>
              <w:t xml:space="preserve">. </w:t>
            </w:r>
            <w:proofErr w:type="spellStart"/>
            <w:r w:rsidRPr="00845516">
              <w:rPr>
                <w:sz w:val="19"/>
                <w:szCs w:val="19"/>
              </w:rPr>
              <w:t>Prentice-Hall</w:t>
            </w:r>
            <w:proofErr w:type="spellEnd"/>
            <w:r w:rsidRPr="00845516">
              <w:rPr>
                <w:sz w:val="19"/>
                <w:szCs w:val="19"/>
              </w:rPr>
              <w:t>, Inc., 1991. ISBN 0-13-040890-5. Dostupné v </w:t>
            </w:r>
            <w:proofErr w:type="spellStart"/>
            <w:r w:rsidRPr="00845516">
              <w:rPr>
                <w:sz w:val="19"/>
                <w:szCs w:val="19"/>
              </w:rPr>
              <w:t>pdf</w:t>
            </w:r>
            <w:proofErr w:type="spellEnd"/>
            <w:r w:rsidRPr="00845516">
              <w:rPr>
                <w:sz w:val="19"/>
                <w:szCs w:val="19"/>
              </w:rPr>
              <w:t xml:space="preserve"> u garanta předmětu.</w:t>
            </w:r>
          </w:p>
          <w:p w14:paraId="4560825C" w14:textId="77777777" w:rsidR="00816CB0" w:rsidRPr="00845516" w:rsidRDefault="00816CB0" w:rsidP="00816CB0">
            <w:pPr>
              <w:jc w:val="both"/>
              <w:rPr>
                <w:color w:val="000000"/>
                <w:sz w:val="10"/>
                <w:szCs w:val="10"/>
              </w:rPr>
            </w:pPr>
          </w:p>
          <w:p w14:paraId="28A76617" w14:textId="44F94D4E" w:rsidR="00816CB0" w:rsidRPr="00845516" w:rsidRDefault="00816CB0" w:rsidP="00816CB0">
            <w:pPr>
              <w:jc w:val="both"/>
              <w:rPr>
                <w:sz w:val="19"/>
                <w:szCs w:val="19"/>
                <w:u w:val="single"/>
              </w:rPr>
            </w:pPr>
            <w:r w:rsidRPr="00845516">
              <w:rPr>
                <w:sz w:val="19"/>
                <w:szCs w:val="19"/>
                <w:u w:val="single"/>
              </w:rPr>
              <w:t>Doporučená literatura:</w:t>
            </w:r>
          </w:p>
          <w:p w14:paraId="413122E1" w14:textId="49C8444C" w:rsidR="00816CB0" w:rsidRPr="00845516" w:rsidRDefault="00816CB0" w:rsidP="00816CB0">
            <w:pPr>
              <w:jc w:val="both"/>
              <w:rPr>
                <w:sz w:val="19"/>
                <w:szCs w:val="19"/>
              </w:rPr>
            </w:pPr>
            <w:r w:rsidRPr="00845516">
              <w:rPr>
                <w:bCs/>
                <w:sz w:val="19"/>
                <w:szCs w:val="19"/>
              </w:rPr>
              <w:t xml:space="preserve">ÚŘEDNÍČEK, Z. </w:t>
            </w:r>
            <w:r w:rsidRPr="00845516">
              <w:rPr>
                <w:i/>
                <w:sz w:val="19"/>
                <w:szCs w:val="19"/>
              </w:rPr>
              <w:t>Robotika</w:t>
            </w:r>
            <w:r w:rsidRPr="00845516">
              <w:rPr>
                <w:sz w:val="19"/>
                <w:szCs w:val="19"/>
              </w:rPr>
              <w:t xml:space="preserve">, </w:t>
            </w:r>
            <w:r w:rsidRPr="00845516">
              <w:rPr>
                <w:i/>
                <w:iCs/>
                <w:sz w:val="19"/>
                <w:szCs w:val="19"/>
              </w:rPr>
              <w:t xml:space="preserve">kinematika, dynamika a řízení pohybu sériových robotů. Výstup ze Strategického projektu UTB ve Zlíně, </w:t>
            </w:r>
            <w:proofErr w:type="spellStart"/>
            <w:r w:rsidRPr="00845516">
              <w:rPr>
                <w:i/>
                <w:iCs/>
                <w:sz w:val="19"/>
                <w:szCs w:val="19"/>
              </w:rPr>
              <w:t>reg</w:t>
            </w:r>
            <w:proofErr w:type="spellEnd"/>
            <w:r w:rsidRPr="00845516">
              <w:rPr>
                <w:i/>
                <w:iCs/>
                <w:sz w:val="19"/>
                <w:szCs w:val="19"/>
              </w:rPr>
              <w:t xml:space="preserve">. č. CZ.02.2.69/0.0/0.0/16_015/0002204. </w:t>
            </w:r>
            <w:r w:rsidR="00385B0C" w:rsidRPr="00845516">
              <w:rPr>
                <w:sz w:val="19"/>
                <w:szCs w:val="19"/>
              </w:rPr>
              <w:t>Zlín: UTB, 2019.</w:t>
            </w:r>
            <w:r w:rsidR="00385B0C">
              <w:rPr>
                <w:sz w:val="19"/>
                <w:szCs w:val="19"/>
              </w:rPr>
              <w:t xml:space="preserve"> </w:t>
            </w:r>
            <w:r w:rsidRPr="00845516">
              <w:rPr>
                <w:sz w:val="19"/>
                <w:szCs w:val="19"/>
              </w:rPr>
              <w:t>Dostupné na LMS systému univerzity (</w:t>
            </w:r>
            <w:proofErr w:type="spellStart"/>
            <w:r w:rsidRPr="00845516">
              <w:rPr>
                <w:sz w:val="19"/>
                <w:szCs w:val="19"/>
              </w:rPr>
              <w:t>Moodle</w:t>
            </w:r>
            <w:proofErr w:type="spellEnd"/>
            <w:r w:rsidRPr="00845516">
              <w:rPr>
                <w:sz w:val="19"/>
                <w:szCs w:val="19"/>
              </w:rPr>
              <w:t xml:space="preserve">). </w:t>
            </w:r>
          </w:p>
          <w:p w14:paraId="3A69459C" w14:textId="5A7284CA" w:rsidR="00816CB0" w:rsidRPr="00845516" w:rsidRDefault="00816CB0" w:rsidP="00816CB0">
            <w:pPr>
              <w:jc w:val="both"/>
              <w:rPr>
                <w:sz w:val="19"/>
                <w:szCs w:val="19"/>
              </w:rPr>
            </w:pPr>
            <w:r w:rsidRPr="00845516">
              <w:rPr>
                <w:bCs/>
                <w:sz w:val="19"/>
                <w:szCs w:val="19"/>
              </w:rPr>
              <w:t xml:space="preserve">SICILIANO, B., KHATIB, O. </w:t>
            </w:r>
            <w:proofErr w:type="spellStart"/>
            <w:r w:rsidRPr="00845516">
              <w:rPr>
                <w:i/>
                <w:sz w:val="19"/>
                <w:szCs w:val="19"/>
              </w:rPr>
              <w:t>Springer</w:t>
            </w:r>
            <w:proofErr w:type="spellEnd"/>
            <w:r w:rsidRPr="00845516">
              <w:rPr>
                <w:i/>
                <w:sz w:val="19"/>
                <w:szCs w:val="19"/>
              </w:rPr>
              <w:t xml:space="preserve"> Handbook </w:t>
            </w:r>
            <w:proofErr w:type="spellStart"/>
            <w:r w:rsidRPr="00845516">
              <w:rPr>
                <w:i/>
                <w:sz w:val="19"/>
                <w:szCs w:val="19"/>
              </w:rPr>
              <w:t>of</w:t>
            </w:r>
            <w:proofErr w:type="spellEnd"/>
            <w:r w:rsidRPr="00845516">
              <w:rPr>
                <w:i/>
                <w:sz w:val="19"/>
                <w:szCs w:val="19"/>
              </w:rPr>
              <w:t xml:space="preserve"> </w:t>
            </w:r>
            <w:proofErr w:type="spellStart"/>
            <w:r w:rsidRPr="00845516">
              <w:rPr>
                <w:i/>
                <w:sz w:val="19"/>
                <w:szCs w:val="19"/>
              </w:rPr>
              <w:t>Robotics</w:t>
            </w:r>
            <w:proofErr w:type="spellEnd"/>
            <w:r w:rsidRPr="00845516">
              <w:rPr>
                <w:bCs/>
                <w:sz w:val="19"/>
                <w:szCs w:val="19"/>
              </w:rPr>
              <w:t>.</w:t>
            </w:r>
            <w:r w:rsidRPr="00845516">
              <w:rPr>
                <w:b/>
                <w:sz w:val="19"/>
                <w:szCs w:val="19"/>
              </w:rPr>
              <w:t xml:space="preserve"> </w:t>
            </w:r>
            <w:proofErr w:type="spellStart"/>
            <w:r w:rsidRPr="00845516">
              <w:rPr>
                <w:sz w:val="19"/>
                <w:szCs w:val="19"/>
              </w:rPr>
              <w:t>Berlin</w:t>
            </w:r>
            <w:proofErr w:type="spellEnd"/>
            <w:r>
              <w:rPr>
                <w:sz w:val="19"/>
                <w:szCs w:val="19"/>
              </w:rPr>
              <w:t>,</w:t>
            </w:r>
            <w:r w:rsidRPr="00845516">
              <w:rPr>
                <w:sz w:val="19"/>
                <w:szCs w:val="19"/>
              </w:rPr>
              <w:t xml:space="preserve"> Heidelberg: </w:t>
            </w:r>
            <w:proofErr w:type="spellStart"/>
            <w:r w:rsidRPr="00845516">
              <w:rPr>
                <w:sz w:val="19"/>
                <w:szCs w:val="19"/>
              </w:rPr>
              <w:t>Springer-Verlag</w:t>
            </w:r>
            <w:proofErr w:type="spellEnd"/>
            <w:r w:rsidRPr="00845516">
              <w:rPr>
                <w:sz w:val="19"/>
                <w:szCs w:val="19"/>
              </w:rPr>
              <w:t>, 2008. ISBN 978-3-540-23957-4, e-ISBN 978-3-540-30301-5.</w:t>
            </w:r>
          </w:p>
          <w:p w14:paraId="73A03315" w14:textId="7BC63383" w:rsidR="00816CB0" w:rsidRPr="00845516" w:rsidRDefault="00816CB0" w:rsidP="00816CB0">
            <w:pPr>
              <w:jc w:val="both"/>
              <w:rPr>
                <w:sz w:val="19"/>
                <w:szCs w:val="19"/>
              </w:rPr>
            </w:pPr>
            <w:r w:rsidRPr="00845516">
              <w:rPr>
                <w:bCs/>
                <w:sz w:val="19"/>
                <w:szCs w:val="19"/>
              </w:rPr>
              <w:t>CRAIG, J.J.</w:t>
            </w:r>
            <w:r w:rsidRPr="00845516">
              <w:rPr>
                <w:sz w:val="19"/>
                <w:szCs w:val="19"/>
              </w:rPr>
              <w:t xml:space="preserve"> </w:t>
            </w:r>
            <w:proofErr w:type="spellStart"/>
            <w:r w:rsidRPr="00845516">
              <w:rPr>
                <w:i/>
                <w:sz w:val="19"/>
                <w:szCs w:val="19"/>
              </w:rPr>
              <w:t>Introduction</w:t>
            </w:r>
            <w:proofErr w:type="spellEnd"/>
            <w:r w:rsidRPr="00845516">
              <w:rPr>
                <w:i/>
                <w:sz w:val="19"/>
                <w:szCs w:val="19"/>
              </w:rPr>
              <w:t xml:space="preserve"> to </w:t>
            </w:r>
            <w:proofErr w:type="spellStart"/>
            <w:r w:rsidRPr="00845516">
              <w:rPr>
                <w:i/>
                <w:sz w:val="19"/>
                <w:szCs w:val="19"/>
              </w:rPr>
              <w:t>Robotics</w:t>
            </w:r>
            <w:proofErr w:type="spellEnd"/>
            <w:r w:rsidRPr="00845516">
              <w:rPr>
                <w:i/>
                <w:sz w:val="19"/>
                <w:szCs w:val="19"/>
              </w:rPr>
              <w:t xml:space="preserve">, </w:t>
            </w:r>
            <w:proofErr w:type="spellStart"/>
            <w:r w:rsidRPr="00845516">
              <w:rPr>
                <w:i/>
                <w:sz w:val="19"/>
                <w:szCs w:val="19"/>
              </w:rPr>
              <w:t>Mechanics</w:t>
            </w:r>
            <w:proofErr w:type="spellEnd"/>
            <w:r w:rsidRPr="00845516">
              <w:rPr>
                <w:i/>
                <w:sz w:val="19"/>
                <w:szCs w:val="19"/>
              </w:rPr>
              <w:t xml:space="preserve"> and </w:t>
            </w:r>
            <w:proofErr w:type="spellStart"/>
            <w:r w:rsidRPr="00845516">
              <w:rPr>
                <w:i/>
                <w:sz w:val="19"/>
                <w:szCs w:val="19"/>
              </w:rPr>
              <w:t>Control</w:t>
            </w:r>
            <w:proofErr w:type="spellEnd"/>
            <w:r w:rsidRPr="00845516">
              <w:rPr>
                <w:sz w:val="19"/>
                <w:szCs w:val="19"/>
              </w:rPr>
              <w:t xml:space="preserve">. </w:t>
            </w:r>
            <w:proofErr w:type="spellStart"/>
            <w:r w:rsidRPr="00845516">
              <w:rPr>
                <w:sz w:val="19"/>
                <w:szCs w:val="19"/>
              </w:rPr>
              <w:t>Reading</w:t>
            </w:r>
            <w:proofErr w:type="spellEnd"/>
            <w:r w:rsidRPr="00845516">
              <w:rPr>
                <w:sz w:val="19"/>
                <w:szCs w:val="19"/>
              </w:rPr>
              <w:t xml:space="preserve">, Mas.: </w:t>
            </w:r>
            <w:proofErr w:type="spellStart"/>
            <w:r w:rsidRPr="00845516">
              <w:rPr>
                <w:sz w:val="19"/>
                <w:szCs w:val="19"/>
              </w:rPr>
              <w:t>Addison-Wessley</w:t>
            </w:r>
            <w:proofErr w:type="spellEnd"/>
            <w:r w:rsidRPr="00845516">
              <w:rPr>
                <w:sz w:val="19"/>
                <w:szCs w:val="19"/>
              </w:rPr>
              <w:t>, 1989. ISBN 0201103265.</w:t>
            </w:r>
          </w:p>
          <w:p w14:paraId="63D49C6C" w14:textId="4CBF24DA" w:rsidR="00816CB0" w:rsidRPr="00845516" w:rsidRDefault="00816CB0" w:rsidP="00816CB0">
            <w:pPr>
              <w:shd w:val="clear" w:color="auto" w:fill="FFFFFF"/>
              <w:jc w:val="both"/>
              <w:rPr>
                <w:color w:val="000000"/>
                <w:sz w:val="19"/>
                <w:szCs w:val="19"/>
              </w:rPr>
            </w:pPr>
            <w:r w:rsidRPr="00845516">
              <w:rPr>
                <w:bCs/>
                <w:caps/>
                <w:sz w:val="19"/>
                <w:szCs w:val="19"/>
              </w:rPr>
              <w:t>Skařupa, J.</w:t>
            </w:r>
            <w:r w:rsidRPr="00845516">
              <w:rPr>
                <w:b/>
                <w:caps/>
                <w:sz w:val="19"/>
                <w:szCs w:val="19"/>
              </w:rPr>
              <w:t> </w:t>
            </w:r>
            <w:r w:rsidRPr="00845516">
              <w:rPr>
                <w:i/>
                <w:iCs/>
                <w:sz w:val="19"/>
                <w:szCs w:val="19"/>
              </w:rPr>
              <w:t xml:space="preserve">Průmyslové roboty a manipulátory. </w:t>
            </w:r>
            <w:r w:rsidRPr="00845516">
              <w:rPr>
                <w:sz w:val="19"/>
                <w:szCs w:val="19"/>
              </w:rPr>
              <w:t xml:space="preserve">Ostrava: VŠB–TUO, 2007. Dostupné z: </w:t>
            </w:r>
            <w:hyperlink r:id="rId75" w:history="1">
              <w:r w:rsidRPr="00845516">
                <w:rPr>
                  <w:rStyle w:val="Hypertextovodkaz"/>
                  <w:sz w:val="19"/>
                  <w:szCs w:val="19"/>
                </w:rPr>
                <w:t>http://www.elearn.vsb.cz/archivcd/FS/PRM/Text/Skripta_PRaM.pdf</w:t>
              </w:r>
            </w:hyperlink>
            <w:r w:rsidR="00183EC4" w:rsidRPr="00183EC4">
              <w:rPr>
                <w:rStyle w:val="Hypertextovodkaz"/>
                <w:color w:val="auto"/>
                <w:sz w:val="19"/>
                <w:szCs w:val="19"/>
                <w:u w:val="none"/>
              </w:rPr>
              <w:t>.</w:t>
            </w:r>
          </w:p>
          <w:p w14:paraId="6E81B55F" w14:textId="77777777" w:rsidR="00816CB0" w:rsidRPr="00845516" w:rsidRDefault="00816CB0" w:rsidP="00816CB0">
            <w:pPr>
              <w:numPr>
                <w:ilvl w:val="0"/>
                <w:numId w:val="10"/>
              </w:numPr>
              <w:shd w:val="clear" w:color="auto" w:fill="FFFFFF"/>
              <w:ind w:left="0"/>
              <w:jc w:val="both"/>
              <w:rPr>
                <w:sz w:val="19"/>
                <w:szCs w:val="19"/>
              </w:rPr>
            </w:pPr>
            <w:r w:rsidRPr="00845516">
              <w:rPr>
                <w:bCs/>
                <w:sz w:val="19"/>
                <w:szCs w:val="19"/>
              </w:rPr>
              <w:t>MAŇAS, M.</w:t>
            </w:r>
            <w:r w:rsidRPr="00845516">
              <w:rPr>
                <w:b/>
                <w:sz w:val="19"/>
                <w:szCs w:val="19"/>
              </w:rPr>
              <w:t> </w:t>
            </w:r>
            <w:r w:rsidRPr="00845516">
              <w:rPr>
                <w:i/>
                <w:iCs/>
                <w:sz w:val="19"/>
                <w:szCs w:val="19"/>
              </w:rPr>
              <w:t>Výrobní stroje a zařízení I</w:t>
            </w:r>
            <w:r w:rsidRPr="00845516">
              <w:rPr>
                <w:sz w:val="19"/>
                <w:szCs w:val="19"/>
              </w:rPr>
              <w:t>. 1. vyd. Zlín: UTB, 2007. ISBN 978-80-7318-596-1.</w:t>
            </w:r>
          </w:p>
          <w:p w14:paraId="0117EB10" w14:textId="77777777" w:rsidR="00816CB0" w:rsidRPr="00845516" w:rsidRDefault="00816CB0" w:rsidP="00816CB0">
            <w:pPr>
              <w:jc w:val="both"/>
              <w:rPr>
                <w:sz w:val="10"/>
                <w:szCs w:val="10"/>
              </w:rPr>
            </w:pPr>
          </w:p>
          <w:p w14:paraId="390447C3" w14:textId="0DA16782" w:rsidR="00816CB0" w:rsidRPr="001762EB" w:rsidRDefault="00816CB0" w:rsidP="00816CB0">
            <w:pPr>
              <w:numPr>
                <w:ilvl w:val="0"/>
                <w:numId w:val="10"/>
              </w:numPr>
              <w:shd w:val="clear" w:color="auto" w:fill="FFFFFF"/>
              <w:ind w:left="0"/>
              <w:jc w:val="both"/>
            </w:pPr>
            <w:r w:rsidRPr="00845516">
              <w:rPr>
                <w:sz w:val="19"/>
                <w:szCs w:val="19"/>
              </w:rPr>
              <w:t>Kompletní systém přednášek ve formátu *.</w:t>
            </w:r>
            <w:proofErr w:type="spellStart"/>
            <w:r w:rsidRPr="00845516">
              <w:rPr>
                <w:sz w:val="19"/>
                <w:szCs w:val="19"/>
              </w:rPr>
              <w:t>pdf</w:t>
            </w:r>
            <w:proofErr w:type="spellEnd"/>
            <w:r w:rsidRPr="00845516">
              <w:rPr>
                <w:sz w:val="19"/>
                <w:szCs w:val="19"/>
              </w:rPr>
              <w:t xml:space="preserve"> umístěných na LMS systému univerzity (</w:t>
            </w:r>
            <w:proofErr w:type="spellStart"/>
            <w:r w:rsidRPr="00845516">
              <w:rPr>
                <w:sz w:val="19"/>
                <w:szCs w:val="19"/>
              </w:rPr>
              <w:t>Moodle</w:t>
            </w:r>
            <w:proofErr w:type="spellEnd"/>
            <w:r w:rsidRPr="00845516">
              <w:rPr>
                <w:sz w:val="19"/>
                <w:szCs w:val="19"/>
              </w:rPr>
              <w:t>).</w:t>
            </w:r>
          </w:p>
        </w:tc>
      </w:tr>
      <w:tr w:rsidR="00816CB0" w14:paraId="5D9AFCC5" w14:textId="77777777" w:rsidTr="000C4A98">
        <w:trPr>
          <w:gridAfter w:val="1"/>
          <w:wAfter w:w="41" w:type="dxa"/>
        </w:trPr>
        <w:tc>
          <w:tcPr>
            <w:tcW w:w="10065" w:type="dxa"/>
            <w:gridSpan w:val="22"/>
            <w:tcBorders>
              <w:top w:val="single" w:sz="12" w:space="0" w:color="auto"/>
              <w:left w:val="single" w:sz="2" w:space="0" w:color="auto"/>
              <w:bottom w:val="single" w:sz="2" w:space="0" w:color="auto"/>
              <w:right w:val="single" w:sz="2" w:space="0" w:color="auto"/>
            </w:tcBorders>
            <w:shd w:val="clear" w:color="auto" w:fill="F7CAAC"/>
          </w:tcPr>
          <w:p w14:paraId="1E7A8708" w14:textId="77777777" w:rsidR="00816CB0" w:rsidRPr="001762EB" w:rsidRDefault="00816CB0" w:rsidP="00816CB0">
            <w:pPr>
              <w:jc w:val="center"/>
              <w:rPr>
                <w:b/>
              </w:rPr>
            </w:pPr>
            <w:r w:rsidRPr="001762EB">
              <w:rPr>
                <w:b/>
              </w:rPr>
              <w:t>Informace ke kombinované nebo distanční formě</w:t>
            </w:r>
          </w:p>
        </w:tc>
      </w:tr>
      <w:tr w:rsidR="00816CB0" w14:paraId="5FB1ADCB" w14:textId="77777777" w:rsidTr="000C4A98">
        <w:trPr>
          <w:gridAfter w:val="1"/>
          <w:wAfter w:w="41" w:type="dxa"/>
        </w:trPr>
        <w:tc>
          <w:tcPr>
            <w:tcW w:w="4787" w:type="dxa"/>
            <w:gridSpan w:val="8"/>
            <w:tcBorders>
              <w:top w:val="single" w:sz="2" w:space="0" w:color="auto"/>
            </w:tcBorders>
            <w:shd w:val="clear" w:color="auto" w:fill="F7CAAC"/>
          </w:tcPr>
          <w:p w14:paraId="1DDFFA9E" w14:textId="77777777" w:rsidR="00816CB0" w:rsidRPr="001762EB" w:rsidRDefault="00816CB0" w:rsidP="00816CB0">
            <w:pPr>
              <w:jc w:val="both"/>
            </w:pPr>
            <w:r w:rsidRPr="001762EB">
              <w:rPr>
                <w:b/>
              </w:rPr>
              <w:t>Rozsah konzultací (soustředění)</w:t>
            </w:r>
          </w:p>
        </w:tc>
        <w:tc>
          <w:tcPr>
            <w:tcW w:w="889" w:type="dxa"/>
            <w:gridSpan w:val="3"/>
            <w:tcBorders>
              <w:top w:val="single" w:sz="2" w:space="0" w:color="auto"/>
            </w:tcBorders>
          </w:tcPr>
          <w:p w14:paraId="349E4C33" w14:textId="77777777" w:rsidR="00816CB0" w:rsidRPr="001762EB" w:rsidRDefault="00816CB0" w:rsidP="00816CB0">
            <w:pPr>
              <w:jc w:val="both"/>
            </w:pPr>
          </w:p>
        </w:tc>
        <w:tc>
          <w:tcPr>
            <w:tcW w:w="4389" w:type="dxa"/>
            <w:gridSpan w:val="11"/>
            <w:tcBorders>
              <w:top w:val="single" w:sz="2" w:space="0" w:color="auto"/>
            </w:tcBorders>
            <w:shd w:val="clear" w:color="auto" w:fill="F7CAAC"/>
          </w:tcPr>
          <w:p w14:paraId="37DE2156" w14:textId="77777777" w:rsidR="00816CB0" w:rsidRPr="001762EB" w:rsidRDefault="00816CB0" w:rsidP="00816CB0">
            <w:pPr>
              <w:jc w:val="both"/>
              <w:rPr>
                <w:b/>
              </w:rPr>
            </w:pPr>
            <w:r w:rsidRPr="001762EB">
              <w:rPr>
                <w:b/>
              </w:rPr>
              <w:t xml:space="preserve">hodin </w:t>
            </w:r>
          </w:p>
        </w:tc>
      </w:tr>
      <w:tr w:rsidR="00816CB0" w14:paraId="4850524B" w14:textId="77777777" w:rsidTr="000C4A98">
        <w:trPr>
          <w:gridAfter w:val="1"/>
          <w:wAfter w:w="41" w:type="dxa"/>
        </w:trPr>
        <w:tc>
          <w:tcPr>
            <w:tcW w:w="10065" w:type="dxa"/>
            <w:gridSpan w:val="22"/>
            <w:shd w:val="clear" w:color="auto" w:fill="F7CAAC"/>
          </w:tcPr>
          <w:p w14:paraId="3E651E83" w14:textId="77777777" w:rsidR="00816CB0" w:rsidRPr="001762EB" w:rsidRDefault="00816CB0" w:rsidP="00816CB0">
            <w:pPr>
              <w:jc w:val="both"/>
              <w:rPr>
                <w:b/>
              </w:rPr>
            </w:pPr>
            <w:r w:rsidRPr="001762EB">
              <w:rPr>
                <w:b/>
              </w:rPr>
              <w:t>Informace o způsobu kontaktu s vyučujícím</w:t>
            </w:r>
          </w:p>
        </w:tc>
      </w:tr>
      <w:tr w:rsidR="00816CB0" w14:paraId="7AFD2AF6" w14:textId="77777777" w:rsidTr="000C4A98">
        <w:trPr>
          <w:gridAfter w:val="1"/>
          <w:wAfter w:w="41" w:type="dxa"/>
          <w:trHeight w:val="1263"/>
        </w:trPr>
        <w:tc>
          <w:tcPr>
            <w:tcW w:w="10065" w:type="dxa"/>
            <w:gridSpan w:val="22"/>
          </w:tcPr>
          <w:p w14:paraId="4C71E4C2" w14:textId="664A1E0E" w:rsidR="00816CB0" w:rsidRPr="00845516" w:rsidRDefault="00816CB0" w:rsidP="00816CB0">
            <w:pPr>
              <w:pStyle w:val="xxmsonormal"/>
              <w:shd w:val="clear" w:color="auto" w:fill="FFFFFF"/>
              <w:spacing w:before="0" w:beforeAutospacing="0" w:after="0" w:afterAutospacing="0"/>
              <w:jc w:val="both"/>
              <w:rPr>
                <w:color w:val="000000"/>
                <w:sz w:val="19"/>
                <w:szCs w:val="19"/>
              </w:rPr>
            </w:pPr>
            <w:r w:rsidRPr="00845516">
              <w:rPr>
                <w:color w:val="000000"/>
                <w:sz w:val="19"/>
                <w:szCs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446FF88B" w14:textId="77777777" w:rsidR="00816CB0" w:rsidRPr="00845516" w:rsidRDefault="00816CB0" w:rsidP="00816CB0">
            <w:pPr>
              <w:pStyle w:val="xxmsonormal"/>
              <w:shd w:val="clear" w:color="auto" w:fill="FFFFFF"/>
              <w:spacing w:before="0" w:beforeAutospacing="0" w:after="0" w:afterAutospacing="0"/>
              <w:jc w:val="both"/>
              <w:rPr>
                <w:color w:val="000000"/>
                <w:sz w:val="10"/>
                <w:szCs w:val="10"/>
              </w:rPr>
            </w:pPr>
          </w:p>
          <w:p w14:paraId="674FC9CA" w14:textId="7D9E39DA" w:rsidR="00816CB0" w:rsidRPr="001762EB" w:rsidRDefault="00816CB0" w:rsidP="00816CB0">
            <w:pPr>
              <w:pStyle w:val="xxmsonormal"/>
              <w:shd w:val="clear" w:color="auto" w:fill="FFFFFF"/>
              <w:spacing w:before="0" w:beforeAutospacing="0" w:after="0" w:afterAutospacing="0"/>
              <w:jc w:val="both"/>
              <w:rPr>
                <w:sz w:val="20"/>
                <w:szCs w:val="20"/>
              </w:rPr>
            </w:pPr>
            <w:r w:rsidRPr="00845516">
              <w:rPr>
                <w:color w:val="000000"/>
                <w:sz w:val="19"/>
                <w:szCs w:val="19"/>
              </w:rPr>
              <w:t xml:space="preserve">Možnosti komunikace s vyučujícím: </w:t>
            </w:r>
            <w:hyperlink r:id="rId76" w:history="1">
              <w:r w:rsidRPr="00845516">
                <w:rPr>
                  <w:rStyle w:val="Hypertextovodkaz"/>
                  <w:sz w:val="19"/>
                  <w:szCs w:val="19"/>
                </w:rPr>
                <w:t>urednicek@utb.cz</w:t>
              </w:r>
            </w:hyperlink>
            <w:r w:rsidRPr="00845516">
              <w:rPr>
                <w:color w:val="000000"/>
                <w:sz w:val="19"/>
                <w:szCs w:val="19"/>
              </w:rPr>
              <w:t>, 576 035 079.</w:t>
            </w:r>
          </w:p>
        </w:tc>
      </w:tr>
      <w:tr w:rsidR="00816CB0" w14:paraId="6188E0AA" w14:textId="77777777" w:rsidTr="000C4A98">
        <w:trPr>
          <w:gridAfter w:val="1"/>
          <w:wAfter w:w="41" w:type="dxa"/>
        </w:trPr>
        <w:tc>
          <w:tcPr>
            <w:tcW w:w="10065" w:type="dxa"/>
            <w:gridSpan w:val="22"/>
            <w:tcBorders>
              <w:bottom w:val="double" w:sz="4" w:space="0" w:color="auto"/>
            </w:tcBorders>
            <w:shd w:val="clear" w:color="auto" w:fill="BDD6EE"/>
          </w:tcPr>
          <w:p w14:paraId="34E8C98C" w14:textId="34A09E2B" w:rsidR="00816CB0" w:rsidRDefault="00816CB0" w:rsidP="00816CB0">
            <w:pPr>
              <w:jc w:val="both"/>
              <w:rPr>
                <w:b/>
                <w:sz w:val="28"/>
              </w:rPr>
            </w:pPr>
            <w:bookmarkStart w:id="259" w:name="_Hlk55502957"/>
            <w:bookmarkEnd w:id="255"/>
            <w:r>
              <w:br w:type="page"/>
            </w:r>
            <w:r>
              <w:br w:type="page"/>
            </w:r>
            <w:r>
              <w:rPr>
                <w:b/>
                <w:sz w:val="28"/>
              </w:rPr>
              <w:t>B-III – Charakteristika studijního předmětu</w:t>
            </w:r>
          </w:p>
        </w:tc>
      </w:tr>
      <w:tr w:rsidR="00816CB0" w14:paraId="2D2F76F4" w14:textId="77777777" w:rsidTr="000C4A98">
        <w:trPr>
          <w:gridAfter w:val="1"/>
          <w:wAfter w:w="41" w:type="dxa"/>
        </w:trPr>
        <w:tc>
          <w:tcPr>
            <w:tcW w:w="3403" w:type="dxa"/>
            <w:gridSpan w:val="3"/>
            <w:tcBorders>
              <w:top w:val="double" w:sz="4" w:space="0" w:color="auto"/>
            </w:tcBorders>
            <w:shd w:val="clear" w:color="auto" w:fill="F7CAAC"/>
          </w:tcPr>
          <w:p w14:paraId="5B1FCDAC" w14:textId="77777777" w:rsidR="00816CB0" w:rsidRDefault="00816CB0" w:rsidP="00816CB0">
            <w:pPr>
              <w:jc w:val="both"/>
              <w:rPr>
                <w:b/>
              </w:rPr>
            </w:pPr>
            <w:r>
              <w:rPr>
                <w:b/>
              </w:rPr>
              <w:t>Název studijního předmětu</w:t>
            </w:r>
          </w:p>
        </w:tc>
        <w:tc>
          <w:tcPr>
            <w:tcW w:w="6662" w:type="dxa"/>
            <w:gridSpan w:val="19"/>
            <w:tcBorders>
              <w:top w:val="double" w:sz="4" w:space="0" w:color="auto"/>
            </w:tcBorders>
          </w:tcPr>
          <w:p w14:paraId="6E22193F" w14:textId="73B102C4" w:rsidR="00816CB0" w:rsidRPr="00F87F75" w:rsidRDefault="00816CB0" w:rsidP="00816CB0">
            <w:pPr>
              <w:jc w:val="both"/>
              <w:rPr>
                <w:b/>
                <w:bCs/>
              </w:rPr>
            </w:pPr>
            <w:bookmarkStart w:id="260" w:name="Stroj_technologie"/>
            <w:r w:rsidRPr="00F855FC">
              <w:rPr>
                <w:b/>
                <w:bCs/>
                <w:spacing w:val="-2"/>
              </w:rPr>
              <w:t>Strojírenská technologie</w:t>
            </w:r>
            <w:bookmarkEnd w:id="260"/>
          </w:p>
        </w:tc>
      </w:tr>
      <w:tr w:rsidR="00816CB0" w14:paraId="79660890" w14:textId="77777777" w:rsidTr="000C4A98">
        <w:trPr>
          <w:gridAfter w:val="1"/>
          <w:wAfter w:w="41" w:type="dxa"/>
        </w:trPr>
        <w:tc>
          <w:tcPr>
            <w:tcW w:w="3403" w:type="dxa"/>
            <w:gridSpan w:val="3"/>
            <w:shd w:val="clear" w:color="auto" w:fill="F7CAAC"/>
          </w:tcPr>
          <w:p w14:paraId="10F34C3B" w14:textId="77777777" w:rsidR="00816CB0" w:rsidRDefault="00816CB0" w:rsidP="00816CB0">
            <w:pPr>
              <w:jc w:val="both"/>
              <w:rPr>
                <w:b/>
              </w:rPr>
            </w:pPr>
            <w:r>
              <w:rPr>
                <w:b/>
              </w:rPr>
              <w:t>Typ předmětu</w:t>
            </w:r>
          </w:p>
        </w:tc>
        <w:tc>
          <w:tcPr>
            <w:tcW w:w="3089" w:type="dxa"/>
            <w:gridSpan w:val="10"/>
          </w:tcPr>
          <w:p w14:paraId="60C021E3" w14:textId="41CEBA15" w:rsidR="00816CB0" w:rsidRDefault="00096807" w:rsidP="00816CB0">
            <w:pPr>
              <w:jc w:val="both"/>
            </w:pPr>
            <w:ins w:id="261" w:author="Michal Staněk" w:date="2021-03-30T13:45:00Z">
              <w:r w:rsidRPr="00096807">
                <w:t>povinně volitelný</w:t>
              </w:r>
            </w:ins>
          </w:p>
        </w:tc>
        <w:tc>
          <w:tcPr>
            <w:tcW w:w="2695" w:type="dxa"/>
            <w:gridSpan w:val="6"/>
            <w:shd w:val="clear" w:color="auto" w:fill="F7CAAC"/>
          </w:tcPr>
          <w:p w14:paraId="45E0F2FB" w14:textId="77777777" w:rsidR="00816CB0" w:rsidRDefault="00816CB0" w:rsidP="00816CB0">
            <w:pPr>
              <w:jc w:val="both"/>
            </w:pPr>
            <w:r>
              <w:rPr>
                <w:b/>
              </w:rPr>
              <w:t>doporučený ročník / semestr</w:t>
            </w:r>
          </w:p>
        </w:tc>
        <w:tc>
          <w:tcPr>
            <w:tcW w:w="878" w:type="dxa"/>
            <w:gridSpan w:val="3"/>
          </w:tcPr>
          <w:p w14:paraId="61D66824" w14:textId="77777777" w:rsidR="00816CB0" w:rsidRDefault="00816CB0" w:rsidP="00816CB0">
            <w:pPr>
              <w:jc w:val="both"/>
            </w:pPr>
          </w:p>
        </w:tc>
      </w:tr>
      <w:tr w:rsidR="00816CB0" w14:paraId="459089E2" w14:textId="77777777" w:rsidTr="000C4A98">
        <w:trPr>
          <w:gridAfter w:val="1"/>
          <w:wAfter w:w="41" w:type="dxa"/>
        </w:trPr>
        <w:tc>
          <w:tcPr>
            <w:tcW w:w="3403" w:type="dxa"/>
            <w:gridSpan w:val="3"/>
            <w:shd w:val="clear" w:color="auto" w:fill="F7CAAC"/>
          </w:tcPr>
          <w:p w14:paraId="5A637432" w14:textId="77777777" w:rsidR="00816CB0" w:rsidRDefault="00816CB0" w:rsidP="00816CB0">
            <w:pPr>
              <w:jc w:val="both"/>
              <w:rPr>
                <w:b/>
              </w:rPr>
            </w:pPr>
            <w:r>
              <w:rPr>
                <w:b/>
              </w:rPr>
              <w:t>Rozsah studijního předmětu</w:t>
            </w:r>
          </w:p>
        </w:tc>
        <w:tc>
          <w:tcPr>
            <w:tcW w:w="1384" w:type="dxa"/>
            <w:gridSpan w:val="5"/>
          </w:tcPr>
          <w:p w14:paraId="346D93FB" w14:textId="77777777" w:rsidR="00816CB0" w:rsidRDefault="00816CB0" w:rsidP="00816CB0">
            <w:pPr>
              <w:jc w:val="both"/>
            </w:pPr>
          </w:p>
        </w:tc>
        <w:tc>
          <w:tcPr>
            <w:tcW w:w="889" w:type="dxa"/>
            <w:gridSpan w:val="3"/>
            <w:shd w:val="clear" w:color="auto" w:fill="F7CAAC"/>
          </w:tcPr>
          <w:p w14:paraId="6AD2DAA6" w14:textId="77777777" w:rsidR="00816CB0" w:rsidRDefault="00816CB0" w:rsidP="00816CB0">
            <w:pPr>
              <w:jc w:val="both"/>
              <w:rPr>
                <w:b/>
              </w:rPr>
            </w:pPr>
            <w:r>
              <w:rPr>
                <w:b/>
              </w:rPr>
              <w:t xml:space="preserve">hod. </w:t>
            </w:r>
          </w:p>
        </w:tc>
        <w:tc>
          <w:tcPr>
            <w:tcW w:w="816" w:type="dxa"/>
            <w:gridSpan w:val="2"/>
          </w:tcPr>
          <w:p w14:paraId="361B03AC" w14:textId="77777777" w:rsidR="00816CB0" w:rsidRDefault="00816CB0" w:rsidP="00816CB0">
            <w:pPr>
              <w:jc w:val="both"/>
            </w:pPr>
          </w:p>
        </w:tc>
        <w:tc>
          <w:tcPr>
            <w:tcW w:w="2156" w:type="dxa"/>
            <w:gridSpan w:val="4"/>
            <w:shd w:val="clear" w:color="auto" w:fill="F7CAAC"/>
          </w:tcPr>
          <w:p w14:paraId="4568B094" w14:textId="77777777" w:rsidR="00816CB0" w:rsidRDefault="00816CB0" w:rsidP="00816CB0">
            <w:pPr>
              <w:jc w:val="both"/>
              <w:rPr>
                <w:b/>
              </w:rPr>
            </w:pPr>
            <w:r>
              <w:rPr>
                <w:b/>
              </w:rPr>
              <w:t>kreditů</w:t>
            </w:r>
          </w:p>
        </w:tc>
        <w:tc>
          <w:tcPr>
            <w:tcW w:w="1417" w:type="dxa"/>
            <w:gridSpan w:val="5"/>
          </w:tcPr>
          <w:p w14:paraId="5C4B0876" w14:textId="77777777" w:rsidR="00816CB0" w:rsidRDefault="00816CB0" w:rsidP="00816CB0">
            <w:pPr>
              <w:jc w:val="both"/>
            </w:pPr>
          </w:p>
        </w:tc>
      </w:tr>
      <w:tr w:rsidR="00816CB0" w14:paraId="3F651B44" w14:textId="77777777" w:rsidTr="000C4A98">
        <w:trPr>
          <w:gridAfter w:val="1"/>
          <w:wAfter w:w="41" w:type="dxa"/>
        </w:trPr>
        <w:tc>
          <w:tcPr>
            <w:tcW w:w="3403" w:type="dxa"/>
            <w:gridSpan w:val="3"/>
            <w:shd w:val="clear" w:color="auto" w:fill="F7CAAC"/>
          </w:tcPr>
          <w:p w14:paraId="550675F9" w14:textId="77777777" w:rsidR="00816CB0" w:rsidRDefault="00816CB0" w:rsidP="00816CB0">
            <w:pPr>
              <w:jc w:val="both"/>
              <w:rPr>
                <w:b/>
                <w:sz w:val="22"/>
              </w:rPr>
            </w:pPr>
            <w:r>
              <w:rPr>
                <w:b/>
              </w:rPr>
              <w:t xml:space="preserve">Prerekvizity, </w:t>
            </w:r>
            <w:proofErr w:type="spellStart"/>
            <w:r>
              <w:rPr>
                <w:b/>
              </w:rPr>
              <w:t>korekvizity</w:t>
            </w:r>
            <w:proofErr w:type="spellEnd"/>
            <w:r>
              <w:rPr>
                <w:b/>
              </w:rPr>
              <w:t>, ekvivalence</w:t>
            </w:r>
          </w:p>
        </w:tc>
        <w:tc>
          <w:tcPr>
            <w:tcW w:w="6662" w:type="dxa"/>
            <w:gridSpan w:val="19"/>
          </w:tcPr>
          <w:p w14:paraId="73E8A73F" w14:textId="77777777" w:rsidR="00816CB0" w:rsidRDefault="00816CB0" w:rsidP="00816CB0">
            <w:pPr>
              <w:jc w:val="both"/>
            </w:pPr>
          </w:p>
        </w:tc>
      </w:tr>
      <w:tr w:rsidR="00816CB0" w14:paraId="20D7DA33" w14:textId="77777777" w:rsidTr="000C4A98">
        <w:trPr>
          <w:gridAfter w:val="1"/>
          <w:wAfter w:w="41" w:type="dxa"/>
        </w:trPr>
        <w:tc>
          <w:tcPr>
            <w:tcW w:w="3403" w:type="dxa"/>
            <w:gridSpan w:val="3"/>
            <w:shd w:val="clear" w:color="auto" w:fill="F7CAAC"/>
          </w:tcPr>
          <w:p w14:paraId="24D3D174" w14:textId="77777777" w:rsidR="00816CB0" w:rsidRDefault="00816CB0" w:rsidP="00816CB0">
            <w:pPr>
              <w:jc w:val="both"/>
              <w:rPr>
                <w:b/>
              </w:rPr>
            </w:pPr>
            <w:r>
              <w:rPr>
                <w:b/>
              </w:rPr>
              <w:t>Způsob ověření studijních výsledků</w:t>
            </w:r>
          </w:p>
        </w:tc>
        <w:tc>
          <w:tcPr>
            <w:tcW w:w="3089" w:type="dxa"/>
            <w:gridSpan w:val="10"/>
          </w:tcPr>
          <w:p w14:paraId="6D170922" w14:textId="77777777" w:rsidR="00816CB0" w:rsidRDefault="00816CB0" w:rsidP="00816CB0">
            <w:pPr>
              <w:jc w:val="both"/>
            </w:pPr>
            <w:r>
              <w:t>zkouška</w:t>
            </w:r>
          </w:p>
        </w:tc>
        <w:tc>
          <w:tcPr>
            <w:tcW w:w="2156" w:type="dxa"/>
            <w:gridSpan w:val="4"/>
            <w:shd w:val="clear" w:color="auto" w:fill="F7CAAC"/>
          </w:tcPr>
          <w:p w14:paraId="27C64DD2" w14:textId="77777777" w:rsidR="00816CB0" w:rsidRDefault="00816CB0" w:rsidP="00816CB0">
            <w:pPr>
              <w:jc w:val="both"/>
              <w:rPr>
                <w:b/>
              </w:rPr>
            </w:pPr>
            <w:r>
              <w:rPr>
                <w:b/>
              </w:rPr>
              <w:t>Forma výuky</w:t>
            </w:r>
          </w:p>
        </w:tc>
        <w:tc>
          <w:tcPr>
            <w:tcW w:w="1417" w:type="dxa"/>
            <w:gridSpan w:val="5"/>
          </w:tcPr>
          <w:p w14:paraId="7DA43D7D" w14:textId="119B5E6E" w:rsidR="00816CB0" w:rsidRDefault="00C25C3E" w:rsidP="00816CB0">
            <w:pPr>
              <w:jc w:val="both"/>
            </w:pPr>
            <w:ins w:id="262" w:author="Michal Staněk" w:date="2021-03-30T14:05:00Z">
              <w:r>
                <w:rPr>
                  <w:sz w:val="18"/>
                  <w:szCs w:val="18"/>
                </w:rPr>
                <w:t>konzultace</w:t>
              </w:r>
            </w:ins>
          </w:p>
        </w:tc>
      </w:tr>
      <w:tr w:rsidR="00816CB0" w14:paraId="23F6CE7C" w14:textId="77777777" w:rsidTr="000C4A98">
        <w:trPr>
          <w:gridAfter w:val="1"/>
          <w:wAfter w:w="41" w:type="dxa"/>
        </w:trPr>
        <w:tc>
          <w:tcPr>
            <w:tcW w:w="3403" w:type="dxa"/>
            <w:gridSpan w:val="3"/>
            <w:shd w:val="clear" w:color="auto" w:fill="F7CAAC"/>
          </w:tcPr>
          <w:p w14:paraId="13DA9EB0" w14:textId="77777777" w:rsidR="00816CB0" w:rsidRDefault="00816CB0" w:rsidP="00816CB0">
            <w:pPr>
              <w:jc w:val="both"/>
              <w:rPr>
                <w:b/>
              </w:rPr>
            </w:pPr>
            <w:r>
              <w:rPr>
                <w:b/>
              </w:rPr>
              <w:t>Forma způsobu ověření studijních výsledků a další požadavky na studenta</w:t>
            </w:r>
          </w:p>
        </w:tc>
        <w:tc>
          <w:tcPr>
            <w:tcW w:w="6662" w:type="dxa"/>
            <w:gridSpan w:val="19"/>
            <w:tcBorders>
              <w:bottom w:val="single" w:sz="4" w:space="0" w:color="auto"/>
            </w:tcBorders>
          </w:tcPr>
          <w:p w14:paraId="45067657" w14:textId="77777777" w:rsidR="00816CB0" w:rsidRDefault="00816CB0" w:rsidP="00816CB0">
            <w:pPr>
              <w:jc w:val="both"/>
            </w:pPr>
          </w:p>
        </w:tc>
      </w:tr>
      <w:tr w:rsidR="00816CB0" w14:paraId="57F4961B" w14:textId="77777777" w:rsidTr="000C4A98">
        <w:trPr>
          <w:gridAfter w:val="1"/>
          <w:wAfter w:w="41" w:type="dxa"/>
          <w:trHeight w:val="197"/>
        </w:trPr>
        <w:tc>
          <w:tcPr>
            <w:tcW w:w="3403" w:type="dxa"/>
            <w:gridSpan w:val="3"/>
            <w:tcBorders>
              <w:top w:val="nil"/>
            </w:tcBorders>
            <w:shd w:val="clear" w:color="auto" w:fill="F7CAAC"/>
          </w:tcPr>
          <w:p w14:paraId="4E5C2D95" w14:textId="77777777" w:rsidR="00816CB0" w:rsidRDefault="00816CB0" w:rsidP="00816CB0">
            <w:pPr>
              <w:jc w:val="both"/>
              <w:rPr>
                <w:b/>
              </w:rPr>
            </w:pPr>
            <w:r>
              <w:rPr>
                <w:b/>
              </w:rPr>
              <w:t>Garant předmětu</w:t>
            </w:r>
          </w:p>
        </w:tc>
        <w:tc>
          <w:tcPr>
            <w:tcW w:w="6662" w:type="dxa"/>
            <w:gridSpan w:val="19"/>
            <w:tcBorders>
              <w:top w:val="single" w:sz="4" w:space="0" w:color="auto"/>
            </w:tcBorders>
          </w:tcPr>
          <w:p w14:paraId="414D925B" w14:textId="12083ABB" w:rsidR="00816CB0" w:rsidRDefault="00816CB0" w:rsidP="00816CB0">
            <w:pPr>
              <w:jc w:val="both"/>
            </w:pPr>
            <w:r w:rsidRPr="007D33B0">
              <w:rPr>
                <w:spacing w:val="-2"/>
              </w:rPr>
              <w:t>prof. Ing. Katarína Monková, PhD.</w:t>
            </w:r>
          </w:p>
        </w:tc>
      </w:tr>
      <w:tr w:rsidR="00816CB0" w14:paraId="2C6D2741" w14:textId="77777777" w:rsidTr="000C4A98">
        <w:trPr>
          <w:gridAfter w:val="1"/>
          <w:wAfter w:w="41" w:type="dxa"/>
          <w:trHeight w:val="243"/>
        </w:trPr>
        <w:tc>
          <w:tcPr>
            <w:tcW w:w="3403" w:type="dxa"/>
            <w:gridSpan w:val="3"/>
            <w:tcBorders>
              <w:top w:val="nil"/>
            </w:tcBorders>
            <w:shd w:val="clear" w:color="auto" w:fill="F7CAAC"/>
          </w:tcPr>
          <w:p w14:paraId="5D2F7CF9" w14:textId="77777777" w:rsidR="00816CB0" w:rsidRDefault="00816CB0" w:rsidP="00816CB0">
            <w:pPr>
              <w:jc w:val="both"/>
              <w:rPr>
                <w:b/>
              </w:rPr>
            </w:pPr>
            <w:r>
              <w:rPr>
                <w:b/>
              </w:rPr>
              <w:t>Zapojení garanta do výuky předmětu</w:t>
            </w:r>
          </w:p>
        </w:tc>
        <w:tc>
          <w:tcPr>
            <w:tcW w:w="6662" w:type="dxa"/>
            <w:gridSpan w:val="19"/>
            <w:tcBorders>
              <w:top w:val="nil"/>
            </w:tcBorders>
          </w:tcPr>
          <w:p w14:paraId="01DA3D45" w14:textId="11E0854D" w:rsidR="00816CB0" w:rsidRDefault="00816CB0" w:rsidP="00816CB0">
            <w:pPr>
              <w:jc w:val="both"/>
            </w:pPr>
            <w:proofErr w:type="gramStart"/>
            <w:r w:rsidRPr="005E38C5">
              <w:t>100%</w:t>
            </w:r>
            <w:proofErr w:type="gramEnd"/>
          </w:p>
        </w:tc>
      </w:tr>
      <w:tr w:rsidR="00816CB0" w14:paraId="6AB3EC5B" w14:textId="77777777" w:rsidTr="000C4A98">
        <w:trPr>
          <w:gridAfter w:val="1"/>
          <w:wAfter w:w="41" w:type="dxa"/>
        </w:trPr>
        <w:tc>
          <w:tcPr>
            <w:tcW w:w="3403" w:type="dxa"/>
            <w:gridSpan w:val="3"/>
            <w:shd w:val="clear" w:color="auto" w:fill="F7CAAC"/>
          </w:tcPr>
          <w:p w14:paraId="7287C261" w14:textId="77777777" w:rsidR="00816CB0" w:rsidRDefault="00816CB0" w:rsidP="00816CB0">
            <w:pPr>
              <w:jc w:val="both"/>
              <w:rPr>
                <w:b/>
              </w:rPr>
            </w:pPr>
            <w:r>
              <w:rPr>
                <w:b/>
              </w:rPr>
              <w:t>Vyučující</w:t>
            </w:r>
          </w:p>
        </w:tc>
        <w:tc>
          <w:tcPr>
            <w:tcW w:w="6662" w:type="dxa"/>
            <w:gridSpan w:val="19"/>
            <w:tcBorders>
              <w:bottom w:val="nil"/>
            </w:tcBorders>
          </w:tcPr>
          <w:p w14:paraId="5D38E4F1" w14:textId="77777777" w:rsidR="00816CB0" w:rsidRDefault="00816CB0" w:rsidP="00816CB0">
            <w:pPr>
              <w:jc w:val="both"/>
            </w:pPr>
          </w:p>
        </w:tc>
      </w:tr>
      <w:tr w:rsidR="00816CB0" w14:paraId="16CA1249" w14:textId="77777777" w:rsidTr="000C4A98">
        <w:trPr>
          <w:gridAfter w:val="1"/>
          <w:wAfter w:w="41" w:type="dxa"/>
          <w:trHeight w:val="272"/>
        </w:trPr>
        <w:tc>
          <w:tcPr>
            <w:tcW w:w="10065" w:type="dxa"/>
            <w:gridSpan w:val="22"/>
            <w:tcBorders>
              <w:top w:val="nil"/>
            </w:tcBorders>
          </w:tcPr>
          <w:p w14:paraId="137F541A" w14:textId="41E890CF" w:rsidR="00816CB0" w:rsidRDefault="00816CB0" w:rsidP="00816CB0">
            <w:pPr>
              <w:spacing w:before="20" w:after="20"/>
              <w:jc w:val="both"/>
            </w:pPr>
            <w:r w:rsidRPr="007D33B0">
              <w:rPr>
                <w:spacing w:val="-2"/>
              </w:rPr>
              <w:lastRenderedPageBreak/>
              <w:t>prof. Ing. Katarína Monková, PhD.</w:t>
            </w:r>
          </w:p>
        </w:tc>
      </w:tr>
      <w:tr w:rsidR="00816CB0" w14:paraId="40E7AF6B" w14:textId="77777777" w:rsidTr="000C4A98">
        <w:trPr>
          <w:gridAfter w:val="1"/>
          <w:wAfter w:w="41" w:type="dxa"/>
        </w:trPr>
        <w:tc>
          <w:tcPr>
            <w:tcW w:w="3403" w:type="dxa"/>
            <w:gridSpan w:val="3"/>
            <w:shd w:val="clear" w:color="auto" w:fill="F7CAAC"/>
          </w:tcPr>
          <w:p w14:paraId="612C2DC5" w14:textId="77777777" w:rsidR="00816CB0" w:rsidRDefault="00816CB0" w:rsidP="00816CB0">
            <w:pPr>
              <w:jc w:val="both"/>
              <w:rPr>
                <w:b/>
              </w:rPr>
            </w:pPr>
            <w:r>
              <w:rPr>
                <w:b/>
              </w:rPr>
              <w:t>Stručná anotace předmětu</w:t>
            </w:r>
          </w:p>
        </w:tc>
        <w:tc>
          <w:tcPr>
            <w:tcW w:w="6662" w:type="dxa"/>
            <w:gridSpan w:val="19"/>
            <w:tcBorders>
              <w:bottom w:val="nil"/>
            </w:tcBorders>
          </w:tcPr>
          <w:p w14:paraId="76E4C1B2" w14:textId="77777777" w:rsidR="00816CB0" w:rsidRDefault="00816CB0" w:rsidP="00816CB0">
            <w:pPr>
              <w:jc w:val="both"/>
            </w:pPr>
          </w:p>
        </w:tc>
      </w:tr>
      <w:tr w:rsidR="00816CB0" w14:paraId="77FFAE36" w14:textId="77777777" w:rsidTr="000C4A98">
        <w:trPr>
          <w:gridAfter w:val="1"/>
          <w:wAfter w:w="41" w:type="dxa"/>
          <w:trHeight w:val="3708"/>
        </w:trPr>
        <w:tc>
          <w:tcPr>
            <w:tcW w:w="10065" w:type="dxa"/>
            <w:gridSpan w:val="22"/>
            <w:tcBorders>
              <w:top w:val="nil"/>
              <w:bottom w:val="single" w:sz="12" w:space="0" w:color="auto"/>
            </w:tcBorders>
          </w:tcPr>
          <w:p w14:paraId="4AE1FF76" w14:textId="15AC4179" w:rsidR="00816CB0" w:rsidRDefault="00816CB0" w:rsidP="00816CB0">
            <w:pPr>
              <w:jc w:val="both"/>
            </w:pPr>
            <w:r>
              <w:t xml:space="preserve">Hlavním zaměřením vzdělávacích aktivit předmětu je rozšíření znalostí absolventa v komplexnosti problematiky oboru strojírenských technologií v kombinaci s individuálním zaměřením do hloubky v oblasti tématu disertační práce. Vzdělávání využívá nosnou strukturu klasifikace procesů výrobních technologií podle DIN 8580 a základních standardizovaných nástrojů pro hodnocení inovativnosti, udržitelnosti a ekonomičnosti. Ambicí tohoto přístupu je posílení vědeckých dovedností v oblasti inovací výrobních systémů, významu průmyslně relevantního výzkumu a posílení schopností a dovedností v oblasti analýz a syntéz multikriteriálních struktur. </w:t>
            </w:r>
          </w:p>
          <w:p w14:paraId="5B121CA5" w14:textId="05B9EF59" w:rsidR="00816CB0" w:rsidRDefault="00816CB0" w:rsidP="00816CB0">
            <w:pPr>
              <w:jc w:val="both"/>
            </w:pPr>
            <w:r>
              <w:t>Plánovaných výstupů vzdělávání se dosahuje prostřednictvím aplikování specifik metodologie vědecké práce oboru, matematického aparátu, systematizace strojírenských technologií, výpočetního modelování, simulací, ekonomických nástrojů a metodik hodnocení vlivu na okolí.</w:t>
            </w:r>
          </w:p>
          <w:p w14:paraId="27702C82" w14:textId="77777777" w:rsidR="00816CB0" w:rsidRPr="00FC120B" w:rsidRDefault="00816CB0" w:rsidP="00816CB0">
            <w:pPr>
              <w:jc w:val="both"/>
            </w:pPr>
          </w:p>
          <w:p w14:paraId="60E1CA6B" w14:textId="77777777" w:rsidR="00816CB0" w:rsidRPr="00FC120B" w:rsidRDefault="00816CB0" w:rsidP="00816CB0">
            <w:pPr>
              <w:jc w:val="both"/>
              <w:rPr>
                <w:u w:val="single"/>
              </w:rPr>
            </w:pPr>
            <w:r w:rsidRPr="00FC120B">
              <w:rPr>
                <w:u w:val="single"/>
              </w:rPr>
              <w:t>Základní témata:</w:t>
            </w:r>
          </w:p>
          <w:p w14:paraId="511F5AF7" w14:textId="77777777" w:rsidR="00816CB0" w:rsidRPr="00D86CF5" w:rsidRDefault="00816CB0" w:rsidP="00816CB0">
            <w:pPr>
              <w:pStyle w:val="Odstavecseseznamem"/>
              <w:numPr>
                <w:ilvl w:val="0"/>
                <w:numId w:val="18"/>
              </w:numPr>
              <w:ind w:left="113" w:hanging="113"/>
              <w:jc w:val="both"/>
              <w:rPr>
                <w:shd w:val="clear" w:color="auto" w:fill="FFFFFF"/>
              </w:rPr>
            </w:pPr>
            <w:r w:rsidRPr="00D86CF5">
              <w:rPr>
                <w:shd w:val="clear" w:color="auto" w:fill="FFFFFF"/>
              </w:rPr>
              <w:t>Specifika metodologie vědecké práce v oboru strojírenských technologií.</w:t>
            </w:r>
          </w:p>
          <w:p w14:paraId="3AF18561" w14:textId="77777777" w:rsidR="00816CB0" w:rsidRPr="00D86CF5" w:rsidRDefault="00816CB0" w:rsidP="00816CB0">
            <w:pPr>
              <w:pStyle w:val="Odstavecseseznamem"/>
              <w:numPr>
                <w:ilvl w:val="0"/>
                <w:numId w:val="18"/>
              </w:numPr>
              <w:ind w:left="113" w:hanging="113"/>
              <w:jc w:val="both"/>
              <w:rPr>
                <w:shd w:val="clear" w:color="auto" w:fill="FFFFFF"/>
              </w:rPr>
            </w:pPr>
            <w:r w:rsidRPr="00D86CF5">
              <w:rPr>
                <w:shd w:val="clear" w:color="auto" w:fill="FFFFFF"/>
              </w:rPr>
              <w:t>Standardní nástroje pro výzkum v oboru: matematický aparát, modelování, simulace, analýzy ekonomických a</w:t>
            </w:r>
            <w:r>
              <w:rPr>
                <w:shd w:val="clear" w:color="auto" w:fill="FFFFFF"/>
              </w:rPr>
              <w:t> </w:t>
            </w:r>
            <w:r w:rsidRPr="00D86CF5">
              <w:rPr>
                <w:shd w:val="clear" w:color="auto" w:fill="FFFFFF"/>
              </w:rPr>
              <w:t>environmentálních dopadů.</w:t>
            </w:r>
          </w:p>
          <w:p w14:paraId="5E96B74C" w14:textId="2C834B51" w:rsidR="00816CB0" w:rsidRPr="00D86CF5" w:rsidRDefault="00816CB0" w:rsidP="00816CB0">
            <w:pPr>
              <w:pStyle w:val="Odstavecseseznamem"/>
              <w:numPr>
                <w:ilvl w:val="0"/>
                <w:numId w:val="18"/>
              </w:numPr>
              <w:ind w:left="113" w:hanging="113"/>
              <w:jc w:val="both"/>
              <w:rPr>
                <w:shd w:val="clear" w:color="auto" w:fill="FFFFFF"/>
              </w:rPr>
            </w:pPr>
            <w:r w:rsidRPr="00D86CF5">
              <w:rPr>
                <w:shd w:val="clear" w:color="auto" w:fill="FFFFFF"/>
              </w:rPr>
              <w:t>Technické, ekonomické a environmentální aspekty strojírenských technologií</w:t>
            </w:r>
            <w:r>
              <w:rPr>
                <w:shd w:val="clear" w:color="auto" w:fill="FFFFFF"/>
              </w:rPr>
              <w:t>.</w:t>
            </w:r>
          </w:p>
          <w:p w14:paraId="5702CF60" w14:textId="78489258" w:rsidR="00816CB0" w:rsidRPr="00D86CF5" w:rsidRDefault="00816CB0" w:rsidP="00816CB0">
            <w:pPr>
              <w:pStyle w:val="Odstavecseseznamem"/>
              <w:numPr>
                <w:ilvl w:val="0"/>
                <w:numId w:val="18"/>
              </w:numPr>
              <w:ind w:left="113" w:hanging="113"/>
              <w:jc w:val="both"/>
              <w:rPr>
                <w:shd w:val="clear" w:color="auto" w:fill="FFFFFF"/>
              </w:rPr>
            </w:pPr>
            <w:r w:rsidRPr="00D86CF5">
              <w:rPr>
                <w:shd w:val="clear" w:color="auto" w:fill="FFFFFF"/>
              </w:rPr>
              <w:t>Multikriteriální plánování, strukturování a řízení projektů strojírenských technologií</w:t>
            </w:r>
            <w:r>
              <w:rPr>
                <w:shd w:val="clear" w:color="auto" w:fill="FFFFFF"/>
              </w:rPr>
              <w:t>.</w:t>
            </w:r>
          </w:p>
          <w:p w14:paraId="21DA7DE1" w14:textId="7B201D0F" w:rsidR="00816CB0" w:rsidRPr="00D86CF5" w:rsidRDefault="00816CB0" w:rsidP="00816CB0">
            <w:pPr>
              <w:pStyle w:val="Odstavecseseznamem"/>
              <w:numPr>
                <w:ilvl w:val="0"/>
                <w:numId w:val="18"/>
              </w:numPr>
              <w:ind w:left="113" w:hanging="113"/>
              <w:jc w:val="both"/>
              <w:rPr>
                <w:shd w:val="clear" w:color="auto" w:fill="FFFFFF"/>
              </w:rPr>
            </w:pPr>
            <w:r w:rsidRPr="00D86CF5">
              <w:rPr>
                <w:shd w:val="clear" w:color="auto" w:fill="FFFFFF"/>
              </w:rPr>
              <w:t>Digitální technologie a zpracování dat ve strojírenských technologiích</w:t>
            </w:r>
            <w:r>
              <w:rPr>
                <w:shd w:val="clear" w:color="auto" w:fill="FFFFFF"/>
              </w:rPr>
              <w:t>.</w:t>
            </w:r>
          </w:p>
          <w:p w14:paraId="561BD8B5" w14:textId="1A07BFBD" w:rsidR="00816CB0" w:rsidRPr="00D86CF5" w:rsidRDefault="00816CB0" w:rsidP="00816CB0">
            <w:pPr>
              <w:pStyle w:val="Odstavecseseznamem"/>
              <w:numPr>
                <w:ilvl w:val="0"/>
                <w:numId w:val="18"/>
              </w:numPr>
              <w:ind w:left="113" w:hanging="113"/>
              <w:jc w:val="both"/>
              <w:rPr>
                <w:shd w:val="clear" w:color="auto" w:fill="FFFFFF"/>
              </w:rPr>
            </w:pPr>
            <w:r w:rsidRPr="00D86CF5">
              <w:rPr>
                <w:shd w:val="clear" w:color="auto" w:fill="FFFFFF"/>
              </w:rPr>
              <w:t>Od automatizovaných k autonomním strojírenským technologiím</w:t>
            </w:r>
            <w:r>
              <w:rPr>
                <w:shd w:val="clear" w:color="auto" w:fill="FFFFFF"/>
              </w:rPr>
              <w:t>.</w:t>
            </w:r>
          </w:p>
          <w:p w14:paraId="05558BE6" w14:textId="1A4256BC" w:rsidR="00816CB0" w:rsidRPr="00D86CF5" w:rsidRDefault="00816CB0" w:rsidP="00816CB0">
            <w:pPr>
              <w:pStyle w:val="Odstavecseseznamem"/>
              <w:numPr>
                <w:ilvl w:val="0"/>
                <w:numId w:val="18"/>
              </w:numPr>
              <w:ind w:left="113" w:hanging="113"/>
              <w:jc w:val="both"/>
              <w:rPr>
                <w:shd w:val="clear" w:color="auto" w:fill="FFFFFF"/>
              </w:rPr>
            </w:pPr>
            <w:r w:rsidRPr="00D86CF5">
              <w:rPr>
                <w:shd w:val="clear" w:color="auto" w:fill="FFFFFF"/>
              </w:rPr>
              <w:t>Rozvojové oblasti klasických strojírenských technologi</w:t>
            </w:r>
            <w:r>
              <w:rPr>
                <w:shd w:val="clear" w:color="auto" w:fill="FFFFFF"/>
              </w:rPr>
              <w:t>í.</w:t>
            </w:r>
          </w:p>
          <w:p w14:paraId="77544C4A" w14:textId="3DE4987F" w:rsidR="00816CB0" w:rsidRPr="00FC120B" w:rsidRDefault="00816CB0" w:rsidP="00816CB0">
            <w:pPr>
              <w:pStyle w:val="Odstavecseseznamem"/>
              <w:numPr>
                <w:ilvl w:val="0"/>
                <w:numId w:val="18"/>
              </w:numPr>
              <w:ind w:left="113" w:hanging="113"/>
              <w:jc w:val="both"/>
            </w:pPr>
            <w:r w:rsidRPr="00D86CF5">
              <w:rPr>
                <w:shd w:val="clear" w:color="auto" w:fill="FFFFFF"/>
              </w:rPr>
              <w:t>Aktuální průlomové technologie</w:t>
            </w:r>
            <w:r w:rsidRPr="007B5093">
              <w:rPr>
                <w:shd w:val="clear" w:color="auto" w:fill="FFFFFF"/>
              </w:rPr>
              <w:t>.</w:t>
            </w:r>
          </w:p>
        </w:tc>
      </w:tr>
      <w:tr w:rsidR="00816CB0" w14:paraId="1B664181" w14:textId="77777777" w:rsidTr="000C4A98">
        <w:trPr>
          <w:gridAfter w:val="1"/>
          <w:wAfter w:w="41" w:type="dxa"/>
          <w:trHeight w:val="265"/>
        </w:trPr>
        <w:tc>
          <w:tcPr>
            <w:tcW w:w="3653" w:type="dxa"/>
            <w:gridSpan w:val="5"/>
            <w:tcBorders>
              <w:top w:val="nil"/>
            </w:tcBorders>
            <w:shd w:val="clear" w:color="auto" w:fill="F7CAAC"/>
          </w:tcPr>
          <w:p w14:paraId="26CB4D39" w14:textId="7559C87E" w:rsidR="00816CB0" w:rsidRPr="001762EB" w:rsidRDefault="00816CB0" w:rsidP="00816CB0">
            <w:pPr>
              <w:jc w:val="both"/>
            </w:pPr>
            <w:r w:rsidRPr="001762EB">
              <w:rPr>
                <w:b/>
              </w:rPr>
              <w:t xml:space="preserve">Studijní literatura a studijní </w:t>
            </w:r>
            <w:r w:rsidRPr="00BA62B5">
              <w:rPr>
                <w:b/>
              </w:rPr>
              <w:t>pomůcky</w:t>
            </w:r>
          </w:p>
        </w:tc>
        <w:tc>
          <w:tcPr>
            <w:tcW w:w="6412" w:type="dxa"/>
            <w:gridSpan w:val="17"/>
            <w:tcBorders>
              <w:top w:val="nil"/>
              <w:bottom w:val="nil"/>
            </w:tcBorders>
          </w:tcPr>
          <w:p w14:paraId="605E4412" w14:textId="77777777" w:rsidR="00816CB0" w:rsidRPr="001762EB" w:rsidRDefault="00816CB0" w:rsidP="00816CB0">
            <w:pPr>
              <w:jc w:val="both"/>
            </w:pPr>
          </w:p>
        </w:tc>
      </w:tr>
      <w:tr w:rsidR="00816CB0" w14:paraId="61BA6409" w14:textId="77777777" w:rsidTr="000C4A98">
        <w:trPr>
          <w:gridAfter w:val="1"/>
          <w:wAfter w:w="41" w:type="dxa"/>
          <w:trHeight w:val="1497"/>
        </w:trPr>
        <w:tc>
          <w:tcPr>
            <w:tcW w:w="10065" w:type="dxa"/>
            <w:gridSpan w:val="22"/>
            <w:tcBorders>
              <w:top w:val="nil"/>
            </w:tcBorders>
          </w:tcPr>
          <w:p w14:paraId="3CEBB8F9" w14:textId="77777777" w:rsidR="00816CB0" w:rsidRPr="00FC120B" w:rsidRDefault="00816CB0" w:rsidP="00816CB0">
            <w:pPr>
              <w:jc w:val="both"/>
              <w:rPr>
                <w:u w:val="single"/>
              </w:rPr>
            </w:pPr>
            <w:r w:rsidRPr="00FC120B">
              <w:rPr>
                <w:u w:val="single"/>
              </w:rPr>
              <w:t>Povinná literatura:</w:t>
            </w:r>
          </w:p>
          <w:p w14:paraId="0F4BE5B6" w14:textId="77777777" w:rsidR="00B44BEE" w:rsidRPr="00FC120B" w:rsidRDefault="00B44BEE" w:rsidP="00B44BEE">
            <w:pPr>
              <w:shd w:val="clear" w:color="auto" w:fill="FFFFFF"/>
              <w:jc w:val="both"/>
              <w:rPr>
                <w:color w:val="000000"/>
              </w:rPr>
            </w:pPr>
            <w:r w:rsidRPr="00A5203A">
              <w:rPr>
                <w:caps/>
                <w:color w:val="000000"/>
              </w:rPr>
              <w:t>Schrader, G</w:t>
            </w:r>
            <w:r>
              <w:rPr>
                <w:caps/>
                <w:color w:val="000000"/>
              </w:rPr>
              <w:t>.</w:t>
            </w:r>
            <w:r w:rsidRPr="00A5203A">
              <w:rPr>
                <w:caps/>
                <w:color w:val="000000"/>
              </w:rPr>
              <w:t xml:space="preserve">F., Elshennawy, </w:t>
            </w:r>
            <w:r>
              <w:rPr>
                <w:caps/>
                <w:color w:val="000000"/>
              </w:rPr>
              <w:t xml:space="preserve">A.K., </w:t>
            </w:r>
            <w:r w:rsidRPr="00A5203A">
              <w:rPr>
                <w:caps/>
                <w:color w:val="000000"/>
              </w:rPr>
              <w:t>Doyle</w:t>
            </w:r>
            <w:r>
              <w:rPr>
                <w:caps/>
                <w:color w:val="000000"/>
              </w:rPr>
              <w:t>, L.E</w:t>
            </w:r>
            <w:r w:rsidRPr="00A5203A">
              <w:rPr>
                <w:caps/>
                <w:color w:val="000000"/>
              </w:rPr>
              <w:t>.</w:t>
            </w:r>
            <w:r w:rsidRPr="00FC120B">
              <w:rPr>
                <w:color w:val="000000"/>
              </w:rPr>
              <w:t> </w:t>
            </w:r>
            <w:proofErr w:type="spellStart"/>
            <w:r w:rsidRPr="00FC120B">
              <w:rPr>
                <w:i/>
                <w:iCs/>
                <w:color w:val="000000"/>
              </w:rPr>
              <w:t>Manufacturing</w:t>
            </w:r>
            <w:proofErr w:type="spellEnd"/>
            <w:r w:rsidRPr="00FC120B">
              <w:rPr>
                <w:i/>
                <w:iCs/>
                <w:color w:val="000000"/>
              </w:rPr>
              <w:t xml:space="preserve"> </w:t>
            </w:r>
            <w:proofErr w:type="spellStart"/>
            <w:r>
              <w:rPr>
                <w:i/>
                <w:iCs/>
                <w:color w:val="000000"/>
              </w:rPr>
              <w:t>P</w:t>
            </w:r>
            <w:r w:rsidRPr="00FC120B">
              <w:rPr>
                <w:i/>
                <w:iCs/>
                <w:color w:val="000000"/>
              </w:rPr>
              <w:t>rocesses</w:t>
            </w:r>
            <w:proofErr w:type="spellEnd"/>
            <w:r w:rsidRPr="00FC120B">
              <w:rPr>
                <w:i/>
                <w:iCs/>
                <w:color w:val="000000"/>
              </w:rPr>
              <w:t xml:space="preserve"> and </w:t>
            </w:r>
            <w:proofErr w:type="spellStart"/>
            <w:r>
              <w:rPr>
                <w:i/>
                <w:iCs/>
                <w:color w:val="000000"/>
              </w:rPr>
              <w:t>M</w:t>
            </w:r>
            <w:r w:rsidRPr="00FC120B">
              <w:rPr>
                <w:i/>
                <w:iCs/>
                <w:color w:val="000000"/>
              </w:rPr>
              <w:t>aterials</w:t>
            </w:r>
            <w:proofErr w:type="spellEnd"/>
            <w:r w:rsidRPr="00FC120B">
              <w:rPr>
                <w:color w:val="000000"/>
              </w:rPr>
              <w:t xml:space="preserve">. </w:t>
            </w:r>
            <w:r w:rsidRPr="00283BBE">
              <w:rPr>
                <w:color w:val="000000"/>
              </w:rPr>
              <w:t xml:space="preserve">Society </w:t>
            </w:r>
            <w:proofErr w:type="spellStart"/>
            <w:r w:rsidRPr="00283BBE">
              <w:rPr>
                <w:color w:val="000000"/>
              </w:rPr>
              <w:t>of</w:t>
            </w:r>
            <w:proofErr w:type="spellEnd"/>
            <w:r w:rsidRPr="00283BBE">
              <w:rPr>
                <w:color w:val="000000"/>
              </w:rPr>
              <w:t xml:space="preserve"> </w:t>
            </w:r>
            <w:proofErr w:type="spellStart"/>
            <w:r w:rsidRPr="00283BBE">
              <w:rPr>
                <w:color w:val="000000"/>
              </w:rPr>
              <w:t>Manufacturing</w:t>
            </w:r>
            <w:proofErr w:type="spellEnd"/>
            <w:r w:rsidRPr="00283BBE">
              <w:rPr>
                <w:color w:val="000000"/>
              </w:rPr>
              <w:t xml:space="preserve"> </w:t>
            </w:r>
            <w:proofErr w:type="spellStart"/>
            <w:r w:rsidRPr="00283BBE">
              <w:rPr>
                <w:color w:val="000000"/>
              </w:rPr>
              <w:t>Engineers</w:t>
            </w:r>
            <w:proofErr w:type="spellEnd"/>
            <w:r w:rsidRPr="00283BBE">
              <w:rPr>
                <w:color w:val="000000"/>
              </w:rPr>
              <w:t xml:space="preserve">, </w:t>
            </w:r>
            <w:r w:rsidRPr="00FC120B">
              <w:rPr>
                <w:color w:val="000000"/>
              </w:rPr>
              <w:t>2000. ISBN 0-87263-517-1.</w:t>
            </w:r>
          </w:p>
          <w:p w14:paraId="6DB82545" w14:textId="61522A96" w:rsidR="00B44BEE" w:rsidRPr="00FC120B" w:rsidRDefault="00B44BEE" w:rsidP="00B44BEE">
            <w:pPr>
              <w:shd w:val="clear" w:color="auto" w:fill="FFFFFF"/>
              <w:jc w:val="both"/>
              <w:rPr>
                <w:rStyle w:val="Hypertextovodkaz"/>
                <w:color w:val="01445F"/>
              </w:rPr>
            </w:pPr>
            <w:r w:rsidRPr="00466E6D">
              <w:t>UTHAYAKUMAR, M.</w:t>
            </w:r>
            <w:r w:rsidR="000B5F78">
              <w:t xml:space="preserve"> </w:t>
            </w:r>
            <w:r w:rsidRPr="000B5F78">
              <w:rPr>
                <w:i/>
                <w:iCs/>
              </w:rPr>
              <w:t xml:space="preserve">Handbook </w:t>
            </w:r>
            <w:proofErr w:type="spellStart"/>
            <w:r w:rsidRPr="000B5F78">
              <w:rPr>
                <w:i/>
                <w:iCs/>
              </w:rPr>
              <w:t>of</w:t>
            </w:r>
            <w:proofErr w:type="spellEnd"/>
            <w:r w:rsidRPr="000B5F78">
              <w:rPr>
                <w:i/>
                <w:iCs/>
              </w:rPr>
              <w:t xml:space="preserve"> </w:t>
            </w:r>
            <w:proofErr w:type="spellStart"/>
            <w:r w:rsidR="000B5F78">
              <w:rPr>
                <w:i/>
                <w:iCs/>
              </w:rPr>
              <w:t>R</w:t>
            </w:r>
            <w:r w:rsidRPr="000B5F78">
              <w:rPr>
                <w:i/>
                <w:iCs/>
              </w:rPr>
              <w:t>esearch</w:t>
            </w:r>
            <w:proofErr w:type="spellEnd"/>
            <w:r w:rsidRPr="000B5F78">
              <w:rPr>
                <w:i/>
                <w:iCs/>
              </w:rPr>
              <w:t xml:space="preserve"> on </w:t>
            </w:r>
            <w:r w:rsidR="000B5F78">
              <w:rPr>
                <w:i/>
                <w:iCs/>
              </w:rPr>
              <w:t>G</w:t>
            </w:r>
            <w:r w:rsidRPr="000B5F78">
              <w:rPr>
                <w:i/>
                <w:iCs/>
              </w:rPr>
              <w:t xml:space="preserve">reen </w:t>
            </w:r>
            <w:proofErr w:type="spellStart"/>
            <w:r w:rsidR="000B5F78">
              <w:rPr>
                <w:i/>
                <w:iCs/>
              </w:rPr>
              <w:t>E</w:t>
            </w:r>
            <w:r w:rsidRPr="000B5F78">
              <w:rPr>
                <w:i/>
                <w:iCs/>
              </w:rPr>
              <w:t>ngineering</w:t>
            </w:r>
            <w:proofErr w:type="spellEnd"/>
            <w:r w:rsidRPr="000B5F78">
              <w:rPr>
                <w:i/>
                <w:iCs/>
              </w:rPr>
              <w:t xml:space="preserve"> </w:t>
            </w:r>
            <w:proofErr w:type="spellStart"/>
            <w:r w:rsidR="000B5F78">
              <w:rPr>
                <w:i/>
                <w:iCs/>
              </w:rPr>
              <w:t>T</w:t>
            </w:r>
            <w:r w:rsidRPr="000B5F78">
              <w:rPr>
                <w:i/>
                <w:iCs/>
              </w:rPr>
              <w:t>echniques</w:t>
            </w:r>
            <w:proofErr w:type="spellEnd"/>
            <w:r w:rsidRPr="000B5F78">
              <w:rPr>
                <w:i/>
                <w:iCs/>
              </w:rPr>
              <w:t xml:space="preserve"> </w:t>
            </w:r>
            <w:proofErr w:type="spellStart"/>
            <w:r w:rsidRPr="000B5F78">
              <w:rPr>
                <w:i/>
                <w:iCs/>
              </w:rPr>
              <w:t>for</w:t>
            </w:r>
            <w:proofErr w:type="spellEnd"/>
            <w:r w:rsidRPr="000B5F78">
              <w:rPr>
                <w:i/>
                <w:iCs/>
              </w:rPr>
              <w:t xml:space="preserve"> </w:t>
            </w:r>
            <w:proofErr w:type="spellStart"/>
            <w:r w:rsidR="000B5F78">
              <w:rPr>
                <w:i/>
                <w:iCs/>
              </w:rPr>
              <w:t>M</w:t>
            </w:r>
            <w:r w:rsidRPr="000B5F78">
              <w:rPr>
                <w:i/>
                <w:iCs/>
              </w:rPr>
              <w:t>odern</w:t>
            </w:r>
            <w:proofErr w:type="spellEnd"/>
            <w:r w:rsidRPr="000B5F78">
              <w:rPr>
                <w:i/>
                <w:iCs/>
              </w:rPr>
              <w:t xml:space="preserve"> </w:t>
            </w:r>
            <w:proofErr w:type="spellStart"/>
            <w:r w:rsidR="000B5F78">
              <w:rPr>
                <w:i/>
                <w:iCs/>
              </w:rPr>
              <w:t>M</w:t>
            </w:r>
            <w:r w:rsidRPr="000B5F78">
              <w:rPr>
                <w:i/>
                <w:iCs/>
              </w:rPr>
              <w:t>anufacturing</w:t>
            </w:r>
            <w:proofErr w:type="spellEnd"/>
            <w:r w:rsidR="00DE4194">
              <w:t xml:space="preserve">. </w:t>
            </w:r>
            <w:proofErr w:type="spellStart"/>
            <w:r w:rsidRPr="00466E6D">
              <w:t>Hershey</w:t>
            </w:r>
            <w:proofErr w:type="spellEnd"/>
            <w:r>
              <w:t xml:space="preserve">, </w:t>
            </w:r>
            <w:r w:rsidRPr="00466E6D">
              <w:t>2019</w:t>
            </w:r>
            <w:r w:rsidR="00B80793">
              <w:t>.</w:t>
            </w:r>
            <w:r w:rsidRPr="00466E6D">
              <w:t xml:space="preserve"> ISBN</w:t>
            </w:r>
            <w:r>
              <w:t xml:space="preserve"> </w:t>
            </w:r>
            <w:r w:rsidRPr="00466E6D">
              <w:t>9781522554455</w:t>
            </w:r>
            <w:r w:rsidR="000B5F78">
              <w:t xml:space="preserve">. Dostupné z: </w:t>
            </w:r>
            <w:hyperlink r:id="rId77" w:history="1">
              <w:r w:rsidRPr="00FB4F46">
                <w:rPr>
                  <w:rStyle w:val="Hypertextovodkaz"/>
                </w:rPr>
                <w:t>https://proxy.k.utb.cz/login?url=http://services.igi-global.com/resolvedoi/resolve.aspx?doi=10.4018/978-1-5225-5445-5</w:t>
              </w:r>
            </w:hyperlink>
            <w:r w:rsidR="000B5F78">
              <w:t>.</w:t>
            </w:r>
          </w:p>
          <w:p w14:paraId="4C7AC413" w14:textId="77777777" w:rsidR="00B44BEE" w:rsidRPr="00FC120B" w:rsidRDefault="00B44BEE" w:rsidP="00B44BEE">
            <w:pPr>
              <w:shd w:val="clear" w:color="auto" w:fill="FFFFFF"/>
              <w:jc w:val="both"/>
              <w:rPr>
                <w:color w:val="000000"/>
              </w:rPr>
            </w:pPr>
            <w:r w:rsidRPr="00A5203A">
              <w:rPr>
                <w:caps/>
              </w:rPr>
              <w:t>Kocman,</w:t>
            </w:r>
            <w:r w:rsidRPr="00FC120B">
              <w:t xml:space="preserve"> K. </w:t>
            </w:r>
            <w:r w:rsidRPr="00FC120B">
              <w:rPr>
                <w:i/>
                <w:iCs/>
              </w:rPr>
              <w:t>Speciální technologie: obrábění</w:t>
            </w:r>
            <w:r w:rsidRPr="00FC120B">
              <w:t>. 3.</w:t>
            </w:r>
            <w:r>
              <w:t xml:space="preserve"> </w:t>
            </w:r>
            <w:proofErr w:type="spellStart"/>
            <w:r w:rsidRPr="00FC120B">
              <w:t>přeprac</w:t>
            </w:r>
            <w:proofErr w:type="spellEnd"/>
            <w:r w:rsidRPr="00FC120B">
              <w:t>. a dopl. vyd. Brno: CERM, 2004. ISBN 80-214-2562-8.</w:t>
            </w:r>
          </w:p>
          <w:p w14:paraId="5A07F550" w14:textId="77777777" w:rsidR="00816CB0" w:rsidRPr="00FC120B" w:rsidRDefault="00816CB0" w:rsidP="00816CB0">
            <w:pPr>
              <w:shd w:val="clear" w:color="auto" w:fill="FFFFFF"/>
              <w:jc w:val="both"/>
              <w:rPr>
                <w:color w:val="000000"/>
              </w:rPr>
            </w:pPr>
          </w:p>
          <w:p w14:paraId="5AC2836C" w14:textId="75C8677F" w:rsidR="00816CB0" w:rsidRPr="00FC120B" w:rsidRDefault="00816CB0" w:rsidP="00816CB0">
            <w:pPr>
              <w:jc w:val="both"/>
              <w:rPr>
                <w:u w:val="single"/>
              </w:rPr>
            </w:pPr>
            <w:r w:rsidRPr="00FC120B">
              <w:rPr>
                <w:u w:val="single"/>
              </w:rPr>
              <w:t>Doporučená literatura:</w:t>
            </w:r>
          </w:p>
          <w:p w14:paraId="11F75811" w14:textId="77777777" w:rsidR="00B44BEE" w:rsidRPr="00FC120B" w:rsidRDefault="00B44BEE" w:rsidP="00B44BEE">
            <w:pPr>
              <w:shd w:val="clear" w:color="auto" w:fill="FFFFFF"/>
              <w:jc w:val="both"/>
              <w:rPr>
                <w:color w:val="000000"/>
              </w:rPr>
            </w:pPr>
            <w:r w:rsidRPr="00A5203A">
              <w:rPr>
                <w:caps/>
                <w:color w:val="000000"/>
              </w:rPr>
              <w:t>Stephenson, D</w:t>
            </w:r>
            <w:r>
              <w:rPr>
                <w:caps/>
                <w:color w:val="000000"/>
              </w:rPr>
              <w:t>.</w:t>
            </w:r>
            <w:r w:rsidRPr="00A5203A">
              <w:rPr>
                <w:caps/>
                <w:color w:val="000000"/>
              </w:rPr>
              <w:t>A., Agapiou</w:t>
            </w:r>
            <w:r>
              <w:rPr>
                <w:caps/>
                <w:color w:val="000000"/>
              </w:rPr>
              <w:t>, J.S</w:t>
            </w:r>
            <w:r w:rsidRPr="00FC120B">
              <w:rPr>
                <w:color w:val="000000"/>
              </w:rPr>
              <w:t>. </w:t>
            </w:r>
            <w:r w:rsidRPr="00FC120B">
              <w:rPr>
                <w:i/>
                <w:iCs/>
                <w:color w:val="000000"/>
              </w:rPr>
              <w:t xml:space="preserve">Metal </w:t>
            </w:r>
            <w:proofErr w:type="spellStart"/>
            <w:r>
              <w:rPr>
                <w:i/>
                <w:iCs/>
                <w:color w:val="000000"/>
              </w:rPr>
              <w:t>C</w:t>
            </w:r>
            <w:r w:rsidRPr="00FC120B">
              <w:rPr>
                <w:i/>
                <w:iCs/>
                <w:color w:val="000000"/>
              </w:rPr>
              <w:t>utting</w:t>
            </w:r>
            <w:proofErr w:type="spellEnd"/>
            <w:r w:rsidRPr="00FC120B">
              <w:rPr>
                <w:i/>
                <w:iCs/>
                <w:color w:val="000000"/>
              </w:rPr>
              <w:t xml:space="preserve"> </w:t>
            </w:r>
            <w:proofErr w:type="spellStart"/>
            <w:r>
              <w:rPr>
                <w:i/>
                <w:iCs/>
                <w:color w:val="000000"/>
              </w:rPr>
              <w:t>T</w:t>
            </w:r>
            <w:r w:rsidRPr="00FC120B">
              <w:rPr>
                <w:i/>
                <w:iCs/>
                <w:color w:val="000000"/>
              </w:rPr>
              <w:t>heory</w:t>
            </w:r>
            <w:proofErr w:type="spellEnd"/>
            <w:r w:rsidRPr="00FC120B">
              <w:rPr>
                <w:i/>
                <w:iCs/>
                <w:color w:val="000000"/>
              </w:rPr>
              <w:t xml:space="preserve"> and </w:t>
            </w:r>
            <w:proofErr w:type="spellStart"/>
            <w:r>
              <w:rPr>
                <w:i/>
                <w:iCs/>
                <w:color w:val="000000"/>
              </w:rPr>
              <w:t>P</w:t>
            </w:r>
            <w:r w:rsidRPr="00FC120B">
              <w:rPr>
                <w:i/>
                <w:iCs/>
                <w:color w:val="000000"/>
              </w:rPr>
              <w:t>ractice</w:t>
            </w:r>
            <w:proofErr w:type="spellEnd"/>
            <w:r w:rsidRPr="00FC120B">
              <w:rPr>
                <w:color w:val="000000"/>
              </w:rPr>
              <w:t xml:space="preserve">. </w:t>
            </w:r>
            <w:r>
              <w:rPr>
                <w:color w:val="000000"/>
              </w:rPr>
              <w:t xml:space="preserve">CRC </w:t>
            </w:r>
            <w:proofErr w:type="spellStart"/>
            <w:r>
              <w:rPr>
                <w:color w:val="000000"/>
              </w:rPr>
              <w:t>Press</w:t>
            </w:r>
            <w:proofErr w:type="spellEnd"/>
            <w:r>
              <w:rPr>
                <w:color w:val="000000"/>
              </w:rPr>
              <w:t xml:space="preserve">, </w:t>
            </w:r>
            <w:r w:rsidRPr="00FC120B">
              <w:rPr>
                <w:color w:val="000000"/>
              </w:rPr>
              <w:t>2016. ISBN 978-1-4665-8753-3.</w:t>
            </w:r>
          </w:p>
          <w:p w14:paraId="58FA418A" w14:textId="11C0D11F" w:rsidR="00B44BEE" w:rsidRDefault="00B44BEE" w:rsidP="000B5F78">
            <w:pPr>
              <w:shd w:val="clear" w:color="auto" w:fill="FFFFFF"/>
            </w:pPr>
            <w:r w:rsidRPr="00466E6D">
              <w:t>CAMPBELL, F.C.</w:t>
            </w:r>
            <w:r w:rsidR="000B5F78">
              <w:t xml:space="preserve"> </w:t>
            </w:r>
            <w:proofErr w:type="spellStart"/>
            <w:r w:rsidRPr="000B5F78">
              <w:rPr>
                <w:i/>
                <w:iCs/>
              </w:rPr>
              <w:t>Manufacturing</w:t>
            </w:r>
            <w:proofErr w:type="spellEnd"/>
            <w:r w:rsidRPr="000B5F78">
              <w:rPr>
                <w:i/>
                <w:iCs/>
              </w:rPr>
              <w:t xml:space="preserve"> </w:t>
            </w:r>
            <w:proofErr w:type="spellStart"/>
            <w:r w:rsidR="000B5F78" w:rsidRPr="000B5F78">
              <w:rPr>
                <w:i/>
                <w:iCs/>
              </w:rPr>
              <w:t>P</w:t>
            </w:r>
            <w:r w:rsidRPr="000B5F78">
              <w:rPr>
                <w:i/>
                <w:iCs/>
              </w:rPr>
              <w:t>rocesses</w:t>
            </w:r>
            <w:proofErr w:type="spellEnd"/>
            <w:r w:rsidRPr="000B5F78">
              <w:rPr>
                <w:i/>
                <w:iCs/>
              </w:rPr>
              <w:t xml:space="preserve"> </w:t>
            </w:r>
            <w:proofErr w:type="spellStart"/>
            <w:r w:rsidRPr="000B5F78">
              <w:rPr>
                <w:i/>
                <w:iCs/>
              </w:rPr>
              <w:t>for</w:t>
            </w:r>
            <w:proofErr w:type="spellEnd"/>
            <w:r w:rsidRPr="000B5F78">
              <w:rPr>
                <w:i/>
                <w:iCs/>
              </w:rPr>
              <w:t xml:space="preserve"> </w:t>
            </w:r>
            <w:proofErr w:type="spellStart"/>
            <w:r w:rsidR="000B5F78" w:rsidRPr="000B5F78">
              <w:rPr>
                <w:i/>
                <w:iCs/>
              </w:rPr>
              <w:t>A</w:t>
            </w:r>
            <w:r w:rsidRPr="000B5F78">
              <w:rPr>
                <w:i/>
                <w:iCs/>
              </w:rPr>
              <w:t>dvanced</w:t>
            </w:r>
            <w:proofErr w:type="spellEnd"/>
            <w:r w:rsidRPr="000B5F78">
              <w:rPr>
                <w:i/>
                <w:iCs/>
              </w:rPr>
              <w:t xml:space="preserve"> </w:t>
            </w:r>
            <w:proofErr w:type="spellStart"/>
            <w:r w:rsidR="000B5F78" w:rsidRPr="000B5F78">
              <w:rPr>
                <w:i/>
                <w:iCs/>
              </w:rPr>
              <w:t>C</w:t>
            </w:r>
            <w:r w:rsidRPr="000B5F78">
              <w:rPr>
                <w:i/>
                <w:iCs/>
              </w:rPr>
              <w:t>omposites</w:t>
            </w:r>
            <w:proofErr w:type="spellEnd"/>
            <w:r w:rsidR="000B5F78">
              <w:t xml:space="preserve">. </w:t>
            </w:r>
            <w:r w:rsidRPr="00466E6D">
              <w:t xml:space="preserve">New York: </w:t>
            </w:r>
            <w:proofErr w:type="spellStart"/>
            <w:r w:rsidRPr="00466E6D">
              <w:t>Elsevier</w:t>
            </w:r>
            <w:proofErr w:type="spellEnd"/>
            <w:r w:rsidRPr="00466E6D">
              <w:t>, 2004</w:t>
            </w:r>
            <w:r w:rsidR="000B5F78">
              <w:t xml:space="preserve">. </w:t>
            </w:r>
            <w:r w:rsidRPr="00466E6D">
              <w:t>ISBN 9781856174152</w:t>
            </w:r>
            <w:r w:rsidR="000B5F78">
              <w:t xml:space="preserve">. Dostupné </w:t>
            </w:r>
            <w:r w:rsidR="00DE4194">
              <w:t xml:space="preserve">z: </w:t>
            </w:r>
            <w:hyperlink r:id="rId78" w:history="1">
              <w:r w:rsidR="00DE4194" w:rsidRPr="00F957FB">
                <w:rPr>
                  <w:rStyle w:val="Hypertextovodkaz"/>
                </w:rPr>
                <w:t>https://proxy.k.utb.cz/login?url=http://app.knovel.com/hotlink/toc/id:kpMPAC0002/manufacturing_processes_for_advanced_composites</w:t>
              </w:r>
            </w:hyperlink>
            <w:r w:rsidR="00DE4194">
              <w:t xml:space="preserve">. </w:t>
            </w:r>
          </w:p>
          <w:p w14:paraId="13B14246" w14:textId="77777777" w:rsidR="00B44BEE" w:rsidRPr="00FC120B" w:rsidRDefault="00B44BEE" w:rsidP="00B44BEE">
            <w:pPr>
              <w:shd w:val="clear" w:color="auto" w:fill="FFFFFF"/>
              <w:jc w:val="both"/>
              <w:rPr>
                <w:color w:val="000000"/>
              </w:rPr>
            </w:pPr>
            <w:r w:rsidRPr="00A5203A">
              <w:rPr>
                <w:caps/>
                <w:color w:val="000000"/>
              </w:rPr>
              <w:t>Kocman,</w:t>
            </w:r>
            <w:r w:rsidRPr="00FC120B">
              <w:rPr>
                <w:color w:val="000000"/>
              </w:rPr>
              <w:t xml:space="preserve"> K. a kol. </w:t>
            </w:r>
            <w:r w:rsidRPr="00FC120B">
              <w:rPr>
                <w:i/>
                <w:iCs/>
                <w:color w:val="000000"/>
              </w:rPr>
              <w:t xml:space="preserve">Aktuální příručka pro technický úsek. </w:t>
            </w:r>
            <w:r w:rsidRPr="00283BBE">
              <w:rPr>
                <w:color w:val="000000"/>
              </w:rPr>
              <w:t>15</w:t>
            </w:r>
            <w:r>
              <w:rPr>
                <w:color w:val="000000"/>
              </w:rPr>
              <w:t>.</w:t>
            </w:r>
            <w:r w:rsidRPr="00283BBE">
              <w:rPr>
                <w:color w:val="000000"/>
              </w:rPr>
              <w:t xml:space="preserve"> </w:t>
            </w:r>
            <w:proofErr w:type="spellStart"/>
            <w:r w:rsidRPr="00283BBE">
              <w:rPr>
                <w:color w:val="000000"/>
              </w:rPr>
              <w:t>aktual</w:t>
            </w:r>
            <w:proofErr w:type="spellEnd"/>
            <w:r>
              <w:rPr>
                <w:color w:val="000000"/>
              </w:rPr>
              <w:t>.</w:t>
            </w:r>
            <w:r w:rsidRPr="00283BBE">
              <w:rPr>
                <w:color w:val="000000"/>
              </w:rPr>
              <w:t xml:space="preserve"> vyd.</w:t>
            </w:r>
            <w:r w:rsidRPr="00FC120B">
              <w:rPr>
                <w:color w:val="000000"/>
              </w:rPr>
              <w:t xml:space="preserve"> Praha, 2000.</w:t>
            </w:r>
          </w:p>
          <w:p w14:paraId="7338B666" w14:textId="12482391" w:rsidR="00816CB0" w:rsidRPr="001762EB" w:rsidRDefault="00B44BEE" w:rsidP="00B44BEE">
            <w:pPr>
              <w:shd w:val="clear" w:color="auto" w:fill="FFFFFF"/>
              <w:jc w:val="both"/>
            </w:pPr>
            <w:r w:rsidRPr="00A5203A">
              <w:rPr>
                <w:caps/>
                <w:color w:val="000000"/>
              </w:rPr>
              <w:t>Kocman, K</w:t>
            </w:r>
            <w:r>
              <w:rPr>
                <w:caps/>
                <w:color w:val="000000"/>
              </w:rPr>
              <w:t>.</w:t>
            </w:r>
            <w:r w:rsidRPr="00A5203A">
              <w:rPr>
                <w:caps/>
                <w:color w:val="000000"/>
              </w:rPr>
              <w:t>, Prokop, J</w:t>
            </w:r>
            <w:r w:rsidRPr="00FC120B">
              <w:rPr>
                <w:color w:val="000000"/>
              </w:rPr>
              <w:t>. </w:t>
            </w:r>
            <w:r w:rsidRPr="00FC120B">
              <w:rPr>
                <w:i/>
                <w:iCs/>
                <w:color w:val="000000"/>
              </w:rPr>
              <w:t>Technologie obrábění</w:t>
            </w:r>
            <w:r w:rsidRPr="00FC120B">
              <w:rPr>
                <w:color w:val="000000"/>
              </w:rPr>
              <w:t>. Brno: CERM, 2001. ISBN 80-214-1996-2.</w:t>
            </w:r>
          </w:p>
        </w:tc>
      </w:tr>
      <w:tr w:rsidR="00816CB0" w14:paraId="7DD59064" w14:textId="77777777" w:rsidTr="000C4A98">
        <w:trPr>
          <w:gridAfter w:val="1"/>
          <w:wAfter w:w="41" w:type="dxa"/>
        </w:trPr>
        <w:tc>
          <w:tcPr>
            <w:tcW w:w="10065" w:type="dxa"/>
            <w:gridSpan w:val="22"/>
            <w:tcBorders>
              <w:top w:val="single" w:sz="12" w:space="0" w:color="auto"/>
              <w:left w:val="single" w:sz="2" w:space="0" w:color="auto"/>
              <w:bottom w:val="single" w:sz="2" w:space="0" w:color="auto"/>
              <w:right w:val="single" w:sz="2" w:space="0" w:color="auto"/>
            </w:tcBorders>
            <w:shd w:val="clear" w:color="auto" w:fill="F7CAAC"/>
          </w:tcPr>
          <w:p w14:paraId="469C8636" w14:textId="77777777" w:rsidR="00816CB0" w:rsidRPr="001762EB" w:rsidRDefault="00816CB0" w:rsidP="00816CB0">
            <w:pPr>
              <w:jc w:val="center"/>
              <w:rPr>
                <w:b/>
              </w:rPr>
            </w:pPr>
            <w:r w:rsidRPr="001762EB">
              <w:rPr>
                <w:b/>
              </w:rPr>
              <w:t>Informace ke kombinované nebo distanční formě</w:t>
            </w:r>
          </w:p>
        </w:tc>
      </w:tr>
      <w:tr w:rsidR="00816CB0" w14:paraId="2A00E0F1" w14:textId="77777777" w:rsidTr="000C4A98">
        <w:trPr>
          <w:gridAfter w:val="1"/>
          <w:wAfter w:w="41" w:type="dxa"/>
        </w:trPr>
        <w:tc>
          <w:tcPr>
            <w:tcW w:w="4787" w:type="dxa"/>
            <w:gridSpan w:val="8"/>
            <w:tcBorders>
              <w:top w:val="single" w:sz="2" w:space="0" w:color="auto"/>
            </w:tcBorders>
            <w:shd w:val="clear" w:color="auto" w:fill="F7CAAC"/>
          </w:tcPr>
          <w:p w14:paraId="0511572D" w14:textId="77777777" w:rsidR="00816CB0" w:rsidRPr="001762EB" w:rsidRDefault="00816CB0" w:rsidP="00816CB0">
            <w:pPr>
              <w:jc w:val="both"/>
            </w:pPr>
            <w:r w:rsidRPr="001762EB">
              <w:rPr>
                <w:b/>
              </w:rPr>
              <w:t>Rozsah konzultací (soustředění)</w:t>
            </w:r>
          </w:p>
        </w:tc>
        <w:tc>
          <w:tcPr>
            <w:tcW w:w="889" w:type="dxa"/>
            <w:gridSpan w:val="3"/>
            <w:tcBorders>
              <w:top w:val="single" w:sz="2" w:space="0" w:color="auto"/>
            </w:tcBorders>
          </w:tcPr>
          <w:p w14:paraId="0549FCCB" w14:textId="77777777" w:rsidR="00816CB0" w:rsidRPr="001762EB" w:rsidRDefault="00816CB0" w:rsidP="00816CB0">
            <w:pPr>
              <w:jc w:val="both"/>
            </w:pPr>
          </w:p>
        </w:tc>
        <w:tc>
          <w:tcPr>
            <w:tcW w:w="4389" w:type="dxa"/>
            <w:gridSpan w:val="11"/>
            <w:tcBorders>
              <w:top w:val="single" w:sz="2" w:space="0" w:color="auto"/>
            </w:tcBorders>
            <w:shd w:val="clear" w:color="auto" w:fill="F7CAAC"/>
          </w:tcPr>
          <w:p w14:paraId="0273A801" w14:textId="77777777" w:rsidR="00816CB0" w:rsidRPr="001762EB" w:rsidRDefault="00816CB0" w:rsidP="00816CB0">
            <w:pPr>
              <w:jc w:val="both"/>
              <w:rPr>
                <w:b/>
              </w:rPr>
            </w:pPr>
            <w:r w:rsidRPr="001762EB">
              <w:rPr>
                <w:b/>
              </w:rPr>
              <w:t xml:space="preserve">hodin </w:t>
            </w:r>
          </w:p>
        </w:tc>
      </w:tr>
      <w:tr w:rsidR="00816CB0" w14:paraId="7E5DB9FE" w14:textId="77777777" w:rsidTr="000C4A98">
        <w:trPr>
          <w:gridAfter w:val="1"/>
          <w:wAfter w:w="41" w:type="dxa"/>
        </w:trPr>
        <w:tc>
          <w:tcPr>
            <w:tcW w:w="10065" w:type="dxa"/>
            <w:gridSpan w:val="22"/>
            <w:shd w:val="clear" w:color="auto" w:fill="F7CAAC"/>
          </w:tcPr>
          <w:p w14:paraId="7EC24854" w14:textId="77777777" w:rsidR="00816CB0" w:rsidRPr="001762EB" w:rsidRDefault="00816CB0" w:rsidP="00816CB0">
            <w:pPr>
              <w:jc w:val="both"/>
              <w:rPr>
                <w:b/>
              </w:rPr>
            </w:pPr>
            <w:r w:rsidRPr="001762EB">
              <w:rPr>
                <w:b/>
              </w:rPr>
              <w:t>Informace o způsobu kontaktu s vyučujícím</w:t>
            </w:r>
          </w:p>
        </w:tc>
      </w:tr>
      <w:tr w:rsidR="00816CB0" w14:paraId="424D546F" w14:textId="77777777" w:rsidTr="000C4A98">
        <w:trPr>
          <w:gridAfter w:val="1"/>
          <w:wAfter w:w="41" w:type="dxa"/>
          <w:trHeight w:val="1373"/>
        </w:trPr>
        <w:tc>
          <w:tcPr>
            <w:tcW w:w="10065" w:type="dxa"/>
            <w:gridSpan w:val="22"/>
          </w:tcPr>
          <w:p w14:paraId="6CB552A9" w14:textId="7310117E" w:rsidR="00816CB0" w:rsidRPr="001762EB" w:rsidRDefault="00816CB0" w:rsidP="00816CB0">
            <w:pPr>
              <w:pStyle w:val="xxmsonormal"/>
              <w:shd w:val="clear" w:color="auto" w:fill="FFFFFF"/>
              <w:spacing w:before="0" w:beforeAutospacing="0" w:after="0" w:afterAutospacing="0"/>
              <w:jc w:val="both"/>
              <w:rPr>
                <w:color w:val="000000"/>
                <w:sz w:val="20"/>
                <w:szCs w:val="20"/>
              </w:rPr>
            </w:pPr>
            <w:r w:rsidRPr="001762EB">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331144F" w14:textId="77777777" w:rsidR="00816CB0" w:rsidRPr="001762EB" w:rsidRDefault="00816CB0" w:rsidP="00816CB0">
            <w:pPr>
              <w:pStyle w:val="xxmsonormal"/>
              <w:shd w:val="clear" w:color="auto" w:fill="FFFFFF"/>
              <w:spacing w:before="0" w:beforeAutospacing="0" w:after="0" w:afterAutospacing="0"/>
              <w:jc w:val="both"/>
              <w:rPr>
                <w:color w:val="000000"/>
                <w:sz w:val="20"/>
                <w:szCs w:val="20"/>
              </w:rPr>
            </w:pPr>
            <w:r w:rsidRPr="001762EB">
              <w:rPr>
                <w:color w:val="000000"/>
                <w:sz w:val="20"/>
                <w:szCs w:val="20"/>
              </w:rPr>
              <w:t> </w:t>
            </w:r>
          </w:p>
          <w:p w14:paraId="0A095B32" w14:textId="15C30118" w:rsidR="00816CB0" w:rsidRDefault="00816CB0" w:rsidP="00816CB0">
            <w:pPr>
              <w:pStyle w:val="xxmsonormal"/>
              <w:shd w:val="clear" w:color="auto" w:fill="FFFFFF"/>
              <w:spacing w:before="0" w:beforeAutospacing="0" w:after="0" w:afterAutospacing="0"/>
              <w:rPr>
                <w:color w:val="000000"/>
                <w:sz w:val="20"/>
                <w:szCs w:val="20"/>
              </w:rPr>
            </w:pPr>
            <w:r w:rsidRPr="001762EB">
              <w:rPr>
                <w:color w:val="000000"/>
                <w:sz w:val="20"/>
                <w:szCs w:val="20"/>
              </w:rPr>
              <w:t>Možnosti komunikace s vyučujícím:</w:t>
            </w:r>
            <w:r>
              <w:rPr>
                <w:color w:val="000000"/>
                <w:sz w:val="20"/>
                <w:szCs w:val="20"/>
              </w:rPr>
              <w:t xml:space="preserve"> </w:t>
            </w:r>
            <w:hyperlink r:id="rId79" w:history="1">
              <w:r w:rsidRPr="006D5256">
                <w:rPr>
                  <w:rStyle w:val="Hypertextovodkaz"/>
                  <w:sz w:val="20"/>
                  <w:szCs w:val="20"/>
                </w:rPr>
                <w:t>monkova@utb.cz</w:t>
              </w:r>
            </w:hyperlink>
            <w:r>
              <w:rPr>
                <w:color w:val="000000"/>
                <w:sz w:val="20"/>
                <w:szCs w:val="20"/>
              </w:rPr>
              <w:t xml:space="preserve">, </w:t>
            </w:r>
            <w:r w:rsidRPr="001762EB">
              <w:rPr>
                <w:color w:val="000000"/>
                <w:sz w:val="20"/>
                <w:szCs w:val="20"/>
              </w:rPr>
              <w:t>576</w:t>
            </w:r>
            <w:r>
              <w:rPr>
                <w:color w:val="000000"/>
                <w:sz w:val="20"/>
                <w:szCs w:val="20"/>
              </w:rPr>
              <w:t> </w:t>
            </w:r>
            <w:r w:rsidRPr="001762EB">
              <w:rPr>
                <w:color w:val="000000"/>
                <w:sz w:val="20"/>
                <w:szCs w:val="20"/>
              </w:rPr>
              <w:t>03</w:t>
            </w:r>
            <w:r>
              <w:rPr>
                <w:color w:val="000000"/>
                <w:sz w:val="20"/>
                <w:szCs w:val="20"/>
              </w:rPr>
              <w:t>5 160</w:t>
            </w:r>
            <w:r w:rsidRPr="001762EB">
              <w:rPr>
                <w:color w:val="000000"/>
                <w:sz w:val="20"/>
                <w:szCs w:val="20"/>
              </w:rPr>
              <w:t>.</w:t>
            </w:r>
          </w:p>
          <w:p w14:paraId="0CE4D85E" w14:textId="08A70221" w:rsidR="00816CB0" w:rsidRPr="001762EB" w:rsidRDefault="00816CB0" w:rsidP="00816CB0">
            <w:pPr>
              <w:pStyle w:val="xxmsonormal"/>
              <w:shd w:val="clear" w:color="auto" w:fill="FFFFFF"/>
              <w:spacing w:before="0" w:beforeAutospacing="0" w:after="0" w:afterAutospacing="0"/>
              <w:rPr>
                <w:sz w:val="20"/>
                <w:szCs w:val="20"/>
              </w:rPr>
            </w:pPr>
          </w:p>
        </w:tc>
      </w:tr>
      <w:bookmarkEnd w:id="259"/>
      <w:tr w:rsidR="00816CB0" w14:paraId="4210F747" w14:textId="77777777" w:rsidTr="000C4A98">
        <w:trPr>
          <w:gridAfter w:val="1"/>
          <w:wAfter w:w="41" w:type="dxa"/>
        </w:trPr>
        <w:tc>
          <w:tcPr>
            <w:tcW w:w="10065" w:type="dxa"/>
            <w:gridSpan w:val="22"/>
            <w:tcBorders>
              <w:bottom w:val="double" w:sz="4" w:space="0" w:color="auto"/>
            </w:tcBorders>
            <w:shd w:val="clear" w:color="auto" w:fill="BDD6EE"/>
          </w:tcPr>
          <w:p w14:paraId="05DE73E6" w14:textId="23FC5147" w:rsidR="00816CB0" w:rsidRDefault="00816CB0" w:rsidP="00816CB0">
            <w:pPr>
              <w:jc w:val="both"/>
              <w:rPr>
                <w:b/>
                <w:sz w:val="28"/>
              </w:rPr>
            </w:pPr>
            <w:r>
              <w:br w:type="page"/>
            </w:r>
            <w:r>
              <w:br w:type="page"/>
            </w:r>
            <w:r>
              <w:rPr>
                <w:b/>
                <w:sz w:val="28"/>
              </w:rPr>
              <w:t>B-III – Charakteristika studijního předmětu</w:t>
            </w:r>
          </w:p>
        </w:tc>
      </w:tr>
      <w:tr w:rsidR="00816CB0" w14:paraId="210E23F4" w14:textId="77777777" w:rsidTr="000C4A98">
        <w:trPr>
          <w:gridAfter w:val="1"/>
          <w:wAfter w:w="41" w:type="dxa"/>
        </w:trPr>
        <w:tc>
          <w:tcPr>
            <w:tcW w:w="3403" w:type="dxa"/>
            <w:gridSpan w:val="3"/>
            <w:tcBorders>
              <w:top w:val="double" w:sz="4" w:space="0" w:color="auto"/>
            </w:tcBorders>
            <w:shd w:val="clear" w:color="auto" w:fill="F7CAAC"/>
          </w:tcPr>
          <w:p w14:paraId="1FEB2587" w14:textId="77777777" w:rsidR="00816CB0" w:rsidRDefault="00816CB0" w:rsidP="00816CB0">
            <w:pPr>
              <w:jc w:val="both"/>
              <w:rPr>
                <w:b/>
              </w:rPr>
            </w:pPr>
            <w:r>
              <w:rPr>
                <w:b/>
              </w:rPr>
              <w:t>Název studijního předmětu</w:t>
            </w:r>
          </w:p>
        </w:tc>
        <w:tc>
          <w:tcPr>
            <w:tcW w:w="6662" w:type="dxa"/>
            <w:gridSpan w:val="19"/>
            <w:tcBorders>
              <w:top w:val="double" w:sz="4" w:space="0" w:color="auto"/>
            </w:tcBorders>
          </w:tcPr>
          <w:p w14:paraId="1B0B7181" w14:textId="0362737D" w:rsidR="00816CB0" w:rsidRPr="00F87F75" w:rsidRDefault="00816CB0" w:rsidP="00816CB0">
            <w:pPr>
              <w:jc w:val="both"/>
              <w:rPr>
                <w:b/>
                <w:bCs/>
              </w:rPr>
            </w:pPr>
            <w:bookmarkStart w:id="263" w:name="Techol_Zprac_polymeru"/>
            <w:r w:rsidRPr="00F855FC">
              <w:rPr>
                <w:b/>
                <w:bCs/>
                <w:spacing w:val="-2"/>
              </w:rPr>
              <w:t>Technologie zpracování polymer</w:t>
            </w:r>
            <w:bookmarkEnd w:id="263"/>
            <w:r>
              <w:rPr>
                <w:b/>
                <w:bCs/>
                <w:spacing w:val="-2"/>
              </w:rPr>
              <w:t>ních materiálů</w:t>
            </w:r>
          </w:p>
        </w:tc>
      </w:tr>
      <w:tr w:rsidR="00816CB0" w14:paraId="0D18914F" w14:textId="77777777" w:rsidTr="000C4A98">
        <w:trPr>
          <w:gridAfter w:val="1"/>
          <w:wAfter w:w="41" w:type="dxa"/>
        </w:trPr>
        <w:tc>
          <w:tcPr>
            <w:tcW w:w="3403" w:type="dxa"/>
            <w:gridSpan w:val="3"/>
            <w:shd w:val="clear" w:color="auto" w:fill="F7CAAC"/>
          </w:tcPr>
          <w:p w14:paraId="3686030F" w14:textId="77777777" w:rsidR="00816CB0" w:rsidRDefault="00816CB0" w:rsidP="00816CB0">
            <w:pPr>
              <w:jc w:val="both"/>
              <w:rPr>
                <w:b/>
              </w:rPr>
            </w:pPr>
            <w:r>
              <w:rPr>
                <w:b/>
              </w:rPr>
              <w:t>Typ předmětu</w:t>
            </w:r>
          </w:p>
        </w:tc>
        <w:tc>
          <w:tcPr>
            <w:tcW w:w="3089" w:type="dxa"/>
            <w:gridSpan w:val="10"/>
          </w:tcPr>
          <w:p w14:paraId="4E3031DC" w14:textId="2118857B" w:rsidR="00816CB0" w:rsidRDefault="00096807" w:rsidP="00816CB0">
            <w:pPr>
              <w:jc w:val="both"/>
            </w:pPr>
            <w:ins w:id="264" w:author="Michal Staněk" w:date="2021-03-30T13:45:00Z">
              <w:r w:rsidRPr="00096807">
                <w:t>povinně volitelný</w:t>
              </w:r>
            </w:ins>
          </w:p>
        </w:tc>
        <w:tc>
          <w:tcPr>
            <w:tcW w:w="2695" w:type="dxa"/>
            <w:gridSpan w:val="6"/>
            <w:shd w:val="clear" w:color="auto" w:fill="F7CAAC"/>
          </w:tcPr>
          <w:p w14:paraId="29F5B5D7" w14:textId="77777777" w:rsidR="00816CB0" w:rsidRDefault="00816CB0" w:rsidP="00816CB0">
            <w:pPr>
              <w:jc w:val="both"/>
            </w:pPr>
            <w:r>
              <w:rPr>
                <w:b/>
              </w:rPr>
              <w:t>doporučený ročník / semestr</w:t>
            </w:r>
          </w:p>
        </w:tc>
        <w:tc>
          <w:tcPr>
            <w:tcW w:w="878" w:type="dxa"/>
            <w:gridSpan w:val="3"/>
          </w:tcPr>
          <w:p w14:paraId="524DC8AE" w14:textId="77777777" w:rsidR="00816CB0" w:rsidRDefault="00816CB0" w:rsidP="00816CB0">
            <w:pPr>
              <w:jc w:val="both"/>
            </w:pPr>
          </w:p>
        </w:tc>
      </w:tr>
      <w:tr w:rsidR="00816CB0" w14:paraId="69E7D290" w14:textId="77777777" w:rsidTr="000C4A98">
        <w:trPr>
          <w:gridAfter w:val="1"/>
          <w:wAfter w:w="41" w:type="dxa"/>
        </w:trPr>
        <w:tc>
          <w:tcPr>
            <w:tcW w:w="3403" w:type="dxa"/>
            <w:gridSpan w:val="3"/>
            <w:shd w:val="clear" w:color="auto" w:fill="F7CAAC"/>
          </w:tcPr>
          <w:p w14:paraId="028B2BDD" w14:textId="77777777" w:rsidR="00816CB0" w:rsidRDefault="00816CB0" w:rsidP="00816CB0">
            <w:pPr>
              <w:jc w:val="both"/>
              <w:rPr>
                <w:b/>
              </w:rPr>
            </w:pPr>
            <w:r>
              <w:rPr>
                <w:b/>
              </w:rPr>
              <w:t>Rozsah studijního předmětu</w:t>
            </w:r>
          </w:p>
        </w:tc>
        <w:tc>
          <w:tcPr>
            <w:tcW w:w="1384" w:type="dxa"/>
            <w:gridSpan w:val="5"/>
          </w:tcPr>
          <w:p w14:paraId="301E7E8D" w14:textId="77777777" w:rsidR="00816CB0" w:rsidRDefault="00816CB0" w:rsidP="00816CB0">
            <w:pPr>
              <w:jc w:val="both"/>
            </w:pPr>
          </w:p>
        </w:tc>
        <w:tc>
          <w:tcPr>
            <w:tcW w:w="889" w:type="dxa"/>
            <w:gridSpan w:val="3"/>
            <w:shd w:val="clear" w:color="auto" w:fill="F7CAAC"/>
          </w:tcPr>
          <w:p w14:paraId="1CE9A2B8" w14:textId="77777777" w:rsidR="00816CB0" w:rsidRDefault="00816CB0" w:rsidP="00816CB0">
            <w:pPr>
              <w:jc w:val="both"/>
              <w:rPr>
                <w:b/>
              </w:rPr>
            </w:pPr>
            <w:r>
              <w:rPr>
                <w:b/>
              </w:rPr>
              <w:t xml:space="preserve">hod. </w:t>
            </w:r>
          </w:p>
        </w:tc>
        <w:tc>
          <w:tcPr>
            <w:tcW w:w="816" w:type="dxa"/>
            <w:gridSpan w:val="2"/>
          </w:tcPr>
          <w:p w14:paraId="4A143FDD" w14:textId="77777777" w:rsidR="00816CB0" w:rsidRDefault="00816CB0" w:rsidP="00816CB0">
            <w:pPr>
              <w:jc w:val="both"/>
            </w:pPr>
          </w:p>
        </w:tc>
        <w:tc>
          <w:tcPr>
            <w:tcW w:w="2156" w:type="dxa"/>
            <w:gridSpan w:val="4"/>
            <w:shd w:val="clear" w:color="auto" w:fill="F7CAAC"/>
          </w:tcPr>
          <w:p w14:paraId="05E2E505" w14:textId="77777777" w:rsidR="00816CB0" w:rsidRDefault="00816CB0" w:rsidP="00816CB0">
            <w:pPr>
              <w:jc w:val="both"/>
              <w:rPr>
                <w:b/>
              </w:rPr>
            </w:pPr>
            <w:r>
              <w:rPr>
                <w:b/>
              </w:rPr>
              <w:t>kreditů</w:t>
            </w:r>
          </w:p>
        </w:tc>
        <w:tc>
          <w:tcPr>
            <w:tcW w:w="1417" w:type="dxa"/>
            <w:gridSpan w:val="5"/>
          </w:tcPr>
          <w:p w14:paraId="6C789B39" w14:textId="77777777" w:rsidR="00816CB0" w:rsidRDefault="00816CB0" w:rsidP="00816CB0">
            <w:pPr>
              <w:jc w:val="both"/>
            </w:pPr>
          </w:p>
        </w:tc>
      </w:tr>
      <w:tr w:rsidR="00816CB0" w14:paraId="3C0D3B2C" w14:textId="77777777" w:rsidTr="000C4A98">
        <w:trPr>
          <w:gridAfter w:val="1"/>
          <w:wAfter w:w="41" w:type="dxa"/>
        </w:trPr>
        <w:tc>
          <w:tcPr>
            <w:tcW w:w="3403" w:type="dxa"/>
            <w:gridSpan w:val="3"/>
            <w:shd w:val="clear" w:color="auto" w:fill="F7CAAC"/>
          </w:tcPr>
          <w:p w14:paraId="7D85DE10" w14:textId="77777777" w:rsidR="00816CB0" w:rsidRDefault="00816CB0" w:rsidP="00816CB0">
            <w:pPr>
              <w:jc w:val="both"/>
              <w:rPr>
                <w:b/>
                <w:sz w:val="22"/>
              </w:rPr>
            </w:pPr>
            <w:r>
              <w:rPr>
                <w:b/>
              </w:rPr>
              <w:t xml:space="preserve">Prerekvizity, </w:t>
            </w:r>
            <w:proofErr w:type="spellStart"/>
            <w:r>
              <w:rPr>
                <w:b/>
              </w:rPr>
              <w:t>korekvizity</w:t>
            </w:r>
            <w:proofErr w:type="spellEnd"/>
            <w:r>
              <w:rPr>
                <w:b/>
              </w:rPr>
              <w:t>, ekvivalence</w:t>
            </w:r>
          </w:p>
        </w:tc>
        <w:tc>
          <w:tcPr>
            <w:tcW w:w="6662" w:type="dxa"/>
            <w:gridSpan w:val="19"/>
          </w:tcPr>
          <w:p w14:paraId="13A50067" w14:textId="77777777" w:rsidR="00816CB0" w:rsidRDefault="00816CB0" w:rsidP="00816CB0">
            <w:pPr>
              <w:jc w:val="both"/>
            </w:pPr>
          </w:p>
        </w:tc>
      </w:tr>
      <w:tr w:rsidR="00816CB0" w14:paraId="19381CC6" w14:textId="77777777" w:rsidTr="000C4A98">
        <w:trPr>
          <w:gridAfter w:val="1"/>
          <w:wAfter w:w="41" w:type="dxa"/>
        </w:trPr>
        <w:tc>
          <w:tcPr>
            <w:tcW w:w="3403" w:type="dxa"/>
            <w:gridSpan w:val="3"/>
            <w:shd w:val="clear" w:color="auto" w:fill="F7CAAC"/>
          </w:tcPr>
          <w:p w14:paraId="62A3D2F6" w14:textId="77777777" w:rsidR="00816CB0" w:rsidRDefault="00816CB0" w:rsidP="00816CB0">
            <w:pPr>
              <w:jc w:val="both"/>
              <w:rPr>
                <w:b/>
              </w:rPr>
            </w:pPr>
            <w:r>
              <w:rPr>
                <w:b/>
              </w:rPr>
              <w:t>Způsob ověření studijních výsledků</w:t>
            </w:r>
          </w:p>
        </w:tc>
        <w:tc>
          <w:tcPr>
            <w:tcW w:w="3089" w:type="dxa"/>
            <w:gridSpan w:val="10"/>
          </w:tcPr>
          <w:p w14:paraId="41E10840" w14:textId="77777777" w:rsidR="00816CB0" w:rsidRDefault="00816CB0" w:rsidP="00816CB0">
            <w:pPr>
              <w:jc w:val="both"/>
            </w:pPr>
            <w:r>
              <w:t>zkouška</w:t>
            </w:r>
          </w:p>
        </w:tc>
        <w:tc>
          <w:tcPr>
            <w:tcW w:w="2156" w:type="dxa"/>
            <w:gridSpan w:val="4"/>
            <w:shd w:val="clear" w:color="auto" w:fill="F7CAAC"/>
          </w:tcPr>
          <w:p w14:paraId="710653C4" w14:textId="77777777" w:rsidR="00816CB0" w:rsidRDefault="00816CB0" w:rsidP="00816CB0">
            <w:pPr>
              <w:jc w:val="both"/>
              <w:rPr>
                <w:b/>
              </w:rPr>
            </w:pPr>
            <w:r>
              <w:rPr>
                <w:b/>
              </w:rPr>
              <w:t>Forma výuky</w:t>
            </w:r>
          </w:p>
        </w:tc>
        <w:tc>
          <w:tcPr>
            <w:tcW w:w="1417" w:type="dxa"/>
            <w:gridSpan w:val="5"/>
          </w:tcPr>
          <w:p w14:paraId="1AC88236" w14:textId="10825C1C" w:rsidR="00816CB0" w:rsidRDefault="00C25C3E" w:rsidP="00816CB0">
            <w:pPr>
              <w:jc w:val="both"/>
            </w:pPr>
            <w:ins w:id="265" w:author="Michal Staněk" w:date="2021-03-30T14:05:00Z">
              <w:r>
                <w:rPr>
                  <w:sz w:val="18"/>
                  <w:szCs w:val="18"/>
                </w:rPr>
                <w:t>konzultace</w:t>
              </w:r>
            </w:ins>
          </w:p>
        </w:tc>
      </w:tr>
      <w:tr w:rsidR="00816CB0" w14:paraId="7D3B1524" w14:textId="77777777" w:rsidTr="000C4A98">
        <w:trPr>
          <w:gridAfter w:val="1"/>
          <w:wAfter w:w="41" w:type="dxa"/>
        </w:trPr>
        <w:tc>
          <w:tcPr>
            <w:tcW w:w="3403" w:type="dxa"/>
            <w:gridSpan w:val="3"/>
            <w:shd w:val="clear" w:color="auto" w:fill="F7CAAC"/>
          </w:tcPr>
          <w:p w14:paraId="18B49287" w14:textId="77777777" w:rsidR="00816CB0" w:rsidRDefault="00816CB0" w:rsidP="00816CB0">
            <w:pPr>
              <w:jc w:val="both"/>
              <w:rPr>
                <w:b/>
              </w:rPr>
            </w:pPr>
            <w:r>
              <w:rPr>
                <w:b/>
              </w:rPr>
              <w:t>Forma způsobu ověření studijních výsledků a další požadavky na studenta</w:t>
            </w:r>
          </w:p>
        </w:tc>
        <w:tc>
          <w:tcPr>
            <w:tcW w:w="6662" w:type="dxa"/>
            <w:gridSpan w:val="19"/>
            <w:tcBorders>
              <w:bottom w:val="single" w:sz="4" w:space="0" w:color="auto"/>
            </w:tcBorders>
          </w:tcPr>
          <w:p w14:paraId="6265FA2A" w14:textId="77777777" w:rsidR="00816CB0" w:rsidRDefault="00816CB0" w:rsidP="00816CB0">
            <w:pPr>
              <w:jc w:val="both"/>
            </w:pPr>
          </w:p>
        </w:tc>
      </w:tr>
      <w:tr w:rsidR="00816CB0" w14:paraId="59871844" w14:textId="77777777" w:rsidTr="000C4A98">
        <w:trPr>
          <w:gridAfter w:val="1"/>
          <w:wAfter w:w="41" w:type="dxa"/>
          <w:trHeight w:val="197"/>
        </w:trPr>
        <w:tc>
          <w:tcPr>
            <w:tcW w:w="3403" w:type="dxa"/>
            <w:gridSpan w:val="3"/>
            <w:tcBorders>
              <w:top w:val="nil"/>
            </w:tcBorders>
            <w:shd w:val="clear" w:color="auto" w:fill="F7CAAC"/>
          </w:tcPr>
          <w:p w14:paraId="5EA6F7E5" w14:textId="77777777" w:rsidR="00816CB0" w:rsidRDefault="00816CB0" w:rsidP="00816CB0">
            <w:pPr>
              <w:jc w:val="both"/>
              <w:rPr>
                <w:b/>
              </w:rPr>
            </w:pPr>
            <w:r>
              <w:rPr>
                <w:b/>
              </w:rPr>
              <w:t>Garant předmětu</w:t>
            </w:r>
          </w:p>
        </w:tc>
        <w:tc>
          <w:tcPr>
            <w:tcW w:w="6662" w:type="dxa"/>
            <w:gridSpan w:val="19"/>
            <w:tcBorders>
              <w:top w:val="single" w:sz="4" w:space="0" w:color="auto"/>
            </w:tcBorders>
          </w:tcPr>
          <w:p w14:paraId="4680E2BC" w14:textId="38E9D6B9" w:rsidR="00816CB0" w:rsidRDefault="00816CB0" w:rsidP="00816CB0">
            <w:pPr>
              <w:jc w:val="both"/>
            </w:pPr>
            <w:r w:rsidRPr="007D33B0">
              <w:rPr>
                <w:spacing w:val="-2"/>
              </w:rPr>
              <w:t>prof. Ing. Roman Čermák, Ph.D.</w:t>
            </w:r>
          </w:p>
        </w:tc>
      </w:tr>
      <w:tr w:rsidR="00816CB0" w14:paraId="6D784EFE" w14:textId="77777777" w:rsidTr="000C4A98">
        <w:trPr>
          <w:gridAfter w:val="1"/>
          <w:wAfter w:w="41" w:type="dxa"/>
          <w:trHeight w:val="243"/>
        </w:trPr>
        <w:tc>
          <w:tcPr>
            <w:tcW w:w="3403" w:type="dxa"/>
            <w:gridSpan w:val="3"/>
            <w:tcBorders>
              <w:top w:val="nil"/>
            </w:tcBorders>
            <w:shd w:val="clear" w:color="auto" w:fill="F7CAAC"/>
          </w:tcPr>
          <w:p w14:paraId="2EBADDF8" w14:textId="77777777" w:rsidR="00816CB0" w:rsidRDefault="00816CB0" w:rsidP="00816CB0">
            <w:pPr>
              <w:jc w:val="both"/>
              <w:rPr>
                <w:b/>
              </w:rPr>
            </w:pPr>
            <w:r>
              <w:rPr>
                <w:b/>
              </w:rPr>
              <w:t>Zapojení garanta do výuky předmětu</w:t>
            </w:r>
          </w:p>
        </w:tc>
        <w:tc>
          <w:tcPr>
            <w:tcW w:w="6662" w:type="dxa"/>
            <w:gridSpan w:val="19"/>
            <w:tcBorders>
              <w:top w:val="nil"/>
            </w:tcBorders>
          </w:tcPr>
          <w:p w14:paraId="51E230D5" w14:textId="7EF98C76" w:rsidR="00816CB0" w:rsidRDefault="00816CB0" w:rsidP="00816CB0">
            <w:pPr>
              <w:jc w:val="both"/>
            </w:pPr>
            <w:proofErr w:type="gramStart"/>
            <w:r w:rsidRPr="005E38C5">
              <w:t>100%</w:t>
            </w:r>
            <w:proofErr w:type="gramEnd"/>
          </w:p>
        </w:tc>
      </w:tr>
      <w:tr w:rsidR="00816CB0" w14:paraId="4ED38B30" w14:textId="77777777" w:rsidTr="000C4A98">
        <w:trPr>
          <w:gridAfter w:val="1"/>
          <w:wAfter w:w="41" w:type="dxa"/>
        </w:trPr>
        <w:tc>
          <w:tcPr>
            <w:tcW w:w="3403" w:type="dxa"/>
            <w:gridSpan w:val="3"/>
            <w:shd w:val="clear" w:color="auto" w:fill="F7CAAC"/>
          </w:tcPr>
          <w:p w14:paraId="3B7B4A87" w14:textId="77777777" w:rsidR="00816CB0" w:rsidRDefault="00816CB0" w:rsidP="00816CB0">
            <w:pPr>
              <w:jc w:val="both"/>
              <w:rPr>
                <w:b/>
              </w:rPr>
            </w:pPr>
            <w:r>
              <w:rPr>
                <w:b/>
              </w:rPr>
              <w:t>Vyučující</w:t>
            </w:r>
          </w:p>
        </w:tc>
        <w:tc>
          <w:tcPr>
            <w:tcW w:w="6662" w:type="dxa"/>
            <w:gridSpan w:val="19"/>
            <w:tcBorders>
              <w:bottom w:val="nil"/>
            </w:tcBorders>
          </w:tcPr>
          <w:p w14:paraId="03E6F862" w14:textId="77777777" w:rsidR="00816CB0" w:rsidRDefault="00816CB0" w:rsidP="00816CB0">
            <w:pPr>
              <w:jc w:val="both"/>
            </w:pPr>
          </w:p>
        </w:tc>
      </w:tr>
      <w:tr w:rsidR="00816CB0" w14:paraId="30CCE212" w14:textId="77777777" w:rsidTr="000C4A98">
        <w:trPr>
          <w:gridAfter w:val="1"/>
          <w:wAfter w:w="41" w:type="dxa"/>
          <w:trHeight w:val="272"/>
        </w:trPr>
        <w:tc>
          <w:tcPr>
            <w:tcW w:w="10065" w:type="dxa"/>
            <w:gridSpan w:val="22"/>
            <w:tcBorders>
              <w:top w:val="nil"/>
            </w:tcBorders>
          </w:tcPr>
          <w:p w14:paraId="248F8422" w14:textId="7DDF50E5" w:rsidR="00816CB0" w:rsidRDefault="00816CB0" w:rsidP="00816CB0">
            <w:pPr>
              <w:spacing w:before="20" w:after="20"/>
              <w:jc w:val="both"/>
            </w:pPr>
            <w:r w:rsidRPr="007D33B0">
              <w:rPr>
                <w:spacing w:val="-2"/>
              </w:rPr>
              <w:lastRenderedPageBreak/>
              <w:t>prof. Ing. Roman Čermák, Ph.D.</w:t>
            </w:r>
          </w:p>
        </w:tc>
      </w:tr>
      <w:tr w:rsidR="00816CB0" w14:paraId="2F01C768" w14:textId="77777777" w:rsidTr="000C4A98">
        <w:trPr>
          <w:gridAfter w:val="1"/>
          <w:wAfter w:w="41" w:type="dxa"/>
        </w:trPr>
        <w:tc>
          <w:tcPr>
            <w:tcW w:w="3403" w:type="dxa"/>
            <w:gridSpan w:val="3"/>
            <w:shd w:val="clear" w:color="auto" w:fill="F7CAAC"/>
          </w:tcPr>
          <w:p w14:paraId="3F099E96" w14:textId="77777777" w:rsidR="00816CB0" w:rsidRDefault="00816CB0" w:rsidP="00816CB0">
            <w:pPr>
              <w:jc w:val="both"/>
              <w:rPr>
                <w:b/>
              </w:rPr>
            </w:pPr>
            <w:r>
              <w:rPr>
                <w:b/>
              </w:rPr>
              <w:t>Stručná anotace předmětu</w:t>
            </w:r>
          </w:p>
        </w:tc>
        <w:tc>
          <w:tcPr>
            <w:tcW w:w="6662" w:type="dxa"/>
            <w:gridSpan w:val="19"/>
            <w:tcBorders>
              <w:bottom w:val="nil"/>
            </w:tcBorders>
          </w:tcPr>
          <w:p w14:paraId="6F15B65C" w14:textId="77777777" w:rsidR="00816CB0" w:rsidRDefault="00816CB0" w:rsidP="00816CB0">
            <w:pPr>
              <w:jc w:val="both"/>
            </w:pPr>
          </w:p>
        </w:tc>
      </w:tr>
      <w:tr w:rsidR="00816CB0" w14:paraId="30E0275D" w14:textId="77777777" w:rsidTr="000C4A98">
        <w:trPr>
          <w:gridAfter w:val="1"/>
          <w:wAfter w:w="41" w:type="dxa"/>
          <w:trHeight w:val="3938"/>
        </w:trPr>
        <w:tc>
          <w:tcPr>
            <w:tcW w:w="10065" w:type="dxa"/>
            <w:gridSpan w:val="22"/>
            <w:tcBorders>
              <w:top w:val="nil"/>
              <w:bottom w:val="single" w:sz="12" w:space="0" w:color="auto"/>
            </w:tcBorders>
          </w:tcPr>
          <w:p w14:paraId="5016C82B" w14:textId="77777777" w:rsidR="000C4A98" w:rsidRPr="001762EB" w:rsidRDefault="000C4A98" w:rsidP="000C4A98">
            <w:pPr>
              <w:jc w:val="both"/>
            </w:pPr>
            <w:r>
              <w:t>Cílem předmětu je pochopení vzájemných vztahů mezi materiálovou volbou, zpracovatelskými technologiemi a výslednými vlastnostmi výrobků z polymerních materiálů. Důraz je kladen na teoretické zvládnutí procesů zpracování polymerů opírajících se o znalosti stavby zpracovatelských strojů a nástrojů, struktury a vlastností polymerních materiálů a principů procesního inženýrství.</w:t>
            </w:r>
          </w:p>
          <w:p w14:paraId="0B23746E" w14:textId="77777777" w:rsidR="00816CB0" w:rsidRPr="001762EB" w:rsidRDefault="00816CB0" w:rsidP="00816CB0">
            <w:pPr>
              <w:jc w:val="both"/>
            </w:pPr>
          </w:p>
          <w:p w14:paraId="6A3657DB" w14:textId="77777777" w:rsidR="00816CB0" w:rsidRPr="00FC120B" w:rsidRDefault="00816CB0" w:rsidP="00816CB0">
            <w:pPr>
              <w:jc w:val="both"/>
              <w:rPr>
                <w:u w:val="single"/>
              </w:rPr>
            </w:pPr>
            <w:r w:rsidRPr="00FC120B">
              <w:rPr>
                <w:u w:val="single"/>
              </w:rPr>
              <w:t>Základní témata:</w:t>
            </w:r>
          </w:p>
          <w:p w14:paraId="0B6423AC" w14:textId="65099D55" w:rsidR="000C4A98" w:rsidRDefault="000C4A98" w:rsidP="000C4A98">
            <w:pPr>
              <w:pStyle w:val="Odstavecseseznamem"/>
              <w:numPr>
                <w:ilvl w:val="0"/>
                <w:numId w:val="18"/>
              </w:numPr>
              <w:ind w:left="113" w:hanging="113"/>
              <w:jc w:val="both"/>
              <w:rPr>
                <w:shd w:val="clear" w:color="auto" w:fill="FFFFFF"/>
              </w:rPr>
            </w:pPr>
            <w:r>
              <w:rPr>
                <w:shd w:val="clear" w:color="auto" w:fill="FFFFFF"/>
              </w:rPr>
              <w:t>Polymerní materiály a jejich zpracovatelské vlastnosti.</w:t>
            </w:r>
          </w:p>
          <w:p w14:paraId="1BB92F17" w14:textId="3CE5BBD1" w:rsidR="000C4A98" w:rsidRDefault="000C4A98" w:rsidP="000C4A98">
            <w:pPr>
              <w:pStyle w:val="Odstavecseseznamem"/>
              <w:numPr>
                <w:ilvl w:val="0"/>
                <w:numId w:val="18"/>
              </w:numPr>
              <w:ind w:left="113" w:hanging="113"/>
              <w:jc w:val="both"/>
              <w:rPr>
                <w:shd w:val="clear" w:color="auto" w:fill="FFFFFF"/>
              </w:rPr>
            </w:pPr>
            <w:r w:rsidRPr="0086414A">
              <w:rPr>
                <w:shd w:val="clear" w:color="auto" w:fill="FFFFFF"/>
              </w:rPr>
              <w:t>Tokové chování polymerních materiálů</w:t>
            </w:r>
            <w:r>
              <w:rPr>
                <w:shd w:val="clear" w:color="auto" w:fill="FFFFFF"/>
              </w:rPr>
              <w:t>.</w:t>
            </w:r>
          </w:p>
          <w:p w14:paraId="2A504246" w14:textId="54631704" w:rsidR="000C4A98" w:rsidRDefault="000C4A98" w:rsidP="000C4A98">
            <w:pPr>
              <w:pStyle w:val="Odstavecseseznamem"/>
              <w:numPr>
                <w:ilvl w:val="0"/>
                <w:numId w:val="18"/>
              </w:numPr>
              <w:ind w:left="113" w:hanging="113"/>
              <w:jc w:val="both"/>
              <w:rPr>
                <w:shd w:val="clear" w:color="auto" w:fill="FFFFFF"/>
              </w:rPr>
            </w:pPr>
            <w:r>
              <w:rPr>
                <w:shd w:val="clear" w:color="auto" w:fill="FFFFFF"/>
              </w:rPr>
              <w:t>Výběr polymerního materiálu a zpracovatelské technologie pro konečný výrobek.</w:t>
            </w:r>
          </w:p>
          <w:p w14:paraId="640B44C1" w14:textId="7876E957" w:rsidR="000C4A98" w:rsidRDefault="000C4A98" w:rsidP="000C4A98">
            <w:pPr>
              <w:pStyle w:val="Odstavecseseznamem"/>
              <w:numPr>
                <w:ilvl w:val="0"/>
                <w:numId w:val="18"/>
              </w:numPr>
              <w:ind w:left="113" w:hanging="113"/>
              <w:jc w:val="both"/>
              <w:rPr>
                <w:shd w:val="clear" w:color="auto" w:fill="FFFFFF"/>
              </w:rPr>
            </w:pPr>
            <w:r>
              <w:rPr>
                <w:shd w:val="clear" w:color="auto" w:fill="FFFFFF"/>
              </w:rPr>
              <w:t>Přípravné operace zpracování polymerních materiálů.</w:t>
            </w:r>
          </w:p>
          <w:p w14:paraId="1F598B57" w14:textId="04E2963C" w:rsidR="000C4A98" w:rsidRDefault="000C4A98" w:rsidP="000C4A98">
            <w:pPr>
              <w:pStyle w:val="Odstavecseseznamem"/>
              <w:numPr>
                <w:ilvl w:val="0"/>
                <w:numId w:val="18"/>
              </w:numPr>
              <w:ind w:left="113" w:hanging="113"/>
              <w:jc w:val="both"/>
              <w:rPr>
                <w:shd w:val="clear" w:color="auto" w:fill="FFFFFF"/>
              </w:rPr>
            </w:pPr>
            <w:r>
              <w:rPr>
                <w:shd w:val="clear" w:color="auto" w:fill="FFFFFF"/>
              </w:rPr>
              <w:t>Vytlačování polymerních materiálů.</w:t>
            </w:r>
          </w:p>
          <w:p w14:paraId="4943394F" w14:textId="03AA375E" w:rsidR="000C4A98" w:rsidRDefault="000C4A98" w:rsidP="000C4A98">
            <w:pPr>
              <w:pStyle w:val="Odstavecseseznamem"/>
              <w:numPr>
                <w:ilvl w:val="0"/>
                <w:numId w:val="18"/>
              </w:numPr>
              <w:ind w:left="113" w:hanging="113"/>
              <w:jc w:val="both"/>
              <w:rPr>
                <w:shd w:val="clear" w:color="auto" w:fill="FFFFFF"/>
              </w:rPr>
            </w:pPr>
            <w:r>
              <w:rPr>
                <w:shd w:val="clear" w:color="auto" w:fill="FFFFFF"/>
              </w:rPr>
              <w:t>Vstřikování polymerních materiálů.</w:t>
            </w:r>
          </w:p>
          <w:p w14:paraId="32FA6816" w14:textId="341AD423" w:rsidR="000C4A98" w:rsidRDefault="000C4A98" w:rsidP="000C4A98">
            <w:pPr>
              <w:pStyle w:val="Odstavecseseznamem"/>
              <w:numPr>
                <w:ilvl w:val="0"/>
                <w:numId w:val="18"/>
              </w:numPr>
              <w:ind w:left="113" w:hanging="113"/>
              <w:jc w:val="both"/>
              <w:rPr>
                <w:shd w:val="clear" w:color="auto" w:fill="FFFFFF"/>
              </w:rPr>
            </w:pPr>
            <w:r>
              <w:rPr>
                <w:shd w:val="clear" w:color="auto" w:fill="FFFFFF"/>
              </w:rPr>
              <w:t>Výroba lehčených výrobků z polymerních materiálů.</w:t>
            </w:r>
          </w:p>
          <w:p w14:paraId="4B77EC68" w14:textId="04490508" w:rsidR="000C4A98" w:rsidRDefault="000C4A98" w:rsidP="000C4A98">
            <w:pPr>
              <w:pStyle w:val="Odstavecseseznamem"/>
              <w:numPr>
                <w:ilvl w:val="0"/>
                <w:numId w:val="18"/>
              </w:numPr>
              <w:ind w:left="113" w:hanging="113"/>
              <w:jc w:val="both"/>
              <w:rPr>
                <w:shd w:val="clear" w:color="auto" w:fill="FFFFFF"/>
              </w:rPr>
            </w:pPr>
            <w:r>
              <w:rPr>
                <w:shd w:val="clear" w:color="auto" w:fill="FFFFFF"/>
              </w:rPr>
              <w:t>Vyfukování polymerních materiálů.</w:t>
            </w:r>
          </w:p>
          <w:p w14:paraId="52B53882" w14:textId="0052ADDF" w:rsidR="000C4A98" w:rsidRDefault="000C4A98" w:rsidP="000C4A98">
            <w:pPr>
              <w:pStyle w:val="Odstavecseseznamem"/>
              <w:numPr>
                <w:ilvl w:val="0"/>
                <w:numId w:val="18"/>
              </w:numPr>
              <w:ind w:left="113" w:hanging="113"/>
              <w:jc w:val="both"/>
              <w:rPr>
                <w:shd w:val="clear" w:color="auto" w:fill="FFFFFF"/>
              </w:rPr>
            </w:pPr>
            <w:r>
              <w:rPr>
                <w:shd w:val="clear" w:color="auto" w:fill="FFFFFF"/>
              </w:rPr>
              <w:t>Rotační tvarování polymerních materiálů.</w:t>
            </w:r>
          </w:p>
          <w:p w14:paraId="0D45AE31" w14:textId="7EE4ECB2" w:rsidR="000C4A98" w:rsidRDefault="000C4A98" w:rsidP="000C4A98">
            <w:pPr>
              <w:pStyle w:val="Odstavecseseznamem"/>
              <w:numPr>
                <w:ilvl w:val="0"/>
                <w:numId w:val="18"/>
              </w:numPr>
              <w:ind w:left="113" w:hanging="113"/>
              <w:jc w:val="both"/>
              <w:rPr>
                <w:shd w:val="clear" w:color="auto" w:fill="FFFFFF"/>
              </w:rPr>
            </w:pPr>
            <w:r>
              <w:rPr>
                <w:shd w:val="clear" w:color="auto" w:fill="FFFFFF"/>
              </w:rPr>
              <w:t>Tvarování polymerních materiálů.</w:t>
            </w:r>
          </w:p>
          <w:p w14:paraId="453854E8" w14:textId="2F595AB5" w:rsidR="000C4A98" w:rsidRDefault="000C4A98" w:rsidP="000C4A98">
            <w:pPr>
              <w:pStyle w:val="Odstavecseseznamem"/>
              <w:numPr>
                <w:ilvl w:val="0"/>
                <w:numId w:val="18"/>
              </w:numPr>
              <w:ind w:left="113" w:hanging="113"/>
              <w:jc w:val="both"/>
              <w:rPr>
                <w:shd w:val="clear" w:color="auto" w:fill="FFFFFF"/>
              </w:rPr>
            </w:pPr>
            <w:r>
              <w:rPr>
                <w:shd w:val="clear" w:color="auto" w:fill="FFFFFF"/>
              </w:rPr>
              <w:t>Lisování polymerních materiálů.</w:t>
            </w:r>
          </w:p>
          <w:p w14:paraId="1D1E3095" w14:textId="11F9A527" w:rsidR="000C4A98" w:rsidRDefault="000C4A98" w:rsidP="000C4A98">
            <w:pPr>
              <w:pStyle w:val="Odstavecseseznamem"/>
              <w:numPr>
                <w:ilvl w:val="0"/>
                <w:numId w:val="18"/>
              </w:numPr>
              <w:ind w:left="113" w:hanging="113"/>
              <w:jc w:val="both"/>
              <w:rPr>
                <w:shd w:val="clear" w:color="auto" w:fill="FFFFFF"/>
              </w:rPr>
            </w:pPr>
            <w:r>
              <w:rPr>
                <w:shd w:val="clear" w:color="auto" w:fill="FFFFFF"/>
              </w:rPr>
              <w:t>Přetlačování polymerních materiálů.</w:t>
            </w:r>
          </w:p>
          <w:p w14:paraId="2A3A97FA" w14:textId="31418304" w:rsidR="000C4A98" w:rsidRDefault="000C4A98" w:rsidP="000C4A98">
            <w:pPr>
              <w:pStyle w:val="Odstavecseseznamem"/>
              <w:numPr>
                <w:ilvl w:val="0"/>
                <w:numId w:val="18"/>
              </w:numPr>
              <w:ind w:left="113" w:hanging="113"/>
              <w:jc w:val="both"/>
              <w:rPr>
                <w:shd w:val="clear" w:color="auto" w:fill="FFFFFF"/>
              </w:rPr>
            </w:pPr>
            <w:r>
              <w:rPr>
                <w:shd w:val="clear" w:color="auto" w:fill="FFFFFF"/>
              </w:rPr>
              <w:t>Odlévání polymerních materiálů.</w:t>
            </w:r>
          </w:p>
          <w:p w14:paraId="24E50F1D" w14:textId="394BEC9F" w:rsidR="000C4A98" w:rsidRDefault="000C4A98" w:rsidP="000C4A98">
            <w:pPr>
              <w:pStyle w:val="Odstavecseseznamem"/>
              <w:numPr>
                <w:ilvl w:val="0"/>
                <w:numId w:val="18"/>
              </w:numPr>
              <w:ind w:left="113" w:hanging="113"/>
              <w:jc w:val="both"/>
              <w:rPr>
                <w:shd w:val="clear" w:color="auto" w:fill="FFFFFF"/>
              </w:rPr>
            </w:pPr>
            <w:r>
              <w:rPr>
                <w:shd w:val="clear" w:color="auto" w:fill="FFFFFF"/>
              </w:rPr>
              <w:t>Reaktivní vstřikování polymerních materiálů.</w:t>
            </w:r>
          </w:p>
          <w:p w14:paraId="02819558" w14:textId="30C16422" w:rsidR="000C4A98" w:rsidRDefault="000C4A98" w:rsidP="000C4A98">
            <w:pPr>
              <w:pStyle w:val="Odstavecseseznamem"/>
              <w:numPr>
                <w:ilvl w:val="0"/>
                <w:numId w:val="18"/>
              </w:numPr>
              <w:ind w:left="113" w:hanging="113"/>
              <w:jc w:val="both"/>
              <w:rPr>
                <w:shd w:val="clear" w:color="auto" w:fill="FFFFFF"/>
              </w:rPr>
            </w:pPr>
            <w:r>
              <w:rPr>
                <w:shd w:val="clear" w:color="auto" w:fill="FFFFFF"/>
              </w:rPr>
              <w:t>Speciální technologie zpracování polymerních materiálů.</w:t>
            </w:r>
          </w:p>
          <w:p w14:paraId="41D559BB" w14:textId="062B3410" w:rsidR="00816CB0" w:rsidRPr="001762EB" w:rsidRDefault="000C4A98" w:rsidP="000C4A98">
            <w:pPr>
              <w:pStyle w:val="Odstavecseseznamem"/>
              <w:numPr>
                <w:ilvl w:val="0"/>
                <w:numId w:val="18"/>
              </w:numPr>
              <w:ind w:left="113" w:hanging="113"/>
              <w:jc w:val="both"/>
            </w:pPr>
            <w:r>
              <w:rPr>
                <w:shd w:val="clear" w:color="auto" w:fill="FFFFFF"/>
              </w:rPr>
              <w:t>Dokončovací operace zpracování polymerních materiálů.</w:t>
            </w:r>
          </w:p>
        </w:tc>
      </w:tr>
      <w:tr w:rsidR="00816CB0" w14:paraId="6C9EDF2B" w14:textId="77777777" w:rsidTr="000C4A98">
        <w:trPr>
          <w:gridAfter w:val="1"/>
          <w:wAfter w:w="41" w:type="dxa"/>
          <w:trHeight w:val="265"/>
        </w:trPr>
        <w:tc>
          <w:tcPr>
            <w:tcW w:w="3653" w:type="dxa"/>
            <w:gridSpan w:val="5"/>
            <w:tcBorders>
              <w:top w:val="nil"/>
            </w:tcBorders>
            <w:shd w:val="clear" w:color="auto" w:fill="F7CAAC"/>
          </w:tcPr>
          <w:p w14:paraId="2252D8C1" w14:textId="1B4EB9EC" w:rsidR="00816CB0" w:rsidRPr="001762EB" w:rsidRDefault="00816CB0" w:rsidP="00816CB0">
            <w:pPr>
              <w:jc w:val="both"/>
            </w:pPr>
            <w:r w:rsidRPr="001762EB">
              <w:rPr>
                <w:b/>
              </w:rPr>
              <w:t xml:space="preserve">Studijní literatura a studijní </w:t>
            </w:r>
            <w:r w:rsidRPr="00BA62B5">
              <w:rPr>
                <w:b/>
              </w:rPr>
              <w:t>pomůcky</w:t>
            </w:r>
          </w:p>
        </w:tc>
        <w:tc>
          <w:tcPr>
            <w:tcW w:w="6412" w:type="dxa"/>
            <w:gridSpan w:val="17"/>
            <w:tcBorders>
              <w:top w:val="nil"/>
              <w:bottom w:val="nil"/>
            </w:tcBorders>
          </w:tcPr>
          <w:p w14:paraId="5F521FE8" w14:textId="77777777" w:rsidR="00816CB0" w:rsidRPr="001762EB" w:rsidRDefault="00816CB0" w:rsidP="00816CB0">
            <w:pPr>
              <w:jc w:val="both"/>
            </w:pPr>
          </w:p>
        </w:tc>
      </w:tr>
      <w:tr w:rsidR="00816CB0" w14:paraId="073FB043" w14:textId="77777777" w:rsidTr="000C4A98">
        <w:trPr>
          <w:gridAfter w:val="1"/>
          <w:wAfter w:w="41" w:type="dxa"/>
          <w:trHeight w:val="1497"/>
        </w:trPr>
        <w:tc>
          <w:tcPr>
            <w:tcW w:w="10065" w:type="dxa"/>
            <w:gridSpan w:val="22"/>
            <w:tcBorders>
              <w:top w:val="nil"/>
            </w:tcBorders>
          </w:tcPr>
          <w:p w14:paraId="25E4774C" w14:textId="77777777" w:rsidR="00816CB0" w:rsidRPr="000C4A98" w:rsidRDefault="00816CB0" w:rsidP="000C4A98">
            <w:pPr>
              <w:jc w:val="both"/>
              <w:rPr>
                <w:sz w:val="19"/>
                <w:szCs w:val="19"/>
                <w:u w:val="single"/>
              </w:rPr>
            </w:pPr>
            <w:r w:rsidRPr="000C4A98">
              <w:rPr>
                <w:sz w:val="19"/>
                <w:szCs w:val="19"/>
                <w:u w:val="single"/>
              </w:rPr>
              <w:t>Povinná literatura:</w:t>
            </w:r>
          </w:p>
          <w:p w14:paraId="7ABD7F03" w14:textId="0ABF269F" w:rsidR="000C4A98" w:rsidRPr="000C4A98" w:rsidRDefault="000C4A98" w:rsidP="000C4A98">
            <w:pPr>
              <w:shd w:val="clear" w:color="auto" w:fill="FFFFFF"/>
              <w:jc w:val="both"/>
              <w:rPr>
                <w:color w:val="000000"/>
                <w:sz w:val="19"/>
                <w:szCs w:val="19"/>
              </w:rPr>
            </w:pPr>
            <w:r w:rsidRPr="000C4A98">
              <w:rPr>
                <w:color w:val="000000"/>
                <w:sz w:val="19"/>
                <w:szCs w:val="19"/>
              </w:rPr>
              <w:t xml:space="preserve">BONTEN, C. </w:t>
            </w:r>
            <w:proofErr w:type="spellStart"/>
            <w:r w:rsidRPr="000C4A98">
              <w:rPr>
                <w:i/>
                <w:iCs/>
                <w:color w:val="000000"/>
                <w:sz w:val="19"/>
                <w:szCs w:val="19"/>
              </w:rPr>
              <w:t>Plastics</w:t>
            </w:r>
            <w:proofErr w:type="spellEnd"/>
            <w:r w:rsidRPr="000C4A98">
              <w:rPr>
                <w:i/>
                <w:iCs/>
                <w:color w:val="000000"/>
                <w:sz w:val="19"/>
                <w:szCs w:val="19"/>
              </w:rPr>
              <w:t xml:space="preserve"> Technology: </w:t>
            </w:r>
            <w:proofErr w:type="spellStart"/>
            <w:r w:rsidRPr="000C4A98">
              <w:rPr>
                <w:i/>
                <w:iCs/>
                <w:color w:val="000000"/>
                <w:sz w:val="19"/>
                <w:szCs w:val="19"/>
              </w:rPr>
              <w:t>Introduction</w:t>
            </w:r>
            <w:proofErr w:type="spellEnd"/>
            <w:r w:rsidRPr="000C4A98">
              <w:rPr>
                <w:i/>
                <w:iCs/>
                <w:color w:val="000000"/>
                <w:sz w:val="19"/>
                <w:szCs w:val="19"/>
              </w:rPr>
              <w:t xml:space="preserve"> and Fundamentals</w:t>
            </w:r>
            <w:r w:rsidRPr="000C4A98">
              <w:rPr>
                <w:color w:val="000000"/>
                <w:sz w:val="19"/>
                <w:szCs w:val="19"/>
              </w:rPr>
              <w:t xml:space="preserve">. </w:t>
            </w:r>
            <w:proofErr w:type="spellStart"/>
            <w:r w:rsidRPr="000C4A98">
              <w:rPr>
                <w:color w:val="000000"/>
                <w:sz w:val="19"/>
                <w:szCs w:val="19"/>
              </w:rPr>
              <w:t>Munich</w:t>
            </w:r>
            <w:proofErr w:type="spellEnd"/>
            <w:r w:rsidRPr="000C4A98">
              <w:rPr>
                <w:color w:val="000000"/>
                <w:sz w:val="19"/>
                <w:szCs w:val="19"/>
              </w:rPr>
              <w:t xml:space="preserve">: </w:t>
            </w:r>
            <w:proofErr w:type="spellStart"/>
            <w:r w:rsidRPr="000C4A98">
              <w:rPr>
                <w:color w:val="000000"/>
                <w:sz w:val="19"/>
                <w:szCs w:val="19"/>
              </w:rPr>
              <w:t>Hanser</w:t>
            </w:r>
            <w:proofErr w:type="spellEnd"/>
            <w:r w:rsidRPr="000C4A98">
              <w:rPr>
                <w:color w:val="000000"/>
                <w:sz w:val="19"/>
                <w:szCs w:val="19"/>
              </w:rPr>
              <w:t xml:space="preserve"> </w:t>
            </w:r>
            <w:proofErr w:type="spellStart"/>
            <w:r w:rsidRPr="000C4A98">
              <w:rPr>
                <w:color w:val="000000"/>
                <w:sz w:val="19"/>
                <w:szCs w:val="19"/>
              </w:rPr>
              <w:t>Publishers</w:t>
            </w:r>
            <w:proofErr w:type="spellEnd"/>
            <w:r w:rsidRPr="000C4A98">
              <w:rPr>
                <w:color w:val="000000"/>
                <w:sz w:val="19"/>
                <w:szCs w:val="19"/>
              </w:rPr>
              <w:t xml:space="preserve">, 2019. </w:t>
            </w:r>
            <w:proofErr w:type="spellStart"/>
            <w:r w:rsidRPr="000C4A98">
              <w:rPr>
                <w:color w:val="000000"/>
                <w:sz w:val="19"/>
                <w:szCs w:val="19"/>
              </w:rPr>
              <w:t>xviii</w:t>
            </w:r>
            <w:proofErr w:type="spellEnd"/>
            <w:r w:rsidRPr="000C4A98">
              <w:rPr>
                <w:color w:val="000000"/>
                <w:sz w:val="19"/>
                <w:szCs w:val="19"/>
              </w:rPr>
              <w:t>, 478 s. ISBN 978-1-56990-767-2.</w:t>
            </w:r>
          </w:p>
          <w:p w14:paraId="45C94594" w14:textId="77777777" w:rsidR="00574699" w:rsidRDefault="000C4A98" w:rsidP="000C4A98">
            <w:pPr>
              <w:shd w:val="clear" w:color="auto" w:fill="FFFFFF"/>
              <w:jc w:val="both"/>
              <w:rPr>
                <w:color w:val="000000"/>
                <w:sz w:val="19"/>
                <w:szCs w:val="19"/>
              </w:rPr>
            </w:pPr>
            <w:r w:rsidRPr="000C4A98">
              <w:rPr>
                <w:color w:val="000000"/>
                <w:sz w:val="19"/>
                <w:szCs w:val="19"/>
              </w:rPr>
              <w:t xml:space="preserve">SEHANOBISH, K. </w:t>
            </w:r>
            <w:proofErr w:type="spellStart"/>
            <w:r w:rsidRPr="000C4A98">
              <w:rPr>
                <w:i/>
                <w:iCs/>
                <w:color w:val="000000"/>
                <w:sz w:val="19"/>
                <w:szCs w:val="19"/>
              </w:rPr>
              <w:t>Engineering</w:t>
            </w:r>
            <w:proofErr w:type="spellEnd"/>
            <w:r w:rsidRPr="000C4A98">
              <w:rPr>
                <w:i/>
                <w:iCs/>
                <w:color w:val="000000"/>
                <w:sz w:val="19"/>
                <w:szCs w:val="19"/>
              </w:rPr>
              <w:t xml:space="preserve"> </w:t>
            </w:r>
            <w:proofErr w:type="spellStart"/>
            <w:r w:rsidRPr="000C4A98">
              <w:rPr>
                <w:i/>
                <w:iCs/>
                <w:color w:val="000000"/>
                <w:sz w:val="19"/>
                <w:szCs w:val="19"/>
              </w:rPr>
              <w:t>Plastics</w:t>
            </w:r>
            <w:proofErr w:type="spellEnd"/>
            <w:r w:rsidRPr="000C4A98">
              <w:rPr>
                <w:i/>
                <w:iCs/>
                <w:color w:val="000000"/>
                <w:sz w:val="19"/>
                <w:szCs w:val="19"/>
              </w:rPr>
              <w:t xml:space="preserve"> and </w:t>
            </w:r>
            <w:proofErr w:type="spellStart"/>
            <w:r w:rsidRPr="000C4A98">
              <w:rPr>
                <w:i/>
                <w:iCs/>
                <w:color w:val="000000"/>
                <w:sz w:val="19"/>
                <w:szCs w:val="19"/>
              </w:rPr>
              <w:t>Plastic</w:t>
            </w:r>
            <w:proofErr w:type="spellEnd"/>
            <w:r w:rsidRPr="000C4A98">
              <w:rPr>
                <w:i/>
                <w:iCs/>
                <w:color w:val="000000"/>
                <w:sz w:val="19"/>
                <w:szCs w:val="19"/>
              </w:rPr>
              <w:t xml:space="preserve"> </w:t>
            </w:r>
            <w:proofErr w:type="spellStart"/>
            <w:r w:rsidRPr="000C4A98">
              <w:rPr>
                <w:i/>
                <w:iCs/>
                <w:color w:val="000000"/>
                <w:sz w:val="19"/>
                <w:szCs w:val="19"/>
              </w:rPr>
              <w:t>Composites</w:t>
            </w:r>
            <w:proofErr w:type="spellEnd"/>
            <w:r w:rsidRPr="000C4A98">
              <w:rPr>
                <w:i/>
                <w:iCs/>
                <w:color w:val="000000"/>
                <w:sz w:val="19"/>
                <w:szCs w:val="19"/>
              </w:rPr>
              <w:t xml:space="preserve"> in </w:t>
            </w:r>
            <w:proofErr w:type="spellStart"/>
            <w:r w:rsidRPr="000C4A98">
              <w:rPr>
                <w:i/>
                <w:iCs/>
                <w:color w:val="000000"/>
                <w:sz w:val="19"/>
                <w:szCs w:val="19"/>
              </w:rPr>
              <w:t>Automotive</w:t>
            </w:r>
            <w:proofErr w:type="spellEnd"/>
            <w:r w:rsidRPr="000C4A98">
              <w:rPr>
                <w:i/>
                <w:iCs/>
                <w:color w:val="000000"/>
                <w:sz w:val="19"/>
                <w:szCs w:val="19"/>
              </w:rPr>
              <w:t xml:space="preserve"> </w:t>
            </w:r>
            <w:proofErr w:type="spellStart"/>
            <w:r w:rsidRPr="000C4A98">
              <w:rPr>
                <w:i/>
                <w:iCs/>
                <w:color w:val="000000"/>
                <w:sz w:val="19"/>
                <w:szCs w:val="19"/>
              </w:rPr>
              <w:t>Applications</w:t>
            </w:r>
            <w:proofErr w:type="spellEnd"/>
            <w:r w:rsidRPr="000C4A98">
              <w:rPr>
                <w:color w:val="000000"/>
                <w:sz w:val="19"/>
                <w:szCs w:val="19"/>
              </w:rPr>
              <w:t xml:space="preserve">. </w:t>
            </w:r>
            <w:proofErr w:type="spellStart"/>
            <w:r w:rsidRPr="000C4A98">
              <w:rPr>
                <w:color w:val="000000"/>
                <w:sz w:val="19"/>
                <w:szCs w:val="19"/>
              </w:rPr>
              <w:t>Warrendale</w:t>
            </w:r>
            <w:proofErr w:type="spellEnd"/>
            <w:r w:rsidRPr="000C4A98">
              <w:rPr>
                <w:color w:val="000000"/>
                <w:sz w:val="19"/>
                <w:szCs w:val="19"/>
              </w:rPr>
              <w:t xml:space="preserve">: SAE International, 2009. x, 46 s. Technology </w:t>
            </w:r>
            <w:proofErr w:type="spellStart"/>
            <w:r w:rsidRPr="000C4A98">
              <w:rPr>
                <w:color w:val="000000"/>
                <w:sz w:val="19"/>
                <w:szCs w:val="19"/>
              </w:rPr>
              <w:t>Profiles</w:t>
            </w:r>
            <w:proofErr w:type="spellEnd"/>
            <w:r w:rsidRPr="000C4A98">
              <w:rPr>
                <w:color w:val="000000"/>
                <w:sz w:val="19"/>
                <w:szCs w:val="19"/>
              </w:rPr>
              <w:t>. ISBN 9780768019339. Dostupné z:</w:t>
            </w:r>
          </w:p>
          <w:p w14:paraId="52BE8775" w14:textId="557F0D84" w:rsidR="000C4A98" w:rsidRPr="000C4A98" w:rsidRDefault="00BB6C9E" w:rsidP="000C4A98">
            <w:pPr>
              <w:shd w:val="clear" w:color="auto" w:fill="FFFFFF"/>
              <w:jc w:val="both"/>
              <w:rPr>
                <w:color w:val="000000"/>
                <w:sz w:val="19"/>
                <w:szCs w:val="19"/>
              </w:rPr>
            </w:pPr>
            <w:hyperlink r:id="rId80" w:history="1">
              <w:r w:rsidR="000C4A98" w:rsidRPr="000C4A98">
                <w:rPr>
                  <w:rStyle w:val="Hypertextovodkaz"/>
                  <w:sz w:val="19"/>
                  <w:szCs w:val="19"/>
                </w:rPr>
                <w:t>https://proxy.k.utb.cz/login?url=http://app.knovel.com/hotlink/toc/id:kpEPPCAA0A/engineering_plastics_and_plastic_composites_in_automotive_applications</w:t>
              </w:r>
            </w:hyperlink>
            <w:r w:rsidR="000C4A98" w:rsidRPr="000C4A98">
              <w:rPr>
                <w:color w:val="000000"/>
                <w:sz w:val="19"/>
                <w:szCs w:val="19"/>
              </w:rPr>
              <w:t>.</w:t>
            </w:r>
          </w:p>
          <w:p w14:paraId="747221CA" w14:textId="77777777" w:rsidR="00574699" w:rsidRDefault="000C4A98" w:rsidP="000C4A98">
            <w:pPr>
              <w:shd w:val="clear" w:color="auto" w:fill="FFFFFF"/>
              <w:jc w:val="both"/>
              <w:rPr>
                <w:color w:val="000000"/>
                <w:sz w:val="19"/>
                <w:szCs w:val="19"/>
              </w:rPr>
            </w:pPr>
            <w:r w:rsidRPr="000C4A98">
              <w:rPr>
                <w:color w:val="000000"/>
                <w:sz w:val="19"/>
                <w:szCs w:val="19"/>
              </w:rPr>
              <w:t xml:space="preserve">CHANDA, M., ROY, S.K. </w:t>
            </w:r>
            <w:proofErr w:type="spellStart"/>
            <w:r w:rsidRPr="000C4A98">
              <w:rPr>
                <w:i/>
                <w:iCs/>
                <w:color w:val="000000"/>
                <w:sz w:val="19"/>
                <w:szCs w:val="19"/>
              </w:rPr>
              <w:t>Plastics</w:t>
            </w:r>
            <w:proofErr w:type="spellEnd"/>
            <w:r w:rsidRPr="000C4A98">
              <w:rPr>
                <w:i/>
                <w:iCs/>
                <w:color w:val="000000"/>
                <w:sz w:val="19"/>
                <w:szCs w:val="19"/>
              </w:rPr>
              <w:t xml:space="preserve"> Technology Handbook</w:t>
            </w:r>
            <w:r w:rsidRPr="000C4A98">
              <w:rPr>
                <w:color w:val="000000"/>
                <w:sz w:val="19"/>
                <w:szCs w:val="19"/>
              </w:rPr>
              <w:t xml:space="preserve">. 4th Ed. </w:t>
            </w:r>
            <w:proofErr w:type="spellStart"/>
            <w:r w:rsidRPr="000C4A98">
              <w:rPr>
                <w:color w:val="000000"/>
                <w:sz w:val="19"/>
                <w:szCs w:val="19"/>
              </w:rPr>
              <w:t>Boca</w:t>
            </w:r>
            <w:proofErr w:type="spellEnd"/>
            <w:r w:rsidRPr="000C4A98">
              <w:rPr>
                <w:color w:val="000000"/>
                <w:sz w:val="19"/>
                <w:szCs w:val="19"/>
              </w:rPr>
              <w:t xml:space="preserve"> </w:t>
            </w:r>
            <w:proofErr w:type="spellStart"/>
            <w:r w:rsidRPr="000C4A98">
              <w:rPr>
                <w:color w:val="000000"/>
                <w:sz w:val="19"/>
                <w:szCs w:val="19"/>
              </w:rPr>
              <w:t>Raton</w:t>
            </w:r>
            <w:proofErr w:type="spellEnd"/>
            <w:r w:rsidRPr="000C4A98">
              <w:rPr>
                <w:color w:val="000000"/>
                <w:sz w:val="19"/>
                <w:szCs w:val="19"/>
              </w:rPr>
              <w:t xml:space="preserve">: CRC </w:t>
            </w:r>
            <w:proofErr w:type="spellStart"/>
            <w:r w:rsidRPr="000C4A98">
              <w:rPr>
                <w:color w:val="000000"/>
                <w:sz w:val="19"/>
                <w:szCs w:val="19"/>
              </w:rPr>
              <w:t>Press</w:t>
            </w:r>
            <w:proofErr w:type="spellEnd"/>
            <w:r w:rsidRPr="000C4A98">
              <w:rPr>
                <w:color w:val="000000"/>
                <w:sz w:val="19"/>
                <w:szCs w:val="19"/>
              </w:rPr>
              <w:t xml:space="preserve">/Taylor &amp; Francis Group, 2007. 896 s. </w:t>
            </w:r>
            <w:proofErr w:type="spellStart"/>
            <w:r w:rsidRPr="000C4A98">
              <w:rPr>
                <w:color w:val="000000"/>
                <w:sz w:val="19"/>
                <w:szCs w:val="19"/>
              </w:rPr>
              <w:t>Plastics</w:t>
            </w:r>
            <w:proofErr w:type="spellEnd"/>
            <w:r w:rsidRPr="000C4A98">
              <w:rPr>
                <w:color w:val="000000"/>
                <w:sz w:val="19"/>
                <w:szCs w:val="19"/>
              </w:rPr>
              <w:t xml:space="preserve"> </w:t>
            </w:r>
            <w:proofErr w:type="spellStart"/>
            <w:r w:rsidRPr="000C4A98">
              <w:rPr>
                <w:color w:val="000000"/>
                <w:sz w:val="19"/>
                <w:szCs w:val="19"/>
              </w:rPr>
              <w:t>Engineering</w:t>
            </w:r>
            <w:proofErr w:type="spellEnd"/>
            <w:r w:rsidRPr="000C4A98">
              <w:rPr>
                <w:color w:val="000000"/>
                <w:sz w:val="19"/>
                <w:szCs w:val="19"/>
              </w:rPr>
              <w:t xml:space="preserve"> </w:t>
            </w:r>
            <w:proofErr w:type="spellStart"/>
            <w:r w:rsidRPr="000C4A98">
              <w:rPr>
                <w:color w:val="000000"/>
                <w:sz w:val="19"/>
                <w:szCs w:val="19"/>
              </w:rPr>
              <w:t>Series</w:t>
            </w:r>
            <w:proofErr w:type="spellEnd"/>
            <w:r w:rsidRPr="000C4A98">
              <w:rPr>
                <w:color w:val="000000"/>
                <w:sz w:val="19"/>
                <w:szCs w:val="19"/>
              </w:rPr>
              <w:t>. ISBN 9781420006360. Dostupné z:</w:t>
            </w:r>
          </w:p>
          <w:p w14:paraId="47CFC318" w14:textId="598725E3" w:rsidR="000C4A98" w:rsidRPr="000C4A98" w:rsidRDefault="00BB6C9E" w:rsidP="000C4A98">
            <w:pPr>
              <w:shd w:val="clear" w:color="auto" w:fill="FFFFFF"/>
              <w:jc w:val="both"/>
              <w:rPr>
                <w:color w:val="000000"/>
                <w:sz w:val="19"/>
                <w:szCs w:val="19"/>
              </w:rPr>
            </w:pPr>
            <w:hyperlink r:id="rId81" w:history="1">
              <w:r w:rsidR="000C4A98" w:rsidRPr="000C4A98">
                <w:rPr>
                  <w:rStyle w:val="Hypertextovodkaz"/>
                  <w:sz w:val="19"/>
                  <w:szCs w:val="19"/>
                </w:rPr>
                <w:t>https://proxy.k.utb.cz/login?url=http://marc.crcnetbase.com/isbn/9781420006360</w:t>
              </w:r>
            </w:hyperlink>
            <w:r w:rsidR="000C4A98" w:rsidRPr="000C4A98">
              <w:rPr>
                <w:color w:val="000000"/>
                <w:sz w:val="19"/>
                <w:szCs w:val="19"/>
              </w:rPr>
              <w:t>.</w:t>
            </w:r>
          </w:p>
          <w:p w14:paraId="1BB89CE1" w14:textId="77777777" w:rsidR="00816CB0" w:rsidRPr="000C4A98" w:rsidRDefault="00816CB0" w:rsidP="000C4A98">
            <w:pPr>
              <w:shd w:val="clear" w:color="auto" w:fill="FFFFFF"/>
              <w:jc w:val="both"/>
              <w:rPr>
                <w:color w:val="000000"/>
                <w:sz w:val="10"/>
                <w:szCs w:val="10"/>
              </w:rPr>
            </w:pPr>
          </w:p>
          <w:p w14:paraId="29A7B26A" w14:textId="2F42110F" w:rsidR="00816CB0" w:rsidRPr="000C4A98" w:rsidRDefault="00816CB0" w:rsidP="000C4A98">
            <w:pPr>
              <w:jc w:val="both"/>
              <w:rPr>
                <w:sz w:val="19"/>
                <w:szCs w:val="19"/>
                <w:u w:val="single"/>
              </w:rPr>
            </w:pPr>
            <w:r w:rsidRPr="000C4A98">
              <w:rPr>
                <w:sz w:val="19"/>
                <w:szCs w:val="19"/>
                <w:u w:val="single"/>
              </w:rPr>
              <w:t>Doporučená literatura:</w:t>
            </w:r>
          </w:p>
          <w:p w14:paraId="0D031C7F" w14:textId="1C6982FF" w:rsidR="000C4A98" w:rsidRPr="000C4A98" w:rsidRDefault="000C4A98" w:rsidP="000C4A98">
            <w:pPr>
              <w:shd w:val="clear" w:color="auto" w:fill="FFFFFF"/>
              <w:jc w:val="both"/>
              <w:rPr>
                <w:color w:val="000000"/>
                <w:sz w:val="19"/>
                <w:szCs w:val="19"/>
              </w:rPr>
            </w:pPr>
            <w:r w:rsidRPr="000C4A98">
              <w:rPr>
                <w:color w:val="000000"/>
                <w:sz w:val="19"/>
                <w:szCs w:val="19"/>
              </w:rPr>
              <w:t xml:space="preserve">MORRIS, B.A. </w:t>
            </w:r>
            <w:proofErr w:type="spellStart"/>
            <w:r w:rsidRPr="000C4A98">
              <w:rPr>
                <w:i/>
                <w:iCs/>
                <w:color w:val="000000"/>
                <w:sz w:val="19"/>
                <w:szCs w:val="19"/>
              </w:rPr>
              <w:t>The</w:t>
            </w:r>
            <w:proofErr w:type="spellEnd"/>
            <w:r w:rsidRPr="000C4A98">
              <w:rPr>
                <w:i/>
                <w:iCs/>
                <w:color w:val="000000"/>
                <w:sz w:val="19"/>
                <w:szCs w:val="19"/>
              </w:rPr>
              <w:t xml:space="preserve"> Science and Technology </w:t>
            </w:r>
            <w:proofErr w:type="spellStart"/>
            <w:r w:rsidRPr="000C4A98">
              <w:rPr>
                <w:i/>
                <w:iCs/>
                <w:color w:val="000000"/>
                <w:sz w:val="19"/>
                <w:szCs w:val="19"/>
              </w:rPr>
              <w:t>of</w:t>
            </w:r>
            <w:proofErr w:type="spellEnd"/>
            <w:r w:rsidRPr="000C4A98">
              <w:rPr>
                <w:i/>
                <w:iCs/>
                <w:color w:val="000000"/>
                <w:sz w:val="19"/>
                <w:szCs w:val="19"/>
              </w:rPr>
              <w:t xml:space="preserve"> </w:t>
            </w:r>
            <w:proofErr w:type="spellStart"/>
            <w:r w:rsidRPr="000C4A98">
              <w:rPr>
                <w:i/>
                <w:iCs/>
                <w:color w:val="000000"/>
                <w:sz w:val="19"/>
                <w:szCs w:val="19"/>
              </w:rPr>
              <w:t>Flexible</w:t>
            </w:r>
            <w:proofErr w:type="spellEnd"/>
            <w:r w:rsidRPr="000C4A98">
              <w:rPr>
                <w:i/>
                <w:iCs/>
                <w:color w:val="000000"/>
                <w:sz w:val="19"/>
                <w:szCs w:val="19"/>
              </w:rPr>
              <w:t xml:space="preserve"> </w:t>
            </w:r>
            <w:proofErr w:type="spellStart"/>
            <w:r w:rsidRPr="000C4A98">
              <w:rPr>
                <w:i/>
                <w:iCs/>
                <w:color w:val="000000"/>
                <w:sz w:val="19"/>
                <w:szCs w:val="19"/>
              </w:rPr>
              <w:t>Packaging</w:t>
            </w:r>
            <w:proofErr w:type="spellEnd"/>
            <w:r w:rsidRPr="000C4A98">
              <w:rPr>
                <w:i/>
                <w:iCs/>
                <w:color w:val="000000"/>
                <w:sz w:val="19"/>
                <w:szCs w:val="19"/>
              </w:rPr>
              <w:t>:</w:t>
            </w:r>
            <w:r w:rsidR="0068160C">
              <w:rPr>
                <w:i/>
                <w:iCs/>
                <w:color w:val="000000"/>
                <w:sz w:val="19"/>
                <w:szCs w:val="19"/>
              </w:rPr>
              <w:t xml:space="preserve"> </w:t>
            </w:r>
            <w:proofErr w:type="spellStart"/>
            <w:r w:rsidRPr="000C4A98">
              <w:rPr>
                <w:i/>
                <w:iCs/>
                <w:color w:val="000000"/>
                <w:sz w:val="19"/>
                <w:szCs w:val="19"/>
              </w:rPr>
              <w:t>Multilayer</w:t>
            </w:r>
            <w:proofErr w:type="spellEnd"/>
            <w:r w:rsidRPr="000C4A98">
              <w:rPr>
                <w:i/>
                <w:iCs/>
                <w:color w:val="000000"/>
                <w:sz w:val="19"/>
                <w:szCs w:val="19"/>
              </w:rPr>
              <w:t xml:space="preserve"> </w:t>
            </w:r>
            <w:proofErr w:type="spellStart"/>
            <w:r w:rsidRPr="000C4A98">
              <w:rPr>
                <w:i/>
                <w:iCs/>
                <w:color w:val="000000"/>
                <w:sz w:val="19"/>
                <w:szCs w:val="19"/>
              </w:rPr>
              <w:t>Films</w:t>
            </w:r>
            <w:proofErr w:type="spellEnd"/>
            <w:r w:rsidRPr="000C4A98">
              <w:rPr>
                <w:i/>
                <w:iCs/>
                <w:color w:val="000000"/>
                <w:sz w:val="19"/>
                <w:szCs w:val="19"/>
              </w:rPr>
              <w:t xml:space="preserve"> </w:t>
            </w:r>
            <w:proofErr w:type="spellStart"/>
            <w:r w:rsidRPr="000C4A98">
              <w:rPr>
                <w:i/>
                <w:iCs/>
                <w:color w:val="000000"/>
                <w:sz w:val="19"/>
                <w:szCs w:val="19"/>
              </w:rPr>
              <w:t>from</w:t>
            </w:r>
            <w:proofErr w:type="spellEnd"/>
            <w:r w:rsidRPr="000C4A98">
              <w:rPr>
                <w:i/>
                <w:iCs/>
                <w:color w:val="000000"/>
                <w:sz w:val="19"/>
                <w:szCs w:val="19"/>
              </w:rPr>
              <w:t xml:space="preserve"> </w:t>
            </w:r>
            <w:proofErr w:type="spellStart"/>
            <w:r w:rsidRPr="000C4A98">
              <w:rPr>
                <w:i/>
                <w:iCs/>
                <w:color w:val="000000"/>
                <w:sz w:val="19"/>
                <w:szCs w:val="19"/>
              </w:rPr>
              <w:t>Resin</w:t>
            </w:r>
            <w:proofErr w:type="spellEnd"/>
            <w:r w:rsidRPr="000C4A98">
              <w:rPr>
                <w:i/>
                <w:iCs/>
                <w:color w:val="000000"/>
                <w:sz w:val="19"/>
                <w:szCs w:val="19"/>
              </w:rPr>
              <w:t xml:space="preserve"> and </w:t>
            </w:r>
            <w:proofErr w:type="spellStart"/>
            <w:r w:rsidRPr="000C4A98">
              <w:rPr>
                <w:i/>
                <w:iCs/>
                <w:color w:val="000000"/>
                <w:sz w:val="19"/>
                <w:szCs w:val="19"/>
              </w:rPr>
              <w:t>Process</w:t>
            </w:r>
            <w:proofErr w:type="spellEnd"/>
            <w:r w:rsidRPr="000C4A98">
              <w:rPr>
                <w:i/>
                <w:iCs/>
                <w:color w:val="000000"/>
                <w:sz w:val="19"/>
                <w:szCs w:val="19"/>
              </w:rPr>
              <w:t xml:space="preserve"> to End Use</w:t>
            </w:r>
            <w:r w:rsidRPr="000C4A98">
              <w:rPr>
                <w:color w:val="000000"/>
                <w:sz w:val="19"/>
                <w:szCs w:val="19"/>
              </w:rPr>
              <w:t xml:space="preserve">. Amsterdam: </w:t>
            </w:r>
            <w:proofErr w:type="spellStart"/>
            <w:r w:rsidRPr="000C4A98">
              <w:rPr>
                <w:color w:val="000000"/>
                <w:sz w:val="19"/>
                <w:szCs w:val="19"/>
              </w:rPr>
              <w:t>Elsevier</w:t>
            </w:r>
            <w:proofErr w:type="spellEnd"/>
            <w:r w:rsidRPr="000C4A98">
              <w:rPr>
                <w:color w:val="000000"/>
                <w:sz w:val="19"/>
                <w:szCs w:val="19"/>
              </w:rPr>
              <w:t xml:space="preserve">, 2017. </w:t>
            </w:r>
            <w:proofErr w:type="spellStart"/>
            <w:r w:rsidRPr="000C4A98">
              <w:rPr>
                <w:color w:val="000000"/>
                <w:sz w:val="19"/>
                <w:szCs w:val="19"/>
              </w:rPr>
              <w:t>xvi</w:t>
            </w:r>
            <w:proofErr w:type="spellEnd"/>
            <w:r w:rsidRPr="000C4A98">
              <w:rPr>
                <w:color w:val="000000"/>
                <w:sz w:val="19"/>
                <w:szCs w:val="19"/>
              </w:rPr>
              <w:t xml:space="preserve">, 728 s. </w:t>
            </w:r>
            <w:proofErr w:type="spellStart"/>
            <w:r w:rsidRPr="000C4A98">
              <w:rPr>
                <w:color w:val="000000"/>
                <w:sz w:val="19"/>
                <w:szCs w:val="19"/>
              </w:rPr>
              <w:t>Plastics</w:t>
            </w:r>
            <w:proofErr w:type="spellEnd"/>
            <w:r w:rsidRPr="000C4A98">
              <w:rPr>
                <w:color w:val="000000"/>
                <w:sz w:val="19"/>
                <w:szCs w:val="19"/>
              </w:rPr>
              <w:t xml:space="preserve"> Design </w:t>
            </w:r>
            <w:proofErr w:type="spellStart"/>
            <w:r w:rsidRPr="000C4A98">
              <w:rPr>
                <w:color w:val="000000"/>
                <w:sz w:val="19"/>
                <w:szCs w:val="19"/>
              </w:rPr>
              <w:t>Library</w:t>
            </w:r>
            <w:proofErr w:type="spellEnd"/>
            <w:r w:rsidRPr="000C4A98">
              <w:rPr>
                <w:color w:val="000000"/>
                <w:sz w:val="19"/>
                <w:szCs w:val="19"/>
              </w:rPr>
              <w:t xml:space="preserve">. PDL Handbook </w:t>
            </w:r>
            <w:proofErr w:type="spellStart"/>
            <w:r w:rsidRPr="000C4A98">
              <w:rPr>
                <w:color w:val="000000"/>
                <w:sz w:val="19"/>
                <w:szCs w:val="19"/>
              </w:rPr>
              <w:t>Series</w:t>
            </w:r>
            <w:proofErr w:type="spellEnd"/>
            <w:r w:rsidRPr="000C4A98">
              <w:rPr>
                <w:color w:val="000000"/>
                <w:sz w:val="19"/>
                <w:szCs w:val="19"/>
              </w:rPr>
              <w:t xml:space="preserve">. Dostupné z: </w:t>
            </w:r>
            <w:proofErr w:type="spellStart"/>
            <w:r w:rsidRPr="000C4A98">
              <w:rPr>
                <w:color w:val="000000"/>
                <w:sz w:val="19"/>
                <w:szCs w:val="19"/>
              </w:rPr>
              <w:t>doi</w:t>
            </w:r>
            <w:proofErr w:type="spellEnd"/>
            <w:r w:rsidRPr="000C4A98">
              <w:rPr>
                <w:color w:val="000000"/>
                <w:sz w:val="19"/>
                <w:szCs w:val="19"/>
              </w:rPr>
              <w:t>:</w:t>
            </w:r>
            <w:r w:rsidR="009D0CA1">
              <w:rPr>
                <w:color w:val="000000"/>
                <w:sz w:val="19"/>
                <w:szCs w:val="19"/>
              </w:rPr>
              <w:t xml:space="preserve"> </w:t>
            </w:r>
            <w:r w:rsidRPr="000C4A98">
              <w:rPr>
                <w:color w:val="000000"/>
                <w:sz w:val="19"/>
                <w:szCs w:val="19"/>
              </w:rPr>
              <w:t>9780323243254.</w:t>
            </w:r>
          </w:p>
          <w:p w14:paraId="6764AC9D" w14:textId="60931034" w:rsidR="000C4A98" w:rsidRPr="000C4A98" w:rsidRDefault="000C4A98" w:rsidP="000C4A98">
            <w:pPr>
              <w:shd w:val="clear" w:color="auto" w:fill="FFFFFF"/>
              <w:jc w:val="both"/>
              <w:rPr>
                <w:sz w:val="19"/>
                <w:szCs w:val="19"/>
              </w:rPr>
            </w:pPr>
            <w:r w:rsidRPr="000C4A98">
              <w:rPr>
                <w:sz w:val="19"/>
                <w:szCs w:val="19"/>
              </w:rPr>
              <w:t xml:space="preserve">XU, J. </w:t>
            </w:r>
            <w:proofErr w:type="spellStart"/>
            <w:r w:rsidRPr="000C4A98">
              <w:rPr>
                <w:i/>
                <w:iCs/>
                <w:sz w:val="19"/>
                <w:szCs w:val="19"/>
              </w:rPr>
              <w:t>Microcellular</w:t>
            </w:r>
            <w:proofErr w:type="spellEnd"/>
            <w:r w:rsidRPr="000C4A98">
              <w:rPr>
                <w:i/>
                <w:iCs/>
                <w:sz w:val="19"/>
                <w:szCs w:val="19"/>
              </w:rPr>
              <w:t xml:space="preserve"> </w:t>
            </w:r>
            <w:proofErr w:type="spellStart"/>
            <w:r w:rsidRPr="000C4A98">
              <w:rPr>
                <w:i/>
                <w:iCs/>
                <w:sz w:val="19"/>
                <w:szCs w:val="19"/>
              </w:rPr>
              <w:t>Injection</w:t>
            </w:r>
            <w:proofErr w:type="spellEnd"/>
            <w:r w:rsidRPr="000C4A98">
              <w:rPr>
                <w:i/>
                <w:iCs/>
                <w:sz w:val="19"/>
                <w:szCs w:val="19"/>
              </w:rPr>
              <w:t xml:space="preserve"> </w:t>
            </w:r>
            <w:proofErr w:type="spellStart"/>
            <w:r w:rsidRPr="000C4A98">
              <w:rPr>
                <w:i/>
                <w:iCs/>
                <w:sz w:val="19"/>
                <w:szCs w:val="19"/>
              </w:rPr>
              <w:t>Molding</w:t>
            </w:r>
            <w:proofErr w:type="spellEnd"/>
            <w:r w:rsidRPr="000C4A98">
              <w:rPr>
                <w:sz w:val="19"/>
                <w:szCs w:val="19"/>
              </w:rPr>
              <w:t xml:space="preserve">. </w:t>
            </w:r>
            <w:proofErr w:type="spellStart"/>
            <w:r w:rsidRPr="000C4A98">
              <w:rPr>
                <w:sz w:val="19"/>
                <w:szCs w:val="19"/>
              </w:rPr>
              <w:t>Hoboken</w:t>
            </w:r>
            <w:proofErr w:type="spellEnd"/>
            <w:r w:rsidRPr="000C4A98">
              <w:rPr>
                <w:sz w:val="19"/>
                <w:szCs w:val="19"/>
              </w:rPr>
              <w:t xml:space="preserve">: </w:t>
            </w:r>
            <w:proofErr w:type="spellStart"/>
            <w:r w:rsidRPr="000C4A98">
              <w:rPr>
                <w:sz w:val="19"/>
                <w:szCs w:val="19"/>
              </w:rPr>
              <w:t>Wiley</w:t>
            </w:r>
            <w:proofErr w:type="spellEnd"/>
            <w:r w:rsidRPr="000C4A98">
              <w:rPr>
                <w:sz w:val="19"/>
                <w:szCs w:val="19"/>
              </w:rPr>
              <w:t xml:space="preserve">, 2010. x, 618 s. </w:t>
            </w:r>
            <w:proofErr w:type="spellStart"/>
            <w:r w:rsidRPr="000C4A98">
              <w:rPr>
                <w:sz w:val="19"/>
                <w:szCs w:val="19"/>
              </w:rPr>
              <w:t>Wiley</w:t>
            </w:r>
            <w:proofErr w:type="spellEnd"/>
            <w:r w:rsidRPr="000C4A98">
              <w:rPr>
                <w:sz w:val="19"/>
                <w:szCs w:val="19"/>
              </w:rPr>
              <w:t xml:space="preserve"> </w:t>
            </w:r>
            <w:proofErr w:type="spellStart"/>
            <w:r w:rsidRPr="000C4A98">
              <w:rPr>
                <w:sz w:val="19"/>
                <w:szCs w:val="19"/>
              </w:rPr>
              <w:t>Series</w:t>
            </w:r>
            <w:proofErr w:type="spellEnd"/>
            <w:r w:rsidRPr="000C4A98">
              <w:rPr>
                <w:sz w:val="19"/>
                <w:szCs w:val="19"/>
              </w:rPr>
              <w:t xml:space="preserve"> on </w:t>
            </w:r>
            <w:proofErr w:type="spellStart"/>
            <w:r w:rsidRPr="000C4A98">
              <w:rPr>
                <w:sz w:val="19"/>
                <w:szCs w:val="19"/>
              </w:rPr>
              <w:t>Plastics</w:t>
            </w:r>
            <w:proofErr w:type="spellEnd"/>
            <w:r w:rsidRPr="000C4A98">
              <w:rPr>
                <w:sz w:val="19"/>
                <w:szCs w:val="19"/>
              </w:rPr>
              <w:t xml:space="preserve"> </w:t>
            </w:r>
            <w:proofErr w:type="spellStart"/>
            <w:r w:rsidRPr="000C4A98">
              <w:rPr>
                <w:sz w:val="19"/>
                <w:szCs w:val="19"/>
              </w:rPr>
              <w:t>Engineering</w:t>
            </w:r>
            <w:proofErr w:type="spellEnd"/>
            <w:r w:rsidRPr="000C4A98">
              <w:rPr>
                <w:sz w:val="19"/>
                <w:szCs w:val="19"/>
              </w:rPr>
              <w:t xml:space="preserve"> and Technology. Dostupné z: </w:t>
            </w:r>
            <w:proofErr w:type="spellStart"/>
            <w:r w:rsidRPr="000C4A98">
              <w:rPr>
                <w:sz w:val="19"/>
                <w:szCs w:val="19"/>
              </w:rPr>
              <w:t>doi</w:t>
            </w:r>
            <w:proofErr w:type="spellEnd"/>
            <w:r w:rsidRPr="000C4A98">
              <w:rPr>
                <w:sz w:val="19"/>
                <w:szCs w:val="19"/>
              </w:rPr>
              <w:t>:</w:t>
            </w:r>
            <w:r w:rsidR="009D0CA1">
              <w:rPr>
                <w:sz w:val="19"/>
                <w:szCs w:val="19"/>
              </w:rPr>
              <w:t xml:space="preserve"> </w:t>
            </w:r>
            <w:r w:rsidRPr="000C4A98">
              <w:rPr>
                <w:sz w:val="19"/>
                <w:szCs w:val="19"/>
              </w:rPr>
              <w:t>9780470642818.</w:t>
            </w:r>
          </w:p>
          <w:p w14:paraId="21745723" w14:textId="2B15D81B" w:rsidR="000C4A98" w:rsidRPr="001762EB" w:rsidRDefault="000C4A98" w:rsidP="000C4A98">
            <w:pPr>
              <w:shd w:val="clear" w:color="auto" w:fill="FFFFFF"/>
              <w:jc w:val="both"/>
            </w:pPr>
            <w:r w:rsidRPr="000C4A98">
              <w:rPr>
                <w:sz w:val="19"/>
                <w:szCs w:val="19"/>
              </w:rPr>
              <w:t xml:space="preserve">GILES, H.F., WAGNER, J.R., MOUNT, M. </w:t>
            </w:r>
            <w:proofErr w:type="spellStart"/>
            <w:r w:rsidRPr="000C4A98">
              <w:rPr>
                <w:i/>
                <w:iCs/>
                <w:sz w:val="19"/>
                <w:szCs w:val="19"/>
              </w:rPr>
              <w:t>Extrusion</w:t>
            </w:r>
            <w:proofErr w:type="spellEnd"/>
            <w:r w:rsidRPr="000C4A98">
              <w:rPr>
                <w:i/>
                <w:iCs/>
                <w:sz w:val="19"/>
                <w:szCs w:val="19"/>
              </w:rPr>
              <w:t xml:space="preserve">: </w:t>
            </w:r>
            <w:proofErr w:type="spellStart"/>
            <w:r w:rsidR="00574699">
              <w:rPr>
                <w:i/>
                <w:iCs/>
                <w:sz w:val="19"/>
                <w:szCs w:val="19"/>
              </w:rPr>
              <w:t>T</w:t>
            </w:r>
            <w:r w:rsidRPr="000C4A98">
              <w:rPr>
                <w:i/>
                <w:iCs/>
                <w:sz w:val="19"/>
                <w:szCs w:val="19"/>
              </w:rPr>
              <w:t>he</w:t>
            </w:r>
            <w:proofErr w:type="spellEnd"/>
            <w:r w:rsidRPr="000C4A98">
              <w:rPr>
                <w:i/>
                <w:iCs/>
                <w:sz w:val="19"/>
                <w:szCs w:val="19"/>
              </w:rPr>
              <w:t xml:space="preserve"> </w:t>
            </w:r>
            <w:proofErr w:type="spellStart"/>
            <w:r w:rsidRPr="000C4A98">
              <w:rPr>
                <w:i/>
                <w:iCs/>
                <w:sz w:val="19"/>
                <w:szCs w:val="19"/>
              </w:rPr>
              <w:t>Definitive</w:t>
            </w:r>
            <w:proofErr w:type="spellEnd"/>
            <w:r w:rsidRPr="000C4A98">
              <w:rPr>
                <w:i/>
                <w:iCs/>
                <w:sz w:val="19"/>
                <w:szCs w:val="19"/>
              </w:rPr>
              <w:t xml:space="preserve"> </w:t>
            </w:r>
            <w:proofErr w:type="spellStart"/>
            <w:r w:rsidRPr="000C4A98">
              <w:rPr>
                <w:i/>
                <w:iCs/>
                <w:sz w:val="19"/>
                <w:szCs w:val="19"/>
              </w:rPr>
              <w:t>Processing</w:t>
            </w:r>
            <w:proofErr w:type="spellEnd"/>
            <w:r w:rsidRPr="000C4A98">
              <w:rPr>
                <w:i/>
                <w:iCs/>
                <w:sz w:val="19"/>
                <w:szCs w:val="19"/>
              </w:rPr>
              <w:t xml:space="preserve"> </w:t>
            </w:r>
            <w:proofErr w:type="spellStart"/>
            <w:r w:rsidRPr="000C4A98">
              <w:rPr>
                <w:i/>
                <w:iCs/>
                <w:sz w:val="19"/>
                <w:szCs w:val="19"/>
              </w:rPr>
              <w:t>Guide</w:t>
            </w:r>
            <w:proofErr w:type="spellEnd"/>
            <w:r w:rsidRPr="000C4A98">
              <w:rPr>
                <w:i/>
                <w:iCs/>
                <w:sz w:val="19"/>
                <w:szCs w:val="19"/>
              </w:rPr>
              <w:t xml:space="preserve"> and Handbook</w:t>
            </w:r>
            <w:r w:rsidRPr="000C4A98">
              <w:rPr>
                <w:sz w:val="19"/>
                <w:szCs w:val="19"/>
              </w:rPr>
              <w:t xml:space="preserve">. </w:t>
            </w:r>
            <w:proofErr w:type="spellStart"/>
            <w:r w:rsidRPr="000C4A98">
              <w:rPr>
                <w:sz w:val="19"/>
                <w:szCs w:val="19"/>
              </w:rPr>
              <w:t>Norwich</w:t>
            </w:r>
            <w:proofErr w:type="spellEnd"/>
            <w:r w:rsidRPr="000C4A98">
              <w:rPr>
                <w:sz w:val="19"/>
                <w:szCs w:val="19"/>
              </w:rPr>
              <w:t xml:space="preserve">, NY: William Andrew, 2005. </w:t>
            </w:r>
            <w:proofErr w:type="spellStart"/>
            <w:r w:rsidRPr="000C4A98">
              <w:rPr>
                <w:sz w:val="19"/>
                <w:szCs w:val="19"/>
              </w:rPr>
              <w:t>xviii</w:t>
            </w:r>
            <w:proofErr w:type="spellEnd"/>
            <w:r w:rsidRPr="000C4A98">
              <w:rPr>
                <w:sz w:val="19"/>
                <w:szCs w:val="19"/>
              </w:rPr>
              <w:t xml:space="preserve">, 542 s. PDL Handbook </w:t>
            </w:r>
            <w:proofErr w:type="spellStart"/>
            <w:r w:rsidRPr="000C4A98">
              <w:rPr>
                <w:sz w:val="19"/>
                <w:szCs w:val="19"/>
              </w:rPr>
              <w:t>Series</w:t>
            </w:r>
            <w:proofErr w:type="spellEnd"/>
            <w:r w:rsidRPr="000C4A98">
              <w:rPr>
                <w:sz w:val="19"/>
                <w:szCs w:val="19"/>
              </w:rPr>
              <w:t xml:space="preserve">. Dostupné z: </w:t>
            </w:r>
            <w:proofErr w:type="spellStart"/>
            <w:r w:rsidRPr="000C4A98">
              <w:rPr>
                <w:sz w:val="19"/>
                <w:szCs w:val="19"/>
              </w:rPr>
              <w:t>doi</w:t>
            </w:r>
            <w:proofErr w:type="spellEnd"/>
            <w:r w:rsidRPr="000C4A98">
              <w:rPr>
                <w:sz w:val="19"/>
                <w:szCs w:val="19"/>
              </w:rPr>
              <w:t>:</w:t>
            </w:r>
            <w:r w:rsidR="009D0CA1">
              <w:rPr>
                <w:sz w:val="19"/>
                <w:szCs w:val="19"/>
              </w:rPr>
              <w:t xml:space="preserve"> </w:t>
            </w:r>
            <w:r w:rsidRPr="000C4A98">
              <w:rPr>
                <w:sz w:val="19"/>
                <w:szCs w:val="19"/>
              </w:rPr>
              <w:t>9780815517115.</w:t>
            </w:r>
          </w:p>
        </w:tc>
      </w:tr>
      <w:tr w:rsidR="00816CB0" w14:paraId="57402A2D" w14:textId="77777777" w:rsidTr="000C4A98">
        <w:trPr>
          <w:gridAfter w:val="1"/>
          <w:wAfter w:w="41" w:type="dxa"/>
        </w:trPr>
        <w:tc>
          <w:tcPr>
            <w:tcW w:w="10065" w:type="dxa"/>
            <w:gridSpan w:val="22"/>
            <w:tcBorders>
              <w:top w:val="single" w:sz="12" w:space="0" w:color="auto"/>
              <w:left w:val="single" w:sz="2" w:space="0" w:color="auto"/>
              <w:bottom w:val="single" w:sz="2" w:space="0" w:color="auto"/>
              <w:right w:val="single" w:sz="2" w:space="0" w:color="auto"/>
            </w:tcBorders>
            <w:shd w:val="clear" w:color="auto" w:fill="F7CAAC"/>
          </w:tcPr>
          <w:p w14:paraId="3159A5F3" w14:textId="77777777" w:rsidR="00816CB0" w:rsidRPr="001762EB" w:rsidRDefault="00816CB0" w:rsidP="00816CB0">
            <w:pPr>
              <w:jc w:val="center"/>
              <w:rPr>
                <w:b/>
              </w:rPr>
            </w:pPr>
            <w:r w:rsidRPr="001762EB">
              <w:rPr>
                <w:b/>
              </w:rPr>
              <w:t>Informace ke kombinované nebo distanční formě</w:t>
            </w:r>
          </w:p>
        </w:tc>
      </w:tr>
      <w:tr w:rsidR="00816CB0" w14:paraId="6C23EA50" w14:textId="77777777" w:rsidTr="000C4A98">
        <w:trPr>
          <w:gridAfter w:val="1"/>
          <w:wAfter w:w="41" w:type="dxa"/>
        </w:trPr>
        <w:tc>
          <w:tcPr>
            <w:tcW w:w="4787" w:type="dxa"/>
            <w:gridSpan w:val="8"/>
            <w:tcBorders>
              <w:top w:val="single" w:sz="2" w:space="0" w:color="auto"/>
            </w:tcBorders>
            <w:shd w:val="clear" w:color="auto" w:fill="F7CAAC"/>
          </w:tcPr>
          <w:p w14:paraId="539EE473" w14:textId="77777777" w:rsidR="00816CB0" w:rsidRPr="001762EB" w:rsidRDefault="00816CB0" w:rsidP="00816CB0">
            <w:pPr>
              <w:jc w:val="both"/>
            </w:pPr>
            <w:r w:rsidRPr="001762EB">
              <w:rPr>
                <w:b/>
              </w:rPr>
              <w:t>Rozsah konzultací (soustředění)</w:t>
            </w:r>
          </w:p>
        </w:tc>
        <w:tc>
          <w:tcPr>
            <w:tcW w:w="889" w:type="dxa"/>
            <w:gridSpan w:val="3"/>
            <w:tcBorders>
              <w:top w:val="single" w:sz="2" w:space="0" w:color="auto"/>
            </w:tcBorders>
          </w:tcPr>
          <w:p w14:paraId="11AF0365" w14:textId="77777777" w:rsidR="00816CB0" w:rsidRPr="001762EB" w:rsidRDefault="00816CB0" w:rsidP="00816CB0">
            <w:pPr>
              <w:jc w:val="both"/>
            </w:pPr>
          </w:p>
        </w:tc>
        <w:tc>
          <w:tcPr>
            <w:tcW w:w="4389" w:type="dxa"/>
            <w:gridSpan w:val="11"/>
            <w:tcBorders>
              <w:top w:val="single" w:sz="2" w:space="0" w:color="auto"/>
            </w:tcBorders>
            <w:shd w:val="clear" w:color="auto" w:fill="F7CAAC"/>
          </w:tcPr>
          <w:p w14:paraId="0221F796" w14:textId="77777777" w:rsidR="00816CB0" w:rsidRPr="001762EB" w:rsidRDefault="00816CB0" w:rsidP="00816CB0">
            <w:pPr>
              <w:jc w:val="both"/>
              <w:rPr>
                <w:b/>
              </w:rPr>
            </w:pPr>
            <w:r w:rsidRPr="001762EB">
              <w:rPr>
                <w:b/>
              </w:rPr>
              <w:t xml:space="preserve">hodin </w:t>
            </w:r>
          </w:p>
        </w:tc>
      </w:tr>
      <w:tr w:rsidR="00816CB0" w14:paraId="2B0118B4" w14:textId="77777777" w:rsidTr="000C4A98">
        <w:trPr>
          <w:gridAfter w:val="1"/>
          <w:wAfter w:w="41" w:type="dxa"/>
        </w:trPr>
        <w:tc>
          <w:tcPr>
            <w:tcW w:w="10065" w:type="dxa"/>
            <w:gridSpan w:val="22"/>
            <w:shd w:val="clear" w:color="auto" w:fill="F7CAAC"/>
          </w:tcPr>
          <w:p w14:paraId="38E10171" w14:textId="77777777" w:rsidR="00816CB0" w:rsidRPr="001762EB" w:rsidRDefault="00816CB0" w:rsidP="00816CB0">
            <w:pPr>
              <w:jc w:val="both"/>
              <w:rPr>
                <w:b/>
              </w:rPr>
            </w:pPr>
            <w:r w:rsidRPr="001762EB">
              <w:rPr>
                <w:b/>
              </w:rPr>
              <w:t>Informace o způsobu kontaktu s vyučujícím</w:t>
            </w:r>
          </w:p>
        </w:tc>
      </w:tr>
      <w:tr w:rsidR="00816CB0" w14:paraId="326EE8E5" w14:textId="77777777" w:rsidTr="000C4A98">
        <w:trPr>
          <w:gridAfter w:val="1"/>
          <w:wAfter w:w="41" w:type="dxa"/>
          <w:trHeight w:val="1124"/>
        </w:trPr>
        <w:tc>
          <w:tcPr>
            <w:tcW w:w="10065" w:type="dxa"/>
            <w:gridSpan w:val="22"/>
          </w:tcPr>
          <w:p w14:paraId="641D8442" w14:textId="5BF80105" w:rsidR="00816CB0" w:rsidRDefault="00816CB0" w:rsidP="00816CB0">
            <w:pPr>
              <w:pStyle w:val="xxmsonormal"/>
              <w:shd w:val="clear" w:color="auto" w:fill="FFFFFF"/>
              <w:spacing w:before="0" w:beforeAutospacing="0" w:after="0" w:afterAutospacing="0"/>
              <w:jc w:val="both"/>
              <w:rPr>
                <w:color w:val="000000"/>
                <w:sz w:val="19"/>
                <w:szCs w:val="19"/>
              </w:rPr>
            </w:pPr>
            <w:r w:rsidRPr="000C4A98">
              <w:rPr>
                <w:color w:val="000000"/>
                <w:sz w:val="19"/>
                <w:szCs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544BF9CD" w14:textId="77777777" w:rsidR="000C4A98" w:rsidRPr="000C4A98" w:rsidRDefault="000C4A98" w:rsidP="00816CB0">
            <w:pPr>
              <w:pStyle w:val="xxmsonormal"/>
              <w:shd w:val="clear" w:color="auto" w:fill="FFFFFF"/>
              <w:spacing w:before="0" w:beforeAutospacing="0" w:after="0" w:afterAutospacing="0"/>
              <w:jc w:val="both"/>
              <w:rPr>
                <w:color w:val="000000"/>
                <w:sz w:val="10"/>
                <w:szCs w:val="10"/>
              </w:rPr>
            </w:pPr>
          </w:p>
          <w:p w14:paraId="3941F55E" w14:textId="6C67F83E" w:rsidR="00816CB0" w:rsidRPr="001762EB" w:rsidRDefault="00816CB0" w:rsidP="000C4A98">
            <w:pPr>
              <w:pStyle w:val="xxmsonormal"/>
              <w:shd w:val="clear" w:color="auto" w:fill="FFFFFF"/>
              <w:spacing w:before="0" w:beforeAutospacing="0" w:after="0" w:afterAutospacing="0"/>
              <w:jc w:val="both"/>
              <w:rPr>
                <w:sz w:val="20"/>
                <w:szCs w:val="20"/>
              </w:rPr>
            </w:pPr>
            <w:r w:rsidRPr="000C4A98">
              <w:rPr>
                <w:color w:val="000000"/>
                <w:sz w:val="19"/>
                <w:szCs w:val="19"/>
              </w:rPr>
              <w:t xml:space="preserve">Možnosti komunikace s vyučujícím: </w:t>
            </w:r>
            <w:hyperlink r:id="rId82" w:history="1">
              <w:r w:rsidRPr="000C4A98">
                <w:rPr>
                  <w:rStyle w:val="Hypertextovodkaz"/>
                  <w:sz w:val="19"/>
                  <w:szCs w:val="19"/>
                </w:rPr>
                <w:t>cermak@utb.cz</w:t>
              </w:r>
            </w:hyperlink>
            <w:r w:rsidRPr="000C4A98">
              <w:rPr>
                <w:color w:val="000000"/>
                <w:sz w:val="19"/>
                <w:szCs w:val="19"/>
              </w:rPr>
              <w:t>, 576 031 345.</w:t>
            </w:r>
          </w:p>
        </w:tc>
      </w:tr>
      <w:tr w:rsidR="00816CB0" w14:paraId="4AFD7CF1" w14:textId="77777777" w:rsidTr="000C4A98">
        <w:trPr>
          <w:gridAfter w:val="1"/>
          <w:wAfter w:w="41" w:type="dxa"/>
        </w:trPr>
        <w:tc>
          <w:tcPr>
            <w:tcW w:w="10065" w:type="dxa"/>
            <w:gridSpan w:val="22"/>
            <w:tcBorders>
              <w:bottom w:val="double" w:sz="4" w:space="0" w:color="auto"/>
            </w:tcBorders>
            <w:shd w:val="clear" w:color="auto" w:fill="BDD6EE"/>
          </w:tcPr>
          <w:p w14:paraId="509DA631" w14:textId="77777777" w:rsidR="00816CB0" w:rsidRDefault="00816CB0" w:rsidP="00816CB0">
            <w:pPr>
              <w:jc w:val="both"/>
              <w:rPr>
                <w:b/>
                <w:sz w:val="28"/>
              </w:rPr>
            </w:pPr>
            <w:r>
              <w:br w:type="page"/>
            </w:r>
            <w:r>
              <w:rPr>
                <w:b/>
                <w:sz w:val="28"/>
              </w:rPr>
              <w:t>B-III – Charakteristika studijního předmětu</w:t>
            </w:r>
          </w:p>
        </w:tc>
      </w:tr>
      <w:tr w:rsidR="00816CB0" w:rsidRPr="00F87F75" w14:paraId="46499294" w14:textId="77777777" w:rsidTr="000C4A98">
        <w:trPr>
          <w:gridAfter w:val="1"/>
          <w:wAfter w:w="41" w:type="dxa"/>
        </w:trPr>
        <w:tc>
          <w:tcPr>
            <w:tcW w:w="3403" w:type="dxa"/>
            <w:gridSpan w:val="3"/>
            <w:tcBorders>
              <w:top w:val="double" w:sz="4" w:space="0" w:color="auto"/>
            </w:tcBorders>
            <w:shd w:val="clear" w:color="auto" w:fill="F7CAAC"/>
          </w:tcPr>
          <w:p w14:paraId="79AF0CE7" w14:textId="77777777" w:rsidR="00816CB0" w:rsidRPr="00183EC4" w:rsidRDefault="00816CB0" w:rsidP="00816CB0">
            <w:pPr>
              <w:jc w:val="both"/>
              <w:rPr>
                <w:b/>
              </w:rPr>
            </w:pPr>
            <w:r w:rsidRPr="00183EC4">
              <w:rPr>
                <w:b/>
              </w:rPr>
              <w:t>Název studijního předmětu</w:t>
            </w:r>
          </w:p>
        </w:tc>
        <w:tc>
          <w:tcPr>
            <w:tcW w:w="6662" w:type="dxa"/>
            <w:gridSpan w:val="19"/>
            <w:tcBorders>
              <w:top w:val="double" w:sz="4" w:space="0" w:color="auto"/>
            </w:tcBorders>
          </w:tcPr>
          <w:p w14:paraId="4B8EF493" w14:textId="77777777" w:rsidR="00816CB0" w:rsidRPr="00183EC4" w:rsidRDefault="00816CB0" w:rsidP="00816CB0">
            <w:pPr>
              <w:jc w:val="both"/>
              <w:rPr>
                <w:b/>
                <w:bCs/>
              </w:rPr>
            </w:pPr>
            <w:bookmarkStart w:id="266" w:name="Teor_procs"/>
            <w:bookmarkEnd w:id="266"/>
            <w:r w:rsidRPr="00183EC4">
              <w:rPr>
                <w:b/>
                <w:bCs/>
                <w:spacing w:val="-2"/>
              </w:rPr>
              <w:t>Teorie procesů</w:t>
            </w:r>
          </w:p>
        </w:tc>
      </w:tr>
      <w:tr w:rsidR="00816CB0" w14:paraId="12845CC1" w14:textId="77777777" w:rsidTr="000C4A98">
        <w:trPr>
          <w:gridAfter w:val="1"/>
          <w:wAfter w:w="41" w:type="dxa"/>
        </w:trPr>
        <w:tc>
          <w:tcPr>
            <w:tcW w:w="3403" w:type="dxa"/>
            <w:gridSpan w:val="3"/>
            <w:shd w:val="clear" w:color="auto" w:fill="F7CAAC"/>
          </w:tcPr>
          <w:p w14:paraId="0F89162E" w14:textId="77777777" w:rsidR="00816CB0" w:rsidRPr="00183EC4" w:rsidRDefault="00816CB0" w:rsidP="00816CB0">
            <w:pPr>
              <w:jc w:val="both"/>
              <w:rPr>
                <w:b/>
                <w:sz w:val="19"/>
                <w:szCs w:val="19"/>
              </w:rPr>
            </w:pPr>
            <w:r w:rsidRPr="00183EC4">
              <w:rPr>
                <w:b/>
                <w:sz w:val="19"/>
                <w:szCs w:val="19"/>
              </w:rPr>
              <w:t>Typ předmětu</w:t>
            </w:r>
          </w:p>
        </w:tc>
        <w:tc>
          <w:tcPr>
            <w:tcW w:w="3089" w:type="dxa"/>
            <w:gridSpan w:val="10"/>
          </w:tcPr>
          <w:p w14:paraId="19249118" w14:textId="6F5C0754" w:rsidR="00816CB0" w:rsidRPr="00183EC4" w:rsidRDefault="00E923B5" w:rsidP="00816CB0">
            <w:pPr>
              <w:jc w:val="both"/>
            </w:pPr>
            <w:ins w:id="267" w:author="Michal Staněk" w:date="2021-03-30T13:46:00Z">
              <w:r w:rsidRPr="00E923B5">
                <w:t>volitelný</w:t>
              </w:r>
            </w:ins>
          </w:p>
        </w:tc>
        <w:tc>
          <w:tcPr>
            <w:tcW w:w="2695" w:type="dxa"/>
            <w:gridSpan w:val="6"/>
            <w:shd w:val="clear" w:color="auto" w:fill="F7CAAC"/>
          </w:tcPr>
          <w:p w14:paraId="2ADF09E8" w14:textId="77777777" w:rsidR="00816CB0" w:rsidRPr="00183EC4" w:rsidRDefault="00816CB0" w:rsidP="00816CB0">
            <w:pPr>
              <w:jc w:val="both"/>
            </w:pPr>
            <w:r w:rsidRPr="00183EC4">
              <w:rPr>
                <w:b/>
              </w:rPr>
              <w:t>doporučený ročník / semestr</w:t>
            </w:r>
          </w:p>
        </w:tc>
        <w:tc>
          <w:tcPr>
            <w:tcW w:w="878" w:type="dxa"/>
            <w:gridSpan w:val="3"/>
          </w:tcPr>
          <w:p w14:paraId="498BC7FF" w14:textId="77777777" w:rsidR="00816CB0" w:rsidRPr="00183EC4" w:rsidRDefault="00816CB0" w:rsidP="00816CB0">
            <w:pPr>
              <w:jc w:val="both"/>
            </w:pPr>
          </w:p>
        </w:tc>
      </w:tr>
      <w:tr w:rsidR="00816CB0" w14:paraId="63DF52A0" w14:textId="77777777" w:rsidTr="000C4A98">
        <w:trPr>
          <w:gridAfter w:val="1"/>
          <w:wAfter w:w="41" w:type="dxa"/>
        </w:trPr>
        <w:tc>
          <w:tcPr>
            <w:tcW w:w="3403" w:type="dxa"/>
            <w:gridSpan w:val="3"/>
            <w:shd w:val="clear" w:color="auto" w:fill="F7CAAC"/>
          </w:tcPr>
          <w:p w14:paraId="7AE706CA" w14:textId="77777777" w:rsidR="00816CB0" w:rsidRPr="00183EC4" w:rsidRDefault="00816CB0" w:rsidP="00816CB0">
            <w:pPr>
              <w:jc w:val="both"/>
              <w:rPr>
                <w:b/>
                <w:sz w:val="19"/>
                <w:szCs w:val="19"/>
              </w:rPr>
            </w:pPr>
            <w:r w:rsidRPr="00183EC4">
              <w:rPr>
                <w:b/>
                <w:sz w:val="19"/>
                <w:szCs w:val="19"/>
              </w:rPr>
              <w:t>Rozsah studijního předmětu</w:t>
            </w:r>
          </w:p>
        </w:tc>
        <w:tc>
          <w:tcPr>
            <w:tcW w:w="1384" w:type="dxa"/>
            <w:gridSpan w:val="5"/>
          </w:tcPr>
          <w:p w14:paraId="0BFC79CF" w14:textId="77777777" w:rsidR="00816CB0" w:rsidRPr="00183EC4" w:rsidRDefault="00816CB0" w:rsidP="00816CB0">
            <w:pPr>
              <w:jc w:val="both"/>
            </w:pPr>
          </w:p>
        </w:tc>
        <w:tc>
          <w:tcPr>
            <w:tcW w:w="889" w:type="dxa"/>
            <w:gridSpan w:val="3"/>
            <w:shd w:val="clear" w:color="auto" w:fill="F7CAAC"/>
          </w:tcPr>
          <w:p w14:paraId="6FD9A894" w14:textId="77777777" w:rsidR="00816CB0" w:rsidRPr="00183EC4" w:rsidRDefault="00816CB0" w:rsidP="00816CB0">
            <w:pPr>
              <w:jc w:val="both"/>
              <w:rPr>
                <w:b/>
              </w:rPr>
            </w:pPr>
            <w:r w:rsidRPr="00183EC4">
              <w:rPr>
                <w:b/>
              </w:rPr>
              <w:t xml:space="preserve">hod. </w:t>
            </w:r>
          </w:p>
        </w:tc>
        <w:tc>
          <w:tcPr>
            <w:tcW w:w="816" w:type="dxa"/>
            <w:gridSpan w:val="2"/>
          </w:tcPr>
          <w:p w14:paraId="0C252051" w14:textId="77777777" w:rsidR="00816CB0" w:rsidRPr="00183EC4" w:rsidRDefault="00816CB0" w:rsidP="00816CB0">
            <w:pPr>
              <w:jc w:val="both"/>
            </w:pPr>
          </w:p>
        </w:tc>
        <w:tc>
          <w:tcPr>
            <w:tcW w:w="2156" w:type="dxa"/>
            <w:gridSpan w:val="4"/>
            <w:shd w:val="clear" w:color="auto" w:fill="F7CAAC"/>
          </w:tcPr>
          <w:p w14:paraId="0755824B" w14:textId="77777777" w:rsidR="00816CB0" w:rsidRPr="00183EC4" w:rsidRDefault="00816CB0" w:rsidP="00816CB0">
            <w:pPr>
              <w:jc w:val="both"/>
              <w:rPr>
                <w:b/>
              </w:rPr>
            </w:pPr>
            <w:r w:rsidRPr="00183EC4">
              <w:rPr>
                <w:b/>
              </w:rPr>
              <w:t>kreditů</w:t>
            </w:r>
          </w:p>
        </w:tc>
        <w:tc>
          <w:tcPr>
            <w:tcW w:w="1417" w:type="dxa"/>
            <w:gridSpan w:val="5"/>
          </w:tcPr>
          <w:p w14:paraId="767439EE" w14:textId="77777777" w:rsidR="00816CB0" w:rsidRPr="00183EC4" w:rsidRDefault="00816CB0" w:rsidP="00816CB0">
            <w:pPr>
              <w:jc w:val="both"/>
            </w:pPr>
          </w:p>
        </w:tc>
      </w:tr>
      <w:tr w:rsidR="00816CB0" w14:paraId="4DCCD087" w14:textId="77777777" w:rsidTr="000C4A98">
        <w:trPr>
          <w:gridAfter w:val="1"/>
          <w:wAfter w:w="41" w:type="dxa"/>
        </w:trPr>
        <w:tc>
          <w:tcPr>
            <w:tcW w:w="3403" w:type="dxa"/>
            <w:gridSpan w:val="3"/>
            <w:shd w:val="clear" w:color="auto" w:fill="F7CAAC"/>
          </w:tcPr>
          <w:p w14:paraId="0971A503" w14:textId="77777777" w:rsidR="00816CB0" w:rsidRPr="00183EC4" w:rsidRDefault="00816CB0" w:rsidP="00816CB0">
            <w:pPr>
              <w:jc w:val="both"/>
              <w:rPr>
                <w:b/>
                <w:sz w:val="19"/>
                <w:szCs w:val="19"/>
              </w:rPr>
            </w:pPr>
            <w:r w:rsidRPr="00183EC4">
              <w:rPr>
                <w:b/>
                <w:sz w:val="19"/>
                <w:szCs w:val="19"/>
              </w:rPr>
              <w:t xml:space="preserve">Prerekvizity, </w:t>
            </w:r>
            <w:proofErr w:type="spellStart"/>
            <w:r w:rsidRPr="00183EC4">
              <w:rPr>
                <w:b/>
                <w:sz w:val="19"/>
                <w:szCs w:val="19"/>
              </w:rPr>
              <w:t>korekvizity</w:t>
            </w:r>
            <w:proofErr w:type="spellEnd"/>
            <w:r w:rsidRPr="00183EC4">
              <w:rPr>
                <w:b/>
                <w:sz w:val="19"/>
                <w:szCs w:val="19"/>
              </w:rPr>
              <w:t>, ekvivalence</w:t>
            </w:r>
          </w:p>
        </w:tc>
        <w:tc>
          <w:tcPr>
            <w:tcW w:w="6662" w:type="dxa"/>
            <w:gridSpan w:val="19"/>
          </w:tcPr>
          <w:p w14:paraId="67D4123E" w14:textId="77777777" w:rsidR="00816CB0" w:rsidRPr="00183EC4" w:rsidRDefault="00816CB0" w:rsidP="00816CB0">
            <w:pPr>
              <w:jc w:val="both"/>
            </w:pPr>
          </w:p>
        </w:tc>
      </w:tr>
      <w:tr w:rsidR="00816CB0" w14:paraId="4A42DA70" w14:textId="77777777" w:rsidTr="000C4A98">
        <w:trPr>
          <w:gridAfter w:val="1"/>
          <w:wAfter w:w="41" w:type="dxa"/>
        </w:trPr>
        <w:tc>
          <w:tcPr>
            <w:tcW w:w="3403" w:type="dxa"/>
            <w:gridSpan w:val="3"/>
            <w:shd w:val="clear" w:color="auto" w:fill="F7CAAC"/>
          </w:tcPr>
          <w:p w14:paraId="4568BC7C" w14:textId="77777777" w:rsidR="00816CB0" w:rsidRPr="00183EC4" w:rsidRDefault="00816CB0" w:rsidP="00816CB0">
            <w:pPr>
              <w:jc w:val="both"/>
              <w:rPr>
                <w:b/>
                <w:sz w:val="19"/>
                <w:szCs w:val="19"/>
              </w:rPr>
            </w:pPr>
            <w:r w:rsidRPr="00183EC4">
              <w:rPr>
                <w:b/>
                <w:sz w:val="19"/>
                <w:szCs w:val="19"/>
              </w:rPr>
              <w:t>Způsob ověření studijních výsledků</w:t>
            </w:r>
          </w:p>
        </w:tc>
        <w:tc>
          <w:tcPr>
            <w:tcW w:w="3089" w:type="dxa"/>
            <w:gridSpan w:val="10"/>
          </w:tcPr>
          <w:p w14:paraId="5E13BB09" w14:textId="77777777" w:rsidR="00816CB0" w:rsidRPr="00183EC4" w:rsidRDefault="00816CB0" w:rsidP="00816CB0">
            <w:pPr>
              <w:jc w:val="both"/>
            </w:pPr>
            <w:r w:rsidRPr="00183EC4">
              <w:t>zkouška</w:t>
            </w:r>
          </w:p>
        </w:tc>
        <w:tc>
          <w:tcPr>
            <w:tcW w:w="2156" w:type="dxa"/>
            <w:gridSpan w:val="4"/>
            <w:shd w:val="clear" w:color="auto" w:fill="F7CAAC"/>
          </w:tcPr>
          <w:p w14:paraId="35FB27E1" w14:textId="77777777" w:rsidR="00816CB0" w:rsidRPr="00183EC4" w:rsidRDefault="00816CB0" w:rsidP="00816CB0">
            <w:pPr>
              <w:jc w:val="both"/>
              <w:rPr>
                <w:b/>
              </w:rPr>
            </w:pPr>
            <w:r w:rsidRPr="00183EC4">
              <w:rPr>
                <w:b/>
              </w:rPr>
              <w:t>Forma výuky</w:t>
            </w:r>
          </w:p>
        </w:tc>
        <w:tc>
          <w:tcPr>
            <w:tcW w:w="1417" w:type="dxa"/>
            <w:gridSpan w:val="5"/>
          </w:tcPr>
          <w:p w14:paraId="7F35B3E2" w14:textId="74144FD9" w:rsidR="00816CB0" w:rsidRPr="00183EC4" w:rsidRDefault="00C25C3E" w:rsidP="00816CB0">
            <w:pPr>
              <w:jc w:val="both"/>
            </w:pPr>
            <w:ins w:id="268" w:author="Michal Staněk" w:date="2021-03-30T14:05:00Z">
              <w:r>
                <w:rPr>
                  <w:sz w:val="18"/>
                  <w:szCs w:val="18"/>
                </w:rPr>
                <w:t>konzultace</w:t>
              </w:r>
            </w:ins>
          </w:p>
        </w:tc>
      </w:tr>
      <w:tr w:rsidR="00816CB0" w14:paraId="323E0C82" w14:textId="77777777" w:rsidTr="000C4A98">
        <w:trPr>
          <w:gridAfter w:val="1"/>
          <w:wAfter w:w="41" w:type="dxa"/>
        </w:trPr>
        <w:tc>
          <w:tcPr>
            <w:tcW w:w="3403" w:type="dxa"/>
            <w:gridSpan w:val="3"/>
            <w:shd w:val="clear" w:color="auto" w:fill="F7CAAC"/>
          </w:tcPr>
          <w:p w14:paraId="01C2E5EA" w14:textId="77777777" w:rsidR="00816CB0" w:rsidRPr="00183EC4" w:rsidRDefault="00816CB0" w:rsidP="00816CB0">
            <w:pPr>
              <w:jc w:val="both"/>
              <w:rPr>
                <w:b/>
                <w:sz w:val="19"/>
                <w:szCs w:val="19"/>
              </w:rPr>
            </w:pPr>
            <w:r w:rsidRPr="00183EC4">
              <w:rPr>
                <w:b/>
                <w:sz w:val="19"/>
                <w:szCs w:val="19"/>
              </w:rPr>
              <w:t>Forma způsobu ověření studijních výsledků a další požadavky na studenta</w:t>
            </w:r>
          </w:p>
        </w:tc>
        <w:tc>
          <w:tcPr>
            <w:tcW w:w="6662" w:type="dxa"/>
            <w:gridSpan w:val="19"/>
            <w:tcBorders>
              <w:bottom w:val="single" w:sz="4" w:space="0" w:color="auto"/>
            </w:tcBorders>
          </w:tcPr>
          <w:p w14:paraId="2CFAF2B6" w14:textId="77777777" w:rsidR="00816CB0" w:rsidRPr="00183EC4" w:rsidRDefault="00816CB0" w:rsidP="00816CB0">
            <w:pPr>
              <w:jc w:val="both"/>
            </w:pPr>
          </w:p>
        </w:tc>
      </w:tr>
      <w:tr w:rsidR="00816CB0" w14:paraId="28AD78B7" w14:textId="77777777" w:rsidTr="000C4A98">
        <w:trPr>
          <w:gridAfter w:val="1"/>
          <w:wAfter w:w="41" w:type="dxa"/>
          <w:trHeight w:val="146"/>
        </w:trPr>
        <w:tc>
          <w:tcPr>
            <w:tcW w:w="3403" w:type="dxa"/>
            <w:gridSpan w:val="3"/>
            <w:tcBorders>
              <w:top w:val="nil"/>
            </w:tcBorders>
            <w:shd w:val="clear" w:color="auto" w:fill="F7CAAC"/>
          </w:tcPr>
          <w:p w14:paraId="1172A049" w14:textId="77777777" w:rsidR="00816CB0" w:rsidRPr="00183EC4" w:rsidRDefault="00816CB0" w:rsidP="00816CB0">
            <w:pPr>
              <w:jc w:val="both"/>
              <w:rPr>
                <w:b/>
                <w:sz w:val="19"/>
                <w:szCs w:val="19"/>
              </w:rPr>
            </w:pPr>
            <w:r w:rsidRPr="00183EC4">
              <w:rPr>
                <w:b/>
                <w:sz w:val="19"/>
                <w:szCs w:val="19"/>
              </w:rPr>
              <w:t>Garant předmětu</w:t>
            </w:r>
          </w:p>
        </w:tc>
        <w:tc>
          <w:tcPr>
            <w:tcW w:w="6662" w:type="dxa"/>
            <w:gridSpan w:val="19"/>
            <w:tcBorders>
              <w:top w:val="single" w:sz="4" w:space="0" w:color="auto"/>
            </w:tcBorders>
          </w:tcPr>
          <w:p w14:paraId="757BC7D0" w14:textId="3EA1CA62" w:rsidR="00816CB0" w:rsidRPr="00183EC4" w:rsidRDefault="00816CB0" w:rsidP="00816CB0">
            <w:r w:rsidRPr="00183EC4">
              <w:rPr>
                <w:spacing w:val="-2"/>
              </w:rPr>
              <w:t>prof. Dr. Ing. Vladimír Pata</w:t>
            </w:r>
          </w:p>
        </w:tc>
      </w:tr>
      <w:tr w:rsidR="00816CB0" w14:paraId="7DEC3C96" w14:textId="77777777" w:rsidTr="000C4A98">
        <w:trPr>
          <w:gridAfter w:val="1"/>
          <w:wAfter w:w="41" w:type="dxa"/>
          <w:trHeight w:val="243"/>
        </w:trPr>
        <w:tc>
          <w:tcPr>
            <w:tcW w:w="3403" w:type="dxa"/>
            <w:gridSpan w:val="3"/>
            <w:tcBorders>
              <w:top w:val="nil"/>
            </w:tcBorders>
            <w:shd w:val="clear" w:color="auto" w:fill="F7CAAC"/>
          </w:tcPr>
          <w:p w14:paraId="21FCCB97" w14:textId="77777777" w:rsidR="00816CB0" w:rsidRPr="00183EC4" w:rsidRDefault="00816CB0" w:rsidP="00816CB0">
            <w:pPr>
              <w:jc w:val="both"/>
              <w:rPr>
                <w:b/>
                <w:sz w:val="19"/>
                <w:szCs w:val="19"/>
              </w:rPr>
            </w:pPr>
            <w:r w:rsidRPr="00183EC4">
              <w:rPr>
                <w:b/>
                <w:sz w:val="19"/>
                <w:szCs w:val="19"/>
              </w:rPr>
              <w:t>Zapojení garanta do výuky předmětu</w:t>
            </w:r>
          </w:p>
        </w:tc>
        <w:tc>
          <w:tcPr>
            <w:tcW w:w="6662" w:type="dxa"/>
            <w:gridSpan w:val="19"/>
            <w:tcBorders>
              <w:top w:val="nil"/>
            </w:tcBorders>
          </w:tcPr>
          <w:p w14:paraId="7A1B21CA" w14:textId="623E2888" w:rsidR="00816CB0" w:rsidRPr="00183EC4" w:rsidRDefault="00816CB0" w:rsidP="00816CB0">
            <w:pPr>
              <w:jc w:val="both"/>
            </w:pPr>
            <w:proofErr w:type="gramStart"/>
            <w:r w:rsidRPr="00183EC4">
              <w:t>100%</w:t>
            </w:r>
            <w:proofErr w:type="gramEnd"/>
          </w:p>
        </w:tc>
      </w:tr>
      <w:tr w:rsidR="00816CB0" w14:paraId="2FE1F225" w14:textId="77777777" w:rsidTr="000C4A98">
        <w:trPr>
          <w:gridAfter w:val="1"/>
          <w:wAfter w:w="41" w:type="dxa"/>
        </w:trPr>
        <w:tc>
          <w:tcPr>
            <w:tcW w:w="3403" w:type="dxa"/>
            <w:gridSpan w:val="3"/>
            <w:shd w:val="clear" w:color="auto" w:fill="F7CAAC"/>
          </w:tcPr>
          <w:p w14:paraId="6ADD5095" w14:textId="77777777" w:rsidR="00816CB0" w:rsidRPr="00183EC4" w:rsidRDefault="00816CB0" w:rsidP="00816CB0">
            <w:pPr>
              <w:jc w:val="both"/>
              <w:rPr>
                <w:b/>
                <w:sz w:val="19"/>
                <w:szCs w:val="19"/>
              </w:rPr>
            </w:pPr>
            <w:r w:rsidRPr="00183EC4">
              <w:rPr>
                <w:b/>
                <w:sz w:val="19"/>
                <w:szCs w:val="19"/>
              </w:rPr>
              <w:t>Vyučující</w:t>
            </w:r>
          </w:p>
        </w:tc>
        <w:tc>
          <w:tcPr>
            <w:tcW w:w="6662" w:type="dxa"/>
            <w:gridSpan w:val="19"/>
            <w:tcBorders>
              <w:bottom w:val="nil"/>
            </w:tcBorders>
          </w:tcPr>
          <w:p w14:paraId="47695B57" w14:textId="77777777" w:rsidR="00816CB0" w:rsidRPr="00183EC4" w:rsidRDefault="00816CB0" w:rsidP="00816CB0">
            <w:pPr>
              <w:jc w:val="both"/>
            </w:pPr>
          </w:p>
        </w:tc>
      </w:tr>
      <w:tr w:rsidR="00816CB0" w14:paraId="222E6AD2" w14:textId="77777777" w:rsidTr="000C4A98">
        <w:trPr>
          <w:gridAfter w:val="1"/>
          <w:wAfter w:w="41" w:type="dxa"/>
          <w:trHeight w:val="174"/>
        </w:trPr>
        <w:tc>
          <w:tcPr>
            <w:tcW w:w="10065" w:type="dxa"/>
            <w:gridSpan w:val="22"/>
            <w:tcBorders>
              <w:top w:val="nil"/>
            </w:tcBorders>
          </w:tcPr>
          <w:p w14:paraId="0A13519B" w14:textId="632101AE" w:rsidR="00816CB0" w:rsidRPr="00183EC4" w:rsidRDefault="00816CB0" w:rsidP="00816CB0">
            <w:pPr>
              <w:spacing w:before="20" w:after="20"/>
            </w:pPr>
            <w:r w:rsidRPr="00183EC4">
              <w:rPr>
                <w:spacing w:val="-2"/>
              </w:rPr>
              <w:lastRenderedPageBreak/>
              <w:t>prof. Dr. Ing. Vladimír Pata</w:t>
            </w:r>
          </w:p>
        </w:tc>
      </w:tr>
      <w:tr w:rsidR="00816CB0" w14:paraId="397814EB" w14:textId="77777777" w:rsidTr="000C4A98">
        <w:trPr>
          <w:gridAfter w:val="1"/>
          <w:wAfter w:w="41" w:type="dxa"/>
        </w:trPr>
        <w:tc>
          <w:tcPr>
            <w:tcW w:w="3403" w:type="dxa"/>
            <w:gridSpan w:val="3"/>
            <w:shd w:val="clear" w:color="auto" w:fill="F7CAAC"/>
          </w:tcPr>
          <w:p w14:paraId="69C4C703" w14:textId="77777777" w:rsidR="00816CB0" w:rsidRPr="00183EC4" w:rsidRDefault="00816CB0" w:rsidP="00816CB0">
            <w:pPr>
              <w:jc w:val="both"/>
              <w:rPr>
                <w:b/>
                <w:sz w:val="19"/>
                <w:szCs w:val="19"/>
              </w:rPr>
            </w:pPr>
            <w:r w:rsidRPr="00183EC4">
              <w:rPr>
                <w:b/>
                <w:sz w:val="19"/>
                <w:szCs w:val="19"/>
              </w:rPr>
              <w:t>Stručná anotace předmětu</w:t>
            </w:r>
          </w:p>
        </w:tc>
        <w:tc>
          <w:tcPr>
            <w:tcW w:w="6662" w:type="dxa"/>
            <w:gridSpan w:val="19"/>
            <w:tcBorders>
              <w:bottom w:val="nil"/>
            </w:tcBorders>
          </w:tcPr>
          <w:p w14:paraId="3D13BE4B" w14:textId="77777777" w:rsidR="00816CB0" w:rsidRPr="00183EC4" w:rsidRDefault="00816CB0" w:rsidP="00816CB0">
            <w:pPr>
              <w:jc w:val="both"/>
            </w:pPr>
          </w:p>
        </w:tc>
      </w:tr>
      <w:tr w:rsidR="00816CB0" w:rsidRPr="001762EB" w14:paraId="1CC7EE90" w14:textId="77777777" w:rsidTr="000C4A98">
        <w:trPr>
          <w:gridAfter w:val="1"/>
          <w:wAfter w:w="41" w:type="dxa"/>
          <w:trHeight w:val="3469"/>
        </w:trPr>
        <w:tc>
          <w:tcPr>
            <w:tcW w:w="10065" w:type="dxa"/>
            <w:gridSpan w:val="22"/>
            <w:tcBorders>
              <w:top w:val="nil"/>
              <w:bottom w:val="single" w:sz="12" w:space="0" w:color="auto"/>
            </w:tcBorders>
          </w:tcPr>
          <w:p w14:paraId="4EC754C3" w14:textId="21BD96F5" w:rsidR="00816CB0" w:rsidRPr="00183EC4" w:rsidRDefault="00816CB0" w:rsidP="00816CB0">
            <w:pPr>
              <w:jc w:val="both"/>
            </w:pPr>
            <w:r w:rsidRPr="00183EC4">
              <w:rPr>
                <w:color w:val="000000"/>
                <w:shd w:val="clear" w:color="auto" w:fill="FFFFFF"/>
              </w:rPr>
              <w:t>Cílem předmětu je studenty seznámit s fyzikálními základy procesu tváření, obrábění a slévání, hodnocením dynamiky technologického procesu, tepelných jevů a procesem opotřebení nástrojů. Zdůrazněny jsou také výkonnostní, kvalitativní a ekonomické charakteristiky a provádí se optimalizace technologického procesu. Pozornost je dále věnována fyzikálně metalurgickým základům slévárenství, energetickým aspektům a teoretickým základům tvářecích procesů a jejich optimalizaci.</w:t>
            </w:r>
          </w:p>
          <w:p w14:paraId="65E2D6ED" w14:textId="77777777" w:rsidR="00816CB0" w:rsidRPr="00183EC4" w:rsidRDefault="00816CB0" w:rsidP="00816CB0">
            <w:pPr>
              <w:jc w:val="both"/>
              <w:rPr>
                <w:sz w:val="14"/>
                <w:szCs w:val="14"/>
              </w:rPr>
            </w:pPr>
          </w:p>
          <w:p w14:paraId="4A5C3470" w14:textId="77777777" w:rsidR="00816CB0" w:rsidRPr="00183EC4" w:rsidRDefault="00816CB0" w:rsidP="00816CB0">
            <w:pPr>
              <w:jc w:val="both"/>
              <w:rPr>
                <w:u w:val="single"/>
              </w:rPr>
            </w:pPr>
            <w:r w:rsidRPr="00183EC4">
              <w:rPr>
                <w:u w:val="single"/>
              </w:rPr>
              <w:t>Základní témata:</w:t>
            </w:r>
          </w:p>
          <w:p w14:paraId="08022D5E" w14:textId="422DB6C2" w:rsidR="00816CB0" w:rsidRPr="00183EC4" w:rsidRDefault="00816CB0" w:rsidP="00816CB0">
            <w:pPr>
              <w:pStyle w:val="Odstavecseseznamem"/>
              <w:numPr>
                <w:ilvl w:val="0"/>
                <w:numId w:val="18"/>
              </w:numPr>
              <w:ind w:left="113" w:hanging="113"/>
              <w:jc w:val="both"/>
              <w:rPr>
                <w:shd w:val="clear" w:color="auto" w:fill="FFFFFF"/>
              </w:rPr>
            </w:pPr>
            <w:r w:rsidRPr="00183EC4">
              <w:rPr>
                <w:shd w:val="clear" w:color="auto" w:fill="FFFFFF"/>
              </w:rPr>
              <w:t xml:space="preserve">Teorie tváření, podstata tvárné deformace. </w:t>
            </w:r>
            <w:proofErr w:type="spellStart"/>
            <w:r w:rsidRPr="00183EC4">
              <w:rPr>
                <w:shd w:val="clear" w:color="auto" w:fill="FFFFFF"/>
              </w:rPr>
              <w:t>Tvařitelnost</w:t>
            </w:r>
            <w:proofErr w:type="spellEnd"/>
            <w:r w:rsidRPr="00183EC4">
              <w:rPr>
                <w:shd w:val="clear" w:color="auto" w:fill="FFFFFF"/>
              </w:rPr>
              <w:t xml:space="preserve"> kovů, slitin a polymerů.</w:t>
            </w:r>
          </w:p>
          <w:p w14:paraId="1427611B" w14:textId="6EC910AF" w:rsidR="00816CB0" w:rsidRPr="00183EC4" w:rsidRDefault="00816CB0" w:rsidP="00816CB0">
            <w:pPr>
              <w:pStyle w:val="Odstavecseseznamem"/>
              <w:numPr>
                <w:ilvl w:val="0"/>
                <w:numId w:val="18"/>
              </w:numPr>
              <w:ind w:left="113" w:hanging="113"/>
              <w:jc w:val="both"/>
              <w:rPr>
                <w:shd w:val="clear" w:color="auto" w:fill="FFFFFF"/>
              </w:rPr>
            </w:pPr>
            <w:r w:rsidRPr="00183EC4">
              <w:rPr>
                <w:shd w:val="clear" w:color="auto" w:fill="FFFFFF"/>
              </w:rPr>
              <w:t>Matematická teorie plasticity.</w:t>
            </w:r>
          </w:p>
          <w:p w14:paraId="3F3C711C" w14:textId="3291EC1B" w:rsidR="00816CB0" w:rsidRPr="00183EC4" w:rsidRDefault="00816CB0" w:rsidP="00816CB0">
            <w:pPr>
              <w:pStyle w:val="Odstavecseseznamem"/>
              <w:numPr>
                <w:ilvl w:val="0"/>
                <w:numId w:val="18"/>
              </w:numPr>
              <w:ind w:left="113" w:hanging="113"/>
              <w:jc w:val="both"/>
              <w:rPr>
                <w:shd w:val="clear" w:color="auto" w:fill="FFFFFF"/>
              </w:rPr>
            </w:pPr>
            <w:r w:rsidRPr="00183EC4">
              <w:rPr>
                <w:shd w:val="clear" w:color="auto" w:fill="FFFFFF"/>
              </w:rPr>
              <w:t>Metody řešení tvářecích procesů.</w:t>
            </w:r>
          </w:p>
          <w:p w14:paraId="4D12A3C9" w14:textId="231B9C41" w:rsidR="00816CB0" w:rsidRPr="00183EC4" w:rsidRDefault="00816CB0" w:rsidP="00816CB0">
            <w:pPr>
              <w:pStyle w:val="Odstavecseseznamem"/>
              <w:numPr>
                <w:ilvl w:val="0"/>
                <w:numId w:val="18"/>
              </w:numPr>
              <w:ind w:left="113" w:hanging="113"/>
              <w:jc w:val="both"/>
              <w:rPr>
                <w:shd w:val="clear" w:color="auto" w:fill="FFFFFF"/>
              </w:rPr>
            </w:pPr>
            <w:r w:rsidRPr="00183EC4">
              <w:rPr>
                <w:shd w:val="clear" w:color="auto" w:fill="FFFFFF"/>
              </w:rPr>
              <w:t>Teorie slévárenství, energetická bilance. Moderní metody ve slévárenské technologii.</w:t>
            </w:r>
          </w:p>
          <w:p w14:paraId="309E2E5F" w14:textId="75463849" w:rsidR="00816CB0" w:rsidRPr="00183EC4" w:rsidRDefault="00816CB0" w:rsidP="00816CB0">
            <w:pPr>
              <w:pStyle w:val="Odstavecseseznamem"/>
              <w:numPr>
                <w:ilvl w:val="0"/>
                <w:numId w:val="18"/>
              </w:numPr>
              <w:ind w:left="113" w:hanging="113"/>
              <w:jc w:val="both"/>
              <w:rPr>
                <w:shd w:val="clear" w:color="auto" w:fill="FFFFFF"/>
              </w:rPr>
            </w:pPr>
            <w:r w:rsidRPr="00183EC4">
              <w:rPr>
                <w:shd w:val="clear" w:color="auto" w:fill="FFFFFF"/>
              </w:rPr>
              <w:t>Teorie a technologie svařování.</w:t>
            </w:r>
          </w:p>
          <w:p w14:paraId="5A534551" w14:textId="21EA3E16" w:rsidR="00816CB0" w:rsidRPr="00183EC4" w:rsidRDefault="00816CB0" w:rsidP="00816CB0">
            <w:pPr>
              <w:pStyle w:val="Odstavecseseznamem"/>
              <w:numPr>
                <w:ilvl w:val="0"/>
                <w:numId w:val="18"/>
              </w:numPr>
              <w:ind w:left="113" w:hanging="113"/>
              <w:jc w:val="both"/>
              <w:rPr>
                <w:shd w:val="clear" w:color="auto" w:fill="FFFFFF"/>
              </w:rPr>
            </w:pPr>
            <w:r w:rsidRPr="00183EC4">
              <w:rPr>
                <w:shd w:val="clear" w:color="auto" w:fill="FFFFFF"/>
              </w:rPr>
              <w:t>Fyzikální základy procesu obrábění. Doprovodné jevy technologických procesů.</w:t>
            </w:r>
          </w:p>
          <w:p w14:paraId="20A4C224" w14:textId="325C8552" w:rsidR="00816CB0" w:rsidRPr="00183EC4" w:rsidRDefault="00816CB0" w:rsidP="00816CB0">
            <w:pPr>
              <w:pStyle w:val="Odstavecseseznamem"/>
              <w:numPr>
                <w:ilvl w:val="0"/>
                <w:numId w:val="18"/>
              </w:numPr>
              <w:ind w:left="113" w:hanging="113"/>
              <w:jc w:val="both"/>
              <w:rPr>
                <w:shd w:val="clear" w:color="auto" w:fill="FFFFFF"/>
              </w:rPr>
            </w:pPr>
            <w:r w:rsidRPr="00183EC4">
              <w:rPr>
                <w:shd w:val="clear" w:color="auto" w:fill="FFFFFF"/>
              </w:rPr>
              <w:t>Dynamika technologických procesů. Tepelné jevy v technologických procesech.</w:t>
            </w:r>
          </w:p>
          <w:p w14:paraId="538004C5" w14:textId="22735E87" w:rsidR="00816CB0" w:rsidRPr="00183EC4" w:rsidRDefault="00816CB0" w:rsidP="00816CB0">
            <w:pPr>
              <w:pStyle w:val="Odstavecseseznamem"/>
              <w:numPr>
                <w:ilvl w:val="0"/>
                <w:numId w:val="18"/>
              </w:numPr>
              <w:ind w:left="113" w:hanging="113"/>
              <w:jc w:val="both"/>
              <w:rPr>
                <w:shd w:val="clear" w:color="auto" w:fill="FFFFFF"/>
              </w:rPr>
            </w:pPr>
            <w:r w:rsidRPr="00183EC4">
              <w:rPr>
                <w:shd w:val="clear" w:color="auto" w:fill="FFFFFF"/>
              </w:rPr>
              <w:t>Fyzikální a chemické zákonitosti opotřebení.</w:t>
            </w:r>
          </w:p>
          <w:p w14:paraId="0D7E2D7A" w14:textId="3EFE1C50" w:rsidR="00816CB0" w:rsidRPr="00183EC4" w:rsidRDefault="00816CB0" w:rsidP="00816CB0">
            <w:pPr>
              <w:pStyle w:val="Odstavecseseznamem"/>
              <w:numPr>
                <w:ilvl w:val="0"/>
                <w:numId w:val="18"/>
              </w:numPr>
              <w:ind w:left="113" w:hanging="113"/>
              <w:jc w:val="both"/>
              <w:rPr>
                <w:shd w:val="clear" w:color="auto" w:fill="FFFFFF"/>
              </w:rPr>
            </w:pPr>
            <w:r w:rsidRPr="00183EC4">
              <w:rPr>
                <w:shd w:val="clear" w:color="auto" w:fill="FFFFFF"/>
              </w:rPr>
              <w:t>Nástrojové materiály, tepelné ovlivnění vlastností.</w:t>
            </w:r>
          </w:p>
          <w:p w14:paraId="3BDBD321" w14:textId="3590F68A" w:rsidR="00816CB0" w:rsidRPr="00183EC4" w:rsidRDefault="00816CB0" w:rsidP="00816CB0">
            <w:pPr>
              <w:pStyle w:val="Odstavecseseznamem"/>
              <w:numPr>
                <w:ilvl w:val="0"/>
                <w:numId w:val="18"/>
              </w:numPr>
              <w:ind w:left="113" w:hanging="113"/>
              <w:jc w:val="both"/>
              <w:rPr>
                <w:shd w:val="clear" w:color="auto" w:fill="FFFFFF"/>
              </w:rPr>
            </w:pPr>
            <w:r w:rsidRPr="00183EC4">
              <w:rPr>
                <w:shd w:val="clear" w:color="auto" w:fill="FFFFFF"/>
              </w:rPr>
              <w:t>Teorie a praxe nekonvenčních, rychlostních a výkonných technologií.</w:t>
            </w:r>
          </w:p>
          <w:p w14:paraId="4E548D92" w14:textId="154EDEEE" w:rsidR="00816CB0" w:rsidRPr="00183EC4" w:rsidRDefault="00816CB0" w:rsidP="00816CB0">
            <w:pPr>
              <w:pStyle w:val="Odstavecseseznamem"/>
              <w:numPr>
                <w:ilvl w:val="0"/>
                <w:numId w:val="18"/>
              </w:numPr>
              <w:ind w:left="113" w:hanging="113"/>
              <w:jc w:val="both"/>
            </w:pPr>
            <w:r w:rsidRPr="00183EC4">
              <w:rPr>
                <w:shd w:val="clear" w:color="auto" w:fill="FFFFFF"/>
              </w:rPr>
              <w:t>Optimalizační metody v technologických procesech.</w:t>
            </w:r>
          </w:p>
        </w:tc>
      </w:tr>
      <w:tr w:rsidR="00816CB0" w:rsidRPr="001762EB" w14:paraId="40E58899" w14:textId="77777777" w:rsidTr="000C4A98">
        <w:trPr>
          <w:gridAfter w:val="1"/>
          <w:wAfter w:w="41" w:type="dxa"/>
          <w:trHeight w:val="265"/>
        </w:trPr>
        <w:tc>
          <w:tcPr>
            <w:tcW w:w="3653" w:type="dxa"/>
            <w:gridSpan w:val="5"/>
            <w:tcBorders>
              <w:top w:val="nil"/>
            </w:tcBorders>
            <w:shd w:val="clear" w:color="auto" w:fill="F7CAAC"/>
          </w:tcPr>
          <w:p w14:paraId="3D17B998" w14:textId="0031ED21" w:rsidR="00816CB0" w:rsidRPr="00183EC4" w:rsidRDefault="00816CB0" w:rsidP="00816CB0">
            <w:pPr>
              <w:jc w:val="both"/>
              <w:rPr>
                <w:sz w:val="19"/>
                <w:szCs w:val="19"/>
              </w:rPr>
            </w:pPr>
            <w:r w:rsidRPr="00183EC4">
              <w:rPr>
                <w:b/>
                <w:sz w:val="19"/>
                <w:szCs w:val="19"/>
              </w:rPr>
              <w:t>Studijní literatura a studijní pomůcky</w:t>
            </w:r>
          </w:p>
        </w:tc>
        <w:tc>
          <w:tcPr>
            <w:tcW w:w="6412" w:type="dxa"/>
            <w:gridSpan w:val="17"/>
            <w:tcBorders>
              <w:top w:val="nil"/>
              <w:bottom w:val="nil"/>
            </w:tcBorders>
          </w:tcPr>
          <w:p w14:paraId="5237C74C" w14:textId="77777777" w:rsidR="00816CB0" w:rsidRPr="00183EC4" w:rsidRDefault="00816CB0" w:rsidP="00816CB0">
            <w:pPr>
              <w:jc w:val="both"/>
            </w:pPr>
          </w:p>
        </w:tc>
      </w:tr>
      <w:tr w:rsidR="00816CB0" w:rsidRPr="001762EB" w14:paraId="7F034BC8" w14:textId="77777777" w:rsidTr="000C4A98">
        <w:trPr>
          <w:gridAfter w:val="1"/>
          <w:wAfter w:w="41" w:type="dxa"/>
          <w:trHeight w:val="1497"/>
        </w:trPr>
        <w:tc>
          <w:tcPr>
            <w:tcW w:w="10065" w:type="dxa"/>
            <w:gridSpan w:val="22"/>
            <w:tcBorders>
              <w:top w:val="nil"/>
            </w:tcBorders>
          </w:tcPr>
          <w:p w14:paraId="40B63531" w14:textId="77777777" w:rsidR="00816CB0" w:rsidRPr="00183EC4" w:rsidRDefault="00816CB0" w:rsidP="00816CB0">
            <w:pPr>
              <w:jc w:val="both"/>
              <w:rPr>
                <w:sz w:val="19"/>
                <w:szCs w:val="19"/>
                <w:u w:val="single"/>
              </w:rPr>
            </w:pPr>
            <w:r w:rsidRPr="00183EC4">
              <w:rPr>
                <w:sz w:val="19"/>
                <w:szCs w:val="19"/>
                <w:u w:val="single"/>
              </w:rPr>
              <w:t>Povinná literatura:</w:t>
            </w:r>
          </w:p>
          <w:p w14:paraId="58236336" w14:textId="63B0270C" w:rsidR="001212E8" w:rsidRPr="00183EC4" w:rsidRDefault="001212E8" w:rsidP="001212E8">
            <w:pPr>
              <w:jc w:val="both"/>
              <w:rPr>
                <w:color w:val="000000" w:themeColor="text1"/>
                <w:sz w:val="19"/>
                <w:szCs w:val="19"/>
                <w:shd w:val="clear" w:color="auto" w:fill="FFFFFF"/>
              </w:rPr>
            </w:pPr>
            <w:r w:rsidRPr="00183EC4">
              <w:rPr>
                <w:color w:val="000000" w:themeColor="text1"/>
                <w:sz w:val="19"/>
                <w:szCs w:val="19"/>
                <w:shd w:val="clear" w:color="auto" w:fill="FFFFFF"/>
              </w:rPr>
              <w:t>SCHMITZ, T.L., SMITH, K.S. </w:t>
            </w:r>
            <w:proofErr w:type="spellStart"/>
            <w:r w:rsidRPr="00183EC4">
              <w:rPr>
                <w:i/>
                <w:iCs/>
                <w:color w:val="000000" w:themeColor="text1"/>
                <w:sz w:val="19"/>
                <w:szCs w:val="19"/>
                <w:shd w:val="clear" w:color="auto" w:fill="FFFFFF"/>
              </w:rPr>
              <w:t>Machining</w:t>
            </w:r>
            <w:proofErr w:type="spellEnd"/>
            <w:r w:rsidRPr="00183EC4">
              <w:rPr>
                <w:i/>
                <w:iCs/>
                <w:color w:val="000000" w:themeColor="text1"/>
                <w:sz w:val="19"/>
                <w:szCs w:val="19"/>
                <w:shd w:val="clear" w:color="auto" w:fill="FFFFFF"/>
              </w:rPr>
              <w:t xml:space="preserve"> Dynamics: </w:t>
            </w:r>
            <w:proofErr w:type="spellStart"/>
            <w:r w:rsidRPr="00183EC4">
              <w:rPr>
                <w:i/>
                <w:iCs/>
                <w:color w:val="000000" w:themeColor="text1"/>
                <w:sz w:val="19"/>
                <w:szCs w:val="19"/>
                <w:shd w:val="clear" w:color="auto" w:fill="FFFFFF"/>
              </w:rPr>
              <w:t>Frequency</w:t>
            </w:r>
            <w:proofErr w:type="spellEnd"/>
            <w:r w:rsidRPr="00183EC4">
              <w:rPr>
                <w:i/>
                <w:iCs/>
                <w:color w:val="000000" w:themeColor="text1"/>
                <w:sz w:val="19"/>
                <w:szCs w:val="19"/>
                <w:shd w:val="clear" w:color="auto" w:fill="FFFFFF"/>
              </w:rPr>
              <w:t xml:space="preserve"> Response to </w:t>
            </w:r>
            <w:proofErr w:type="spellStart"/>
            <w:r w:rsidRPr="00183EC4">
              <w:rPr>
                <w:i/>
                <w:iCs/>
                <w:color w:val="000000" w:themeColor="text1"/>
                <w:sz w:val="19"/>
                <w:szCs w:val="19"/>
                <w:shd w:val="clear" w:color="auto" w:fill="FFFFFF"/>
              </w:rPr>
              <w:t>Improved</w:t>
            </w:r>
            <w:proofErr w:type="spellEnd"/>
            <w:r w:rsidRPr="00183EC4">
              <w:rPr>
                <w:i/>
                <w:iCs/>
                <w:color w:val="000000" w:themeColor="text1"/>
                <w:sz w:val="19"/>
                <w:szCs w:val="19"/>
                <w:shd w:val="clear" w:color="auto" w:fill="FFFFFF"/>
              </w:rPr>
              <w:t xml:space="preserve"> </w:t>
            </w:r>
            <w:proofErr w:type="spellStart"/>
            <w:r w:rsidRPr="00183EC4">
              <w:rPr>
                <w:i/>
                <w:iCs/>
                <w:color w:val="000000" w:themeColor="text1"/>
                <w:sz w:val="19"/>
                <w:szCs w:val="19"/>
                <w:shd w:val="clear" w:color="auto" w:fill="FFFFFF"/>
              </w:rPr>
              <w:t>Productivity</w:t>
            </w:r>
            <w:proofErr w:type="spellEnd"/>
            <w:r w:rsidRPr="00183EC4">
              <w:rPr>
                <w:color w:val="000000" w:themeColor="text1"/>
                <w:sz w:val="19"/>
                <w:szCs w:val="19"/>
                <w:shd w:val="clear" w:color="auto" w:fill="FFFFFF"/>
              </w:rPr>
              <w:t xml:space="preserve">. 2nd Ed. </w:t>
            </w:r>
            <w:proofErr w:type="spellStart"/>
            <w:r w:rsidRPr="00183EC4">
              <w:rPr>
                <w:color w:val="000000" w:themeColor="text1"/>
                <w:sz w:val="19"/>
                <w:szCs w:val="19"/>
                <w:shd w:val="clear" w:color="auto" w:fill="FFFFFF"/>
              </w:rPr>
              <w:t>Cham</w:t>
            </w:r>
            <w:proofErr w:type="spellEnd"/>
            <w:r w:rsidRPr="00183EC4">
              <w:rPr>
                <w:color w:val="000000" w:themeColor="text1"/>
                <w:sz w:val="19"/>
                <w:szCs w:val="19"/>
                <w:shd w:val="clear" w:color="auto" w:fill="FFFFFF"/>
              </w:rPr>
              <w:t xml:space="preserve">: </w:t>
            </w:r>
            <w:proofErr w:type="spellStart"/>
            <w:r w:rsidRPr="00183EC4">
              <w:rPr>
                <w:color w:val="000000" w:themeColor="text1"/>
                <w:sz w:val="19"/>
                <w:szCs w:val="19"/>
                <w:shd w:val="clear" w:color="auto" w:fill="FFFFFF"/>
              </w:rPr>
              <w:t>Springer</w:t>
            </w:r>
            <w:proofErr w:type="spellEnd"/>
            <w:r w:rsidRPr="00183EC4">
              <w:rPr>
                <w:color w:val="000000" w:themeColor="text1"/>
                <w:sz w:val="19"/>
                <w:szCs w:val="19"/>
                <w:shd w:val="clear" w:color="auto" w:fill="FFFFFF"/>
              </w:rPr>
              <w:t>, 2019. ISBN 978-3-319-93706-9.</w:t>
            </w:r>
          </w:p>
          <w:p w14:paraId="60A1E7A1" w14:textId="71DB0D59" w:rsidR="001212E8" w:rsidRPr="00183EC4" w:rsidRDefault="001212E8" w:rsidP="001212E8">
            <w:pPr>
              <w:jc w:val="both"/>
              <w:rPr>
                <w:color w:val="000000" w:themeColor="text1"/>
                <w:sz w:val="19"/>
                <w:szCs w:val="19"/>
                <w:shd w:val="clear" w:color="auto" w:fill="FFFFFF"/>
              </w:rPr>
            </w:pPr>
            <w:r w:rsidRPr="00183EC4">
              <w:rPr>
                <w:color w:val="000000" w:themeColor="text1"/>
                <w:sz w:val="19"/>
                <w:szCs w:val="19"/>
                <w:shd w:val="clear" w:color="auto" w:fill="FFFFFF"/>
              </w:rPr>
              <w:t>FITZPATRICK, M. </w:t>
            </w:r>
            <w:proofErr w:type="spellStart"/>
            <w:r w:rsidRPr="00183EC4">
              <w:rPr>
                <w:i/>
                <w:iCs/>
                <w:color w:val="000000" w:themeColor="text1"/>
                <w:sz w:val="19"/>
                <w:szCs w:val="19"/>
                <w:shd w:val="clear" w:color="auto" w:fill="FFFFFF"/>
              </w:rPr>
              <w:t>Machining</w:t>
            </w:r>
            <w:proofErr w:type="spellEnd"/>
            <w:r w:rsidRPr="00183EC4">
              <w:rPr>
                <w:i/>
                <w:iCs/>
                <w:color w:val="000000" w:themeColor="text1"/>
                <w:sz w:val="19"/>
                <w:szCs w:val="19"/>
                <w:shd w:val="clear" w:color="auto" w:fill="FFFFFF"/>
              </w:rPr>
              <w:t xml:space="preserve"> and CNC Technology</w:t>
            </w:r>
            <w:r w:rsidRPr="00183EC4">
              <w:rPr>
                <w:color w:val="000000" w:themeColor="text1"/>
                <w:sz w:val="19"/>
                <w:szCs w:val="19"/>
                <w:shd w:val="clear" w:color="auto" w:fill="FFFFFF"/>
              </w:rPr>
              <w:t xml:space="preserve">. 3rd Ed. New York: </w:t>
            </w:r>
            <w:proofErr w:type="spellStart"/>
            <w:r w:rsidRPr="00183EC4">
              <w:rPr>
                <w:color w:val="000000" w:themeColor="text1"/>
                <w:sz w:val="19"/>
                <w:szCs w:val="19"/>
                <w:shd w:val="clear" w:color="auto" w:fill="FFFFFF"/>
              </w:rPr>
              <w:t>McGraw-Hill</w:t>
            </w:r>
            <w:proofErr w:type="spellEnd"/>
            <w:r w:rsidRPr="00183EC4">
              <w:rPr>
                <w:color w:val="000000" w:themeColor="text1"/>
                <w:sz w:val="19"/>
                <w:szCs w:val="19"/>
                <w:shd w:val="clear" w:color="auto" w:fill="FFFFFF"/>
              </w:rPr>
              <w:t>, 2014. ISBN 978-1-259-06053-3.</w:t>
            </w:r>
          </w:p>
          <w:p w14:paraId="3E400399" w14:textId="5A773403" w:rsidR="001212E8" w:rsidRPr="00183EC4" w:rsidRDefault="001212E8" w:rsidP="001212E8">
            <w:pPr>
              <w:jc w:val="both"/>
              <w:rPr>
                <w:color w:val="000000" w:themeColor="text1"/>
                <w:sz w:val="19"/>
                <w:szCs w:val="19"/>
                <w:shd w:val="clear" w:color="auto" w:fill="FFFFFF"/>
              </w:rPr>
            </w:pPr>
            <w:r w:rsidRPr="00183EC4">
              <w:rPr>
                <w:color w:val="000000" w:themeColor="text1"/>
                <w:sz w:val="19"/>
                <w:szCs w:val="19"/>
                <w:shd w:val="clear" w:color="auto" w:fill="FFFFFF"/>
              </w:rPr>
              <w:t>WALKER, J.R., DIXON, B. </w:t>
            </w:r>
            <w:proofErr w:type="spellStart"/>
            <w:r w:rsidRPr="00183EC4">
              <w:rPr>
                <w:i/>
                <w:iCs/>
                <w:color w:val="000000" w:themeColor="text1"/>
                <w:sz w:val="19"/>
                <w:szCs w:val="19"/>
                <w:shd w:val="clear" w:color="auto" w:fill="FFFFFF"/>
              </w:rPr>
              <w:t>Machining</w:t>
            </w:r>
            <w:proofErr w:type="spellEnd"/>
            <w:r w:rsidRPr="00183EC4">
              <w:rPr>
                <w:i/>
                <w:iCs/>
                <w:color w:val="000000" w:themeColor="text1"/>
                <w:sz w:val="19"/>
                <w:szCs w:val="19"/>
                <w:shd w:val="clear" w:color="auto" w:fill="FFFFFF"/>
              </w:rPr>
              <w:t xml:space="preserve"> Fundamentals</w:t>
            </w:r>
            <w:r w:rsidRPr="00183EC4">
              <w:rPr>
                <w:color w:val="000000" w:themeColor="text1"/>
                <w:sz w:val="19"/>
                <w:szCs w:val="19"/>
                <w:shd w:val="clear" w:color="auto" w:fill="FFFFFF"/>
              </w:rPr>
              <w:t xml:space="preserve">. 9th Ed. </w:t>
            </w:r>
            <w:proofErr w:type="spellStart"/>
            <w:r w:rsidRPr="00183EC4">
              <w:rPr>
                <w:color w:val="000000" w:themeColor="text1"/>
                <w:sz w:val="19"/>
                <w:szCs w:val="19"/>
                <w:shd w:val="clear" w:color="auto" w:fill="FFFFFF"/>
              </w:rPr>
              <w:t>Tinley</w:t>
            </w:r>
            <w:proofErr w:type="spellEnd"/>
            <w:r w:rsidRPr="00183EC4">
              <w:rPr>
                <w:color w:val="000000" w:themeColor="text1"/>
                <w:sz w:val="19"/>
                <w:szCs w:val="19"/>
                <w:shd w:val="clear" w:color="auto" w:fill="FFFFFF"/>
              </w:rPr>
              <w:t xml:space="preserve"> Park: </w:t>
            </w:r>
            <w:proofErr w:type="spellStart"/>
            <w:r w:rsidRPr="00183EC4">
              <w:rPr>
                <w:color w:val="000000" w:themeColor="text1"/>
                <w:sz w:val="19"/>
                <w:szCs w:val="19"/>
                <w:shd w:val="clear" w:color="auto" w:fill="FFFFFF"/>
              </w:rPr>
              <w:t>Goodheart-Willcox</w:t>
            </w:r>
            <w:proofErr w:type="spellEnd"/>
            <w:r w:rsidRPr="00183EC4">
              <w:rPr>
                <w:color w:val="000000" w:themeColor="text1"/>
                <w:sz w:val="19"/>
                <w:szCs w:val="19"/>
                <w:shd w:val="clear" w:color="auto" w:fill="FFFFFF"/>
              </w:rPr>
              <w:t xml:space="preserve"> </w:t>
            </w:r>
            <w:proofErr w:type="spellStart"/>
            <w:r w:rsidRPr="00183EC4">
              <w:rPr>
                <w:color w:val="000000" w:themeColor="text1"/>
                <w:sz w:val="19"/>
                <w:szCs w:val="19"/>
                <w:shd w:val="clear" w:color="auto" w:fill="FFFFFF"/>
              </w:rPr>
              <w:t>Company</w:t>
            </w:r>
            <w:proofErr w:type="spellEnd"/>
            <w:r w:rsidRPr="00183EC4">
              <w:rPr>
                <w:color w:val="000000" w:themeColor="text1"/>
                <w:sz w:val="19"/>
                <w:szCs w:val="19"/>
                <w:shd w:val="clear" w:color="auto" w:fill="FFFFFF"/>
              </w:rPr>
              <w:t>, 2014. ISBN 978-1-61960-209-0.</w:t>
            </w:r>
          </w:p>
          <w:p w14:paraId="38D6E4F1" w14:textId="6320F4FC" w:rsidR="001212E8" w:rsidRPr="00183EC4" w:rsidRDefault="001212E8" w:rsidP="001212E8">
            <w:pPr>
              <w:jc w:val="both"/>
              <w:rPr>
                <w:color w:val="000000" w:themeColor="text1"/>
                <w:sz w:val="19"/>
                <w:szCs w:val="19"/>
                <w:shd w:val="clear" w:color="auto" w:fill="FFFFFF"/>
              </w:rPr>
            </w:pPr>
            <w:r w:rsidRPr="00183EC4">
              <w:rPr>
                <w:color w:val="000000" w:themeColor="text1"/>
                <w:sz w:val="19"/>
                <w:szCs w:val="19"/>
                <w:shd w:val="clear" w:color="auto" w:fill="FFFFFF"/>
              </w:rPr>
              <w:t>HOFFMAN, P.J., HOPEWELL, E.S., JANES, B. </w:t>
            </w:r>
            <w:proofErr w:type="spellStart"/>
            <w:r w:rsidRPr="00183EC4">
              <w:rPr>
                <w:i/>
                <w:iCs/>
                <w:color w:val="000000" w:themeColor="text1"/>
                <w:sz w:val="19"/>
                <w:szCs w:val="19"/>
                <w:shd w:val="clear" w:color="auto" w:fill="FFFFFF"/>
              </w:rPr>
              <w:t>Precision</w:t>
            </w:r>
            <w:proofErr w:type="spellEnd"/>
            <w:r w:rsidRPr="00183EC4">
              <w:rPr>
                <w:i/>
                <w:iCs/>
                <w:color w:val="000000" w:themeColor="text1"/>
                <w:sz w:val="19"/>
                <w:szCs w:val="19"/>
                <w:shd w:val="clear" w:color="auto" w:fill="FFFFFF"/>
              </w:rPr>
              <w:t xml:space="preserve"> </w:t>
            </w:r>
            <w:proofErr w:type="spellStart"/>
            <w:r w:rsidRPr="00183EC4">
              <w:rPr>
                <w:i/>
                <w:iCs/>
                <w:color w:val="000000" w:themeColor="text1"/>
                <w:sz w:val="19"/>
                <w:szCs w:val="19"/>
                <w:shd w:val="clear" w:color="auto" w:fill="FFFFFF"/>
              </w:rPr>
              <w:t>Machining</w:t>
            </w:r>
            <w:proofErr w:type="spellEnd"/>
            <w:r w:rsidRPr="00183EC4">
              <w:rPr>
                <w:i/>
                <w:iCs/>
                <w:color w:val="000000" w:themeColor="text1"/>
                <w:sz w:val="19"/>
                <w:szCs w:val="19"/>
                <w:shd w:val="clear" w:color="auto" w:fill="FFFFFF"/>
              </w:rPr>
              <w:t xml:space="preserve"> Technology</w:t>
            </w:r>
            <w:r w:rsidRPr="00183EC4">
              <w:rPr>
                <w:color w:val="000000" w:themeColor="text1"/>
                <w:sz w:val="19"/>
                <w:szCs w:val="19"/>
                <w:shd w:val="clear" w:color="auto" w:fill="FFFFFF"/>
              </w:rPr>
              <w:t xml:space="preserve">. 2nd Ed. New York: </w:t>
            </w:r>
            <w:proofErr w:type="spellStart"/>
            <w:r w:rsidRPr="00183EC4">
              <w:rPr>
                <w:color w:val="000000" w:themeColor="text1"/>
                <w:sz w:val="19"/>
                <w:szCs w:val="19"/>
                <w:shd w:val="clear" w:color="auto" w:fill="FFFFFF"/>
              </w:rPr>
              <w:t>Cengage</w:t>
            </w:r>
            <w:proofErr w:type="spellEnd"/>
            <w:r w:rsidRPr="00183EC4">
              <w:rPr>
                <w:color w:val="000000" w:themeColor="text1"/>
                <w:sz w:val="19"/>
                <w:szCs w:val="19"/>
                <w:shd w:val="clear" w:color="auto" w:fill="FFFFFF"/>
              </w:rPr>
              <w:t xml:space="preserve"> Learning, 2015. ISBN 978-1-285-44454-3.</w:t>
            </w:r>
          </w:p>
          <w:p w14:paraId="2140E829" w14:textId="60BA6182" w:rsidR="001212E8" w:rsidRPr="00183EC4" w:rsidRDefault="001212E8" w:rsidP="001212E8">
            <w:pPr>
              <w:jc w:val="both"/>
              <w:rPr>
                <w:color w:val="000000" w:themeColor="text1"/>
                <w:sz w:val="19"/>
                <w:szCs w:val="19"/>
                <w:shd w:val="clear" w:color="auto" w:fill="FFFFFF"/>
              </w:rPr>
            </w:pPr>
            <w:r w:rsidRPr="00183EC4">
              <w:rPr>
                <w:color w:val="000000" w:themeColor="text1"/>
                <w:sz w:val="19"/>
                <w:szCs w:val="19"/>
                <w:shd w:val="clear" w:color="auto" w:fill="FFFFFF"/>
              </w:rPr>
              <w:t>MICHALÍČEK, M. </w:t>
            </w:r>
            <w:r w:rsidRPr="00183EC4">
              <w:rPr>
                <w:i/>
                <w:iCs/>
                <w:color w:val="000000" w:themeColor="text1"/>
                <w:sz w:val="19"/>
                <w:szCs w:val="19"/>
                <w:shd w:val="clear" w:color="auto" w:fill="FFFFFF"/>
              </w:rPr>
              <w:t>Predikce pracovní přesnosti CNC obráběcích strojů</w:t>
            </w:r>
            <w:r w:rsidR="001C6EB9">
              <w:rPr>
                <w:i/>
                <w:iCs/>
                <w:color w:val="000000" w:themeColor="text1"/>
                <w:sz w:val="19"/>
                <w:szCs w:val="19"/>
                <w:shd w:val="clear" w:color="auto" w:fill="FFFFFF"/>
              </w:rPr>
              <w:t xml:space="preserve">. </w:t>
            </w:r>
            <w:r w:rsidRPr="00183EC4">
              <w:rPr>
                <w:color w:val="000000" w:themeColor="text1"/>
                <w:sz w:val="19"/>
                <w:szCs w:val="19"/>
                <w:shd w:val="clear" w:color="auto" w:fill="FFFFFF"/>
              </w:rPr>
              <w:t>Brno: VUT, 2013. ISBN 978-80-214-4819-3.</w:t>
            </w:r>
          </w:p>
          <w:p w14:paraId="0DEA3829" w14:textId="45F45053" w:rsidR="00183EC4" w:rsidRPr="00183EC4" w:rsidRDefault="001212E8" w:rsidP="001212E8">
            <w:pPr>
              <w:jc w:val="both"/>
              <w:rPr>
                <w:sz w:val="19"/>
                <w:szCs w:val="19"/>
              </w:rPr>
            </w:pPr>
            <w:r w:rsidRPr="00183EC4">
              <w:rPr>
                <w:caps/>
                <w:sz w:val="19"/>
                <w:szCs w:val="19"/>
              </w:rPr>
              <w:t xml:space="preserve">Clavier, R. </w:t>
            </w:r>
            <w:proofErr w:type="spellStart"/>
            <w:r w:rsidRPr="00183EC4">
              <w:rPr>
                <w:i/>
                <w:sz w:val="19"/>
                <w:szCs w:val="19"/>
              </w:rPr>
              <w:t>Characterization</w:t>
            </w:r>
            <w:proofErr w:type="spellEnd"/>
            <w:r w:rsidRPr="00183EC4">
              <w:rPr>
                <w:i/>
                <w:sz w:val="19"/>
                <w:szCs w:val="19"/>
              </w:rPr>
              <w:t xml:space="preserve"> and </w:t>
            </w:r>
            <w:proofErr w:type="spellStart"/>
            <w:r w:rsidRPr="00183EC4">
              <w:rPr>
                <w:i/>
                <w:sz w:val="19"/>
                <w:szCs w:val="19"/>
              </w:rPr>
              <w:t>Analysis</w:t>
            </w:r>
            <w:proofErr w:type="spellEnd"/>
            <w:r w:rsidRPr="00183EC4">
              <w:rPr>
                <w:i/>
                <w:sz w:val="19"/>
                <w:szCs w:val="19"/>
              </w:rPr>
              <w:t xml:space="preserve"> </w:t>
            </w:r>
            <w:proofErr w:type="spellStart"/>
            <w:r w:rsidRPr="00183EC4">
              <w:rPr>
                <w:i/>
                <w:sz w:val="19"/>
                <w:szCs w:val="19"/>
              </w:rPr>
              <w:t>of</w:t>
            </w:r>
            <w:proofErr w:type="spellEnd"/>
            <w:r w:rsidRPr="00183EC4">
              <w:rPr>
                <w:i/>
                <w:sz w:val="19"/>
                <w:szCs w:val="19"/>
              </w:rPr>
              <w:t xml:space="preserve"> </w:t>
            </w:r>
            <w:proofErr w:type="spellStart"/>
            <w:r w:rsidRPr="00183EC4">
              <w:rPr>
                <w:i/>
                <w:sz w:val="19"/>
                <w:szCs w:val="19"/>
              </w:rPr>
              <w:t>Polymers</w:t>
            </w:r>
            <w:proofErr w:type="spellEnd"/>
            <w:r w:rsidRPr="00183EC4">
              <w:rPr>
                <w:sz w:val="19"/>
                <w:szCs w:val="19"/>
              </w:rPr>
              <w:t xml:space="preserve">. John </w:t>
            </w:r>
            <w:proofErr w:type="spellStart"/>
            <w:r w:rsidRPr="00183EC4">
              <w:rPr>
                <w:sz w:val="19"/>
                <w:szCs w:val="19"/>
              </w:rPr>
              <w:t>Wiley</w:t>
            </w:r>
            <w:proofErr w:type="spellEnd"/>
            <w:r w:rsidRPr="00183EC4">
              <w:rPr>
                <w:sz w:val="19"/>
                <w:szCs w:val="19"/>
              </w:rPr>
              <w:t xml:space="preserve"> &amp; </w:t>
            </w:r>
            <w:proofErr w:type="spellStart"/>
            <w:r w:rsidRPr="00183EC4">
              <w:rPr>
                <w:sz w:val="19"/>
                <w:szCs w:val="19"/>
              </w:rPr>
              <w:t>Sons</w:t>
            </w:r>
            <w:proofErr w:type="spellEnd"/>
            <w:r w:rsidRPr="00183EC4">
              <w:rPr>
                <w:sz w:val="19"/>
                <w:szCs w:val="19"/>
              </w:rPr>
              <w:t>, 2008. Dostupné z:</w:t>
            </w:r>
            <w:r w:rsidR="00183EC4" w:rsidRPr="00183EC4">
              <w:rPr>
                <w:sz w:val="19"/>
                <w:szCs w:val="19"/>
              </w:rPr>
              <w:t xml:space="preserve"> </w:t>
            </w:r>
            <w:hyperlink r:id="rId83" w:history="1">
              <w:r w:rsidR="00183EC4" w:rsidRPr="00183EC4">
                <w:rPr>
                  <w:rStyle w:val="Hypertextovodkaz"/>
                  <w:sz w:val="19"/>
                  <w:szCs w:val="19"/>
                  <w:shd w:val="clear" w:color="auto" w:fill="FFFFFF"/>
                </w:rPr>
                <w:t>https://app.knovel.com/hotlink/toc/id:kpCAP00001/characterization-analysis/characterization-analysis</w:t>
              </w:r>
            </w:hyperlink>
            <w:r w:rsidR="00183EC4" w:rsidRPr="00183EC4">
              <w:rPr>
                <w:color w:val="323232"/>
                <w:sz w:val="19"/>
                <w:szCs w:val="19"/>
                <w:shd w:val="clear" w:color="auto" w:fill="FFFFFF"/>
              </w:rPr>
              <w:t>.</w:t>
            </w:r>
          </w:p>
          <w:p w14:paraId="7BC7EBD9" w14:textId="13607195" w:rsidR="001212E8" w:rsidRPr="00183EC4" w:rsidRDefault="001212E8" w:rsidP="001212E8">
            <w:pPr>
              <w:pStyle w:val="Nadpis1"/>
              <w:shd w:val="clear" w:color="auto" w:fill="FFFFFF"/>
              <w:spacing w:before="0"/>
              <w:jc w:val="both"/>
              <w:rPr>
                <w:rFonts w:ascii="Arial" w:hAnsi="Arial" w:cs="Arial"/>
                <w:color w:val="323232"/>
                <w:sz w:val="19"/>
                <w:szCs w:val="19"/>
                <w:shd w:val="clear" w:color="auto" w:fill="FFFFFF"/>
              </w:rPr>
            </w:pPr>
            <w:r w:rsidRPr="00183EC4">
              <w:rPr>
                <w:rFonts w:ascii="Times New Roman" w:hAnsi="Times New Roman" w:cs="Times New Roman"/>
                <w:bCs/>
                <w:caps/>
                <w:color w:val="auto"/>
                <w:sz w:val="19"/>
                <w:szCs w:val="19"/>
              </w:rPr>
              <w:t>Schiller, G.F</w:t>
            </w:r>
            <w:r w:rsidRPr="00183EC4">
              <w:rPr>
                <w:rFonts w:ascii="Times New Roman" w:hAnsi="Times New Roman" w:cs="Times New Roman"/>
                <w:bCs/>
                <w:i/>
                <w:color w:val="auto"/>
                <w:sz w:val="19"/>
                <w:szCs w:val="19"/>
              </w:rPr>
              <w:t xml:space="preserve">. </w:t>
            </w:r>
            <w:proofErr w:type="spellStart"/>
            <w:r w:rsidRPr="00183EC4">
              <w:rPr>
                <w:rFonts w:ascii="Times New Roman" w:hAnsi="Times New Roman" w:cs="Times New Roman"/>
                <w:bCs/>
                <w:i/>
                <w:color w:val="auto"/>
                <w:sz w:val="19"/>
                <w:szCs w:val="19"/>
              </w:rPr>
              <w:t>Practical</w:t>
            </w:r>
            <w:proofErr w:type="spellEnd"/>
            <w:r w:rsidRPr="00183EC4">
              <w:rPr>
                <w:rFonts w:ascii="Times New Roman" w:hAnsi="Times New Roman" w:cs="Times New Roman"/>
                <w:bCs/>
                <w:i/>
                <w:color w:val="auto"/>
                <w:sz w:val="19"/>
                <w:szCs w:val="19"/>
              </w:rPr>
              <w:t xml:space="preserve"> </w:t>
            </w:r>
            <w:proofErr w:type="spellStart"/>
            <w:r w:rsidRPr="00183EC4">
              <w:rPr>
                <w:rFonts w:ascii="Times New Roman" w:hAnsi="Times New Roman" w:cs="Times New Roman"/>
                <w:bCs/>
                <w:i/>
                <w:color w:val="auto"/>
                <w:sz w:val="19"/>
                <w:szCs w:val="19"/>
              </w:rPr>
              <w:t>Approach</w:t>
            </w:r>
            <w:proofErr w:type="spellEnd"/>
            <w:r w:rsidRPr="00183EC4">
              <w:rPr>
                <w:rFonts w:ascii="Times New Roman" w:hAnsi="Times New Roman" w:cs="Times New Roman"/>
                <w:bCs/>
                <w:i/>
                <w:color w:val="auto"/>
                <w:sz w:val="19"/>
                <w:szCs w:val="19"/>
              </w:rPr>
              <w:t xml:space="preserve"> to </w:t>
            </w:r>
            <w:proofErr w:type="spellStart"/>
            <w:r w:rsidRPr="00183EC4">
              <w:rPr>
                <w:rFonts w:ascii="Times New Roman" w:hAnsi="Times New Roman" w:cs="Times New Roman"/>
                <w:bCs/>
                <w:i/>
                <w:color w:val="auto"/>
                <w:sz w:val="19"/>
                <w:szCs w:val="19"/>
              </w:rPr>
              <w:t>Scientific</w:t>
            </w:r>
            <w:proofErr w:type="spellEnd"/>
            <w:r w:rsidRPr="00183EC4">
              <w:rPr>
                <w:rFonts w:ascii="Times New Roman" w:hAnsi="Times New Roman" w:cs="Times New Roman"/>
                <w:bCs/>
                <w:i/>
                <w:color w:val="auto"/>
                <w:sz w:val="19"/>
                <w:szCs w:val="19"/>
              </w:rPr>
              <w:t xml:space="preserve"> </w:t>
            </w:r>
            <w:proofErr w:type="spellStart"/>
            <w:r w:rsidRPr="00183EC4">
              <w:rPr>
                <w:rFonts w:ascii="Times New Roman" w:hAnsi="Times New Roman" w:cs="Times New Roman"/>
                <w:bCs/>
                <w:i/>
                <w:color w:val="auto"/>
                <w:sz w:val="19"/>
                <w:szCs w:val="19"/>
              </w:rPr>
              <w:t>Molding</w:t>
            </w:r>
            <w:proofErr w:type="spellEnd"/>
            <w:r w:rsidR="001C6EB9">
              <w:rPr>
                <w:rFonts w:ascii="Times New Roman" w:hAnsi="Times New Roman" w:cs="Times New Roman"/>
                <w:bCs/>
                <w:i/>
                <w:color w:val="auto"/>
                <w:sz w:val="19"/>
                <w:szCs w:val="19"/>
              </w:rPr>
              <w:t xml:space="preserve">. </w:t>
            </w:r>
            <w:proofErr w:type="spellStart"/>
            <w:r w:rsidRPr="00183EC4">
              <w:rPr>
                <w:rFonts w:ascii="Times New Roman" w:hAnsi="Times New Roman" w:cs="Times New Roman"/>
                <w:bCs/>
                <w:color w:val="auto"/>
                <w:sz w:val="19"/>
                <w:szCs w:val="19"/>
              </w:rPr>
              <w:t>Hanser</w:t>
            </w:r>
            <w:proofErr w:type="spellEnd"/>
            <w:r w:rsidRPr="00183EC4">
              <w:rPr>
                <w:rFonts w:ascii="Times New Roman" w:hAnsi="Times New Roman" w:cs="Times New Roman"/>
                <w:bCs/>
                <w:color w:val="auto"/>
                <w:sz w:val="19"/>
                <w:szCs w:val="19"/>
              </w:rPr>
              <w:t xml:space="preserve"> </w:t>
            </w:r>
            <w:proofErr w:type="spellStart"/>
            <w:r w:rsidRPr="00183EC4">
              <w:rPr>
                <w:rFonts w:ascii="Times New Roman" w:hAnsi="Times New Roman" w:cs="Times New Roman"/>
                <w:bCs/>
                <w:color w:val="auto"/>
                <w:sz w:val="19"/>
                <w:szCs w:val="19"/>
              </w:rPr>
              <w:t>Publishers</w:t>
            </w:r>
            <w:proofErr w:type="spellEnd"/>
            <w:r w:rsidRPr="00183EC4">
              <w:rPr>
                <w:rFonts w:ascii="Times New Roman" w:hAnsi="Times New Roman" w:cs="Times New Roman"/>
                <w:bCs/>
                <w:color w:val="auto"/>
                <w:sz w:val="19"/>
                <w:szCs w:val="19"/>
              </w:rPr>
              <w:t>, 2018. Dostupné z:</w:t>
            </w:r>
            <w:r w:rsidR="00183EC4" w:rsidRPr="00183EC4">
              <w:rPr>
                <w:rFonts w:ascii="Times New Roman" w:hAnsi="Times New Roman" w:cs="Times New Roman"/>
                <w:bCs/>
                <w:color w:val="auto"/>
                <w:sz w:val="19"/>
                <w:szCs w:val="19"/>
              </w:rPr>
              <w:t xml:space="preserve"> </w:t>
            </w:r>
            <w:hyperlink r:id="rId84" w:history="1">
              <w:r w:rsidR="00183EC4" w:rsidRPr="00183EC4">
                <w:rPr>
                  <w:rStyle w:val="Hypertextovodkaz"/>
                  <w:rFonts w:ascii="Times New Roman" w:hAnsi="Times New Roman" w:cs="Times New Roman"/>
                  <w:sz w:val="19"/>
                  <w:szCs w:val="19"/>
                  <w:shd w:val="clear" w:color="auto" w:fill="FFFFFF"/>
                </w:rPr>
                <w:t>https://app.knovel.com/hotlink/toc/id:kpPASM0012/practical-approach-scientific/practical-approach-scientific</w:t>
              </w:r>
            </w:hyperlink>
            <w:r w:rsidR="00183EC4" w:rsidRPr="00183EC4">
              <w:rPr>
                <w:rFonts w:ascii="Times New Roman" w:hAnsi="Times New Roman" w:cs="Times New Roman"/>
                <w:color w:val="323232"/>
                <w:sz w:val="19"/>
                <w:szCs w:val="19"/>
                <w:shd w:val="clear" w:color="auto" w:fill="FFFFFF"/>
              </w:rPr>
              <w:t>.</w:t>
            </w:r>
          </w:p>
          <w:p w14:paraId="3720C9D5" w14:textId="77777777" w:rsidR="00816CB0" w:rsidRPr="00183EC4" w:rsidRDefault="00816CB0" w:rsidP="00816CB0">
            <w:pPr>
              <w:shd w:val="clear" w:color="auto" w:fill="FFFFFF"/>
              <w:jc w:val="both"/>
              <w:rPr>
                <w:color w:val="000000"/>
                <w:sz w:val="18"/>
                <w:szCs w:val="18"/>
              </w:rPr>
            </w:pPr>
          </w:p>
          <w:p w14:paraId="12C0A853" w14:textId="059F51F2" w:rsidR="00816CB0" w:rsidRPr="00183EC4" w:rsidRDefault="00816CB0" w:rsidP="00816CB0">
            <w:pPr>
              <w:jc w:val="both"/>
              <w:rPr>
                <w:sz w:val="19"/>
                <w:szCs w:val="19"/>
                <w:u w:val="single"/>
              </w:rPr>
            </w:pPr>
            <w:r w:rsidRPr="00183EC4">
              <w:rPr>
                <w:sz w:val="19"/>
                <w:szCs w:val="19"/>
                <w:u w:val="single"/>
              </w:rPr>
              <w:t>Doporučená literatura:</w:t>
            </w:r>
          </w:p>
          <w:p w14:paraId="41C736D9" w14:textId="34C6C5CA" w:rsidR="001212E8" w:rsidRPr="00183EC4" w:rsidRDefault="001212E8" w:rsidP="001212E8">
            <w:pPr>
              <w:shd w:val="clear" w:color="auto" w:fill="FFFFFF"/>
              <w:jc w:val="both"/>
              <w:rPr>
                <w:rFonts w:ascii="Open Sans" w:hAnsi="Open Sans"/>
                <w:color w:val="000000" w:themeColor="text1"/>
                <w:sz w:val="19"/>
                <w:szCs w:val="19"/>
                <w:shd w:val="clear" w:color="auto" w:fill="FFFFFF"/>
              </w:rPr>
            </w:pPr>
            <w:r w:rsidRPr="00183EC4">
              <w:rPr>
                <w:rFonts w:ascii="Open Sans" w:hAnsi="Open Sans"/>
                <w:color w:val="000000" w:themeColor="text1"/>
                <w:sz w:val="19"/>
                <w:szCs w:val="19"/>
                <w:shd w:val="clear" w:color="auto" w:fill="FFFFFF"/>
              </w:rPr>
              <w:t>EL-HOFY, H. </w:t>
            </w:r>
            <w:r w:rsidRPr="00183EC4">
              <w:rPr>
                <w:rFonts w:ascii="Open Sans" w:hAnsi="Open Sans"/>
                <w:i/>
                <w:iCs/>
                <w:color w:val="000000" w:themeColor="text1"/>
                <w:sz w:val="19"/>
                <w:szCs w:val="19"/>
                <w:shd w:val="clear" w:color="auto" w:fill="FFFFFF"/>
              </w:rPr>
              <w:t xml:space="preserve">Fundamentals </w:t>
            </w:r>
            <w:proofErr w:type="spellStart"/>
            <w:r w:rsidRPr="00183EC4">
              <w:rPr>
                <w:rFonts w:ascii="Open Sans" w:hAnsi="Open Sans"/>
                <w:i/>
                <w:iCs/>
                <w:color w:val="000000" w:themeColor="text1"/>
                <w:sz w:val="19"/>
                <w:szCs w:val="19"/>
                <w:shd w:val="clear" w:color="auto" w:fill="FFFFFF"/>
              </w:rPr>
              <w:t>of</w:t>
            </w:r>
            <w:proofErr w:type="spellEnd"/>
            <w:r w:rsidRPr="00183EC4">
              <w:rPr>
                <w:rFonts w:ascii="Open Sans" w:hAnsi="Open Sans"/>
                <w:i/>
                <w:iCs/>
                <w:color w:val="000000" w:themeColor="text1"/>
                <w:sz w:val="19"/>
                <w:szCs w:val="19"/>
                <w:shd w:val="clear" w:color="auto" w:fill="FFFFFF"/>
              </w:rPr>
              <w:t xml:space="preserve"> </w:t>
            </w:r>
            <w:proofErr w:type="spellStart"/>
            <w:r w:rsidRPr="00183EC4">
              <w:rPr>
                <w:rFonts w:ascii="Open Sans" w:hAnsi="Open Sans"/>
                <w:i/>
                <w:iCs/>
                <w:color w:val="000000" w:themeColor="text1"/>
                <w:sz w:val="19"/>
                <w:szCs w:val="19"/>
                <w:shd w:val="clear" w:color="auto" w:fill="FFFFFF"/>
              </w:rPr>
              <w:t>Machining</w:t>
            </w:r>
            <w:proofErr w:type="spellEnd"/>
            <w:r w:rsidRPr="00183EC4">
              <w:rPr>
                <w:rFonts w:ascii="Open Sans" w:hAnsi="Open Sans"/>
                <w:i/>
                <w:iCs/>
                <w:color w:val="000000" w:themeColor="text1"/>
                <w:sz w:val="19"/>
                <w:szCs w:val="19"/>
                <w:shd w:val="clear" w:color="auto" w:fill="FFFFFF"/>
              </w:rPr>
              <w:t xml:space="preserve"> </w:t>
            </w:r>
            <w:proofErr w:type="spellStart"/>
            <w:r w:rsidRPr="00183EC4">
              <w:rPr>
                <w:rFonts w:ascii="Open Sans" w:hAnsi="Open Sans"/>
                <w:i/>
                <w:iCs/>
                <w:color w:val="000000" w:themeColor="text1"/>
                <w:sz w:val="19"/>
                <w:szCs w:val="19"/>
                <w:shd w:val="clear" w:color="auto" w:fill="FFFFFF"/>
              </w:rPr>
              <w:t>Processes</w:t>
            </w:r>
            <w:proofErr w:type="spellEnd"/>
            <w:r w:rsidRPr="00183EC4">
              <w:rPr>
                <w:rFonts w:ascii="Open Sans" w:hAnsi="Open Sans"/>
                <w:i/>
                <w:iCs/>
                <w:color w:val="000000" w:themeColor="text1"/>
                <w:sz w:val="19"/>
                <w:szCs w:val="19"/>
                <w:shd w:val="clear" w:color="auto" w:fill="FFFFFF"/>
              </w:rPr>
              <w:t xml:space="preserve">: </w:t>
            </w:r>
            <w:proofErr w:type="spellStart"/>
            <w:r w:rsidRPr="00183EC4">
              <w:rPr>
                <w:rFonts w:ascii="Open Sans" w:hAnsi="Open Sans"/>
                <w:i/>
                <w:iCs/>
                <w:color w:val="000000" w:themeColor="text1"/>
                <w:sz w:val="19"/>
                <w:szCs w:val="19"/>
                <w:shd w:val="clear" w:color="auto" w:fill="FFFFFF"/>
              </w:rPr>
              <w:t>Conventional</w:t>
            </w:r>
            <w:proofErr w:type="spellEnd"/>
            <w:r w:rsidRPr="00183EC4">
              <w:rPr>
                <w:rFonts w:ascii="Open Sans" w:hAnsi="Open Sans"/>
                <w:i/>
                <w:iCs/>
                <w:color w:val="000000" w:themeColor="text1"/>
                <w:sz w:val="19"/>
                <w:szCs w:val="19"/>
                <w:shd w:val="clear" w:color="auto" w:fill="FFFFFF"/>
              </w:rPr>
              <w:t xml:space="preserve"> and </w:t>
            </w:r>
            <w:proofErr w:type="spellStart"/>
            <w:r w:rsidRPr="00183EC4">
              <w:rPr>
                <w:rFonts w:ascii="Open Sans" w:hAnsi="Open Sans"/>
                <w:i/>
                <w:iCs/>
                <w:color w:val="000000" w:themeColor="text1"/>
                <w:sz w:val="19"/>
                <w:szCs w:val="19"/>
                <w:shd w:val="clear" w:color="auto" w:fill="FFFFFF"/>
              </w:rPr>
              <w:t>Nonconventional</w:t>
            </w:r>
            <w:proofErr w:type="spellEnd"/>
            <w:r w:rsidRPr="00183EC4">
              <w:rPr>
                <w:rFonts w:ascii="Open Sans" w:hAnsi="Open Sans"/>
                <w:i/>
                <w:iCs/>
                <w:color w:val="000000" w:themeColor="text1"/>
                <w:sz w:val="19"/>
                <w:szCs w:val="19"/>
                <w:shd w:val="clear" w:color="auto" w:fill="FFFFFF"/>
              </w:rPr>
              <w:t xml:space="preserve"> </w:t>
            </w:r>
            <w:proofErr w:type="spellStart"/>
            <w:r w:rsidRPr="00183EC4">
              <w:rPr>
                <w:rFonts w:ascii="Open Sans" w:hAnsi="Open Sans"/>
                <w:i/>
                <w:iCs/>
                <w:color w:val="000000" w:themeColor="text1"/>
                <w:sz w:val="19"/>
                <w:szCs w:val="19"/>
                <w:shd w:val="clear" w:color="auto" w:fill="FFFFFF"/>
              </w:rPr>
              <w:t>Processes</w:t>
            </w:r>
            <w:proofErr w:type="spellEnd"/>
            <w:r w:rsidRPr="00183EC4">
              <w:rPr>
                <w:rFonts w:ascii="Open Sans" w:hAnsi="Open Sans"/>
                <w:color w:val="000000" w:themeColor="text1"/>
                <w:sz w:val="19"/>
                <w:szCs w:val="19"/>
                <w:shd w:val="clear" w:color="auto" w:fill="FFFFFF"/>
              </w:rPr>
              <w:t xml:space="preserve">. 2nd Ed. </w:t>
            </w:r>
            <w:proofErr w:type="spellStart"/>
            <w:r w:rsidRPr="00183EC4">
              <w:rPr>
                <w:rFonts w:ascii="Open Sans" w:hAnsi="Open Sans"/>
                <w:color w:val="000000" w:themeColor="text1"/>
                <w:sz w:val="19"/>
                <w:szCs w:val="19"/>
                <w:shd w:val="clear" w:color="auto" w:fill="FFFFFF"/>
              </w:rPr>
              <w:t>Boca</w:t>
            </w:r>
            <w:proofErr w:type="spellEnd"/>
            <w:r w:rsidRPr="00183EC4">
              <w:rPr>
                <w:rFonts w:ascii="Open Sans" w:hAnsi="Open Sans"/>
                <w:color w:val="000000" w:themeColor="text1"/>
                <w:sz w:val="19"/>
                <w:szCs w:val="19"/>
                <w:shd w:val="clear" w:color="auto" w:fill="FFFFFF"/>
              </w:rPr>
              <w:t xml:space="preserve"> </w:t>
            </w:r>
            <w:proofErr w:type="spellStart"/>
            <w:r w:rsidRPr="00183EC4">
              <w:rPr>
                <w:rFonts w:ascii="Open Sans" w:hAnsi="Open Sans"/>
                <w:color w:val="000000" w:themeColor="text1"/>
                <w:sz w:val="19"/>
                <w:szCs w:val="19"/>
                <w:shd w:val="clear" w:color="auto" w:fill="FFFFFF"/>
              </w:rPr>
              <w:t>Raton</w:t>
            </w:r>
            <w:proofErr w:type="spellEnd"/>
            <w:r w:rsidRPr="00183EC4">
              <w:rPr>
                <w:rFonts w:ascii="Open Sans" w:hAnsi="Open Sans"/>
                <w:color w:val="000000" w:themeColor="text1"/>
                <w:sz w:val="19"/>
                <w:szCs w:val="19"/>
                <w:shd w:val="clear" w:color="auto" w:fill="FFFFFF"/>
              </w:rPr>
              <w:t xml:space="preserve">: CRC </w:t>
            </w:r>
            <w:proofErr w:type="spellStart"/>
            <w:r w:rsidRPr="00183EC4">
              <w:rPr>
                <w:rFonts w:ascii="Open Sans" w:hAnsi="Open Sans"/>
                <w:color w:val="000000" w:themeColor="text1"/>
                <w:sz w:val="19"/>
                <w:szCs w:val="19"/>
                <w:shd w:val="clear" w:color="auto" w:fill="FFFFFF"/>
              </w:rPr>
              <w:t>Press</w:t>
            </w:r>
            <w:proofErr w:type="spellEnd"/>
            <w:r w:rsidRPr="00183EC4">
              <w:rPr>
                <w:rFonts w:ascii="Open Sans" w:hAnsi="Open Sans"/>
                <w:color w:val="000000" w:themeColor="text1"/>
                <w:sz w:val="19"/>
                <w:szCs w:val="19"/>
                <w:shd w:val="clear" w:color="auto" w:fill="FFFFFF"/>
              </w:rPr>
              <w:t>, 2014. ISBN 978-1-4665-7702-2.</w:t>
            </w:r>
          </w:p>
          <w:p w14:paraId="0723D731" w14:textId="77777777" w:rsidR="00FE18B3" w:rsidRPr="00183EC4" w:rsidRDefault="00FE18B3" w:rsidP="00FE18B3">
            <w:pPr>
              <w:jc w:val="both"/>
              <w:rPr>
                <w:color w:val="000000" w:themeColor="text1"/>
                <w:sz w:val="19"/>
                <w:szCs w:val="19"/>
                <w:shd w:val="clear" w:color="auto" w:fill="FFFFFF"/>
              </w:rPr>
            </w:pPr>
            <w:r w:rsidRPr="00183EC4">
              <w:rPr>
                <w:color w:val="000000" w:themeColor="text1"/>
                <w:sz w:val="19"/>
                <w:szCs w:val="19"/>
                <w:shd w:val="clear" w:color="auto" w:fill="FFFFFF"/>
              </w:rPr>
              <w:t>DAVIM, J.P. (Ed.) </w:t>
            </w:r>
            <w:proofErr w:type="spellStart"/>
            <w:r w:rsidRPr="00183EC4">
              <w:rPr>
                <w:i/>
                <w:iCs/>
                <w:color w:val="000000" w:themeColor="text1"/>
                <w:sz w:val="19"/>
                <w:szCs w:val="19"/>
                <w:shd w:val="clear" w:color="auto" w:fill="FFFFFF"/>
              </w:rPr>
              <w:t>Modern</w:t>
            </w:r>
            <w:proofErr w:type="spellEnd"/>
            <w:r w:rsidRPr="00183EC4">
              <w:rPr>
                <w:i/>
                <w:iCs/>
                <w:color w:val="000000" w:themeColor="text1"/>
                <w:sz w:val="19"/>
                <w:szCs w:val="19"/>
                <w:shd w:val="clear" w:color="auto" w:fill="FFFFFF"/>
              </w:rPr>
              <w:t xml:space="preserve"> </w:t>
            </w:r>
            <w:proofErr w:type="spellStart"/>
            <w:r w:rsidRPr="00183EC4">
              <w:rPr>
                <w:i/>
                <w:iCs/>
                <w:color w:val="000000" w:themeColor="text1"/>
                <w:sz w:val="19"/>
                <w:szCs w:val="19"/>
                <w:shd w:val="clear" w:color="auto" w:fill="FFFFFF"/>
              </w:rPr>
              <w:t>Machining</w:t>
            </w:r>
            <w:proofErr w:type="spellEnd"/>
            <w:r w:rsidRPr="00183EC4">
              <w:rPr>
                <w:i/>
                <w:iCs/>
                <w:color w:val="000000" w:themeColor="text1"/>
                <w:sz w:val="19"/>
                <w:szCs w:val="19"/>
                <w:shd w:val="clear" w:color="auto" w:fill="FFFFFF"/>
              </w:rPr>
              <w:t xml:space="preserve"> Technology: A </w:t>
            </w:r>
            <w:proofErr w:type="spellStart"/>
            <w:r w:rsidRPr="00183EC4">
              <w:rPr>
                <w:i/>
                <w:iCs/>
                <w:color w:val="000000" w:themeColor="text1"/>
                <w:sz w:val="19"/>
                <w:szCs w:val="19"/>
                <w:shd w:val="clear" w:color="auto" w:fill="FFFFFF"/>
              </w:rPr>
              <w:t>Practical</w:t>
            </w:r>
            <w:proofErr w:type="spellEnd"/>
            <w:r w:rsidRPr="00183EC4">
              <w:rPr>
                <w:i/>
                <w:iCs/>
                <w:color w:val="000000" w:themeColor="text1"/>
                <w:sz w:val="19"/>
                <w:szCs w:val="19"/>
                <w:shd w:val="clear" w:color="auto" w:fill="FFFFFF"/>
              </w:rPr>
              <w:t xml:space="preserve"> </w:t>
            </w:r>
            <w:proofErr w:type="spellStart"/>
            <w:r w:rsidRPr="00183EC4">
              <w:rPr>
                <w:i/>
                <w:iCs/>
                <w:color w:val="000000" w:themeColor="text1"/>
                <w:sz w:val="19"/>
                <w:szCs w:val="19"/>
                <w:shd w:val="clear" w:color="auto" w:fill="FFFFFF"/>
              </w:rPr>
              <w:t>Guide</w:t>
            </w:r>
            <w:proofErr w:type="spellEnd"/>
            <w:r w:rsidRPr="00183EC4">
              <w:rPr>
                <w:color w:val="000000" w:themeColor="text1"/>
                <w:sz w:val="19"/>
                <w:szCs w:val="19"/>
                <w:shd w:val="clear" w:color="auto" w:fill="FFFFFF"/>
              </w:rPr>
              <w:t xml:space="preserve">. Cambridge: </w:t>
            </w:r>
            <w:proofErr w:type="spellStart"/>
            <w:r w:rsidRPr="00183EC4">
              <w:rPr>
                <w:color w:val="000000" w:themeColor="text1"/>
                <w:sz w:val="19"/>
                <w:szCs w:val="19"/>
                <w:shd w:val="clear" w:color="auto" w:fill="FFFFFF"/>
              </w:rPr>
              <w:t>Woodhead</w:t>
            </w:r>
            <w:proofErr w:type="spellEnd"/>
            <w:r w:rsidRPr="00183EC4">
              <w:rPr>
                <w:color w:val="000000" w:themeColor="text1"/>
                <w:sz w:val="19"/>
                <w:szCs w:val="19"/>
                <w:shd w:val="clear" w:color="auto" w:fill="FFFFFF"/>
              </w:rPr>
              <w:t xml:space="preserve"> </w:t>
            </w:r>
            <w:proofErr w:type="spellStart"/>
            <w:r w:rsidRPr="00183EC4">
              <w:rPr>
                <w:color w:val="000000" w:themeColor="text1"/>
                <w:sz w:val="19"/>
                <w:szCs w:val="19"/>
                <w:shd w:val="clear" w:color="auto" w:fill="FFFFFF"/>
              </w:rPr>
              <w:t>Publishing</w:t>
            </w:r>
            <w:proofErr w:type="spellEnd"/>
            <w:r w:rsidRPr="00183EC4">
              <w:rPr>
                <w:color w:val="000000" w:themeColor="text1"/>
                <w:sz w:val="19"/>
                <w:szCs w:val="19"/>
                <w:shd w:val="clear" w:color="auto" w:fill="FFFFFF"/>
              </w:rPr>
              <w:t xml:space="preserve">, 2011. </w:t>
            </w:r>
            <w:proofErr w:type="spellStart"/>
            <w:r w:rsidRPr="00183EC4">
              <w:rPr>
                <w:color w:val="000000" w:themeColor="text1"/>
                <w:sz w:val="19"/>
                <w:szCs w:val="19"/>
                <w:shd w:val="clear" w:color="auto" w:fill="FFFFFF"/>
              </w:rPr>
              <w:t>Woodhead</w:t>
            </w:r>
            <w:proofErr w:type="spellEnd"/>
            <w:r w:rsidRPr="00183EC4">
              <w:rPr>
                <w:color w:val="000000" w:themeColor="text1"/>
                <w:sz w:val="19"/>
                <w:szCs w:val="19"/>
                <w:shd w:val="clear" w:color="auto" w:fill="FFFFFF"/>
              </w:rPr>
              <w:t xml:space="preserve"> </w:t>
            </w:r>
            <w:proofErr w:type="spellStart"/>
            <w:r w:rsidRPr="00183EC4">
              <w:rPr>
                <w:color w:val="000000" w:themeColor="text1"/>
                <w:sz w:val="19"/>
                <w:szCs w:val="19"/>
                <w:shd w:val="clear" w:color="auto" w:fill="FFFFFF"/>
              </w:rPr>
              <w:t>Publishing</w:t>
            </w:r>
            <w:proofErr w:type="spellEnd"/>
            <w:r w:rsidRPr="00183EC4">
              <w:rPr>
                <w:color w:val="000000" w:themeColor="text1"/>
                <w:sz w:val="19"/>
                <w:szCs w:val="19"/>
                <w:shd w:val="clear" w:color="auto" w:fill="FFFFFF"/>
              </w:rPr>
              <w:t xml:space="preserve"> in </w:t>
            </w:r>
            <w:proofErr w:type="spellStart"/>
            <w:r w:rsidRPr="00183EC4">
              <w:rPr>
                <w:color w:val="000000" w:themeColor="text1"/>
                <w:sz w:val="19"/>
                <w:szCs w:val="19"/>
                <w:shd w:val="clear" w:color="auto" w:fill="FFFFFF"/>
              </w:rPr>
              <w:t>Mechanical</w:t>
            </w:r>
            <w:proofErr w:type="spellEnd"/>
            <w:r w:rsidRPr="00183EC4">
              <w:rPr>
                <w:color w:val="000000" w:themeColor="text1"/>
                <w:sz w:val="19"/>
                <w:szCs w:val="19"/>
                <w:shd w:val="clear" w:color="auto" w:fill="FFFFFF"/>
              </w:rPr>
              <w:t xml:space="preserve"> </w:t>
            </w:r>
            <w:proofErr w:type="spellStart"/>
            <w:r w:rsidRPr="00183EC4">
              <w:rPr>
                <w:color w:val="000000" w:themeColor="text1"/>
                <w:sz w:val="19"/>
                <w:szCs w:val="19"/>
                <w:shd w:val="clear" w:color="auto" w:fill="FFFFFF"/>
              </w:rPr>
              <w:t>Engineering</w:t>
            </w:r>
            <w:proofErr w:type="spellEnd"/>
            <w:r w:rsidRPr="00183EC4">
              <w:rPr>
                <w:color w:val="000000" w:themeColor="text1"/>
                <w:sz w:val="19"/>
                <w:szCs w:val="19"/>
                <w:shd w:val="clear" w:color="auto" w:fill="FFFFFF"/>
              </w:rPr>
              <w:t>. ISBN 978-0-85709-099-7.</w:t>
            </w:r>
          </w:p>
          <w:p w14:paraId="128FE945" w14:textId="77777777" w:rsidR="001212E8" w:rsidRPr="00183EC4" w:rsidRDefault="001212E8" w:rsidP="001212E8">
            <w:pPr>
              <w:jc w:val="both"/>
              <w:rPr>
                <w:color w:val="000000" w:themeColor="text1"/>
                <w:sz w:val="19"/>
                <w:szCs w:val="19"/>
                <w:shd w:val="clear" w:color="auto" w:fill="FFFFFF"/>
              </w:rPr>
            </w:pPr>
            <w:r w:rsidRPr="00183EC4">
              <w:rPr>
                <w:color w:val="000000" w:themeColor="text1"/>
                <w:sz w:val="19"/>
                <w:szCs w:val="19"/>
                <w:shd w:val="clear" w:color="auto" w:fill="FFFFFF"/>
              </w:rPr>
              <w:t xml:space="preserve">PATA, V., KUBIŠOVÁ, M. </w:t>
            </w:r>
            <w:r w:rsidRPr="00183EC4">
              <w:rPr>
                <w:i/>
                <w:color w:val="000000" w:themeColor="text1"/>
                <w:sz w:val="19"/>
                <w:szCs w:val="19"/>
                <w:shd w:val="clear" w:color="auto" w:fill="FFFFFF"/>
              </w:rPr>
              <w:t>Statistické metody hodnocení jakosti strojírenských povrchů</w:t>
            </w:r>
            <w:r w:rsidRPr="00183EC4">
              <w:rPr>
                <w:color w:val="000000" w:themeColor="text1"/>
                <w:sz w:val="19"/>
                <w:szCs w:val="19"/>
                <w:shd w:val="clear" w:color="auto" w:fill="FFFFFF"/>
              </w:rPr>
              <w:t>. Zlín: FT UTB, 2018. ISBN 978-80-7454-740-9.</w:t>
            </w:r>
          </w:p>
          <w:p w14:paraId="04064149" w14:textId="35F4A5A7" w:rsidR="00816CB0" w:rsidRPr="00183EC4" w:rsidRDefault="001212E8" w:rsidP="001212E8">
            <w:pPr>
              <w:shd w:val="clear" w:color="auto" w:fill="FFFFFF"/>
              <w:jc w:val="both"/>
            </w:pPr>
            <w:r w:rsidRPr="00183EC4">
              <w:rPr>
                <w:caps/>
                <w:sz w:val="19"/>
                <w:szCs w:val="19"/>
              </w:rPr>
              <w:t>Meloun, M., Militký, J</w:t>
            </w:r>
            <w:r w:rsidRPr="00183EC4">
              <w:rPr>
                <w:sz w:val="19"/>
                <w:szCs w:val="19"/>
              </w:rPr>
              <w:t xml:space="preserve">. </w:t>
            </w:r>
            <w:r w:rsidRPr="00183EC4">
              <w:rPr>
                <w:i/>
                <w:sz w:val="19"/>
                <w:szCs w:val="19"/>
              </w:rPr>
              <w:t>Interaktivní statistická analýza dat</w:t>
            </w:r>
            <w:r w:rsidRPr="00183EC4">
              <w:rPr>
                <w:sz w:val="19"/>
                <w:szCs w:val="19"/>
              </w:rPr>
              <w:t>. Praha: Karolinum, 2012. ISBN 978-80-246-2173-9.</w:t>
            </w:r>
          </w:p>
        </w:tc>
      </w:tr>
      <w:tr w:rsidR="00816CB0" w:rsidRPr="001762EB" w14:paraId="773B687E" w14:textId="77777777" w:rsidTr="000C4A98">
        <w:trPr>
          <w:gridAfter w:val="1"/>
          <w:wAfter w:w="41" w:type="dxa"/>
        </w:trPr>
        <w:tc>
          <w:tcPr>
            <w:tcW w:w="10065" w:type="dxa"/>
            <w:gridSpan w:val="22"/>
            <w:tcBorders>
              <w:top w:val="single" w:sz="12" w:space="0" w:color="auto"/>
              <w:left w:val="single" w:sz="2" w:space="0" w:color="auto"/>
              <w:bottom w:val="single" w:sz="2" w:space="0" w:color="auto"/>
              <w:right w:val="single" w:sz="2" w:space="0" w:color="auto"/>
            </w:tcBorders>
            <w:shd w:val="clear" w:color="auto" w:fill="F7CAAC"/>
          </w:tcPr>
          <w:p w14:paraId="3C7F35B0" w14:textId="77777777" w:rsidR="00816CB0" w:rsidRPr="00183EC4" w:rsidRDefault="00816CB0" w:rsidP="00816CB0">
            <w:pPr>
              <w:jc w:val="center"/>
              <w:rPr>
                <w:b/>
                <w:sz w:val="19"/>
                <w:szCs w:val="19"/>
              </w:rPr>
            </w:pPr>
            <w:r w:rsidRPr="00183EC4">
              <w:rPr>
                <w:b/>
                <w:sz w:val="19"/>
                <w:szCs w:val="19"/>
              </w:rPr>
              <w:t>Informace ke kombinované nebo distanční formě</w:t>
            </w:r>
          </w:p>
        </w:tc>
      </w:tr>
      <w:tr w:rsidR="00816CB0" w:rsidRPr="001762EB" w14:paraId="55E929E8" w14:textId="77777777" w:rsidTr="000C4A98">
        <w:trPr>
          <w:gridAfter w:val="1"/>
          <w:wAfter w:w="41" w:type="dxa"/>
        </w:trPr>
        <w:tc>
          <w:tcPr>
            <w:tcW w:w="4787" w:type="dxa"/>
            <w:gridSpan w:val="8"/>
            <w:tcBorders>
              <w:top w:val="single" w:sz="2" w:space="0" w:color="auto"/>
            </w:tcBorders>
            <w:shd w:val="clear" w:color="auto" w:fill="F7CAAC"/>
          </w:tcPr>
          <w:p w14:paraId="3D249585" w14:textId="77777777" w:rsidR="00816CB0" w:rsidRPr="00183EC4" w:rsidRDefault="00816CB0" w:rsidP="00816CB0">
            <w:pPr>
              <w:jc w:val="both"/>
              <w:rPr>
                <w:sz w:val="19"/>
                <w:szCs w:val="19"/>
              </w:rPr>
            </w:pPr>
            <w:r w:rsidRPr="00183EC4">
              <w:rPr>
                <w:b/>
                <w:sz w:val="19"/>
                <w:szCs w:val="19"/>
              </w:rPr>
              <w:t>Rozsah konzultací (soustředění)</w:t>
            </w:r>
          </w:p>
        </w:tc>
        <w:tc>
          <w:tcPr>
            <w:tcW w:w="889" w:type="dxa"/>
            <w:gridSpan w:val="3"/>
            <w:tcBorders>
              <w:top w:val="single" w:sz="2" w:space="0" w:color="auto"/>
            </w:tcBorders>
          </w:tcPr>
          <w:p w14:paraId="3F88F0F3" w14:textId="77777777" w:rsidR="00816CB0" w:rsidRPr="00183EC4" w:rsidRDefault="00816CB0" w:rsidP="00816CB0">
            <w:pPr>
              <w:jc w:val="both"/>
              <w:rPr>
                <w:sz w:val="19"/>
                <w:szCs w:val="19"/>
              </w:rPr>
            </w:pPr>
          </w:p>
        </w:tc>
        <w:tc>
          <w:tcPr>
            <w:tcW w:w="4389" w:type="dxa"/>
            <w:gridSpan w:val="11"/>
            <w:tcBorders>
              <w:top w:val="single" w:sz="2" w:space="0" w:color="auto"/>
            </w:tcBorders>
            <w:shd w:val="clear" w:color="auto" w:fill="F7CAAC"/>
          </w:tcPr>
          <w:p w14:paraId="039067C2" w14:textId="77777777" w:rsidR="00816CB0" w:rsidRPr="00183EC4" w:rsidRDefault="00816CB0" w:rsidP="00816CB0">
            <w:pPr>
              <w:jc w:val="both"/>
              <w:rPr>
                <w:b/>
                <w:sz w:val="19"/>
                <w:szCs w:val="19"/>
              </w:rPr>
            </w:pPr>
            <w:r w:rsidRPr="00183EC4">
              <w:rPr>
                <w:b/>
                <w:sz w:val="19"/>
                <w:szCs w:val="19"/>
              </w:rPr>
              <w:t xml:space="preserve">hodin </w:t>
            </w:r>
          </w:p>
        </w:tc>
      </w:tr>
      <w:tr w:rsidR="00816CB0" w:rsidRPr="001762EB" w14:paraId="3F413EBB" w14:textId="77777777" w:rsidTr="000C4A98">
        <w:trPr>
          <w:gridAfter w:val="1"/>
          <w:wAfter w:w="41" w:type="dxa"/>
        </w:trPr>
        <w:tc>
          <w:tcPr>
            <w:tcW w:w="10065" w:type="dxa"/>
            <w:gridSpan w:val="22"/>
            <w:shd w:val="clear" w:color="auto" w:fill="F7CAAC"/>
          </w:tcPr>
          <w:p w14:paraId="6CF99E77" w14:textId="77777777" w:rsidR="00816CB0" w:rsidRPr="00183EC4" w:rsidRDefault="00816CB0" w:rsidP="00816CB0">
            <w:pPr>
              <w:jc w:val="both"/>
              <w:rPr>
                <w:b/>
                <w:sz w:val="19"/>
                <w:szCs w:val="19"/>
              </w:rPr>
            </w:pPr>
            <w:r w:rsidRPr="00183EC4">
              <w:rPr>
                <w:b/>
                <w:sz w:val="19"/>
                <w:szCs w:val="19"/>
              </w:rPr>
              <w:t>Informace o způsobu kontaktu s vyučujícím</w:t>
            </w:r>
          </w:p>
        </w:tc>
      </w:tr>
      <w:tr w:rsidR="00816CB0" w:rsidRPr="001762EB" w14:paraId="37D0D1C2" w14:textId="77777777" w:rsidTr="00183EC4">
        <w:trPr>
          <w:gridAfter w:val="1"/>
          <w:wAfter w:w="41" w:type="dxa"/>
          <w:trHeight w:val="129"/>
        </w:trPr>
        <w:tc>
          <w:tcPr>
            <w:tcW w:w="10065" w:type="dxa"/>
            <w:gridSpan w:val="22"/>
          </w:tcPr>
          <w:p w14:paraId="1B7BD38F" w14:textId="35405AB0" w:rsidR="001212E8" w:rsidRDefault="00816CB0" w:rsidP="001212E8">
            <w:pPr>
              <w:pStyle w:val="xxmsonormal"/>
              <w:shd w:val="clear" w:color="auto" w:fill="FFFFFF"/>
              <w:spacing w:before="0" w:beforeAutospacing="0" w:after="0" w:afterAutospacing="0"/>
              <w:jc w:val="both"/>
              <w:rPr>
                <w:color w:val="000000"/>
                <w:sz w:val="20"/>
                <w:szCs w:val="20"/>
              </w:rPr>
            </w:pPr>
            <w:r w:rsidRPr="00183EC4">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0E3EACE" w14:textId="77777777" w:rsidR="00183EC4" w:rsidRPr="00183EC4" w:rsidRDefault="00183EC4" w:rsidP="001212E8">
            <w:pPr>
              <w:pStyle w:val="xxmsonormal"/>
              <w:shd w:val="clear" w:color="auto" w:fill="FFFFFF"/>
              <w:spacing w:before="0" w:beforeAutospacing="0" w:after="0" w:afterAutospacing="0"/>
              <w:jc w:val="both"/>
              <w:rPr>
                <w:color w:val="000000"/>
                <w:sz w:val="14"/>
                <w:szCs w:val="14"/>
              </w:rPr>
            </w:pPr>
          </w:p>
          <w:p w14:paraId="38C34F95" w14:textId="606CE1FA" w:rsidR="00183EC4" w:rsidRPr="00183EC4" w:rsidRDefault="00816CB0" w:rsidP="00183EC4">
            <w:pPr>
              <w:pStyle w:val="xxmsonormal"/>
              <w:shd w:val="clear" w:color="auto" w:fill="FFFFFF"/>
              <w:spacing w:before="0" w:beforeAutospacing="0" w:after="0" w:afterAutospacing="0"/>
              <w:jc w:val="both"/>
              <w:rPr>
                <w:sz w:val="20"/>
                <w:szCs w:val="20"/>
              </w:rPr>
            </w:pPr>
            <w:r w:rsidRPr="00183EC4">
              <w:rPr>
                <w:color w:val="000000"/>
                <w:sz w:val="20"/>
                <w:szCs w:val="20"/>
              </w:rPr>
              <w:t xml:space="preserve">Možnosti komunikace s vyučujícím: </w:t>
            </w:r>
            <w:hyperlink r:id="rId85" w:history="1">
              <w:r w:rsidRPr="00183EC4">
                <w:rPr>
                  <w:rStyle w:val="Hypertextovodkaz"/>
                  <w:sz w:val="20"/>
                  <w:szCs w:val="20"/>
                </w:rPr>
                <w:t>pata@utb.cz</w:t>
              </w:r>
            </w:hyperlink>
            <w:r w:rsidRPr="00183EC4">
              <w:rPr>
                <w:color w:val="000000"/>
                <w:sz w:val="20"/>
                <w:szCs w:val="20"/>
              </w:rPr>
              <w:t>, 576 035</w:t>
            </w:r>
            <w:r w:rsidR="00183EC4" w:rsidRPr="00183EC4">
              <w:rPr>
                <w:color w:val="000000"/>
                <w:sz w:val="20"/>
                <w:szCs w:val="20"/>
              </w:rPr>
              <w:t> </w:t>
            </w:r>
            <w:r w:rsidRPr="00183EC4">
              <w:rPr>
                <w:color w:val="000000"/>
                <w:sz w:val="20"/>
                <w:szCs w:val="20"/>
              </w:rPr>
              <w:t>203.</w:t>
            </w:r>
          </w:p>
        </w:tc>
      </w:tr>
      <w:tr w:rsidR="00816CB0" w14:paraId="672802AD" w14:textId="77777777" w:rsidTr="000C4A98">
        <w:trPr>
          <w:gridAfter w:val="1"/>
          <w:wAfter w:w="41" w:type="dxa"/>
        </w:trPr>
        <w:tc>
          <w:tcPr>
            <w:tcW w:w="10065" w:type="dxa"/>
            <w:gridSpan w:val="22"/>
            <w:tcBorders>
              <w:bottom w:val="double" w:sz="4" w:space="0" w:color="auto"/>
            </w:tcBorders>
            <w:shd w:val="clear" w:color="auto" w:fill="BDD6EE"/>
          </w:tcPr>
          <w:p w14:paraId="2BB5591A" w14:textId="77777777" w:rsidR="00816CB0" w:rsidRDefault="00816CB0" w:rsidP="00816CB0">
            <w:pPr>
              <w:jc w:val="both"/>
              <w:rPr>
                <w:b/>
                <w:sz w:val="28"/>
              </w:rPr>
            </w:pPr>
            <w:r>
              <w:br w:type="page"/>
            </w:r>
            <w:r>
              <w:rPr>
                <w:b/>
                <w:sz w:val="28"/>
              </w:rPr>
              <w:t>B-III – Charakteristika studijního předmětu</w:t>
            </w:r>
          </w:p>
        </w:tc>
      </w:tr>
      <w:tr w:rsidR="00816CB0" w14:paraId="46EC0960" w14:textId="77777777" w:rsidTr="000C4A98">
        <w:trPr>
          <w:gridAfter w:val="1"/>
          <w:wAfter w:w="41" w:type="dxa"/>
        </w:trPr>
        <w:tc>
          <w:tcPr>
            <w:tcW w:w="3403" w:type="dxa"/>
            <w:gridSpan w:val="3"/>
            <w:tcBorders>
              <w:top w:val="double" w:sz="4" w:space="0" w:color="auto"/>
            </w:tcBorders>
            <w:shd w:val="clear" w:color="auto" w:fill="F7CAAC"/>
          </w:tcPr>
          <w:p w14:paraId="04FB8496" w14:textId="77777777" w:rsidR="00816CB0" w:rsidRPr="009B2810" w:rsidRDefault="00816CB0" w:rsidP="00816CB0">
            <w:pPr>
              <w:jc w:val="both"/>
              <w:rPr>
                <w:b/>
                <w:sz w:val="19"/>
                <w:szCs w:val="19"/>
              </w:rPr>
            </w:pPr>
            <w:r w:rsidRPr="009B2810">
              <w:rPr>
                <w:b/>
                <w:sz w:val="19"/>
                <w:szCs w:val="19"/>
              </w:rPr>
              <w:t>Název studijního předmětu</w:t>
            </w:r>
          </w:p>
        </w:tc>
        <w:tc>
          <w:tcPr>
            <w:tcW w:w="6662" w:type="dxa"/>
            <w:gridSpan w:val="19"/>
            <w:tcBorders>
              <w:top w:val="double" w:sz="4" w:space="0" w:color="auto"/>
            </w:tcBorders>
          </w:tcPr>
          <w:p w14:paraId="401A2AE2" w14:textId="3622D0BA" w:rsidR="00816CB0" w:rsidRPr="00CC35D3" w:rsidRDefault="00816CB0" w:rsidP="00816CB0">
            <w:pPr>
              <w:jc w:val="both"/>
              <w:rPr>
                <w:b/>
                <w:bCs/>
              </w:rPr>
            </w:pPr>
            <w:bookmarkStart w:id="269" w:name="Vlast_kompoz_mat"/>
            <w:r w:rsidRPr="00CC35D3">
              <w:rPr>
                <w:b/>
                <w:bCs/>
                <w:spacing w:val="-2"/>
              </w:rPr>
              <w:t>Vlastnosti kompozitních materiálů</w:t>
            </w:r>
            <w:bookmarkEnd w:id="269"/>
          </w:p>
        </w:tc>
      </w:tr>
      <w:tr w:rsidR="00816CB0" w14:paraId="26772BD9" w14:textId="77777777" w:rsidTr="000C4A98">
        <w:trPr>
          <w:gridAfter w:val="1"/>
          <w:wAfter w:w="41" w:type="dxa"/>
        </w:trPr>
        <w:tc>
          <w:tcPr>
            <w:tcW w:w="3403" w:type="dxa"/>
            <w:gridSpan w:val="3"/>
            <w:shd w:val="clear" w:color="auto" w:fill="F7CAAC"/>
          </w:tcPr>
          <w:p w14:paraId="68308994" w14:textId="77777777" w:rsidR="00816CB0" w:rsidRPr="009B2810" w:rsidRDefault="00816CB0" w:rsidP="00816CB0">
            <w:pPr>
              <w:jc w:val="both"/>
              <w:rPr>
                <w:b/>
                <w:sz w:val="19"/>
                <w:szCs w:val="19"/>
              </w:rPr>
            </w:pPr>
            <w:r w:rsidRPr="009B2810">
              <w:rPr>
                <w:b/>
                <w:sz w:val="19"/>
                <w:szCs w:val="19"/>
              </w:rPr>
              <w:t>Typ předmětu</w:t>
            </w:r>
          </w:p>
        </w:tc>
        <w:tc>
          <w:tcPr>
            <w:tcW w:w="3089" w:type="dxa"/>
            <w:gridSpan w:val="10"/>
          </w:tcPr>
          <w:p w14:paraId="291AED93" w14:textId="182F2D57" w:rsidR="00816CB0" w:rsidRPr="009B2810" w:rsidRDefault="00E923B5" w:rsidP="00816CB0">
            <w:pPr>
              <w:jc w:val="both"/>
              <w:rPr>
                <w:sz w:val="19"/>
                <w:szCs w:val="19"/>
              </w:rPr>
            </w:pPr>
            <w:ins w:id="270" w:author="Michal Staněk" w:date="2021-03-30T13:46:00Z">
              <w:r w:rsidRPr="00E923B5">
                <w:rPr>
                  <w:sz w:val="19"/>
                  <w:szCs w:val="19"/>
                </w:rPr>
                <w:t>volitelný</w:t>
              </w:r>
            </w:ins>
          </w:p>
        </w:tc>
        <w:tc>
          <w:tcPr>
            <w:tcW w:w="2695" w:type="dxa"/>
            <w:gridSpan w:val="6"/>
            <w:shd w:val="clear" w:color="auto" w:fill="F7CAAC"/>
          </w:tcPr>
          <w:p w14:paraId="0918EF15" w14:textId="77777777" w:rsidR="00816CB0" w:rsidRPr="009B2810" w:rsidRDefault="00816CB0" w:rsidP="00816CB0">
            <w:pPr>
              <w:jc w:val="both"/>
              <w:rPr>
                <w:sz w:val="19"/>
                <w:szCs w:val="19"/>
              </w:rPr>
            </w:pPr>
            <w:r w:rsidRPr="009B2810">
              <w:rPr>
                <w:b/>
                <w:sz w:val="19"/>
                <w:szCs w:val="19"/>
              </w:rPr>
              <w:t>doporučený ročník / semestr</w:t>
            </w:r>
          </w:p>
        </w:tc>
        <w:tc>
          <w:tcPr>
            <w:tcW w:w="878" w:type="dxa"/>
            <w:gridSpan w:val="3"/>
          </w:tcPr>
          <w:p w14:paraId="1C98A178" w14:textId="77777777" w:rsidR="00816CB0" w:rsidRPr="009B2810" w:rsidRDefault="00816CB0" w:rsidP="00816CB0">
            <w:pPr>
              <w:jc w:val="both"/>
              <w:rPr>
                <w:sz w:val="19"/>
                <w:szCs w:val="19"/>
              </w:rPr>
            </w:pPr>
          </w:p>
        </w:tc>
      </w:tr>
      <w:tr w:rsidR="00816CB0" w14:paraId="556DA251" w14:textId="77777777" w:rsidTr="000C4A98">
        <w:trPr>
          <w:gridAfter w:val="1"/>
          <w:wAfter w:w="41" w:type="dxa"/>
        </w:trPr>
        <w:tc>
          <w:tcPr>
            <w:tcW w:w="3403" w:type="dxa"/>
            <w:gridSpan w:val="3"/>
            <w:shd w:val="clear" w:color="auto" w:fill="F7CAAC"/>
          </w:tcPr>
          <w:p w14:paraId="44D9E099" w14:textId="77777777" w:rsidR="00816CB0" w:rsidRPr="009B2810" w:rsidRDefault="00816CB0" w:rsidP="00816CB0">
            <w:pPr>
              <w:jc w:val="both"/>
              <w:rPr>
                <w:b/>
                <w:sz w:val="19"/>
                <w:szCs w:val="19"/>
              </w:rPr>
            </w:pPr>
            <w:r w:rsidRPr="009B2810">
              <w:rPr>
                <w:b/>
                <w:sz w:val="19"/>
                <w:szCs w:val="19"/>
              </w:rPr>
              <w:t>Rozsah studijního předmětu</w:t>
            </w:r>
          </w:p>
        </w:tc>
        <w:tc>
          <w:tcPr>
            <w:tcW w:w="1384" w:type="dxa"/>
            <w:gridSpan w:val="5"/>
          </w:tcPr>
          <w:p w14:paraId="758A3355" w14:textId="77777777" w:rsidR="00816CB0" w:rsidRPr="009B2810" w:rsidRDefault="00816CB0" w:rsidP="00816CB0">
            <w:pPr>
              <w:jc w:val="both"/>
              <w:rPr>
                <w:sz w:val="19"/>
                <w:szCs w:val="19"/>
              </w:rPr>
            </w:pPr>
          </w:p>
        </w:tc>
        <w:tc>
          <w:tcPr>
            <w:tcW w:w="889" w:type="dxa"/>
            <w:gridSpan w:val="3"/>
            <w:shd w:val="clear" w:color="auto" w:fill="F7CAAC"/>
          </w:tcPr>
          <w:p w14:paraId="51E03758" w14:textId="77777777" w:rsidR="00816CB0" w:rsidRPr="009B2810" w:rsidRDefault="00816CB0" w:rsidP="00816CB0">
            <w:pPr>
              <w:jc w:val="both"/>
              <w:rPr>
                <w:b/>
                <w:sz w:val="19"/>
                <w:szCs w:val="19"/>
              </w:rPr>
            </w:pPr>
            <w:r w:rsidRPr="009B2810">
              <w:rPr>
                <w:b/>
                <w:sz w:val="19"/>
                <w:szCs w:val="19"/>
              </w:rPr>
              <w:t xml:space="preserve">hod. </w:t>
            </w:r>
          </w:p>
        </w:tc>
        <w:tc>
          <w:tcPr>
            <w:tcW w:w="816" w:type="dxa"/>
            <w:gridSpan w:val="2"/>
          </w:tcPr>
          <w:p w14:paraId="21B8015D" w14:textId="77777777" w:rsidR="00816CB0" w:rsidRPr="009B2810" w:rsidRDefault="00816CB0" w:rsidP="00816CB0">
            <w:pPr>
              <w:jc w:val="both"/>
              <w:rPr>
                <w:sz w:val="19"/>
                <w:szCs w:val="19"/>
              </w:rPr>
            </w:pPr>
          </w:p>
        </w:tc>
        <w:tc>
          <w:tcPr>
            <w:tcW w:w="2156" w:type="dxa"/>
            <w:gridSpan w:val="4"/>
            <w:shd w:val="clear" w:color="auto" w:fill="F7CAAC"/>
          </w:tcPr>
          <w:p w14:paraId="2B1910D2" w14:textId="77777777" w:rsidR="00816CB0" w:rsidRPr="009B2810" w:rsidRDefault="00816CB0" w:rsidP="00816CB0">
            <w:pPr>
              <w:jc w:val="both"/>
              <w:rPr>
                <w:b/>
                <w:sz w:val="19"/>
                <w:szCs w:val="19"/>
              </w:rPr>
            </w:pPr>
            <w:r w:rsidRPr="009B2810">
              <w:rPr>
                <w:b/>
                <w:sz w:val="19"/>
                <w:szCs w:val="19"/>
              </w:rPr>
              <w:t>kreditů</w:t>
            </w:r>
          </w:p>
        </w:tc>
        <w:tc>
          <w:tcPr>
            <w:tcW w:w="1417" w:type="dxa"/>
            <w:gridSpan w:val="5"/>
          </w:tcPr>
          <w:p w14:paraId="7BA71F6D" w14:textId="77777777" w:rsidR="00816CB0" w:rsidRPr="009B2810" w:rsidRDefault="00816CB0" w:rsidP="00816CB0">
            <w:pPr>
              <w:jc w:val="both"/>
              <w:rPr>
                <w:sz w:val="19"/>
                <w:szCs w:val="19"/>
              </w:rPr>
            </w:pPr>
          </w:p>
        </w:tc>
      </w:tr>
      <w:tr w:rsidR="00816CB0" w14:paraId="2D10FD23" w14:textId="77777777" w:rsidTr="000C4A98">
        <w:trPr>
          <w:gridAfter w:val="1"/>
          <w:wAfter w:w="41" w:type="dxa"/>
        </w:trPr>
        <w:tc>
          <w:tcPr>
            <w:tcW w:w="3403" w:type="dxa"/>
            <w:gridSpan w:val="3"/>
            <w:shd w:val="clear" w:color="auto" w:fill="F7CAAC"/>
          </w:tcPr>
          <w:p w14:paraId="69F8D1DE" w14:textId="77777777" w:rsidR="00816CB0" w:rsidRPr="009B2810" w:rsidRDefault="00816CB0" w:rsidP="00816CB0">
            <w:pPr>
              <w:jc w:val="both"/>
              <w:rPr>
                <w:b/>
                <w:sz w:val="19"/>
                <w:szCs w:val="19"/>
              </w:rPr>
            </w:pPr>
            <w:r w:rsidRPr="009B2810">
              <w:rPr>
                <w:b/>
                <w:sz w:val="19"/>
                <w:szCs w:val="19"/>
              </w:rPr>
              <w:t xml:space="preserve">Prerekvizity, </w:t>
            </w:r>
            <w:proofErr w:type="spellStart"/>
            <w:r w:rsidRPr="009B2810">
              <w:rPr>
                <w:b/>
                <w:sz w:val="19"/>
                <w:szCs w:val="19"/>
              </w:rPr>
              <w:t>korekvizity</w:t>
            </w:r>
            <w:proofErr w:type="spellEnd"/>
            <w:r w:rsidRPr="009B2810">
              <w:rPr>
                <w:b/>
                <w:sz w:val="19"/>
                <w:szCs w:val="19"/>
              </w:rPr>
              <w:t>, ekvivalence</w:t>
            </w:r>
          </w:p>
        </w:tc>
        <w:tc>
          <w:tcPr>
            <w:tcW w:w="6662" w:type="dxa"/>
            <w:gridSpan w:val="19"/>
          </w:tcPr>
          <w:p w14:paraId="099826B1" w14:textId="77777777" w:rsidR="00816CB0" w:rsidRPr="009B2810" w:rsidRDefault="00816CB0" w:rsidP="00816CB0">
            <w:pPr>
              <w:jc w:val="both"/>
              <w:rPr>
                <w:sz w:val="19"/>
                <w:szCs w:val="19"/>
              </w:rPr>
            </w:pPr>
          </w:p>
        </w:tc>
      </w:tr>
      <w:tr w:rsidR="00816CB0" w14:paraId="2DA59990" w14:textId="77777777" w:rsidTr="000C4A98">
        <w:trPr>
          <w:gridAfter w:val="1"/>
          <w:wAfter w:w="41" w:type="dxa"/>
        </w:trPr>
        <w:tc>
          <w:tcPr>
            <w:tcW w:w="3403" w:type="dxa"/>
            <w:gridSpan w:val="3"/>
            <w:shd w:val="clear" w:color="auto" w:fill="F7CAAC"/>
          </w:tcPr>
          <w:p w14:paraId="7FCC0153" w14:textId="77777777" w:rsidR="00816CB0" w:rsidRPr="009B2810" w:rsidRDefault="00816CB0" w:rsidP="00816CB0">
            <w:pPr>
              <w:jc w:val="both"/>
              <w:rPr>
                <w:b/>
                <w:sz w:val="19"/>
                <w:szCs w:val="19"/>
              </w:rPr>
            </w:pPr>
            <w:r w:rsidRPr="009B2810">
              <w:rPr>
                <w:b/>
                <w:sz w:val="19"/>
                <w:szCs w:val="19"/>
              </w:rPr>
              <w:t>Způsob ověření studijních výsledků</w:t>
            </w:r>
          </w:p>
        </w:tc>
        <w:tc>
          <w:tcPr>
            <w:tcW w:w="3089" w:type="dxa"/>
            <w:gridSpan w:val="10"/>
          </w:tcPr>
          <w:p w14:paraId="505BD6A5" w14:textId="77777777" w:rsidR="00816CB0" w:rsidRPr="009B2810" w:rsidRDefault="00816CB0" w:rsidP="00816CB0">
            <w:pPr>
              <w:jc w:val="both"/>
              <w:rPr>
                <w:sz w:val="19"/>
                <w:szCs w:val="19"/>
              </w:rPr>
            </w:pPr>
            <w:r w:rsidRPr="009B2810">
              <w:rPr>
                <w:sz w:val="19"/>
                <w:szCs w:val="19"/>
              </w:rPr>
              <w:t>zkouška</w:t>
            </w:r>
          </w:p>
        </w:tc>
        <w:tc>
          <w:tcPr>
            <w:tcW w:w="2156" w:type="dxa"/>
            <w:gridSpan w:val="4"/>
            <w:shd w:val="clear" w:color="auto" w:fill="F7CAAC"/>
          </w:tcPr>
          <w:p w14:paraId="6E465DC4" w14:textId="77777777" w:rsidR="00816CB0" w:rsidRPr="009B2810" w:rsidRDefault="00816CB0" w:rsidP="00816CB0">
            <w:pPr>
              <w:jc w:val="both"/>
              <w:rPr>
                <w:b/>
                <w:sz w:val="19"/>
                <w:szCs w:val="19"/>
              </w:rPr>
            </w:pPr>
            <w:r w:rsidRPr="009B2810">
              <w:rPr>
                <w:b/>
                <w:sz w:val="19"/>
                <w:szCs w:val="19"/>
              </w:rPr>
              <w:t>Forma výuky</w:t>
            </w:r>
          </w:p>
        </w:tc>
        <w:tc>
          <w:tcPr>
            <w:tcW w:w="1417" w:type="dxa"/>
            <w:gridSpan w:val="5"/>
          </w:tcPr>
          <w:p w14:paraId="1C8822A3" w14:textId="5346F3D9" w:rsidR="00816CB0" w:rsidRPr="009B2810" w:rsidRDefault="00016718" w:rsidP="00816CB0">
            <w:pPr>
              <w:jc w:val="both"/>
              <w:rPr>
                <w:sz w:val="19"/>
                <w:szCs w:val="19"/>
              </w:rPr>
            </w:pPr>
            <w:ins w:id="271" w:author="Michal Staněk" w:date="2021-03-30T14:05:00Z">
              <w:r>
                <w:rPr>
                  <w:sz w:val="18"/>
                  <w:szCs w:val="18"/>
                </w:rPr>
                <w:t>konzultace</w:t>
              </w:r>
            </w:ins>
          </w:p>
        </w:tc>
      </w:tr>
      <w:tr w:rsidR="00816CB0" w14:paraId="3CF6FC99" w14:textId="77777777" w:rsidTr="000C4A98">
        <w:trPr>
          <w:gridAfter w:val="1"/>
          <w:wAfter w:w="41" w:type="dxa"/>
        </w:trPr>
        <w:tc>
          <w:tcPr>
            <w:tcW w:w="3403" w:type="dxa"/>
            <w:gridSpan w:val="3"/>
            <w:shd w:val="clear" w:color="auto" w:fill="F7CAAC"/>
          </w:tcPr>
          <w:p w14:paraId="4500F4B1" w14:textId="77777777" w:rsidR="00816CB0" w:rsidRPr="009B2810" w:rsidRDefault="00816CB0" w:rsidP="00816CB0">
            <w:pPr>
              <w:jc w:val="both"/>
              <w:rPr>
                <w:b/>
                <w:sz w:val="19"/>
                <w:szCs w:val="19"/>
              </w:rPr>
            </w:pPr>
            <w:r w:rsidRPr="009B2810">
              <w:rPr>
                <w:b/>
                <w:sz w:val="19"/>
                <w:szCs w:val="19"/>
              </w:rPr>
              <w:t>Forma způsobu ověření studijních výsledků a další požadavky na studenta</w:t>
            </w:r>
          </w:p>
        </w:tc>
        <w:tc>
          <w:tcPr>
            <w:tcW w:w="6662" w:type="dxa"/>
            <w:gridSpan w:val="19"/>
            <w:tcBorders>
              <w:bottom w:val="single" w:sz="4" w:space="0" w:color="auto"/>
            </w:tcBorders>
          </w:tcPr>
          <w:p w14:paraId="50B7F9CD" w14:textId="77777777" w:rsidR="00816CB0" w:rsidRPr="009B2810" w:rsidRDefault="00816CB0" w:rsidP="00816CB0">
            <w:pPr>
              <w:jc w:val="both"/>
              <w:rPr>
                <w:sz w:val="19"/>
                <w:szCs w:val="19"/>
              </w:rPr>
            </w:pPr>
          </w:p>
        </w:tc>
      </w:tr>
      <w:tr w:rsidR="00816CB0" w14:paraId="7406132A" w14:textId="77777777" w:rsidTr="000C4A98">
        <w:trPr>
          <w:gridAfter w:val="1"/>
          <w:wAfter w:w="41" w:type="dxa"/>
          <w:trHeight w:val="197"/>
        </w:trPr>
        <w:tc>
          <w:tcPr>
            <w:tcW w:w="3403" w:type="dxa"/>
            <w:gridSpan w:val="3"/>
            <w:tcBorders>
              <w:top w:val="nil"/>
            </w:tcBorders>
            <w:shd w:val="clear" w:color="auto" w:fill="F7CAAC"/>
          </w:tcPr>
          <w:p w14:paraId="6A454C3A" w14:textId="77777777" w:rsidR="00816CB0" w:rsidRPr="009B2810" w:rsidRDefault="00816CB0" w:rsidP="00816CB0">
            <w:pPr>
              <w:jc w:val="both"/>
              <w:rPr>
                <w:b/>
                <w:sz w:val="19"/>
                <w:szCs w:val="19"/>
              </w:rPr>
            </w:pPr>
            <w:r w:rsidRPr="009B2810">
              <w:rPr>
                <w:b/>
                <w:sz w:val="19"/>
                <w:szCs w:val="19"/>
              </w:rPr>
              <w:t>Garant předmětu</w:t>
            </w:r>
          </w:p>
        </w:tc>
        <w:tc>
          <w:tcPr>
            <w:tcW w:w="6662" w:type="dxa"/>
            <w:gridSpan w:val="19"/>
            <w:tcBorders>
              <w:top w:val="single" w:sz="4" w:space="0" w:color="auto"/>
            </w:tcBorders>
          </w:tcPr>
          <w:p w14:paraId="7F8A3451" w14:textId="40A2D0A6" w:rsidR="00816CB0" w:rsidRPr="009B2810" w:rsidRDefault="00816CB0" w:rsidP="00816CB0">
            <w:pPr>
              <w:jc w:val="both"/>
              <w:rPr>
                <w:sz w:val="19"/>
                <w:szCs w:val="19"/>
              </w:rPr>
            </w:pPr>
            <w:r w:rsidRPr="009B2810">
              <w:rPr>
                <w:spacing w:val="-2"/>
                <w:sz w:val="19"/>
                <w:szCs w:val="19"/>
              </w:rPr>
              <w:t>doc. Ing. Soňa Rusnáková, Ph.D.</w:t>
            </w:r>
          </w:p>
        </w:tc>
      </w:tr>
      <w:tr w:rsidR="00816CB0" w14:paraId="1025B2BC" w14:textId="77777777" w:rsidTr="000C4A98">
        <w:trPr>
          <w:gridAfter w:val="1"/>
          <w:wAfter w:w="41" w:type="dxa"/>
          <w:trHeight w:val="243"/>
        </w:trPr>
        <w:tc>
          <w:tcPr>
            <w:tcW w:w="3403" w:type="dxa"/>
            <w:gridSpan w:val="3"/>
            <w:tcBorders>
              <w:top w:val="nil"/>
            </w:tcBorders>
            <w:shd w:val="clear" w:color="auto" w:fill="F7CAAC"/>
          </w:tcPr>
          <w:p w14:paraId="281A2952" w14:textId="77777777" w:rsidR="00816CB0" w:rsidRPr="009B2810" w:rsidRDefault="00816CB0" w:rsidP="00816CB0">
            <w:pPr>
              <w:jc w:val="both"/>
              <w:rPr>
                <w:b/>
                <w:sz w:val="19"/>
                <w:szCs w:val="19"/>
              </w:rPr>
            </w:pPr>
            <w:r w:rsidRPr="009B2810">
              <w:rPr>
                <w:b/>
                <w:sz w:val="19"/>
                <w:szCs w:val="19"/>
              </w:rPr>
              <w:t>Zapojení garanta do výuky předmětu</w:t>
            </w:r>
          </w:p>
        </w:tc>
        <w:tc>
          <w:tcPr>
            <w:tcW w:w="6662" w:type="dxa"/>
            <w:gridSpan w:val="19"/>
            <w:tcBorders>
              <w:top w:val="nil"/>
            </w:tcBorders>
          </w:tcPr>
          <w:p w14:paraId="0EAFFA65" w14:textId="6268C5A8" w:rsidR="00816CB0" w:rsidRPr="009B2810" w:rsidRDefault="00816CB0" w:rsidP="00816CB0">
            <w:pPr>
              <w:jc w:val="both"/>
              <w:rPr>
                <w:sz w:val="19"/>
                <w:szCs w:val="19"/>
              </w:rPr>
            </w:pPr>
            <w:proofErr w:type="gramStart"/>
            <w:r w:rsidRPr="009B2810">
              <w:rPr>
                <w:sz w:val="19"/>
                <w:szCs w:val="19"/>
              </w:rPr>
              <w:t>100%</w:t>
            </w:r>
            <w:proofErr w:type="gramEnd"/>
          </w:p>
        </w:tc>
      </w:tr>
      <w:tr w:rsidR="00816CB0" w14:paraId="02C44909" w14:textId="77777777" w:rsidTr="000C4A98">
        <w:trPr>
          <w:gridAfter w:val="1"/>
          <w:wAfter w:w="41" w:type="dxa"/>
        </w:trPr>
        <w:tc>
          <w:tcPr>
            <w:tcW w:w="3403" w:type="dxa"/>
            <w:gridSpan w:val="3"/>
            <w:shd w:val="clear" w:color="auto" w:fill="F7CAAC"/>
          </w:tcPr>
          <w:p w14:paraId="11469910" w14:textId="77777777" w:rsidR="00816CB0" w:rsidRPr="009B2810" w:rsidRDefault="00816CB0" w:rsidP="00816CB0">
            <w:pPr>
              <w:jc w:val="both"/>
              <w:rPr>
                <w:b/>
                <w:sz w:val="19"/>
                <w:szCs w:val="19"/>
              </w:rPr>
            </w:pPr>
            <w:r w:rsidRPr="009B2810">
              <w:rPr>
                <w:b/>
                <w:sz w:val="19"/>
                <w:szCs w:val="19"/>
              </w:rPr>
              <w:t>Vyučující</w:t>
            </w:r>
          </w:p>
        </w:tc>
        <w:tc>
          <w:tcPr>
            <w:tcW w:w="6662" w:type="dxa"/>
            <w:gridSpan w:val="19"/>
            <w:tcBorders>
              <w:bottom w:val="nil"/>
            </w:tcBorders>
          </w:tcPr>
          <w:p w14:paraId="5C6AA838" w14:textId="77777777" w:rsidR="00816CB0" w:rsidRPr="009B2810" w:rsidRDefault="00816CB0" w:rsidP="00816CB0">
            <w:pPr>
              <w:jc w:val="both"/>
              <w:rPr>
                <w:sz w:val="19"/>
                <w:szCs w:val="19"/>
              </w:rPr>
            </w:pPr>
          </w:p>
        </w:tc>
      </w:tr>
      <w:tr w:rsidR="00816CB0" w14:paraId="104512A0" w14:textId="77777777" w:rsidTr="000C4A98">
        <w:trPr>
          <w:gridAfter w:val="1"/>
          <w:wAfter w:w="41" w:type="dxa"/>
          <w:trHeight w:val="272"/>
        </w:trPr>
        <w:tc>
          <w:tcPr>
            <w:tcW w:w="10065" w:type="dxa"/>
            <w:gridSpan w:val="22"/>
            <w:tcBorders>
              <w:top w:val="nil"/>
            </w:tcBorders>
          </w:tcPr>
          <w:p w14:paraId="3F3285D5" w14:textId="2D08AB5D" w:rsidR="00816CB0" w:rsidRPr="009B2810" w:rsidRDefault="00816CB0" w:rsidP="00816CB0">
            <w:pPr>
              <w:spacing w:before="20" w:after="20"/>
              <w:jc w:val="both"/>
              <w:rPr>
                <w:sz w:val="19"/>
                <w:szCs w:val="19"/>
              </w:rPr>
            </w:pPr>
            <w:r w:rsidRPr="009B2810">
              <w:rPr>
                <w:spacing w:val="-2"/>
                <w:sz w:val="19"/>
                <w:szCs w:val="19"/>
              </w:rPr>
              <w:lastRenderedPageBreak/>
              <w:t>doc. Ing. Soňa Rusnáková, Ph.D.</w:t>
            </w:r>
          </w:p>
        </w:tc>
      </w:tr>
      <w:tr w:rsidR="00816CB0" w14:paraId="312C5D65" w14:textId="77777777" w:rsidTr="000C4A98">
        <w:trPr>
          <w:gridAfter w:val="1"/>
          <w:wAfter w:w="41" w:type="dxa"/>
        </w:trPr>
        <w:tc>
          <w:tcPr>
            <w:tcW w:w="3403" w:type="dxa"/>
            <w:gridSpan w:val="3"/>
            <w:shd w:val="clear" w:color="auto" w:fill="F7CAAC"/>
          </w:tcPr>
          <w:p w14:paraId="44E8513A" w14:textId="77777777" w:rsidR="00816CB0" w:rsidRPr="009B2810" w:rsidRDefault="00816CB0" w:rsidP="00816CB0">
            <w:pPr>
              <w:jc w:val="both"/>
              <w:rPr>
                <w:b/>
                <w:sz w:val="19"/>
                <w:szCs w:val="19"/>
              </w:rPr>
            </w:pPr>
            <w:r w:rsidRPr="009B2810">
              <w:rPr>
                <w:b/>
                <w:sz w:val="19"/>
                <w:szCs w:val="19"/>
              </w:rPr>
              <w:t>Stručná anotace předmětu</w:t>
            </w:r>
          </w:p>
        </w:tc>
        <w:tc>
          <w:tcPr>
            <w:tcW w:w="6662" w:type="dxa"/>
            <w:gridSpan w:val="19"/>
            <w:tcBorders>
              <w:bottom w:val="nil"/>
            </w:tcBorders>
          </w:tcPr>
          <w:p w14:paraId="1F80F464" w14:textId="77777777" w:rsidR="00816CB0" w:rsidRPr="009B2810" w:rsidRDefault="00816CB0" w:rsidP="00816CB0">
            <w:pPr>
              <w:jc w:val="both"/>
              <w:rPr>
                <w:sz w:val="19"/>
                <w:szCs w:val="19"/>
              </w:rPr>
            </w:pPr>
          </w:p>
        </w:tc>
      </w:tr>
      <w:tr w:rsidR="00816CB0" w14:paraId="39A4AB22" w14:textId="77777777" w:rsidTr="000C4A98">
        <w:trPr>
          <w:gridAfter w:val="1"/>
          <w:wAfter w:w="41" w:type="dxa"/>
          <w:trHeight w:val="3938"/>
        </w:trPr>
        <w:tc>
          <w:tcPr>
            <w:tcW w:w="10065" w:type="dxa"/>
            <w:gridSpan w:val="22"/>
            <w:tcBorders>
              <w:top w:val="nil"/>
              <w:bottom w:val="single" w:sz="12" w:space="0" w:color="auto"/>
            </w:tcBorders>
          </w:tcPr>
          <w:p w14:paraId="4256A0B7" w14:textId="77777777" w:rsidR="00661D48" w:rsidRPr="00FC120B" w:rsidRDefault="00661D48" w:rsidP="00661D48">
            <w:pPr>
              <w:jc w:val="both"/>
              <w:rPr>
                <w:sz w:val="19"/>
                <w:szCs w:val="19"/>
              </w:rPr>
            </w:pPr>
            <w:r w:rsidRPr="00FC120B">
              <w:rPr>
                <w:color w:val="000000"/>
                <w:sz w:val="19"/>
                <w:szCs w:val="19"/>
                <w:shd w:val="clear" w:color="auto" w:fill="FFFFFF"/>
              </w:rPr>
              <w:t>Cílem předmětu je rozšířit teoretické znalosti doktorandů v oblasti kompozitních materiálů pro správné a komplexní navrhování kompozitních struktur. Předmět přináší teoretické základy konstrukce kompozitních materiálů, přehled vlastností a použití polymerních matric, vláknitých i částicových výztuží a způsoby přípravy kompozitních materiálů. Studenti se také seznámí s použitím a aplikací kompozitů v různých odvětvích průmyslu.</w:t>
            </w:r>
          </w:p>
          <w:p w14:paraId="4E75E894" w14:textId="77777777" w:rsidR="00816CB0" w:rsidRPr="009B2810" w:rsidRDefault="00816CB0" w:rsidP="00816CB0">
            <w:pPr>
              <w:jc w:val="both"/>
              <w:rPr>
                <w:sz w:val="19"/>
                <w:szCs w:val="19"/>
              </w:rPr>
            </w:pPr>
          </w:p>
          <w:p w14:paraId="1C684B1D" w14:textId="77777777" w:rsidR="00816CB0" w:rsidRPr="00FC120B" w:rsidRDefault="00816CB0" w:rsidP="00816CB0">
            <w:pPr>
              <w:jc w:val="both"/>
              <w:rPr>
                <w:sz w:val="19"/>
                <w:szCs w:val="19"/>
                <w:u w:val="single"/>
              </w:rPr>
            </w:pPr>
            <w:r w:rsidRPr="00FC120B">
              <w:rPr>
                <w:sz w:val="19"/>
                <w:szCs w:val="19"/>
                <w:u w:val="single"/>
              </w:rPr>
              <w:t>Základní témata:</w:t>
            </w:r>
          </w:p>
          <w:p w14:paraId="02B273C2" w14:textId="77777777" w:rsidR="00661D48" w:rsidRPr="007B5093" w:rsidRDefault="00661D48" w:rsidP="00661D48">
            <w:pPr>
              <w:pStyle w:val="Odstavecseseznamem"/>
              <w:numPr>
                <w:ilvl w:val="0"/>
                <w:numId w:val="18"/>
              </w:numPr>
              <w:ind w:left="113" w:hanging="113"/>
              <w:jc w:val="both"/>
              <w:rPr>
                <w:sz w:val="19"/>
                <w:szCs w:val="19"/>
                <w:shd w:val="clear" w:color="auto" w:fill="FFFFFF"/>
              </w:rPr>
            </w:pPr>
            <w:r w:rsidRPr="007B5093">
              <w:rPr>
                <w:sz w:val="19"/>
                <w:szCs w:val="19"/>
                <w:shd w:val="clear" w:color="auto" w:fill="FFFFFF"/>
              </w:rPr>
              <w:t xml:space="preserve">Moderní technické materiály a jejich rozdělení. Optimalizace vlastností materiálů. Homogenní a heterogenní materiály. </w:t>
            </w:r>
          </w:p>
          <w:p w14:paraId="130F8576" w14:textId="3E250F70" w:rsidR="00661D48" w:rsidRPr="007B5093" w:rsidRDefault="00661D48" w:rsidP="00661D48">
            <w:pPr>
              <w:pStyle w:val="Odstavecseseznamem"/>
              <w:numPr>
                <w:ilvl w:val="0"/>
                <w:numId w:val="18"/>
              </w:numPr>
              <w:ind w:left="113" w:hanging="113"/>
              <w:jc w:val="both"/>
              <w:rPr>
                <w:sz w:val="19"/>
                <w:szCs w:val="19"/>
                <w:shd w:val="clear" w:color="auto" w:fill="FFFFFF"/>
              </w:rPr>
            </w:pPr>
            <w:r w:rsidRPr="007B5093">
              <w:rPr>
                <w:sz w:val="19"/>
                <w:szCs w:val="19"/>
                <w:shd w:val="clear" w:color="auto" w:fill="FFFFFF"/>
              </w:rPr>
              <w:t>Povrchové jevy a jejich úloha. Smáčivost. Adheze a její měření. Vlivy na adhezi</w:t>
            </w:r>
            <w:r w:rsidR="0050169D">
              <w:rPr>
                <w:sz w:val="19"/>
                <w:szCs w:val="19"/>
                <w:shd w:val="clear" w:color="auto" w:fill="FFFFFF"/>
              </w:rPr>
              <w:t>,</w:t>
            </w:r>
            <w:r w:rsidRPr="007B5093">
              <w:rPr>
                <w:sz w:val="19"/>
                <w:szCs w:val="19"/>
                <w:shd w:val="clear" w:color="auto" w:fill="FFFFFF"/>
              </w:rPr>
              <w:t xml:space="preserve"> lubrikace.</w:t>
            </w:r>
          </w:p>
          <w:p w14:paraId="557FCB3F" w14:textId="3B353BA3" w:rsidR="00661D48" w:rsidRPr="007B5093" w:rsidRDefault="00661D48" w:rsidP="00661D48">
            <w:pPr>
              <w:pStyle w:val="Odstavecseseznamem"/>
              <w:numPr>
                <w:ilvl w:val="0"/>
                <w:numId w:val="18"/>
              </w:numPr>
              <w:ind w:left="113" w:hanging="113"/>
              <w:jc w:val="both"/>
              <w:rPr>
                <w:sz w:val="19"/>
                <w:szCs w:val="19"/>
                <w:shd w:val="clear" w:color="auto" w:fill="FFFFFF"/>
              </w:rPr>
            </w:pPr>
            <w:r w:rsidRPr="007B5093">
              <w:rPr>
                <w:sz w:val="19"/>
                <w:szCs w:val="19"/>
                <w:shd w:val="clear" w:color="auto" w:fill="FFFFFF"/>
              </w:rPr>
              <w:t>Kompozity</w:t>
            </w:r>
            <w:r w:rsidR="00AC5565">
              <w:rPr>
                <w:sz w:val="19"/>
                <w:szCs w:val="19"/>
                <w:shd w:val="clear" w:color="auto" w:fill="FFFFFF"/>
              </w:rPr>
              <w:t xml:space="preserve"> </w:t>
            </w:r>
            <w:r w:rsidR="004209A9">
              <w:rPr>
                <w:sz w:val="19"/>
                <w:szCs w:val="19"/>
                <w:shd w:val="clear" w:color="auto" w:fill="FFFFFF"/>
              </w:rPr>
              <w:t>–</w:t>
            </w:r>
            <w:r w:rsidRPr="007B5093">
              <w:rPr>
                <w:sz w:val="19"/>
                <w:szCs w:val="19"/>
                <w:shd w:val="clear" w:color="auto" w:fill="FFFFFF"/>
              </w:rPr>
              <w:t xml:space="preserve"> definice a rozdělení. Synergický efekt v kompozitech.</w:t>
            </w:r>
          </w:p>
          <w:p w14:paraId="22A51664" w14:textId="5D7692A1" w:rsidR="00661D48" w:rsidRPr="007B5093" w:rsidRDefault="00661D48" w:rsidP="00661D48">
            <w:pPr>
              <w:pStyle w:val="Odstavecseseznamem"/>
              <w:numPr>
                <w:ilvl w:val="0"/>
                <w:numId w:val="18"/>
              </w:numPr>
              <w:ind w:left="113" w:hanging="113"/>
              <w:jc w:val="both"/>
              <w:rPr>
                <w:sz w:val="19"/>
                <w:szCs w:val="19"/>
                <w:shd w:val="clear" w:color="auto" w:fill="FFFFFF"/>
              </w:rPr>
            </w:pPr>
            <w:r w:rsidRPr="007B5093">
              <w:rPr>
                <w:sz w:val="19"/>
                <w:szCs w:val="19"/>
                <w:shd w:val="clear" w:color="auto" w:fill="FFFFFF"/>
              </w:rPr>
              <w:t xml:space="preserve">Vlákna pro kompozity. Vlastnosti </w:t>
            </w:r>
            <w:proofErr w:type="spellStart"/>
            <w:r w:rsidRPr="007B5093">
              <w:rPr>
                <w:sz w:val="19"/>
                <w:szCs w:val="19"/>
                <w:shd w:val="clear" w:color="auto" w:fill="FFFFFF"/>
              </w:rPr>
              <w:t>dlouhovláknových</w:t>
            </w:r>
            <w:proofErr w:type="spellEnd"/>
            <w:r w:rsidRPr="007B5093">
              <w:rPr>
                <w:sz w:val="19"/>
                <w:szCs w:val="19"/>
                <w:shd w:val="clear" w:color="auto" w:fill="FFFFFF"/>
              </w:rPr>
              <w:t xml:space="preserve"> kompozitů. Orientovaná a neorientovaná vlákna struktury 1D, </w:t>
            </w:r>
            <w:proofErr w:type="gramStart"/>
            <w:r w:rsidRPr="007B5093">
              <w:rPr>
                <w:sz w:val="19"/>
                <w:szCs w:val="19"/>
                <w:shd w:val="clear" w:color="auto" w:fill="FFFFFF"/>
              </w:rPr>
              <w:t>2D</w:t>
            </w:r>
            <w:proofErr w:type="gramEnd"/>
            <w:r w:rsidRPr="007B5093">
              <w:rPr>
                <w:sz w:val="19"/>
                <w:szCs w:val="19"/>
                <w:shd w:val="clear" w:color="auto" w:fill="FFFFFF"/>
              </w:rPr>
              <w:t xml:space="preserve"> a 3D. </w:t>
            </w:r>
          </w:p>
          <w:p w14:paraId="3258C063" w14:textId="77777777" w:rsidR="00661D48" w:rsidRPr="007B5093" w:rsidRDefault="00661D48" w:rsidP="00661D48">
            <w:pPr>
              <w:pStyle w:val="Odstavecseseznamem"/>
              <w:numPr>
                <w:ilvl w:val="0"/>
                <w:numId w:val="18"/>
              </w:numPr>
              <w:ind w:left="113" w:hanging="113"/>
              <w:jc w:val="both"/>
              <w:rPr>
                <w:sz w:val="19"/>
                <w:szCs w:val="19"/>
                <w:shd w:val="clear" w:color="auto" w:fill="FFFFFF"/>
              </w:rPr>
            </w:pPr>
            <w:r w:rsidRPr="007B5093">
              <w:rPr>
                <w:sz w:val="19"/>
                <w:szCs w:val="19"/>
                <w:shd w:val="clear" w:color="auto" w:fill="FFFFFF"/>
              </w:rPr>
              <w:t xml:space="preserve">Vlastnosti </w:t>
            </w:r>
            <w:proofErr w:type="spellStart"/>
            <w:r w:rsidRPr="007B5093">
              <w:rPr>
                <w:sz w:val="19"/>
                <w:szCs w:val="19"/>
                <w:shd w:val="clear" w:color="auto" w:fill="FFFFFF"/>
              </w:rPr>
              <w:t>krátkovláknových</w:t>
            </w:r>
            <w:proofErr w:type="spellEnd"/>
            <w:r w:rsidRPr="007B5093">
              <w:rPr>
                <w:sz w:val="19"/>
                <w:szCs w:val="19"/>
                <w:shd w:val="clear" w:color="auto" w:fill="FFFFFF"/>
              </w:rPr>
              <w:t xml:space="preserve"> kompozitů. Pojem kritické délky vlákna. Štíhlost vláken. Druhy vláken. Vlastnosti a druhy částicových kompozitů. Disperzní zpevnění v kompozitech. Zpevnění armováním.</w:t>
            </w:r>
          </w:p>
          <w:p w14:paraId="11D96970" w14:textId="77777777" w:rsidR="00661D48" w:rsidRPr="007B5093" w:rsidRDefault="00661D48" w:rsidP="00661D48">
            <w:pPr>
              <w:pStyle w:val="Odstavecseseznamem"/>
              <w:numPr>
                <w:ilvl w:val="0"/>
                <w:numId w:val="18"/>
              </w:numPr>
              <w:ind w:left="113" w:hanging="113"/>
              <w:jc w:val="both"/>
              <w:rPr>
                <w:sz w:val="19"/>
                <w:szCs w:val="19"/>
                <w:shd w:val="clear" w:color="auto" w:fill="FFFFFF"/>
              </w:rPr>
            </w:pPr>
            <w:r w:rsidRPr="007B5093">
              <w:rPr>
                <w:sz w:val="19"/>
                <w:szCs w:val="19"/>
                <w:shd w:val="clear" w:color="auto" w:fill="FFFFFF"/>
              </w:rPr>
              <w:t>Typy produktů z vláken. Skleněná vlákna. Složení. Úprava povrchu skleněných vláken.</w:t>
            </w:r>
          </w:p>
          <w:p w14:paraId="5CAEAE80" w14:textId="77777777" w:rsidR="00661D48" w:rsidRPr="007B5093" w:rsidRDefault="00661D48" w:rsidP="00661D48">
            <w:pPr>
              <w:pStyle w:val="Odstavecseseznamem"/>
              <w:numPr>
                <w:ilvl w:val="0"/>
                <w:numId w:val="18"/>
              </w:numPr>
              <w:ind w:left="113" w:hanging="113"/>
              <w:jc w:val="both"/>
              <w:rPr>
                <w:sz w:val="19"/>
                <w:szCs w:val="19"/>
                <w:shd w:val="clear" w:color="auto" w:fill="FFFFFF"/>
              </w:rPr>
            </w:pPr>
            <w:r w:rsidRPr="007B5093">
              <w:rPr>
                <w:sz w:val="19"/>
                <w:szCs w:val="19"/>
                <w:shd w:val="clear" w:color="auto" w:fill="FFFFFF"/>
              </w:rPr>
              <w:t>Uhlíková vlákna. Hlavní druhy uhlíkových vláken. Polymerní vlákna. Čedičová vlákna. Vlákna pro vysokoteplotní aplikace.</w:t>
            </w:r>
          </w:p>
          <w:p w14:paraId="346942E9" w14:textId="77777777" w:rsidR="00661D48" w:rsidRPr="007B5093" w:rsidRDefault="00661D48" w:rsidP="00661D48">
            <w:pPr>
              <w:pStyle w:val="Odstavecseseznamem"/>
              <w:numPr>
                <w:ilvl w:val="0"/>
                <w:numId w:val="18"/>
              </w:numPr>
              <w:ind w:left="113" w:hanging="113"/>
              <w:jc w:val="both"/>
              <w:rPr>
                <w:sz w:val="19"/>
                <w:szCs w:val="19"/>
                <w:shd w:val="clear" w:color="auto" w:fill="FFFFFF"/>
              </w:rPr>
            </w:pPr>
            <w:r w:rsidRPr="007B5093">
              <w:rPr>
                <w:sz w:val="19"/>
                <w:szCs w:val="19"/>
                <w:shd w:val="clear" w:color="auto" w:fill="FFFFFF"/>
              </w:rPr>
              <w:t>Matrice. Polymerní matrice. Nenasycené polyestery. Epoxidové pryskyřice.</w:t>
            </w:r>
          </w:p>
          <w:p w14:paraId="4538B963" w14:textId="77777777" w:rsidR="00661D48" w:rsidRPr="007B5093" w:rsidRDefault="00661D48" w:rsidP="00661D48">
            <w:pPr>
              <w:pStyle w:val="Odstavecseseznamem"/>
              <w:numPr>
                <w:ilvl w:val="0"/>
                <w:numId w:val="18"/>
              </w:numPr>
              <w:ind w:left="113" w:hanging="113"/>
              <w:jc w:val="both"/>
              <w:rPr>
                <w:sz w:val="19"/>
                <w:szCs w:val="19"/>
                <w:shd w:val="clear" w:color="auto" w:fill="FFFFFF"/>
              </w:rPr>
            </w:pPr>
            <w:r w:rsidRPr="007B5093">
              <w:rPr>
                <w:sz w:val="19"/>
                <w:szCs w:val="19"/>
                <w:shd w:val="clear" w:color="auto" w:fill="FFFFFF"/>
              </w:rPr>
              <w:t xml:space="preserve">Metody přípravy termoplastických </w:t>
            </w:r>
            <w:proofErr w:type="spellStart"/>
            <w:r w:rsidRPr="007B5093">
              <w:rPr>
                <w:sz w:val="19"/>
                <w:szCs w:val="19"/>
                <w:shd w:val="clear" w:color="auto" w:fill="FFFFFF"/>
              </w:rPr>
              <w:t>prepregů</w:t>
            </w:r>
            <w:proofErr w:type="spellEnd"/>
            <w:r w:rsidRPr="007B5093">
              <w:rPr>
                <w:sz w:val="19"/>
                <w:szCs w:val="19"/>
                <w:shd w:val="clear" w:color="auto" w:fill="FFFFFF"/>
              </w:rPr>
              <w:t>.</w:t>
            </w:r>
          </w:p>
          <w:p w14:paraId="2C2CF584" w14:textId="77777777" w:rsidR="00661D48" w:rsidRPr="007B5093" w:rsidRDefault="00661D48" w:rsidP="00661D48">
            <w:pPr>
              <w:pStyle w:val="Odstavecseseznamem"/>
              <w:numPr>
                <w:ilvl w:val="0"/>
                <w:numId w:val="18"/>
              </w:numPr>
              <w:ind w:left="113" w:hanging="113"/>
              <w:jc w:val="both"/>
              <w:rPr>
                <w:sz w:val="19"/>
                <w:szCs w:val="19"/>
                <w:shd w:val="clear" w:color="auto" w:fill="FFFFFF"/>
              </w:rPr>
            </w:pPr>
            <w:r w:rsidRPr="007B5093">
              <w:rPr>
                <w:sz w:val="19"/>
                <w:szCs w:val="19"/>
                <w:shd w:val="clear" w:color="auto" w:fill="FFFFFF"/>
              </w:rPr>
              <w:t xml:space="preserve">Lamináty. </w:t>
            </w:r>
            <w:proofErr w:type="spellStart"/>
            <w:r w:rsidRPr="007B5093">
              <w:rPr>
                <w:sz w:val="19"/>
                <w:szCs w:val="19"/>
                <w:shd w:val="clear" w:color="auto" w:fill="FFFFFF"/>
              </w:rPr>
              <w:t>Orthotropní</w:t>
            </w:r>
            <w:proofErr w:type="spellEnd"/>
            <w:r w:rsidRPr="007B5093">
              <w:rPr>
                <w:sz w:val="19"/>
                <w:szCs w:val="19"/>
                <w:shd w:val="clear" w:color="auto" w:fill="FFFFFF"/>
              </w:rPr>
              <w:t xml:space="preserve"> vrstva. Objemový podíl vláken. Výpočet elastických konstant </w:t>
            </w:r>
            <w:proofErr w:type="spellStart"/>
            <w:r w:rsidRPr="007B5093">
              <w:rPr>
                <w:sz w:val="19"/>
                <w:szCs w:val="19"/>
                <w:shd w:val="clear" w:color="auto" w:fill="FFFFFF"/>
              </w:rPr>
              <w:t>orthotropní</w:t>
            </w:r>
            <w:proofErr w:type="spellEnd"/>
            <w:r w:rsidRPr="007B5093">
              <w:rPr>
                <w:sz w:val="19"/>
                <w:szCs w:val="19"/>
                <w:shd w:val="clear" w:color="auto" w:fill="FFFFFF"/>
              </w:rPr>
              <w:t xml:space="preserve"> vrstvy.</w:t>
            </w:r>
          </w:p>
          <w:p w14:paraId="53D387AB" w14:textId="77777777" w:rsidR="00661D48" w:rsidRPr="007B5093" w:rsidRDefault="00661D48" w:rsidP="00661D48">
            <w:pPr>
              <w:pStyle w:val="Odstavecseseznamem"/>
              <w:numPr>
                <w:ilvl w:val="0"/>
                <w:numId w:val="18"/>
              </w:numPr>
              <w:ind w:left="113" w:hanging="113"/>
              <w:jc w:val="both"/>
              <w:rPr>
                <w:sz w:val="19"/>
                <w:szCs w:val="19"/>
                <w:shd w:val="clear" w:color="auto" w:fill="FFFFFF"/>
              </w:rPr>
            </w:pPr>
            <w:r w:rsidRPr="007B5093">
              <w:rPr>
                <w:sz w:val="19"/>
                <w:szCs w:val="19"/>
                <w:shd w:val="clear" w:color="auto" w:fill="FFFFFF"/>
              </w:rPr>
              <w:t xml:space="preserve">Experimentální určení elastických charakteristik </w:t>
            </w:r>
            <w:proofErr w:type="spellStart"/>
            <w:r w:rsidRPr="007B5093">
              <w:rPr>
                <w:sz w:val="19"/>
                <w:szCs w:val="19"/>
                <w:shd w:val="clear" w:color="auto" w:fill="FFFFFF"/>
              </w:rPr>
              <w:t>orthotropní</w:t>
            </w:r>
            <w:proofErr w:type="spellEnd"/>
            <w:r w:rsidRPr="007B5093">
              <w:rPr>
                <w:sz w:val="19"/>
                <w:szCs w:val="19"/>
                <w:shd w:val="clear" w:color="auto" w:fill="FFFFFF"/>
              </w:rPr>
              <w:t xml:space="preserve"> vrstvy. Hookův zákon pro speciální </w:t>
            </w:r>
            <w:proofErr w:type="spellStart"/>
            <w:r w:rsidRPr="007B5093">
              <w:rPr>
                <w:sz w:val="19"/>
                <w:szCs w:val="19"/>
                <w:shd w:val="clear" w:color="auto" w:fill="FFFFFF"/>
              </w:rPr>
              <w:t>orthotropní</w:t>
            </w:r>
            <w:proofErr w:type="spellEnd"/>
            <w:r w:rsidRPr="007B5093">
              <w:rPr>
                <w:sz w:val="19"/>
                <w:szCs w:val="19"/>
                <w:shd w:val="clear" w:color="auto" w:fill="FFFFFF"/>
              </w:rPr>
              <w:t xml:space="preserve"> vrstvu. Obecná </w:t>
            </w:r>
            <w:proofErr w:type="spellStart"/>
            <w:r w:rsidRPr="007B5093">
              <w:rPr>
                <w:sz w:val="19"/>
                <w:szCs w:val="19"/>
                <w:shd w:val="clear" w:color="auto" w:fill="FFFFFF"/>
              </w:rPr>
              <w:t>orthotropní</w:t>
            </w:r>
            <w:proofErr w:type="spellEnd"/>
            <w:r w:rsidRPr="007B5093">
              <w:rPr>
                <w:sz w:val="19"/>
                <w:szCs w:val="19"/>
                <w:shd w:val="clear" w:color="auto" w:fill="FFFFFF"/>
              </w:rPr>
              <w:t xml:space="preserve"> vrstva. Pevnost </w:t>
            </w:r>
            <w:proofErr w:type="spellStart"/>
            <w:r w:rsidRPr="007B5093">
              <w:rPr>
                <w:sz w:val="19"/>
                <w:szCs w:val="19"/>
                <w:shd w:val="clear" w:color="auto" w:fill="FFFFFF"/>
              </w:rPr>
              <w:t>orthotropní</w:t>
            </w:r>
            <w:proofErr w:type="spellEnd"/>
            <w:r w:rsidRPr="007B5093">
              <w:rPr>
                <w:sz w:val="19"/>
                <w:szCs w:val="19"/>
                <w:shd w:val="clear" w:color="auto" w:fill="FFFFFF"/>
              </w:rPr>
              <w:t xml:space="preserve"> vrstvy.</w:t>
            </w:r>
          </w:p>
          <w:p w14:paraId="7508863B" w14:textId="77777777" w:rsidR="00661D48" w:rsidRPr="007B5093" w:rsidRDefault="00661D48" w:rsidP="00661D48">
            <w:pPr>
              <w:pStyle w:val="Odstavecseseznamem"/>
              <w:numPr>
                <w:ilvl w:val="0"/>
                <w:numId w:val="18"/>
              </w:numPr>
              <w:ind w:left="113" w:hanging="113"/>
              <w:jc w:val="both"/>
              <w:rPr>
                <w:sz w:val="19"/>
                <w:szCs w:val="19"/>
                <w:shd w:val="clear" w:color="auto" w:fill="FFFFFF"/>
              </w:rPr>
            </w:pPr>
            <w:r w:rsidRPr="007B5093">
              <w:rPr>
                <w:sz w:val="19"/>
                <w:szCs w:val="19"/>
                <w:shd w:val="clear" w:color="auto" w:fill="FFFFFF"/>
              </w:rPr>
              <w:t>Vrstvení laminátu. Moduly pružnosti izotropní vrstvy (laminát z rohoží).</w:t>
            </w:r>
          </w:p>
          <w:p w14:paraId="631280D7" w14:textId="77777777" w:rsidR="00661D48" w:rsidRPr="007B5093" w:rsidRDefault="00661D48" w:rsidP="00661D48">
            <w:pPr>
              <w:pStyle w:val="Odstavecseseznamem"/>
              <w:numPr>
                <w:ilvl w:val="0"/>
                <w:numId w:val="18"/>
              </w:numPr>
              <w:ind w:left="113" w:hanging="113"/>
              <w:jc w:val="both"/>
              <w:rPr>
                <w:sz w:val="19"/>
                <w:szCs w:val="19"/>
                <w:shd w:val="clear" w:color="auto" w:fill="FFFFFF"/>
              </w:rPr>
            </w:pPr>
            <w:r w:rsidRPr="007B5093">
              <w:rPr>
                <w:sz w:val="19"/>
                <w:szCs w:val="19"/>
                <w:shd w:val="clear" w:color="auto" w:fill="FFFFFF"/>
              </w:rPr>
              <w:t>Konstitutivní rovnice laminátu. Zásady volby pořadí vrstev.</w:t>
            </w:r>
          </w:p>
          <w:p w14:paraId="57E5983D" w14:textId="77777777" w:rsidR="00661D48" w:rsidRPr="007B5093" w:rsidRDefault="00661D48" w:rsidP="00661D48">
            <w:pPr>
              <w:pStyle w:val="Odstavecseseznamem"/>
              <w:numPr>
                <w:ilvl w:val="0"/>
                <w:numId w:val="18"/>
              </w:numPr>
              <w:ind w:left="113" w:hanging="113"/>
              <w:jc w:val="both"/>
              <w:rPr>
                <w:sz w:val="19"/>
                <w:szCs w:val="19"/>
                <w:shd w:val="clear" w:color="auto" w:fill="FFFFFF"/>
              </w:rPr>
            </w:pPr>
            <w:r w:rsidRPr="007B5093">
              <w:rPr>
                <w:sz w:val="19"/>
                <w:szCs w:val="19"/>
                <w:shd w:val="clear" w:color="auto" w:fill="FFFFFF"/>
              </w:rPr>
              <w:t>Další faktory ovlivňující pevnost v tahu. Vliv volných okrajů laminátu. Teplotní pnutí.</w:t>
            </w:r>
          </w:p>
          <w:p w14:paraId="1E0E37BA" w14:textId="50135686" w:rsidR="00661D48" w:rsidRPr="007B5093" w:rsidRDefault="00661D48" w:rsidP="00661D48">
            <w:pPr>
              <w:pStyle w:val="Odstavecseseznamem"/>
              <w:numPr>
                <w:ilvl w:val="0"/>
                <w:numId w:val="18"/>
              </w:numPr>
              <w:ind w:left="113" w:hanging="113"/>
              <w:jc w:val="both"/>
              <w:rPr>
                <w:sz w:val="19"/>
                <w:szCs w:val="19"/>
                <w:shd w:val="clear" w:color="auto" w:fill="FFFFFF"/>
              </w:rPr>
            </w:pPr>
            <w:r w:rsidRPr="007B5093">
              <w:rPr>
                <w:sz w:val="19"/>
                <w:szCs w:val="19"/>
                <w:shd w:val="clear" w:color="auto" w:fill="FFFFFF"/>
              </w:rPr>
              <w:t xml:space="preserve">Kompozity s kovovou matricí </w:t>
            </w:r>
            <w:r w:rsidR="004209A9">
              <w:rPr>
                <w:sz w:val="19"/>
                <w:szCs w:val="19"/>
                <w:shd w:val="clear" w:color="auto" w:fill="FFFFFF"/>
              </w:rPr>
              <w:t>–</w:t>
            </w:r>
            <w:r w:rsidRPr="007B5093">
              <w:rPr>
                <w:sz w:val="19"/>
                <w:szCs w:val="19"/>
                <w:shd w:val="clear" w:color="auto" w:fill="FFFFFF"/>
              </w:rPr>
              <w:t xml:space="preserve"> druhy, základní vlastnosti a užití. Kompozity s keramickou matricí </w:t>
            </w:r>
            <w:r w:rsidR="004209A9">
              <w:rPr>
                <w:sz w:val="19"/>
                <w:szCs w:val="19"/>
                <w:shd w:val="clear" w:color="auto" w:fill="FFFFFF"/>
              </w:rPr>
              <w:t>–</w:t>
            </w:r>
            <w:r w:rsidRPr="007B5093">
              <w:rPr>
                <w:sz w:val="19"/>
                <w:szCs w:val="19"/>
                <w:shd w:val="clear" w:color="auto" w:fill="FFFFFF"/>
              </w:rPr>
              <w:t xml:space="preserve"> druhy, základní vlastnosti a užití.</w:t>
            </w:r>
          </w:p>
          <w:p w14:paraId="681646BD" w14:textId="227C8CB3" w:rsidR="00816CB0" w:rsidRPr="007B5093" w:rsidRDefault="00661D48" w:rsidP="00661D48">
            <w:pPr>
              <w:pStyle w:val="Odstavecseseznamem"/>
              <w:numPr>
                <w:ilvl w:val="0"/>
                <w:numId w:val="18"/>
              </w:numPr>
              <w:ind w:left="113" w:hanging="113"/>
              <w:jc w:val="both"/>
              <w:rPr>
                <w:sz w:val="19"/>
                <w:szCs w:val="19"/>
                <w:shd w:val="clear" w:color="auto" w:fill="FFFFFF"/>
              </w:rPr>
            </w:pPr>
            <w:r w:rsidRPr="007B5093">
              <w:rPr>
                <w:sz w:val="19"/>
                <w:szCs w:val="19"/>
                <w:shd w:val="clear" w:color="auto" w:fill="FFFFFF"/>
              </w:rPr>
              <w:t>Jiné typy moderních kompozitů. Kompozity s více než dvěma složkami. Deskové kompozity. Užití a perspektivy kompozitů. Jiné typy heterogenních materiálů.</w:t>
            </w:r>
          </w:p>
        </w:tc>
      </w:tr>
      <w:tr w:rsidR="00816CB0" w14:paraId="42C5CD30" w14:textId="77777777" w:rsidTr="000C4A98">
        <w:trPr>
          <w:gridAfter w:val="1"/>
          <w:wAfter w:w="41" w:type="dxa"/>
          <w:trHeight w:val="265"/>
        </w:trPr>
        <w:tc>
          <w:tcPr>
            <w:tcW w:w="3653" w:type="dxa"/>
            <w:gridSpan w:val="5"/>
            <w:tcBorders>
              <w:top w:val="nil"/>
            </w:tcBorders>
            <w:shd w:val="clear" w:color="auto" w:fill="F7CAAC"/>
          </w:tcPr>
          <w:p w14:paraId="7D461575" w14:textId="4B2EFB11" w:rsidR="00816CB0" w:rsidRPr="009B2810" w:rsidRDefault="00816CB0" w:rsidP="00816CB0">
            <w:pPr>
              <w:jc w:val="both"/>
              <w:rPr>
                <w:sz w:val="19"/>
                <w:szCs w:val="19"/>
              </w:rPr>
            </w:pPr>
            <w:r w:rsidRPr="009B2810">
              <w:rPr>
                <w:b/>
                <w:sz w:val="19"/>
                <w:szCs w:val="19"/>
              </w:rPr>
              <w:t xml:space="preserve">Studijní literatura a studijní </w:t>
            </w:r>
            <w:r w:rsidRPr="00BA62B5">
              <w:rPr>
                <w:b/>
                <w:sz w:val="19"/>
                <w:szCs w:val="19"/>
              </w:rPr>
              <w:t>pomůcky</w:t>
            </w:r>
          </w:p>
        </w:tc>
        <w:tc>
          <w:tcPr>
            <w:tcW w:w="6412" w:type="dxa"/>
            <w:gridSpan w:val="17"/>
            <w:tcBorders>
              <w:top w:val="nil"/>
              <w:bottom w:val="nil"/>
            </w:tcBorders>
          </w:tcPr>
          <w:p w14:paraId="04B22F1B" w14:textId="77777777" w:rsidR="00816CB0" w:rsidRPr="009B2810" w:rsidRDefault="00816CB0" w:rsidP="00816CB0">
            <w:pPr>
              <w:jc w:val="both"/>
              <w:rPr>
                <w:sz w:val="19"/>
                <w:szCs w:val="19"/>
              </w:rPr>
            </w:pPr>
          </w:p>
        </w:tc>
      </w:tr>
      <w:tr w:rsidR="00816CB0" w14:paraId="2669D6E0" w14:textId="77777777" w:rsidTr="000C4A98">
        <w:trPr>
          <w:gridAfter w:val="1"/>
          <w:wAfter w:w="41" w:type="dxa"/>
          <w:trHeight w:val="1497"/>
        </w:trPr>
        <w:tc>
          <w:tcPr>
            <w:tcW w:w="10065" w:type="dxa"/>
            <w:gridSpan w:val="22"/>
            <w:tcBorders>
              <w:top w:val="nil"/>
            </w:tcBorders>
          </w:tcPr>
          <w:p w14:paraId="395D94FC" w14:textId="77777777" w:rsidR="00816CB0" w:rsidRPr="009B2810" w:rsidRDefault="00816CB0" w:rsidP="00816CB0">
            <w:pPr>
              <w:jc w:val="both"/>
              <w:rPr>
                <w:sz w:val="19"/>
                <w:szCs w:val="19"/>
                <w:u w:val="single"/>
              </w:rPr>
            </w:pPr>
            <w:r w:rsidRPr="009B2810">
              <w:rPr>
                <w:sz w:val="19"/>
                <w:szCs w:val="19"/>
                <w:u w:val="single"/>
              </w:rPr>
              <w:t>Povinná literatura:</w:t>
            </w:r>
          </w:p>
          <w:p w14:paraId="435C2FB8" w14:textId="6125F2FE" w:rsidR="00661D48" w:rsidRPr="00515CF8" w:rsidRDefault="00661D48" w:rsidP="00661D48">
            <w:pPr>
              <w:jc w:val="both"/>
              <w:rPr>
                <w:sz w:val="19"/>
                <w:szCs w:val="19"/>
              </w:rPr>
            </w:pPr>
            <w:r w:rsidRPr="00515CF8">
              <w:rPr>
                <w:caps/>
                <w:sz w:val="19"/>
                <w:szCs w:val="19"/>
              </w:rPr>
              <w:t>Ehrenstein, G.</w:t>
            </w:r>
            <w:r w:rsidRPr="00515CF8">
              <w:rPr>
                <w:sz w:val="19"/>
                <w:szCs w:val="19"/>
              </w:rPr>
              <w:t>W.</w:t>
            </w:r>
            <w:r>
              <w:rPr>
                <w:sz w:val="19"/>
                <w:szCs w:val="19"/>
              </w:rPr>
              <w:t xml:space="preserve"> </w:t>
            </w:r>
            <w:r w:rsidRPr="00432AC7">
              <w:rPr>
                <w:i/>
                <w:iCs/>
                <w:sz w:val="19"/>
                <w:szCs w:val="19"/>
              </w:rPr>
              <w:t>Polymerní kompozitní materiály</w:t>
            </w:r>
            <w:r w:rsidRPr="00432AC7">
              <w:rPr>
                <w:i/>
                <w:sz w:val="19"/>
                <w:szCs w:val="19"/>
              </w:rPr>
              <w:t>.</w:t>
            </w:r>
            <w:r w:rsidRPr="00515CF8">
              <w:rPr>
                <w:sz w:val="19"/>
                <w:szCs w:val="19"/>
              </w:rPr>
              <w:t xml:space="preserve"> Praha: </w:t>
            </w:r>
            <w:proofErr w:type="spellStart"/>
            <w:r w:rsidRPr="00515CF8">
              <w:rPr>
                <w:sz w:val="19"/>
                <w:szCs w:val="19"/>
              </w:rPr>
              <w:t>Scientia</w:t>
            </w:r>
            <w:proofErr w:type="spellEnd"/>
            <w:r w:rsidRPr="00515CF8">
              <w:rPr>
                <w:sz w:val="19"/>
                <w:szCs w:val="19"/>
              </w:rPr>
              <w:t>, 2009. ISBN 978-80-86960-29-6</w:t>
            </w:r>
            <w:r>
              <w:rPr>
                <w:sz w:val="19"/>
                <w:szCs w:val="19"/>
              </w:rPr>
              <w:t>.</w:t>
            </w:r>
          </w:p>
          <w:p w14:paraId="3006F547" w14:textId="46DA626F" w:rsidR="00661D48" w:rsidRDefault="00661D48" w:rsidP="00661D48">
            <w:pPr>
              <w:shd w:val="clear" w:color="auto" w:fill="FFFFFF"/>
              <w:jc w:val="both"/>
              <w:rPr>
                <w:color w:val="000000"/>
                <w:sz w:val="19"/>
                <w:szCs w:val="19"/>
              </w:rPr>
            </w:pPr>
            <w:r w:rsidRPr="00283BBE">
              <w:rPr>
                <w:caps/>
                <w:color w:val="000000"/>
                <w:sz w:val="19"/>
                <w:szCs w:val="19"/>
              </w:rPr>
              <w:t>Mazumdar, S.K.</w:t>
            </w:r>
            <w:r w:rsidRPr="009B2810">
              <w:rPr>
                <w:color w:val="000000"/>
                <w:sz w:val="19"/>
                <w:szCs w:val="19"/>
              </w:rPr>
              <w:t> </w:t>
            </w:r>
            <w:proofErr w:type="spellStart"/>
            <w:r w:rsidRPr="009B2810">
              <w:rPr>
                <w:i/>
                <w:iCs/>
                <w:color w:val="000000"/>
                <w:sz w:val="19"/>
                <w:szCs w:val="19"/>
              </w:rPr>
              <w:t>Composites</w:t>
            </w:r>
            <w:proofErr w:type="spellEnd"/>
            <w:r w:rsidRPr="009B2810">
              <w:rPr>
                <w:i/>
                <w:iCs/>
                <w:color w:val="000000"/>
                <w:sz w:val="19"/>
                <w:szCs w:val="19"/>
              </w:rPr>
              <w:t xml:space="preserve"> </w:t>
            </w:r>
            <w:proofErr w:type="spellStart"/>
            <w:r w:rsidRPr="009B2810">
              <w:rPr>
                <w:i/>
                <w:iCs/>
                <w:color w:val="000000"/>
                <w:sz w:val="19"/>
                <w:szCs w:val="19"/>
              </w:rPr>
              <w:t>Manufacturing</w:t>
            </w:r>
            <w:proofErr w:type="spellEnd"/>
            <w:r w:rsidRPr="009B2810">
              <w:rPr>
                <w:i/>
                <w:iCs/>
                <w:color w:val="000000"/>
                <w:sz w:val="19"/>
                <w:szCs w:val="19"/>
              </w:rPr>
              <w:t>:</w:t>
            </w:r>
            <w:r>
              <w:rPr>
                <w:i/>
                <w:iCs/>
                <w:color w:val="000000"/>
                <w:sz w:val="19"/>
                <w:szCs w:val="19"/>
              </w:rPr>
              <w:t xml:space="preserve"> </w:t>
            </w:r>
            <w:proofErr w:type="spellStart"/>
            <w:r w:rsidRPr="009B2810">
              <w:rPr>
                <w:i/>
                <w:iCs/>
                <w:color w:val="000000"/>
                <w:sz w:val="19"/>
                <w:szCs w:val="19"/>
              </w:rPr>
              <w:t>Materials</w:t>
            </w:r>
            <w:proofErr w:type="spellEnd"/>
            <w:r w:rsidRPr="009B2810">
              <w:rPr>
                <w:i/>
                <w:iCs/>
                <w:color w:val="000000"/>
                <w:sz w:val="19"/>
                <w:szCs w:val="19"/>
              </w:rPr>
              <w:t xml:space="preserve">, </w:t>
            </w:r>
            <w:proofErr w:type="spellStart"/>
            <w:r w:rsidRPr="009B2810">
              <w:rPr>
                <w:i/>
                <w:iCs/>
                <w:color w:val="000000"/>
                <w:sz w:val="19"/>
                <w:szCs w:val="19"/>
              </w:rPr>
              <w:t>Products</w:t>
            </w:r>
            <w:proofErr w:type="spellEnd"/>
            <w:r w:rsidRPr="009B2810">
              <w:rPr>
                <w:i/>
                <w:iCs/>
                <w:color w:val="000000"/>
                <w:sz w:val="19"/>
                <w:szCs w:val="19"/>
              </w:rPr>
              <w:t xml:space="preserve"> and </w:t>
            </w:r>
            <w:proofErr w:type="spellStart"/>
            <w:r w:rsidRPr="009B2810">
              <w:rPr>
                <w:i/>
                <w:iCs/>
                <w:color w:val="000000"/>
                <w:sz w:val="19"/>
                <w:szCs w:val="19"/>
              </w:rPr>
              <w:t>Processing</w:t>
            </w:r>
            <w:proofErr w:type="spellEnd"/>
            <w:r w:rsidRPr="009B2810">
              <w:rPr>
                <w:color w:val="000000"/>
                <w:sz w:val="19"/>
                <w:szCs w:val="19"/>
              </w:rPr>
              <w:t xml:space="preserve">. London: CRC </w:t>
            </w:r>
            <w:proofErr w:type="spellStart"/>
            <w:r w:rsidRPr="009B2810">
              <w:rPr>
                <w:color w:val="000000"/>
                <w:sz w:val="19"/>
                <w:szCs w:val="19"/>
              </w:rPr>
              <w:t>Press</w:t>
            </w:r>
            <w:proofErr w:type="spellEnd"/>
            <w:r w:rsidRPr="009B2810">
              <w:rPr>
                <w:color w:val="000000"/>
                <w:sz w:val="19"/>
                <w:szCs w:val="19"/>
              </w:rPr>
              <w:t>, 2002.</w:t>
            </w:r>
            <w:r w:rsidR="00183855">
              <w:rPr>
                <w:color w:val="000000"/>
                <w:sz w:val="19"/>
                <w:szCs w:val="19"/>
              </w:rPr>
              <w:t xml:space="preserve"> </w:t>
            </w:r>
            <w:r w:rsidR="00183855" w:rsidRPr="00183855">
              <w:rPr>
                <w:sz w:val="19"/>
                <w:szCs w:val="19"/>
              </w:rPr>
              <w:t xml:space="preserve">Dostupné z: </w:t>
            </w:r>
            <w:hyperlink r:id="rId86" w:history="1">
              <w:r w:rsidR="00183855" w:rsidRPr="00183855">
                <w:rPr>
                  <w:rStyle w:val="Hypertextovodkaz"/>
                  <w:sz w:val="19"/>
                  <w:szCs w:val="19"/>
                </w:rPr>
                <w:t>https://www.academia.edu/8105712/COMPOSITES_MANUFACTURING_Materials_Product_and_Process_Engineering</w:t>
              </w:r>
            </w:hyperlink>
            <w:r w:rsidR="00183855">
              <w:rPr>
                <w:sz w:val="19"/>
                <w:szCs w:val="19"/>
              </w:rPr>
              <w:t>.</w:t>
            </w:r>
          </w:p>
          <w:p w14:paraId="1EA5AED0" w14:textId="0E5D8361" w:rsidR="00661D48" w:rsidRPr="00432AC7" w:rsidRDefault="00661D48" w:rsidP="00661D48">
            <w:pPr>
              <w:shd w:val="clear" w:color="auto" w:fill="FFFFFF"/>
              <w:jc w:val="both"/>
              <w:rPr>
                <w:sz w:val="19"/>
                <w:szCs w:val="19"/>
              </w:rPr>
            </w:pPr>
            <w:r w:rsidRPr="00432AC7">
              <w:rPr>
                <w:caps/>
                <w:color w:val="000000"/>
                <w:sz w:val="19"/>
                <w:szCs w:val="19"/>
              </w:rPr>
              <w:t>Elhajjar,</w:t>
            </w:r>
            <w:r>
              <w:rPr>
                <w:rFonts w:cstheme="minorHAnsi"/>
                <w:color w:val="000000"/>
                <w:sz w:val="24"/>
                <w:szCs w:val="24"/>
                <w:bdr w:val="none" w:sz="0" w:space="0" w:color="auto" w:frame="1"/>
              </w:rPr>
              <w:t xml:space="preserve"> </w:t>
            </w:r>
            <w:r w:rsidRPr="00432AC7">
              <w:rPr>
                <w:caps/>
                <w:color w:val="000000"/>
                <w:sz w:val="19"/>
                <w:szCs w:val="19"/>
              </w:rPr>
              <w:t>R., Saponara, V.L., Muliana, A</w:t>
            </w:r>
            <w:r>
              <w:rPr>
                <w:caps/>
                <w:color w:val="000000"/>
                <w:sz w:val="19"/>
                <w:szCs w:val="19"/>
              </w:rPr>
              <w:t xml:space="preserve">. </w:t>
            </w:r>
            <w:r w:rsidRPr="00432AC7">
              <w:rPr>
                <w:i/>
                <w:iCs/>
                <w:color w:val="000000"/>
                <w:sz w:val="19"/>
                <w:szCs w:val="19"/>
              </w:rPr>
              <w:t xml:space="preserve">Smart </w:t>
            </w:r>
            <w:proofErr w:type="spellStart"/>
            <w:r w:rsidRPr="00432AC7">
              <w:rPr>
                <w:i/>
                <w:iCs/>
                <w:color w:val="000000"/>
                <w:sz w:val="19"/>
                <w:szCs w:val="19"/>
              </w:rPr>
              <w:t>Composites</w:t>
            </w:r>
            <w:proofErr w:type="spellEnd"/>
            <w:r w:rsidRPr="00432AC7">
              <w:rPr>
                <w:i/>
                <w:iCs/>
                <w:color w:val="000000"/>
                <w:sz w:val="19"/>
                <w:szCs w:val="19"/>
              </w:rPr>
              <w:t xml:space="preserve">: </w:t>
            </w:r>
            <w:proofErr w:type="spellStart"/>
            <w:r w:rsidRPr="00432AC7">
              <w:rPr>
                <w:i/>
                <w:iCs/>
                <w:color w:val="000000"/>
                <w:sz w:val="19"/>
                <w:szCs w:val="19"/>
              </w:rPr>
              <w:t>Mechanics</w:t>
            </w:r>
            <w:proofErr w:type="spellEnd"/>
            <w:r w:rsidRPr="00432AC7">
              <w:rPr>
                <w:i/>
                <w:iCs/>
                <w:color w:val="000000"/>
                <w:sz w:val="19"/>
                <w:szCs w:val="19"/>
              </w:rPr>
              <w:t xml:space="preserve"> and Design</w:t>
            </w:r>
            <w:r w:rsidRPr="00432AC7">
              <w:rPr>
                <w:sz w:val="19"/>
                <w:szCs w:val="19"/>
              </w:rPr>
              <w:t xml:space="preserve">. CRC </w:t>
            </w:r>
            <w:proofErr w:type="spellStart"/>
            <w:r w:rsidRPr="00432AC7">
              <w:rPr>
                <w:sz w:val="19"/>
                <w:szCs w:val="19"/>
              </w:rPr>
              <w:t>Press</w:t>
            </w:r>
            <w:proofErr w:type="spellEnd"/>
            <w:r>
              <w:rPr>
                <w:sz w:val="19"/>
                <w:szCs w:val="19"/>
              </w:rPr>
              <w:t xml:space="preserve">, </w:t>
            </w:r>
            <w:r w:rsidRPr="00432AC7">
              <w:rPr>
                <w:sz w:val="19"/>
                <w:szCs w:val="19"/>
              </w:rPr>
              <w:t>2017</w:t>
            </w:r>
            <w:r>
              <w:rPr>
                <w:sz w:val="19"/>
                <w:szCs w:val="19"/>
              </w:rPr>
              <w:t xml:space="preserve">. </w:t>
            </w:r>
            <w:r w:rsidRPr="00432AC7">
              <w:rPr>
                <w:sz w:val="19"/>
                <w:szCs w:val="19"/>
              </w:rPr>
              <w:t>ISBN 9781138075511</w:t>
            </w:r>
            <w:r>
              <w:rPr>
                <w:sz w:val="19"/>
                <w:szCs w:val="19"/>
              </w:rPr>
              <w:t>.</w:t>
            </w:r>
          </w:p>
          <w:p w14:paraId="55301C3B" w14:textId="6EEF6F3C" w:rsidR="00661D48" w:rsidRPr="00C312BF" w:rsidRDefault="00661D48" w:rsidP="00661D48">
            <w:pPr>
              <w:rPr>
                <w:rFonts w:cstheme="minorHAnsi"/>
              </w:rPr>
            </w:pPr>
            <w:r w:rsidRPr="00432AC7">
              <w:rPr>
                <w:caps/>
                <w:color w:val="000000"/>
                <w:sz w:val="19"/>
                <w:szCs w:val="19"/>
              </w:rPr>
              <w:t>Klaus</w:t>
            </w:r>
            <w:r>
              <w:rPr>
                <w:caps/>
                <w:color w:val="000000"/>
                <w:sz w:val="19"/>
                <w:szCs w:val="19"/>
              </w:rPr>
              <w:t>,</w:t>
            </w:r>
            <w:r w:rsidRPr="00432AC7">
              <w:rPr>
                <w:caps/>
                <w:color w:val="000000"/>
                <w:sz w:val="19"/>
                <w:szCs w:val="19"/>
              </w:rPr>
              <w:t xml:space="preserve"> F.,</w:t>
            </w:r>
            <w:r>
              <w:rPr>
                <w:caps/>
                <w:color w:val="000000"/>
                <w:sz w:val="19"/>
                <w:szCs w:val="19"/>
              </w:rPr>
              <w:t xml:space="preserve"> </w:t>
            </w:r>
            <w:r w:rsidRPr="00432AC7">
              <w:rPr>
                <w:caps/>
                <w:color w:val="000000"/>
                <w:sz w:val="19"/>
                <w:szCs w:val="19"/>
              </w:rPr>
              <w:t>Breuer, U</w:t>
            </w:r>
            <w:r>
              <w:rPr>
                <w:rFonts w:cstheme="minorHAnsi"/>
              </w:rPr>
              <w:t xml:space="preserve">. </w:t>
            </w:r>
            <w:proofErr w:type="spellStart"/>
            <w:r w:rsidRPr="00C312BF">
              <w:rPr>
                <w:rFonts w:cstheme="minorHAnsi"/>
                <w:i/>
              </w:rPr>
              <w:t>Multi-Functionality</w:t>
            </w:r>
            <w:proofErr w:type="spellEnd"/>
            <w:r w:rsidRPr="00C312BF">
              <w:rPr>
                <w:rFonts w:cstheme="minorHAnsi"/>
                <w:i/>
              </w:rPr>
              <w:t xml:space="preserve"> </w:t>
            </w:r>
            <w:proofErr w:type="spellStart"/>
            <w:r w:rsidRPr="00C312BF">
              <w:rPr>
                <w:rFonts w:cstheme="minorHAnsi"/>
                <w:i/>
              </w:rPr>
              <w:t>of</w:t>
            </w:r>
            <w:proofErr w:type="spellEnd"/>
            <w:r w:rsidRPr="00C312BF">
              <w:rPr>
                <w:rFonts w:cstheme="minorHAnsi"/>
                <w:i/>
              </w:rPr>
              <w:t xml:space="preserve"> Polymer </w:t>
            </w:r>
            <w:proofErr w:type="spellStart"/>
            <w:r w:rsidRPr="00C312BF">
              <w:rPr>
                <w:rFonts w:cstheme="minorHAnsi"/>
                <w:i/>
              </w:rPr>
              <w:t>Composites</w:t>
            </w:r>
            <w:proofErr w:type="spellEnd"/>
            <w:r w:rsidRPr="00C312BF">
              <w:rPr>
                <w:rFonts w:cstheme="minorHAnsi"/>
                <w:i/>
              </w:rPr>
              <w:t xml:space="preserve">: </w:t>
            </w:r>
            <w:proofErr w:type="spellStart"/>
            <w:r w:rsidRPr="00C312BF">
              <w:rPr>
                <w:rFonts w:cstheme="minorHAnsi"/>
                <w:i/>
              </w:rPr>
              <w:t>Challenges</w:t>
            </w:r>
            <w:proofErr w:type="spellEnd"/>
            <w:r w:rsidRPr="00C312BF">
              <w:rPr>
                <w:rFonts w:cstheme="minorHAnsi"/>
                <w:i/>
              </w:rPr>
              <w:t xml:space="preserve"> and New </w:t>
            </w:r>
            <w:proofErr w:type="spellStart"/>
            <w:r w:rsidRPr="00C312BF">
              <w:rPr>
                <w:rFonts w:cstheme="minorHAnsi"/>
                <w:i/>
              </w:rPr>
              <w:t>Solutions</w:t>
            </w:r>
            <w:proofErr w:type="spellEnd"/>
            <w:r>
              <w:rPr>
                <w:rFonts w:cstheme="minorHAnsi"/>
              </w:rPr>
              <w:t xml:space="preserve">. </w:t>
            </w:r>
            <w:proofErr w:type="spellStart"/>
            <w:r>
              <w:rPr>
                <w:rFonts w:cstheme="minorHAnsi"/>
              </w:rPr>
              <w:t>Elsevier</w:t>
            </w:r>
            <w:proofErr w:type="spellEnd"/>
            <w:r>
              <w:rPr>
                <w:rFonts w:cstheme="minorHAnsi"/>
              </w:rPr>
              <w:t>, 2015.</w:t>
            </w:r>
          </w:p>
          <w:p w14:paraId="56E99398" w14:textId="77777777" w:rsidR="00816CB0" w:rsidRPr="009B2810" w:rsidRDefault="00816CB0" w:rsidP="00816CB0">
            <w:pPr>
              <w:shd w:val="clear" w:color="auto" w:fill="FFFFFF"/>
              <w:jc w:val="both"/>
              <w:rPr>
                <w:color w:val="000000"/>
                <w:sz w:val="19"/>
                <w:szCs w:val="19"/>
              </w:rPr>
            </w:pPr>
          </w:p>
          <w:p w14:paraId="3E572634" w14:textId="1787C1F7" w:rsidR="00816CB0" w:rsidRPr="009B2810" w:rsidRDefault="00816CB0" w:rsidP="00816CB0">
            <w:pPr>
              <w:jc w:val="both"/>
              <w:rPr>
                <w:sz w:val="19"/>
                <w:szCs w:val="19"/>
                <w:u w:val="single"/>
              </w:rPr>
            </w:pPr>
            <w:r w:rsidRPr="009B2810">
              <w:rPr>
                <w:sz w:val="19"/>
                <w:szCs w:val="19"/>
                <w:u w:val="single"/>
              </w:rPr>
              <w:t>Doporučená literatura:</w:t>
            </w:r>
          </w:p>
          <w:p w14:paraId="0CDABFA2" w14:textId="216D34CB" w:rsidR="00661D48" w:rsidRDefault="00661D48" w:rsidP="00661D48">
            <w:pPr>
              <w:jc w:val="both"/>
              <w:rPr>
                <w:sz w:val="19"/>
                <w:szCs w:val="19"/>
              </w:rPr>
            </w:pPr>
            <w:r w:rsidRPr="00515CF8">
              <w:rPr>
                <w:sz w:val="19"/>
                <w:szCs w:val="19"/>
              </w:rPr>
              <w:t xml:space="preserve">JANČÁŘ, J. </w:t>
            </w:r>
            <w:r w:rsidRPr="00661D48">
              <w:rPr>
                <w:i/>
                <w:iCs/>
                <w:sz w:val="19"/>
                <w:szCs w:val="19"/>
              </w:rPr>
              <w:t>Úvod do materiálového inženýrství polymerních kompozitů</w:t>
            </w:r>
            <w:r w:rsidRPr="00515CF8">
              <w:rPr>
                <w:sz w:val="19"/>
                <w:szCs w:val="19"/>
              </w:rPr>
              <w:t xml:space="preserve">. Brno: VUT, 2003. </w:t>
            </w:r>
          </w:p>
          <w:p w14:paraId="0B250BC1" w14:textId="77777777" w:rsidR="00870468" w:rsidRPr="00515CF8" w:rsidRDefault="00870468" w:rsidP="00870468">
            <w:pPr>
              <w:pStyle w:val="Normlnweb"/>
              <w:spacing w:before="0" w:beforeAutospacing="0" w:after="0" w:afterAutospacing="0"/>
              <w:rPr>
                <w:color w:val="000000"/>
                <w:sz w:val="20"/>
                <w:szCs w:val="20"/>
              </w:rPr>
            </w:pPr>
            <w:r w:rsidRPr="00515CF8">
              <w:rPr>
                <w:rFonts w:ascii="inherit" w:hAnsi="inherit"/>
                <w:color w:val="000000"/>
                <w:sz w:val="19"/>
                <w:szCs w:val="19"/>
                <w:bdr w:val="none" w:sz="0" w:space="0" w:color="auto" w:frame="1"/>
              </w:rPr>
              <w:t xml:space="preserve">KOŘÍNEK, Z. </w:t>
            </w:r>
            <w:r w:rsidRPr="007C75D6">
              <w:rPr>
                <w:rFonts w:ascii="inherit" w:hAnsi="inherit"/>
                <w:i/>
                <w:color w:val="000000"/>
                <w:sz w:val="19"/>
                <w:szCs w:val="19"/>
                <w:bdr w:val="none" w:sz="0" w:space="0" w:color="auto" w:frame="1"/>
              </w:rPr>
              <w:t>Kompozity</w:t>
            </w:r>
            <w:r w:rsidRPr="00515CF8">
              <w:rPr>
                <w:rFonts w:ascii="inherit" w:hAnsi="inherit"/>
                <w:color w:val="000000"/>
                <w:sz w:val="19"/>
                <w:szCs w:val="19"/>
                <w:bdr w:val="none" w:sz="0" w:space="0" w:color="auto" w:frame="1"/>
              </w:rPr>
              <w:t xml:space="preserve">: </w:t>
            </w:r>
            <w:r w:rsidRPr="00432AC7">
              <w:rPr>
                <w:rFonts w:ascii="inherit" w:hAnsi="inherit"/>
                <w:i/>
                <w:color w:val="000000"/>
                <w:sz w:val="19"/>
                <w:szCs w:val="19"/>
                <w:bdr w:val="none" w:sz="0" w:space="0" w:color="auto" w:frame="1"/>
              </w:rPr>
              <w:t>Vlákna</w:t>
            </w:r>
            <w:r w:rsidRPr="00515CF8">
              <w:rPr>
                <w:rFonts w:ascii="inherit" w:hAnsi="inherit"/>
                <w:color w:val="000000"/>
                <w:sz w:val="19"/>
                <w:szCs w:val="19"/>
                <w:bdr w:val="none" w:sz="0" w:space="0" w:color="auto" w:frame="1"/>
              </w:rPr>
              <w:t>. Dostupné z:</w:t>
            </w:r>
            <w:r>
              <w:rPr>
                <w:rFonts w:ascii="inherit" w:hAnsi="inherit"/>
                <w:color w:val="000000"/>
                <w:sz w:val="19"/>
                <w:szCs w:val="19"/>
                <w:bdr w:val="none" w:sz="0" w:space="0" w:color="auto" w:frame="1"/>
              </w:rPr>
              <w:t xml:space="preserve"> </w:t>
            </w:r>
            <w:hyperlink r:id="rId87" w:history="1">
              <w:r w:rsidRPr="00442AB9">
                <w:rPr>
                  <w:rStyle w:val="Hypertextovodkaz"/>
                  <w:rFonts w:ascii="inherit" w:hAnsi="inherit"/>
                  <w:sz w:val="19"/>
                  <w:szCs w:val="19"/>
                  <w:bdr w:val="none" w:sz="0" w:space="0" w:color="auto" w:frame="1"/>
                </w:rPr>
                <w:t>http://www.volny.cz/zkorinek/vlakna.pdf</w:t>
              </w:r>
            </w:hyperlink>
            <w:r w:rsidRPr="00515CF8">
              <w:rPr>
                <w:rFonts w:ascii="inherit" w:hAnsi="inherit"/>
                <w:color w:val="000000"/>
                <w:sz w:val="19"/>
                <w:szCs w:val="19"/>
                <w:bdr w:val="none" w:sz="0" w:space="0" w:color="auto" w:frame="1"/>
              </w:rPr>
              <w:t>. </w:t>
            </w:r>
          </w:p>
          <w:p w14:paraId="3EF6651F" w14:textId="6D647291" w:rsidR="00661D48" w:rsidRPr="00432AC7" w:rsidRDefault="00661D48" w:rsidP="00661D48">
            <w:pPr>
              <w:jc w:val="both"/>
              <w:rPr>
                <w:sz w:val="19"/>
                <w:szCs w:val="19"/>
              </w:rPr>
            </w:pPr>
            <w:r w:rsidRPr="00432AC7">
              <w:rPr>
                <w:caps/>
                <w:color w:val="000000"/>
                <w:sz w:val="19"/>
                <w:szCs w:val="19"/>
              </w:rPr>
              <w:t>Vakhrushev, A.V., Haghi, A.K</w:t>
            </w:r>
            <w:r w:rsidRPr="00432AC7">
              <w:rPr>
                <w:sz w:val="19"/>
                <w:szCs w:val="19"/>
              </w:rPr>
              <w:t>.</w:t>
            </w:r>
            <w:r w:rsidR="001C6EB9">
              <w:rPr>
                <w:sz w:val="19"/>
                <w:szCs w:val="19"/>
              </w:rPr>
              <w:t xml:space="preserve"> </w:t>
            </w:r>
            <w:proofErr w:type="spellStart"/>
            <w:r w:rsidRPr="00432AC7">
              <w:rPr>
                <w:rFonts w:cstheme="minorHAnsi"/>
                <w:i/>
              </w:rPr>
              <w:t>Composite</w:t>
            </w:r>
            <w:proofErr w:type="spellEnd"/>
            <w:r w:rsidRPr="00432AC7">
              <w:rPr>
                <w:rFonts w:cstheme="minorHAnsi"/>
                <w:i/>
              </w:rPr>
              <w:t xml:space="preserve"> </w:t>
            </w:r>
            <w:proofErr w:type="spellStart"/>
            <w:r w:rsidRPr="00432AC7">
              <w:rPr>
                <w:rFonts w:cstheme="minorHAnsi"/>
                <w:i/>
              </w:rPr>
              <w:t>Materials</w:t>
            </w:r>
            <w:proofErr w:type="spellEnd"/>
            <w:r w:rsidRPr="00432AC7">
              <w:rPr>
                <w:rFonts w:cstheme="minorHAnsi"/>
                <w:i/>
              </w:rPr>
              <w:t xml:space="preserve"> </w:t>
            </w:r>
            <w:proofErr w:type="spellStart"/>
            <w:r w:rsidRPr="00432AC7">
              <w:rPr>
                <w:rFonts w:cstheme="minorHAnsi"/>
                <w:i/>
              </w:rPr>
              <w:t>Engineering</w:t>
            </w:r>
            <w:proofErr w:type="spellEnd"/>
            <w:r w:rsidRPr="00432AC7">
              <w:rPr>
                <w:rFonts w:cstheme="minorHAnsi"/>
                <w:i/>
              </w:rPr>
              <w:t>: Modeling and Technology</w:t>
            </w:r>
            <w:r>
              <w:rPr>
                <w:sz w:val="19"/>
                <w:szCs w:val="19"/>
              </w:rPr>
              <w:t xml:space="preserve">. </w:t>
            </w:r>
            <w:r w:rsidRPr="00432AC7">
              <w:rPr>
                <w:sz w:val="19"/>
                <w:szCs w:val="19"/>
              </w:rPr>
              <w:t>A</w:t>
            </w:r>
            <w:r>
              <w:rPr>
                <w:sz w:val="19"/>
                <w:szCs w:val="19"/>
              </w:rPr>
              <w:t xml:space="preserve">pple </w:t>
            </w:r>
            <w:proofErr w:type="spellStart"/>
            <w:r>
              <w:rPr>
                <w:sz w:val="19"/>
                <w:szCs w:val="19"/>
              </w:rPr>
              <w:t>Academic</w:t>
            </w:r>
            <w:proofErr w:type="spellEnd"/>
            <w:r>
              <w:rPr>
                <w:sz w:val="19"/>
                <w:szCs w:val="19"/>
              </w:rPr>
              <w:t xml:space="preserve"> </w:t>
            </w:r>
            <w:proofErr w:type="spellStart"/>
            <w:r>
              <w:rPr>
                <w:sz w:val="19"/>
                <w:szCs w:val="19"/>
              </w:rPr>
              <w:t>Press</w:t>
            </w:r>
            <w:proofErr w:type="spellEnd"/>
            <w:r>
              <w:rPr>
                <w:sz w:val="19"/>
                <w:szCs w:val="19"/>
              </w:rPr>
              <w:t xml:space="preserve"> Inc., 2019. ISBN </w:t>
            </w:r>
            <w:r w:rsidRPr="00432AC7">
              <w:rPr>
                <w:sz w:val="19"/>
                <w:szCs w:val="19"/>
              </w:rPr>
              <w:t>9781771887960</w:t>
            </w:r>
            <w:r>
              <w:rPr>
                <w:sz w:val="19"/>
                <w:szCs w:val="19"/>
              </w:rPr>
              <w:t>.</w:t>
            </w:r>
            <w:r w:rsidRPr="00432AC7">
              <w:rPr>
                <w:sz w:val="19"/>
                <w:szCs w:val="19"/>
              </w:rPr>
              <w:t xml:space="preserve"> </w:t>
            </w:r>
          </w:p>
          <w:p w14:paraId="306178F3" w14:textId="3F9674D6" w:rsidR="00816CB0" w:rsidRPr="009B2810" w:rsidRDefault="00661D48" w:rsidP="00661D48">
            <w:pPr>
              <w:shd w:val="clear" w:color="auto" w:fill="FFFFFF"/>
              <w:jc w:val="both"/>
              <w:rPr>
                <w:sz w:val="19"/>
                <w:szCs w:val="19"/>
              </w:rPr>
            </w:pPr>
            <w:r w:rsidRPr="00432AC7">
              <w:rPr>
                <w:caps/>
                <w:color w:val="000000"/>
                <w:sz w:val="19"/>
                <w:szCs w:val="19"/>
              </w:rPr>
              <w:t>Bafekrpour, E</w:t>
            </w:r>
            <w:r w:rsidRPr="00432AC7">
              <w:rPr>
                <w:sz w:val="19"/>
                <w:szCs w:val="19"/>
              </w:rPr>
              <w:t>.</w:t>
            </w:r>
            <w:r>
              <w:rPr>
                <w:sz w:val="19"/>
                <w:szCs w:val="19"/>
              </w:rPr>
              <w:t xml:space="preserve"> </w:t>
            </w:r>
            <w:proofErr w:type="spellStart"/>
            <w:r w:rsidRPr="00432AC7">
              <w:rPr>
                <w:rFonts w:cstheme="minorHAnsi"/>
                <w:i/>
              </w:rPr>
              <w:t>Advanced</w:t>
            </w:r>
            <w:proofErr w:type="spellEnd"/>
            <w:r w:rsidRPr="00432AC7">
              <w:rPr>
                <w:rFonts w:cstheme="minorHAnsi"/>
                <w:i/>
              </w:rPr>
              <w:t xml:space="preserve"> </w:t>
            </w:r>
            <w:proofErr w:type="spellStart"/>
            <w:r w:rsidRPr="00432AC7">
              <w:rPr>
                <w:rFonts w:cstheme="minorHAnsi"/>
                <w:i/>
              </w:rPr>
              <w:t>Composite</w:t>
            </w:r>
            <w:proofErr w:type="spellEnd"/>
            <w:r w:rsidRPr="00432AC7">
              <w:rPr>
                <w:rFonts w:cstheme="minorHAnsi"/>
                <w:i/>
              </w:rPr>
              <w:t xml:space="preserve"> </w:t>
            </w:r>
            <w:proofErr w:type="spellStart"/>
            <w:r w:rsidRPr="00432AC7">
              <w:rPr>
                <w:rFonts w:cstheme="minorHAnsi"/>
                <w:i/>
              </w:rPr>
              <w:t>Materials</w:t>
            </w:r>
            <w:proofErr w:type="spellEnd"/>
            <w:r w:rsidRPr="00432AC7">
              <w:rPr>
                <w:rFonts w:cstheme="minorHAnsi"/>
                <w:i/>
              </w:rPr>
              <w:t xml:space="preserve">: </w:t>
            </w:r>
            <w:proofErr w:type="spellStart"/>
            <w:r w:rsidRPr="00432AC7">
              <w:rPr>
                <w:rFonts w:cstheme="minorHAnsi"/>
                <w:i/>
              </w:rPr>
              <w:t>Properties</w:t>
            </w:r>
            <w:proofErr w:type="spellEnd"/>
            <w:r w:rsidRPr="00432AC7">
              <w:rPr>
                <w:rFonts w:cstheme="minorHAnsi"/>
                <w:i/>
              </w:rPr>
              <w:t xml:space="preserve"> and </w:t>
            </w:r>
            <w:proofErr w:type="spellStart"/>
            <w:r w:rsidRPr="00432AC7">
              <w:rPr>
                <w:rFonts w:cstheme="minorHAnsi"/>
                <w:i/>
              </w:rPr>
              <w:t>Applications</w:t>
            </w:r>
            <w:proofErr w:type="spellEnd"/>
            <w:r>
              <w:rPr>
                <w:sz w:val="19"/>
                <w:szCs w:val="19"/>
              </w:rPr>
              <w:t xml:space="preserve">. </w:t>
            </w:r>
            <w:proofErr w:type="spellStart"/>
            <w:r w:rsidRPr="00432AC7">
              <w:rPr>
                <w:sz w:val="19"/>
                <w:szCs w:val="19"/>
              </w:rPr>
              <w:t>Sciendo</w:t>
            </w:r>
            <w:proofErr w:type="spellEnd"/>
            <w:r>
              <w:rPr>
                <w:sz w:val="19"/>
                <w:szCs w:val="19"/>
              </w:rPr>
              <w:t>,</w:t>
            </w:r>
            <w:r w:rsidRPr="00432AC7">
              <w:rPr>
                <w:sz w:val="19"/>
                <w:szCs w:val="19"/>
              </w:rPr>
              <w:t xml:space="preserve"> 2017</w:t>
            </w:r>
            <w:r>
              <w:rPr>
                <w:sz w:val="19"/>
                <w:szCs w:val="19"/>
              </w:rPr>
              <w:t xml:space="preserve">. </w:t>
            </w:r>
            <w:r w:rsidRPr="00432AC7">
              <w:rPr>
                <w:sz w:val="19"/>
                <w:szCs w:val="19"/>
              </w:rPr>
              <w:t>ISBN-13 978-3110574401</w:t>
            </w:r>
            <w:r>
              <w:rPr>
                <w:sz w:val="19"/>
                <w:szCs w:val="19"/>
              </w:rPr>
              <w:t>.</w:t>
            </w:r>
            <w:r w:rsidRPr="00432AC7">
              <w:rPr>
                <w:sz w:val="19"/>
                <w:szCs w:val="19"/>
              </w:rPr>
              <w:t xml:space="preserve"> </w:t>
            </w:r>
          </w:p>
        </w:tc>
      </w:tr>
      <w:tr w:rsidR="00816CB0" w14:paraId="4F959215" w14:textId="77777777" w:rsidTr="000C4A98">
        <w:trPr>
          <w:gridAfter w:val="1"/>
          <w:wAfter w:w="41" w:type="dxa"/>
        </w:trPr>
        <w:tc>
          <w:tcPr>
            <w:tcW w:w="10065" w:type="dxa"/>
            <w:gridSpan w:val="22"/>
            <w:tcBorders>
              <w:top w:val="single" w:sz="12" w:space="0" w:color="auto"/>
              <w:left w:val="single" w:sz="2" w:space="0" w:color="auto"/>
              <w:bottom w:val="single" w:sz="2" w:space="0" w:color="auto"/>
              <w:right w:val="single" w:sz="2" w:space="0" w:color="auto"/>
            </w:tcBorders>
            <w:shd w:val="clear" w:color="auto" w:fill="F7CAAC"/>
          </w:tcPr>
          <w:p w14:paraId="456505A0" w14:textId="77777777" w:rsidR="00816CB0" w:rsidRPr="009B2810" w:rsidRDefault="00816CB0" w:rsidP="00816CB0">
            <w:pPr>
              <w:jc w:val="center"/>
              <w:rPr>
                <w:b/>
                <w:sz w:val="19"/>
                <w:szCs w:val="19"/>
              </w:rPr>
            </w:pPr>
            <w:r w:rsidRPr="009B2810">
              <w:rPr>
                <w:b/>
                <w:sz w:val="19"/>
                <w:szCs w:val="19"/>
              </w:rPr>
              <w:t>Informace ke kombinované nebo distanční formě</w:t>
            </w:r>
          </w:p>
        </w:tc>
      </w:tr>
      <w:tr w:rsidR="00816CB0" w14:paraId="0AEB5C5E" w14:textId="77777777" w:rsidTr="000C4A98">
        <w:trPr>
          <w:gridAfter w:val="1"/>
          <w:wAfter w:w="41" w:type="dxa"/>
        </w:trPr>
        <w:tc>
          <w:tcPr>
            <w:tcW w:w="4787" w:type="dxa"/>
            <w:gridSpan w:val="8"/>
            <w:tcBorders>
              <w:top w:val="single" w:sz="2" w:space="0" w:color="auto"/>
            </w:tcBorders>
            <w:shd w:val="clear" w:color="auto" w:fill="F7CAAC"/>
          </w:tcPr>
          <w:p w14:paraId="381209FE" w14:textId="77777777" w:rsidR="00816CB0" w:rsidRPr="009B2810" w:rsidRDefault="00816CB0" w:rsidP="00816CB0">
            <w:pPr>
              <w:jc w:val="both"/>
              <w:rPr>
                <w:sz w:val="19"/>
                <w:szCs w:val="19"/>
              </w:rPr>
            </w:pPr>
            <w:r w:rsidRPr="009B2810">
              <w:rPr>
                <w:b/>
                <w:sz w:val="19"/>
                <w:szCs w:val="19"/>
              </w:rPr>
              <w:t>Rozsah konzultací (soustředění)</w:t>
            </w:r>
          </w:p>
        </w:tc>
        <w:tc>
          <w:tcPr>
            <w:tcW w:w="889" w:type="dxa"/>
            <w:gridSpan w:val="3"/>
            <w:tcBorders>
              <w:top w:val="single" w:sz="2" w:space="0" w:color="auto"/>
            </w:tcBorders>
          </w:tcPr>
          <w:p w14:paraId="2716315D" w14:textId="77777777" w:rsidR="00816CB0" w:rsidRPr="009B2810" w:rsidRDefault="00816CB0" w:rsidP="00816CB0">
            <w:pPr>
              <w:jc w:val="both"/>
              <w:rPr>
                <w:sz w:val="19"/>
                <w:szCs w:val="19"/>
              </w:rPr>
            </w:pPr>
          </w:p>
        </w:tc>
        <w:tc>
          <w:tcPr>
            <w:tcW w:w="4389" w:type="dxa"/>
            <w:gridSpan w:val="11"/>
            <w:tcBorders>
              <w:top w:val="single" w:sz="2" w:space="0" w:color="auto"/>
            </w:tcBorders>
            <w:shd w:val="clear" w:color="auto" w:fill="F7CAAC"/>
          </w:tcPr>
          <w:p w14:paraId="19707954" w14:textId="77777777" w:rsidR="00816CB0" w:rsidRPr="009B2810" w:rsidRDefault="00816CB0" w:rsidP="00816CB0">
            <w:pPr>
              <w:jc w:val="both"/>
              <w:rPr>
                <w:b/>
                <w:sz w:val="19"/>
                <w:szCs w:val="19"/>
              </w:rPr>
            </w:pPr>
            <w:r w:rsidRPr="009B2810">
              <w:rPr>
                <w:b/>
                <w:sz w:val="19"/>
                <w:szCs w:val="19"/>
              </w:rPr>
              <w:t xml:space="preserve">hodin </w:t>
            </w:r>
          </w:p>
        </w:tc>
      </w:tr>
      <w:tr w:rsidR="00816CB0" w14:paraId="675EAD71" w14:textId="77777777" w:rsidTr="000C4A98">
        <w:trPr>
          <w:gridAfter w:val="1"/>
          <w:wAfter w:w="41" w:type="dxa"/>
        </w:trPr>
        <w:tc>
          <w:tcPr>
            <w:tcW w:w="10065" w:type="dxa"/>
            <w:gridSpan w:val="22"/>
            <w:shd w:val="clear" w:color="auto" w:fill="F7CAAC"/>
          </w:tcPr>
          <w:p w14:paraId="02433541" w14:textId="77777777" w:rsidR="00816CB0" w:rsidRPr="009B2810" w:rsidRDefault="00816CB0" w:rsidP="00816CB0">
            <w:pPr>
              <w:jc w:val="both"/>
              <w:rPr>
                <w:b/>
                <w:sz w:val="19"/>
                <w:szCs w:val="19"/>
              </w:rPr>
            </w:pPr>
            <w:r w:rsidRPr="009B2810">
              <w:rPr>
                <w:b/>
                <w:sz w:val="19"/>
                <w:szCs w:val="19"/>
              </w:rPr>
              <w:t>Informace o způsobu kontaktu s vyučujícím</w:t>
            </w:r>
          </w:p>
        </w:tc>
      </w:tr>
      <w:tr w:rsidR="00816CB0" w14:paraId="3827C808" w14:textId="77777777" w:rsidTr="000C4A98">
        <w:trPr>
          <w:gridAfter w:val="1"/>
          <w:wAfter w:w="41" w:type="dxa"/>
          <w:trHeight w:val="1373"/>
        </w:trPr>
        <w:tc>
          <w:tcPr>
            <w:tcW w:w="10065" w:type="dxa"/>
            <w:gridSpan w:val="22"/>
          </w:tcPr>
          <w:p w14:paraId="3630B60C" w14:textId="72D4AB2E" w:rsidR="00816CB0" w:rsidRPr="009B2810" w:rsidRDefault="00816CB0" w:rsidP="00816CB0">
            <w:pPr>
              <w:pStyle w:val="xxmsonormal"/>
              <w:shd w:val="clear" w:color="auto" w:fill="FFFFFF"/>
              <w:spacing w:before="0" w:beforeAutospacing="0" w:after="0" w:afterAutospacing="0"/>
              <w:jc w:val="both"/>
              <w:rPr>
                <w:color w:val="000000"/>
                <w:sz w:val="19"/>
                <w:szCs w:val="19"/>
              </w:rPr>
            </w:pPr>
            <w:r w:rsidRPr="009B2810">
              <w:rPr>
                <w:color w:val="000000"/>
                <w:sz w:val="19"/>
                <w:szCs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5C4CDB8" w14:textId="77777777" w:rsidR="00816CB0" w:rsidRPr="009B2810" w:rsidRDefault="00816CB0" w:rsidP="00816CB0">
            <w:pPr>
              <w:pStyle w:val="xxmsonormal"/>
              <w:shd w:val="clear" w:color="auto" w:fill="FFFFFF"/>
              <w:spacing w:before="0" w:beforeAutospacing="0" w:after="0" w:afterAutospacing="0"/>
              <w:jc w:val="both"/>
              <w:rPr>
                <w:color w:val="000000"/>
                <w:sz w:val="19"/>
                <w:szCs w:val="19"/>
              </w:rPr>
            </w:pPr>
            <w:r w:rsidRPr="009B2810">
              <w:rPr>
                <w:color w:val="000000"/>
                <w:sz w:val="19"/>
                <w:szCs w:val="19"/>
              </w:rPr>
              <w:t> </w:t>
            </w:r>
          </w:p>
          <w:p w14:paraId="62ECC02C" w14:textId="42FF0BE6" w:rsidR="00661D48" w:rsidRDefault="00816CB0" w:rsidP="00816CB0">
            <w:pPr>
              <w:pStyle w:val="xxmsonormal"/>
              <w:shd w:val="clear" w:color="auto" w:fill="FFFFFF"/>
              <w:spacing w:before="0" w:beforeAutospacing="0" w:after="0" w:afterAutospacing="0"/>
              <w:rPr>
                <w:color w:val="000000"/>
                <w:sz w:val="19"/>
                <w:szCs w:val="19"/>
              </w:rPr>
            </w:pPr>
            <w:r w:rsidRPr="009B2810">
              <w:rPr>
                <w:color w:val="000000"/>
                <w:sz w:val="19"/>
                <w:szCs w:val="19"/>
              </w:rPr>
              <w:t xml:space="preserve">Možnosti komunikace s vyučujícím: </w:t>
            </w:r>
            <w:hyperlink r:id="rId88" w:history="1">
              <w:r w:rsidRPr="009B2810">
                <w:rPr>
                  <w:rStyle w:val="Hypertextovodkaz"/>
                  <w:sz w:val="19"/>
                  <w:szCs w:val="19"/>
                </w:rPr>
                <w:t>rusnakova@utb.cz</w:t>
              </w:r>
            </w:hyperlink>
            <w:r w:rsidRPr="009B2810">
              <w:rPr>
                <w:color w:val="000000"/>
                <w:sz w:val="19"/>
                <w:szCs w:val="19"/>
              </w:rPr>
              <w:t>, 576 035</w:t>
            </w:r>
            <w:r w:rsidR="00661D48">
              <w:rPr>
                <w:color w:val="000000"/>
                <w:sz w:val="19"/>
                <w:szCs w:val="19"/>
              </w:rPr>
              <w:t> </w:t>
            </w:r>
            <w:r w:rsidRPr="009B2810">
              <w:rPr>
                <w:color w:val="000000"/>
                <w:sz w:val="19"/>
                <w:szCs w:val="19"/>
              </w:rPr>
              <w:t>158.</w:t>
            </w:r>
          </w:p>
          <w:p w14:paraId="6A14B9C6" w14:textId="428E29F7" w:rsidR="00661D48" w:rsidRPr="009B2810" w:rsidRDefault="00661D48" w:rsidP="00816CB0">
            <w:pPr>
              <w:pStyle w:val="xxmsonormal"/>
              <w:shd w:val="clear" w:color="auto" w:fill="FFFFFF"/>
              <w:spacing w:before="0" w:beforeAutospacing="0" w:after="0" w:afterAutospacing="0"/>
              <w:rPr>
                <w:sz w:val="19"/>
                <w:szCs w:val="19"/>
              </w:rPr>
            </w:pPr>
          </w:p>
        </w:tc>
      </w:tr>
      <w:tr w:rsidR="00816CB0" w14:paraId="01859A81" w14:textId="77777777" w:rsidTr="000C4A98">
        <w:trPr>
          <w:gridAfter w:val="1"/>
          <w:wAfter w:w="41" w:type="dxa"/>
        </w:trPr>
        <w:tc>
          <w:tcPr>
            <w:tcW w:w="10065" w:type="dxa"/>
            <w:gridSpan w:val="22"/>
            <w:tcBorders>
              <w:bottom w:val="double" w:sz="4" w:space="0" w:color="auto"/>
            </w:tcBorders>
            <w:shd w:val="clear" w:color="auto" w:fill="BDD6EE"/>
          </w:tcPr>
          <w:p w14:paraId="17E9DB0F" w14:textId="63B7F5C0" w:rsidR="00816CB0" w:rsidRDefault="00816CB0" w:rsidP="00816CB0">
            <w:pPr>
              <w:jc w:val="both"/>
              <w:rPr>
                <w:b/>
                <w:sz w:val="28"/>
              </w:rPr>
            </w:pPr>
            <w:r>
              <w:br w:type="page"/>
            </w:r>
            <w:r>
              <w:br w:type="page"/>
            </w:r>
            <w:r>
              <w:rPr>
                <w:b/>
                <w:sz w:val="28"/>
              </w:rPr>
              <w:t>B-III – Charakteristika studijního předmětu</w:t>
            </w:r>
          </w:p>
        </w:tc>
      </w:tr>
      <w:tr w:rsidR="00816CB0" w14:paraId="1767BB5A" w14:textId="77777777" w:rsidTr="000C4A98">
        <w:trPr>
          <w:gridAfter w:val="1"/>
          <w:wAfter w:w="41" w:type="dxa"/>
        </w:trPr>
        <w:tc>
          <w:tcPr>
            <w:tcW w:w="3403" w:type="dxa"/>
            <w:gridSpan w:val="3"/>
            <w:tcBorders>
              <w:top w:val="double" w:sz="4" w:space="0" w:color="auto"/>
            </w:tcBorders>
            <w:shd w:val="clear" w:color="auto" w:fill="F7CAAC"/>
          </w:tcPr>
          <w:p w14:paraId="7D850859" w14:textId="77777777" w:rsidR="00816CB0" w:rsidRDefault="00816CB0" w:rsidP="00816CB0">
            <w:pPr>
              <w:jc w:val="both"/>
              <w:rPr>
                <w:b/>
              </w:rPr>
            </w:pPr>
            <w:r>
              <w:rPr>
                <w:b/>
              </w:rPr>
              <w:t>Název studijního předmětu</w:t>
            </w:r>
          </w:p>
        </w:tc>
        <w:tc>
          <w:tcPr>
            <w:tcW w:w="6662" w:type="dxa"/>
            <w:gridSpan w:val="19"/>
            <w:tcBorders>
              <w:top w:val="double" w:sz="4" w:space="0" w:color="auto"/>
            </w:tcBorders>
          </w:tcPr>
          <w:p w14:paraId="739E3517" w14:textId="5BFDBE24" w:rsidR="00816CB0" w:rsidRPr="00F87F75" w:rsidRDefault="00816CB0" w:rsidP="00816CB0">
            <w:pPr>
              <w:jc w:val="both"/>
              <w:rPr>
                <w:b/>
                <w:bCs/>
              </w:rPr>
            </w:pPr>
            <w:bookmarkStart w:id="272" w:name="Vyrobni_stroje_a_zarizeni"/>
            <w:r w:rsidRPr="00F855FC">
              <w:rPr>
                <w:b/>
                <w:bCs/>
                <w:spacing w:val="-2"/>
              </w:rPr>
              <w:t>Výrobní stroje a zařízení</w:t>
            </w:r>
            <w:bookmarkEnd w:id="272"/>
          </w:p>
        </w:tc>
      </w:tr>
      <w:tr w:rsidR="00816CB0" w14:paraId="7C50063D" w14:textId="77777777" w:rsidTr="000C4A98">
        <w:trPr>
          <w:gridAfter w:val="1"/>
          <w:wAfter w:w="41" w:type="dxa"/>
        </w:trPr>
        <w:tc>
          <w:tcPr>
            <w:tcW w:w="3403" w:type="dxa"/>
            <w:gridSpan w:val="3"/>
            <w:shd w:val="clear" w:color="auto" w:fill="F7CAAC"/>
          </w:tcPr>
          <w:p w14:paraId="018B3940" w14:textId="77777777" w:rsidR="00816CB0" w:rsidRDefault="00816CB0" w:rsidP="00816CB0">
            <w:pPr>
              <w:jc w:val="both"/>
              <w:rPr>
                <w:b/>
              </w:rPr>
            </w:pPr>
            <w:r>
              <w:rPr>
                <w:b/>
              </w:rPr>
              <w:t>Typ předmětu</w:t>
            </w:r>
          </w:p>
        </w:tc>
        <w:tc>
          <w:tcPr>
            <w:tcW w:w="3089" w:type="dxa"/>
            <w:gridSpan w:val="10"/>
          </w:tcPr>
          <w:p w14:paraId="551FFFA6" w14:textId="4323F6A2" w:rsidR="00816CB0" w:rsidRDefault="00E923B5" w:rsidP="00816CB0">
            <w:pPr>
              <w:jc w:val="both"/>
            </w:pPr>
            <w:ins w:id="273" w:author="Michal Staněk" w:date="2021-03-30T13:46:00Z">
              <w:r w:rsidRPr="00E923B5">
                <w:t>povinně volitelný</w:t>
              </w:r>
            </w:ins>
          </w:p>
        </w:tc>
        <w:tc>
          <w:tcPr>
            <w:tcW w:w="2695" w:type="dxa"/>
            <w:gridSpan w:val="6"/>
            <w:shd w:val="clear" w:color="auto" w:fill="F7CAAC"/>
          </w:tcPr>
          <w:p w14:paraId="479F745F" w14:textId="77777777" w:rsidR="00816CB0" w:rsidRDefault="00816CB0" w:rsidP="00816CB0">
            <w:pPr>
              <w:jc w:val="both"/>
            </w:pPr>
            <w:r>
              <w:rPr>
                <w:b/>
              </w:rPr>
              <w:t>doporučený ročník / semestr</w:t>
            </w:r>
          </w:p>
        </w:tc>
        <w:tc>
          <w:tcPr>
            <w:tcW w:w="878" w:type="dxa"/>
            <w:gridSpan w:val="3"/>
          </w:tcPr>
          <w:p w14:paraId="4B40497C" w14:textId="77777777" w:rsidR="00816CB0" w:rsidRDefault="00816CB0" w:rsidP="00816CB0">
            <w:pPr>
              <w:jc w:val="both"/>
            </w:pPr>
          </w:p>
        </w:tc>
      </w:tr>
      <w:tr w:rsidR="00816CB0" w14:paraId="23A8FD19" w14:textId="77777777" w:rsidTr="000C4A98">
        <w:trPr>
          <w:gridAfter w:val="1"/>
          <w:wAfter w:w="41" w:type="dxa"/>
        </w:trPr>
        <w:tc>
          <w:tcPr>
            <w:tcW w:w="3403" w:type="dxa"/>
            <w:gridSpan w:val="3"/>
            <w:shd w:val="clear" w:color="auto" w:fill="F7CAAC"/>
          </w:tcPr>
          <w:p w14:paraId="250C5D74" w14:textId="77777777" w:rsidR="00816CB0" w:rsidRDefault="00816CB0" w:rsidP="00816CB0">
            <w:pPr>
              <w:jc w:val="both"/>
              <w:rPr>
                <w:b/>
              </w:rPr>
            </w:pPr>
            <w:r>
              <w:rPr>
                <w:b/>
              </w:rPr>
              <w:t>Rozsah studijního předmětu</w:t>
            </w:r>
          </w:p>
        </w:tc>
        <w:tc>
          <w:tcPr>
            <w:tcW w:w="1384" w:type="dxa"/>
            <w:gridSpan w:val="5"/>
          </w:tcPr>
          <w:p w14:paraId="6669F864" w14:textId="77777777" w:rsidR="00816CB0" w:rsidRDefault="00816CB0" w:rsidP="00816CB0">
            <w:pPr>
              <w:jc w:val="both"/>
            </w:pPr>
          </w:p>
        </w:tc>
        <w:tc>
          <w:tcPr>
            <w:tcW w:w="889" w:type="dxa"/>
            <w:gridSpan w:val="3"/>
            <w:shd w:val="clear" w:color="auto" w:fill="F7CAAC"/>
          </w:tcPr>
          <w:p w14:paraId="0A6AF896" w14:textId="77777777" w:rsidR="00816CB0" w:rsidRDefault="00816CB0" w:rsidP="00816CB0">
            <w:pPr>
              <w:jc w:val="both"/>
              <w:rPr>
                <w:b/>
              </w:rPr>
            </w:pPr>
            <w:r>
              <w:rPr>
                <w:b/>
              </w:rPr>
              <w:t xml:space="preserve">hod. </w:t>
            </w:r>
          </w:p>
        </w:tc>
        <w:tc>
          <w:tcPr>
            <w:tcW w:w="816" w:type="dxa"/>
            <w:gridSpan w:val="2"/>
          </w:tcPr>
          <w:p w14:paraId="44CF4751" w14:textId="77777777" w:rsidR="00816CB0" w:rsidRDefault="00816CB0" w:rsidP="00816CB0">
            <w:pPr>
              <w:jc w:val="both"/>
            </w:pPr>
          </w:p>
        </w:tc>
        <w:tc>
          <w:tcPr>
            <w:tcW w:w="2156" w:type="dxa"/>
            <w:gridSpan w:val="4"/>
            <w:shd w:val="clear" w:color="auto" w:fill="F7CAAC"/>
          </w:tcPr>
          <w:p w14:paraId="5EEFCA70" w14:textId="77777777" w:rsidR="00816CB0" w:rsidRDefault="00816CB0" w:rsidP="00816CB0">
            <w:pPr>
              <w:jc w:val="both"/>
              <w:rPr>
                <w:b/>
              </w:rPr>
            </w:pPr>
            <w:r>
              <w:rPr>
                <w:b/>
              </w:rPr>
              <w:t>kreditů</w:t>
            </w:r>
          </w:p>
        </w:tc>
        <w:tc>
          <w:tcPr>
            <w:tcW w:w="1417" w:type="dxa"/>
            <w:gridSpan w:val="5"/>
          </w:tcPr>
          <w:p w14:paraId="303606A0" w14:textId="77777777" w:rsidR="00816CB0" w:rsidRDefault="00816CB0" w:rsidP="00816CB0">
            <w:pPr>
              <w:jc w:val="both"/>
            </w:pPr>
          </w:p>
        </w:tc>
      </w:tr>
      <w:tr w:rsidR="00816CB0" w14:paraId="6E37E03E" w14:textId="77777777" w:rsidTr="000C4A98">
        <w:trPr>
          <w:gridAfter w:val="1"/>
          <w:wAfter w:w="41" w:type="dxa"/>
        </w:trPr>
        <w:tc>
          <w:tcPr>
            <w:tcW w:w="3403" w:type="dxa"/>
            <w:gridSpan w:val="3"/>
            <w:shd w:val="clear" w:color="auto" w:fill="F7CAAC"/>
          </w:tcPr>
          <w:p w14:paraId="25025ACF" w14:textId="77777777" w:rsidR="00816CB0" w:rsidRDefault="00816CB0" w:rsidP="00816CB0">
            <w:pPr>
              <w:jc w:val="both"/>
              <w:rPr>
                <w:b/>
                <w:sz w:val="22"/>
              </w:rPr>
            </w:pPr>
            <w:r>
              <w:rPr>
                <w:b/>
              </w:rPr>
              <w:t xml:space="preserve">Prerekvizity, </w:t>
            </w:r>
            <w:proofErr w:type="spellStart"/>
            <w:r>
              <w:rPr>
                <w:b/>
              </w:rPr>
              <w:t>korekvizity</w:t>
            </w:r>
            <w:proofErr w:type="spellEnd"/>
            <w:r>
              <w:rPr>
                <w:b/>
              </w:rPr>
              <w:t>, ekvivalence</w:t>
            </w:r>
          </w:p>
        </w:tc>
        <w:tc>
          <w:tcPr>
            <w:tcW w:w="6662" w:type="dxa"/>
            <w:gridSpan w:val="19"/>
          </w:tcPr>
          <w:p w14:paraId="66628FEA" w14:textId="77777777" w:rsidR="00816CB0" w:rsidRDefault="00816CB0" w:rsidP="00816CB0">
            <w:pPr>
              <w:jc w:val="both"/>
            </w:pPr>
          </w:p>
        </w:tc>
      </w:tr>
      <w:tr w:rsidR="00816CB0" w14:paraId="52251A33" w14:textId="77777777" w:rsidTr="000C4A98">
        <w:trPr>
          <w:gridAfter w:val="1"/>
          <w:wAfter w:w="41" w:type="dxa"/>
        </w:trPr>
        <w:tc>
          <w:tcPr>
            <w:tcW w:w="3403" w:type="dxa"/>
            <w:gridSpan w:val="3"/>
            <w:shd w:val="clear" w:color="auto" w:fill="F7CAAC"/>
          </w:tcPr>
          <w:p w14:paraId="70A29B5D" w14:textId="77777777" w:rsidR="00816CB0" w:rsidRDefault="00816CB0" w:rsidP="00816CB0">
            <w:pPr>
              <w:jc w:val="both"/>
              <w:rPr>
                <w:b/>
              </w:rPr>
            </w:pPr>
            <w:r>
              <w:rPr>
                <w:b/>
              </w:rPr>
              <w:t>Způsob ověření studijních výsledků</w:t>
            </w:r>
          </w:p>
        </w:tc>
        <w:tc>
          <w:tcPr>
            <w:tcW w:w="3089" w:type="dxa"/>
            <w:gridSpan w:val="10"/>
          </w:tcPr>
          <w:p w14:paraId="292F2DE8" w14:textId="77777777" w:rsidR="00816CB0" w:rsidRDefault="00816CB0" w:rsidP="00816CB0">
            <w:pPr>
              <w:jc w:val="both"/>
            </w:pPr>
            <w:r>
              <w:t>zkouška</w:t>
            </w:r>
          </w:p>
        </w:tc>
        <w:tc>
          <w:tcPr>
            <w:tcW w:w="2156" w:type="dxa"/>
            <w:gridSpan w:val="4"/>
            <w:shd w:val="clear" w:color="auto" w:fill="F7CAAC"/>
          </w:tcPr>
          <w:p w14:paraId="1200DF25" w14:textId="77777777" w:rsidR="00816CB0" w:rsidRDefault="00816CB0" w:rsidP="00816CB0">
            <w:pPr>
              <w:jc w:val="both"/>
              <w:rPr>
                <w:b/>
              </w:rPr>
            </w:pPr>
            <w:r>
              <w:rPr>
                <w:b/>
              </w:rPr>
              <w:t>Forma výuky</w:t>
            </w:r>
          </w:p>
        </w:tc>
        <w:tc>
          <w:tcPr>
            <w:tcW w:w="1417" w:type="dxa"/>
            <w:gridSpan w:val="5"/>
          </w:tcPr>
          <w:p w14:paraId="467D5B51" w14:textId="6405BDA5" w:rsidR="00816CB0" w:rsidRDefault="00016718" w:rsidP="00816CB0">
            <w:pPr>
              <w:jc w:val="both"/>
            </w:pPr>
            <w:ins w:id="274" w:author="Michal Staněk" w:date="2021-03-30T14:05:00Z">
              <w:r>
                <w:rPr>
                  <w:sz w:val="18"/>
                  <w:szCs w:val="18"/>
                </w:rPr>
                <w:t>konzultace</w:t>
              </w:r>
            </w:ins>
          </w:p>
        </w:tc>
      </w:tr>
      <w:tr w:rsidR="00816CB0" w14:paraId="13F9DEB9" w14:textId="77777777" w:rsidTr="000C4A98">
        <w:trPr>
          <w:gridAfter w:val="1"/>
          <w:wAfter w:w="41" w:type="dxa"/>
        </w:trPr>
        <w:tc>
          <w:tcPr>
            <w:tcW w:w="3403" w:type="dxa"/>
            <w:gridSpan w:val="3"/>
            <w:shd w:val="clear" w:color="auto" w:fill="F7CAAC"/>
          </w:tcPr>
          <w:p w14:paraId="746B0651" w14:textId="77777777" w:rsidR="00816CB0" w:rsidRDefault="00816CB0" w:rsidP="00816CB0">
            <w:pPr>
              <w:jc w:val="both"/>
              <w:rPr>
                <w:b/>
              </w:rPr>
            </w:pPr>
            <w:r>
              <w:rPr>
                <w:b/>
              </w:rPr>
              <w:t>Forma způsobu ověření studijních výsledků a další požadavky na studenta</w:t>
            </w:r>
          </w:p>
        </w:tc>
        <w:tc>
          <w:tcPr>
            <w:tcW w:w="6662" w:type="dxa"/>
            <w:gridSpan w:val="19"/>
            <w:tcBorders>
              <w:bottom w:val="single" w:sz="4" w:space="0" w:color="auto"/>
            </w:tcBorders>
          </w:tcPr>
          <w:p w14:paraId="48DE51ED" w14:textId="77777777" w:rsidR="00816CB0" w:rsidRDefault="00816CB0" w:rsidP="00816CB0">
            <w:pPr>
              <w:jc w:val="both"/>
            </w:pPr>
          </w:p>
        </w:tc>
      </w:tr>
      <w:tr w:rsidR="00816CB0" w14:paraId="4B1C67E4" w14:textId="77777777" w:rsidTr="000C4A98">
        <w:trPr>
          <w:gridAfter w:val="1"/>
          <w:wAfter w:w="41" w:type="dxa"/>
          <w:trHeight w:val="197"/>
        </w:trPr>
        <w:tc>
          <w:tcPr>
            <w:tcW w:w="3403" w:type="dxa"/>
            <w:gridSpan w:val="3"/>
            <w:tcBorders>
              <w:top w:val="nil"/>
            </w:tcBorders>
            <w:shd w:val="clear" w:color="auto" w:fill="F7CAAC"/>
          </w:tcPr>
          <w:p w14:paraId="73E208B7" w14:textId="77777777" w:rsidR="00816CB0" w:rsidRDefault="00816CB0" w:rsidP="00816CB0">
            <w:pPr>
              <w:jc w:val="both"/>
              <w:rPr>
                <w:b/>
              </w:rPr>
            </w:pPr>
            <w:r>
              <w:rPr>
                <w:b/>
              </w:rPr>
              <w:t>Garant předmětu</w:t>
            </w:r>
          </w:p>
        </w:tc>
        <w:tc>
          <w:tcPr>
            <w:tcW w:w="6662" w:type="dxa"/>
            <w:gridSpan w:val="19"/>
            <w:tcBorders>
              <w:top w:val="single" w:sz="4" w:space="0" w:color="auto"/>
            </w:tcBorders>
          </w:tcPr>
          <w:p w14:paraId="41754672" w14:textId="497B9567" w:rsidR="00816CB0" w:rsidRDefault="00816CB0" w:rsidP="00816CB0">
            <w:pPr>
              <w:jc w:val="both"/>
            </w:pPr>
            <w:r w:rsidRPr="007D33B0">
              <w:rPr>
                <w:spacing w:val="-2"/>
              </w:rPr>
              <w:t>doc. Ing. Michal Staněk, Ph.D.</w:t>
            </w:r>
          </w:p>
        </w:tc>
      </w:tr>
      <w:tr w:rsidR="00816CB0" w14:paraId="337D52AA" w14:textId="77777777" w:rsidTr="000C4A98">
        <w:trPr>
          <w:gridAfter w:val="1"/>
          <w:wAfter w:w="41" w:type="dxa"/>
          <w:trHeight w:val="243"/>
        </w:trPr>
        <w:tc>
          <w:tcPr>
            <w:tcW w:w="3403" w:type="dxa"/>
            <w:gridSpan w:val="3"/>
            <w:tcBorders>
              <w:top w:val="nil"/>
            </w:tcBorders>
            <w:shd w:val="clear" w:color="auto" w:fill="F7CAAC"/>
          </w:tcPr>
          <w:p w14:paraId="1BCA85EC" w14:textId="77777777" w:rsidR="00816CB0" w:rsidRDefault="00816CB0" w:rsidP="00816CB0">
            <w:pPr>
              <w:jc w:val="both"/>
              <w:rPr>
                <w:b/>
              </w:rPr>
            </w:pPr>
            <w:r>
              <w:rPr>
                <w:b/>
              </w:rPr>
              <w:t>Zapojení garanta do výuky předmětu</w:t>
            </w:r>
          </w:p>
        </w:tc>
        <w:tc>
          <w:tcPr>
            <w:tcW w:w="6662" w:type="dxa"/>
            <w:gridSpan w:val="19"/>
            <w:tcBorders>
              <w:top w:val="nil"/>
            </w:tcBorders>
          </w:tcPr>
          <w:p w14:paraId="43807E62" w14:textId="3A981E01" w:rsidR="00816CB0" w:rsidRDefault="00816CB0" w:rsidP="00816CB0">
            <w:pPr>
              <w:jc w:val="both"/>
            </w:pPr>
            <w:proofErr w:type="gramStart"/>
            <w:r w:rsidRPr="005E38C5">
              <w:t>100%</w:t>
            </w:r>
            <w:proofErr w:type="gramEnd"/>
          </w:p>
        </w:tc>
      </w:tr>
      <w:tr w:rsidR="00816CB0" w14:paraId="11A48987" w14:textId="77777777" w:rsidTr="000C4A98">
        <w:trPr>
          <w:gridAfter w:val="1"/>
          <w:wAfter w:w="41" w:type="dxa"/>
        </w:trPr>
        <w:tc>
          <w:tcPr>
            <w:tcW w:w="3403" w:type="dxa"/>
            <w:gridSpan w:val="3"/>
            <w:shd w:val="clear" w:color="auto" w:fill="F7CAAC"/>
          </w:tcPr>
          <w:p w14:paraId="69D90E29" w14:textId="77777777" w:rsidR="00816CB0" w:rsidRDefault="00816CB0" w:rsidP="00816CB0">
            <w:pPr>
              <w:jc w:val="both"/>
              <w:rPr>
                <w:b/>
              </w:rPr>
            </w:pPr>
            <w:r>
              <w:rPr>
                <w:b/>
              </w:rPr>
              <w:lastRenderedPageBreak/>
              <w:t>Vyučující</w:t>
            </w:r>
          </w:p>
        </w:tc>
        <w:tc>
          <w:tcPr>
            <w:tcW w:w="6662" w:type="dxa"/>
            <w:gridSpan w:val="19"/>
            <w:tcBorders>
              <w:bottom w:val="nil"/>
            </w:tcBorders>
          </w:tcPr>
          <w:p w14:paraId="470122E5" w14:textId="77777777" w:rsidR="00816CB0" w:rsidRDefault="00816CB0" w:rsidP="00816CB0">
            <w:pPr>
              <w:jc w:val="both"/>
            </w:pPr>
          </w:p>
        </w:tc>
      </w:tr>
      <w:tr w:rsidR="00816CB0" w14:paraId="67B0B998" w14:textId="77777777" w:rsidTr="000C4A98">
        <w:trPr>
          <w:gridAfter w:val="1"/>
          <w:wAfter w:w="41" w:type="dxa"/>
          <w:trHeight w:val="272"/>
        </w:trPr>
        <w:tc>
          <w:tcPr>
            <w:tcW w:w="10065" w:type="dxa"/>
            <w:gridSpan w:val="22"/>
            <w:tcBorders>
              <w:top w:val="nil"/>
            </w:tcBorders>
          </w:tcPr>
          <w:p w14:paraId="703CCDD1" w14:textId="428A2A0A" w:rsidR="00816CB0" w:rsidRDefault="00816CB0" w:rsidP="00816CB0">
            <w:pPr>
              <w:spacing w:before="20" w:after="20"/>
              <w:jc w:val="both"/>
            </w:pPr>
            <w:r w:rsidRPr="007D33B0">
              <w:rPr>
                <w:spacing w:val="-2"/>
              </w:rPr>
              <w:t>doc. Ing. Michal Staněk, Ph.D.</w:t>
            </w:r>
          </w:p>
        </w:tc>
      </w:tr>
      <w:tr w:rsidR="00816CB0" w14:paraId="5E0B15B0" w14:textId="77777777" w:rsidTr="000C4A98">
        <w:trPr>
          <w:gridAfter w:val="1"/>
          <w:wAfter w:w="41" w:type="dxa"/>
        </w:trPr>
        <w:tc>
          <w:tcPr>
            <w:tcW w:w="3403" w:type="dxa"/>
            <w:gridSpan w:val="3"/>
            <w:shd w:val="clear" w:color="auto" w:fill="F7CAAC"/>
          </w:tcPr>
          <w:p w14:paraId="01CCE100" w14:textId="77777777" w:rsidR="00816CB0" w:rsidRDefault="00816CB0" w:rsidP="00816CB0">
            <w:pPr>
              <w:jc w:val="both"/>
              <w:rPr>
                <w:b/>
              </w:rPr>
            </w:pPr>
            <w:r>
              <w:rPr>
                <w:b/>
              </w:rPr>
              <w:t>Stručná anotace předmětu</w:t>
            </w:r>
          </w:p>
        </w:tc>
        <w:tc>
          <w:tcPr>
            <w:tcW w:w="6662" w:type="dxa"/>
            <w:gridSpan w:val="19"/>
            <w:tcBorders>
              <w:bottom w:val="nil"/>
            </w:tcBorders>
          </w:tcPr>
          <w:p w14:paraId="2BE07C3E" w14:textId="77777777" w:rsidR="00816CB0" w:rsidRDefault="00816CB0" w:rsidP="00816CB0">
            <w:pPr>
              <w:jc w:val="both"/>
            </w:pPr>
          </w:p>
        </w:tc>
      </w:tr>
      <w:tr w:rsidR="00816CB0" w14:paraId="4694C082" w14:textId="77777777" w:rsidTr="000C4A98">
        <w:trPr>
          <w:gridAfter w:val="1"/>
          <w:wAfter w:w="41" w:type="dxa"/>
          <w:trHeight w:val="2290"/>
        </w:trPr>
        <w:tc>
          <w:tcPr>
            <w:tcW w:w="10065" w:type="dxa"/>
            <w:gridSpan w:val="22"/>
            <w:tcBorders>
              <w:top w:val="nil"/>
              <w:bottom w:val="single" w:sz="12" w:space="0" w:color="auto"/>
            </w:tcBorders>
          </w:tcPr>
          <w:p w14:paraId="6A4BF67F" w14:textId="79A2FCCE" w:rsidR="00816CB0" w:rsidRPr="00FC120B" w:rsidRDefault="00816CB0" w:rsidP="00816CB0">
            <w:pPr>
              <w:jc w:val="both"/>
            </w:pPr>
            <w:r w:rsidRPr="00FC120B">
              <w:rPr>
                <w:color w:val="000000"/>
                <w:shd w:val="clear" w:color="auto" w:fill="FFFFFF"/>
              </w:rPr>
              <w:t xml:space="preserve">Cílem předmětu je získání hlubších znalostí o stavbě strojů a zařízení pro zpracování polymerů, jak pro kontinuální, tak pro cyklické procesy. Studenti získají přehled o strojích míchacích pro míchání </w:t>
            </w:r>
            <w:proofErr w:type="spellStart"/>
            <w:r w:rsidRPr="00FC120B">
              <w:rPr>
                <w:color w:val="000000"/>
                <w:shd w:val="clear" w:color="auto" w:fill="FFFFFF"/>
              </w:rPr>
              <w:t>nízkoviskozních</w:t>
            </w:r>
            <w:proofErr w:type="spellEnd"/>
            <w:r w:rsidRPr="00FC120B">
              <w:rPr>
                <w:color w:val="000000"/>
                <w:shd w:val="clear" w:color="auto" w:fill="FFFFFF"/>
              </w:rPr>
              <w:t xml:space="preserve"> a </w:t>
            </w:r>
            <w:proofErr w:type="spellStart"/>
            <w:r w:rsidRPr="00FC120B">
              <w:rPr>
                <w:color w:val="000000"/>
                <w:shd w:val="clear" w:color="auto" w:fill="FFFFFF"/>
              </w:rPr>
              <w:t>vysoceviskozních</w:t>
            </w:r>
            <w:proofErr w:type="spellEnd"/>
            <w:r w:rsidRPr="00FC120B">
              <w:rPr>
                <w:color w:val="000000"/>
                <w:shd w:val="clear" w:color="auto" w:fill="FFFFFF"/>
              </w:rPr>
              <w:t xml:space="preserve"> materiálů, strojích válcovacích a linkách s válcovacími stroji vč. řízení. Seznámí se také se zařízením (stroji a linkami) pro vytlačovací a vstřikovací technologie.</w:t>
            </w:r>
          </w:p>
          <w:p w14:paraId="7F3C661C" w14:textId="77777777" w:rsidR="00816CB0" w:rsidRPr="00FC120B" w:rsidRDefault="00816CB0" w:rsidP="00816CB0">
            <w:pPr>
              <w:jc w:val="both"/>
            </w:pPr>
          </w:p>
          <w:p w14:paraId="16E4E497" w14:textId="77777777" w:rsidR="00816CB0" w:rsidRPr="00FC120B" w:rsidRDefault="00816CB0" w:rsidP="00816CB0">
            <w:pPr>
              <w:jc w:val="both"/>
              <w:rPr>
                <w:u w:val="single"/>
              </w:rPr>
            </w:pPr>
            <w:r w:rsidRPr="00FC120B">
              <w:rPr>
                <w:u w:val="single"/>
              </w:rPr>
              <w:t>Základní témata:</w:t>
            </w:r>
          </w:p>
          <w:p w14:paraId="0A8519BC" w14:textId="77777777" w:rsidR="002F173A" w:rsidRPr="002F173A" w:rsidRDefault="002F173A" w:rsidP="002F173A">
            <w:pPr>
              <w:shd w:val="clear" w:color="auto" w:fill="FFFFFF"/>
              <w:ind w:left="113" w:hanging="113"/>
              <w:rPr>
                <w:color w:val="201F1E"/>
              </w:rPr>
            </w:pPr>
            <w:r w:rsidRPr="002F173A">
              <w:rPr>
                <w:color w:val="201F1E"/>
              </w:rPr>
              <w:t>- Stavba zpracovatelských strojů (rámy strojů, pohony, měření a regulace, ovládací systémy).</w:t>
            </w:r>
          </w:p>
          <w:p w14:paraId="2F38F30D" w14:textId="77777777" w:rsidR="002F173A" w:rsidRPr="002F173A" w:rsidRDefault="002F173A" w:rsidP="002F173A">
            <w:pPr>
              <w:shd w:val="clear" w:color="auto" w:fill="FFFFFF"/>
              <w:ind w:left="113" w:hanging="113"/>
              <w:rPr>
                <w:color w:val="201F1E"/>
              </w:rPr>
            </w:pPr>
            <w:r w:rsidRPr="002F173A">
              <w:rPr>
                <w:color w:val="201F1E"/>
              </w:rPr>
              <w:t xml:space="preserve">- Stroje pro přípravu polymerních materiálů (termoplastů, </w:t>
            </w:r>
            <w:proofErr w:type="spellStart"/>
            <w:r w:rsidRPr="002F173A">
              <w:rPr>
                <w:color w:val="201F1E"/>
              </w:rPr>
              <w:t>reaktoplastů</w:t>
            </w:r>
            <w:proofErr w:type="spellEnd"/>
            <w:r w:rsidRPr="002F173A">
              <w:rPr>
                <w:color w:val="201F1E"/>
              </w:rPr>
              <w:t>, kaučukových směsí).</w:t>
            </w:r>
          </w:p>
          <w:p w14:paraId="36D10494" w14:textId="77777777" w:rsidR="002F173A" w:rsidRPr="002F173A" w:rsidRDefault="002F173A" w:rsidP="002F173A">
            <w:pPr>
              <w:shd w:val="clear" w:color="auto" w:fill="FFFFFF"/>
              <w:ind w:left="113" w:hanging="113"/>
              <w:rPr>
                <w:color w:val="201F1E"/>
              </w:rPr>
            </w:pPr>
            <w:r w:rsidRPr="002F173A">
              <w:rPr>
                <w:color w:val="201F1E"/>
              </w:rPr>
              <w:t>- Stroje a zařízení pro cyklické zpracování polymerů. </w:t>
            </w:r>
          </w:p>
          <w:p w14:paraId="0BA966DA" w14:textId="77777777" w:rsidR="002F173A" w:rsidRPr="002F173A" w:rsidRDefault="002F173A" w:rsidP="002F173A">
            <w:pPr>
              <w:shd w:val="clear" w:color="auto" w:fill="FFFFFF"/>
              <w:ind w:left="113" w:hanging="113"/>
              <w:rPr>
                <w:color w:val="201F1E"/>
              </w:rPr>
            </w:pPr>
            <w:r w:rsidRPr="002F173A">
              <w:rPr>
                <w:color w:val="201F1E"/>
              </w:rPr>
              <w:t>- Stroje a zařízení pro kontinuální zpracování polymerů.</w:t>
            </w:r>
          </w:p>
          <w:p w14:paraId="7CDB7ECD" w14:textId="77777777" w:rsidR="002F173A" w:rsidRPr="002F173A" w:rsidRDefault="002F173A" w:rsidP="002F173A">
            <w:pPr>
              <w:shd w:val="clear" w:color="auto" w:fill="FFFFFF"/>
              <w:ind w:left="113" w:hanging="113"/>
              <w:rPr>
                <w:color w:val="201F1E"/>
              </w:rPr>
            </w:pPr>
            <w:r w:rsidRPr="002F173A">
              <w:rPr>
                <w:color w:val="201F1E"/>
              </w:rPr>
              <w:t>- Dimenzování a kontrolní výpočty strojních součástí jednotlivých strojů.</w:t>
            </w:r>
          </w:p>
          <w:p w14:paraId="0B9C74DD" w14:textId="77777777" w:rsidR="002F173A" w:rsidRPr="002F173A" w:rsidRDefault="002F173A" w:rsidP="002F173A">
            <w:pPr>
              <w:shd w:val="clear" w:color="auto" w:fill="FFFFFF"/>
              <w:ind w:left="113" w:hanging="113"/>
              <w:rPr>
                <w:color w:val="201F1E"/>
              </w:rPr>
            </w:pPr>
            <w:r w:rsidRPr="002F173A">
              <w:rPr>
                <w:color w:val="201F1E"/>
              </w:rPr>
              <w:t>- Zpracovatelské linky, řazení strojů.</w:t>
            </w:r>
          </w:p>
          <w:p w14:paraId="0C3BF577" w14:textId="77777777" w:rsidR="002F173A" w:rsidRPr="002F173A" w:rsidRDefault="002F173A" w:rsidP="002F173A">
            <w:pPr>
              <w:shd w:val="clear" w:color="auto" w:fill="FFFFFF"/>
              <w:ind w:left="113" w:hanging="113"/>
              <w:rPr>
                <w:color w:val="201F1E"/>
              </w:rPr>
            </w:pPr>
            <w:r w:rsidRPr="002F173A">
              <w:rPr>
                <w:color w:val="201F1E"/>
              </w:rPr>
              <w:t>- Energetický výpočet a energetická bilance strojů a zpracovatelských linek.</w:t>
            </w:r>
          </w:p>
          <w:p w14:paraId="73448C07" w14:textId="77777777" w:rsidR="002F173A" w:rsidRPr="002F173A" w:rsidRDefault="002F173A" w:rsidP="002F173A">
            <w:pPr>
              <w:shd w:val="clear" w:color="auto" w:fill="FFFFFF"/>
              <w:ind w:left="113" w:hanging="113"/>
              <w:rPr>
                <w:color w:val="201F1E"/>
              </w:rPr>
            </w:pPr>
            <w:r w:rsidRPr="002F173A">
              <w:rPr>
                <w:color w:val="201F1E"/>
              </w:rPr>
              <w:t>- Kapacitní výpočty výrobních strojů a zařízení.</w:t>
            </w:r>
          </w:p>
          <w:p w14:paraId="27BCD26B" w14:textId="77777777" w:rsidR="002F173A" w:rsidRPr="002F173A" w:rsidRDefault="002F173A" w:rsidP="002F173A">
            <w:pPr>
              <w:shd w:val="clear" w:color="auto" w:fill="FFFFFF"/>
              <w:ind w:left="113" w:hanging="113"/>
              <w:rPr>
                <w:color w:val="201F1E"/>
              </w:rPr>
            </w:pPr>
            <w:r w:rsidRPr="002F173A">
              <w:rPr>
                <w:color w:val="201F1E"/>
              </w:rPr>
              <w:t>- Průmyslové roboty a manipulátory, periférie.</w:t>
            </w:r>
          </w:p>
          <w:p w14:paraId="11E11FAD" w14:textId="77777777" w:rsidR="002F173A" w:rsidRPr="002F173A" w:rsidRDefault="002F173A" w:rsidP="002F173A">
            <w:pPr>
              <w:shd w:val="clear" w:color="auto" w:fill="FFFFFF"/>
              <w:ind w:left="113" w:hanging="113"/>
              <w:rPr>
                <w:color w:val="201F1E"/>
              </w:rPr>
            </w:pPr>
            <w:r w:rsidRPr="002F173A">
              <w:rPr>
                <w:color w:val="201F1E"/>
              </w:rPr>
              <w:t>- Stroje a zařízení pro aditivní způsob výroby.</w:t>
            </w:r>
          </w:p>
          <w:p w14:paraId="6622228F" w14:textId="07FB8547" w:rsidR="00816CB0" w:rsidRPr="001762EB" w:rsidRDefault="002F173A" w:rsidP="002F173A">
            <w:pPr>
              <w:shd w:val="clear" w:color="auto" w:fill="FFFFFF"/>
              <w:ind w:left="113" w:hanging="113"/>
            </w:pPr>
            <w:r w:rsidRPr="002F173A">
              <w:rPr>
                <w:color w:val="201F1E"/>
              </w:rPr>
              <w:t>- Nové trendy ve výrobních procesech a zařízeních.</w:t>
            </w:r>
          </w:p>
        </w:tc>
      </w:tr>
      <w:tr w:rsidR="00816CB0" w14:paraId="6F30A7AD" w14:textId="77777777" w:rsidTr="000C4A98">
        <w:trPr>
          <w:gridAfter w:val="1"/>
          <w:wAfter w:w="41" w:type="dxa"/>
          <w:trHeight w:val="265"/>
        </w:trPr>
        <w:tc>
          <w:tcPr>
            <w:tcW w:w="3653" w:type="dxa"/>
            <w:gridSpan w:val="5"/>
            <w:tcBorders>
              <w:top w:val="nil"/>
            </w:tcBorders>
            <w:shd w:val="clear" w:color="auto" w:fill="F7CAAC"/>
          </w:tcPr>
          <w:p w14:paraId="53AA1F08" w14:textId="6246D92C" w:rsidR="00816CB0" w:rsidRPr="001762EB" w:rsidRDefault="00816CB0" w:rsidP="00816CB0">
            <w:pPr>
              <w:jc w:val="both"/>
            </w:pPr>
            <w:r w:rsidRPr="001762EB">
              <w:rPr>
                <w:b/>
              </w:rPr>
              <w:t xml:space="preserve">Studijní literatura a studijní </w:t>
            </w:r>
            <w:r w:rsidRPr="00BA62B5">
              <w:rPr>
                <w:b/>
              </w:rPr>
              <w:t>pomůcky</w:t>
            </w:r>
          </w:p>
        </w:tc>
        <w:tc>
          <w:tcPr>
            <w:tcW w:w="6412" w:type="dxa"/>
            <w:gridSpan w:val="17"/>
            <w:tcBorders>
              <w:top w:val="nil"/>
              <w:bottom w:val="nil"/>
            </w:tcBorders>
          </w:tcPr>
          <w:p w14:paraId="40754DA6" w14:textId="77777777" w:rsidR="00816CB0" w:rsidRPr="001762EB" w:rsidRDefault="00816CB0" w:rsidP="00816CB0">
            <w:pPr>
              <w:jc w:val="both"/>
            </w:pPr>
          </w:p>
        </w:tc>
      </w:tr>
      <w:tr w:rsidR="00816CB0" w14:paraId="1E987678" w14:textId="77777777" w:rsidTr="000C4A98">
        <w:trPr>
          <w:gridAfter w:val="1"/>
          <w:wAfter w:w="41" w:type="dxa"/>
          <w:trHeight w:val="1497"/>
        </w:trPr>
        <w:tc>
          <w:tcPr>
            <w:tcW w:w="10065" w:type="dxa"/>
            <w:gridSpan w:val="22"/>
            <w:tcBorders>
              <w:top w:val="nil"/>
            </w:tcBorders>
          </w:tcPr>
          <w:p w14:paraId="389D97E7" w14:textId="08F01163" w:rsidR="00816CB0" w:rsidRDefault="00816CB0" w:rsidP="00816CB0">
            <w:pPr>
              <w:jc w:val="both"/>
              <w:rPr>
                <w:u w:val="single"/>
              </w:rPr>
            </w:pPr>
            <w:r w:rsidRPr="00FC120B">
              <w:rPr>
                <w:u w:val="single"/>
              </w:rPr>
              <w:t>Povinná literatura:</w:t>
            </w:r>
          </w:p>
          <w:p w14:paraId="78B2F369" w14:textId="35D071B8" w:rsidR="00816CB0" w:rsidRPr="0009177A" w:rsidRDefault="00816CB0" w:rsidP="00816CB0">
            <w:pPr>
              <w:jc w:val="both"/>
              <w:rPr>
                <w:color w:val="000000"/>
              </w:rPr>
            </w:pPr>
            <w:r>
              <w:rPr>
                <w:color w:val="000000"/>
              </w:rPr>
              <w:t>JOHANNABER, F</w:t>
            </w:r>
            <w:r w:rsidRPr="0009177A">
              <w:rPr>
                <w:color w:val="000000"/>
              </w:rPr>
              <w:t xml:space="preserve">. </w:t>
            </w:r>
            <w:proofErr w:type="spellStart"/>
            <w:r w:rsidRPr="0009177A">
              <w:rPr>
                <w:i/>
                <w:iCs/>
                <w:color w:val="000000"/>
              </w:rPr>
              <w:t>Injection</w:t>
            </w:r>
            <w:proofErr w:type="spellEnd"/>
            <w:r w:rsidRPr="0009177A">
              <w:rPr>
                <w:i/>
                <w:iCs/>
                <w:color w:val="000000"/>
              </w:rPr>
              <w:t xml:space="preserve"> </w:t>
            </w:r>
            <w:proofErr w:type="spellStart"/>
            <w:r>
              <w:rPr>
                <w:i/>
                <w:iCs/>
                <w:color w:val="000000"/>
              </w:rPr>
              <w:t>M</w:t>
            </w:r>
            <w:r w:rsidRPr="0009177A">
              <w:rPr>
                <w:i/>
                <w:iCs/>
                <w:color w:val="000000"/>
              </w:rPr>
              <w:t>olding</w:t>
            </w:r>
            <w:proofErr w:type="spellEnd"/>
            <w:r w:rsidRPr="0009177A">
              <w:rPr>
                <w:i/>
                <w:iCs/>
                <w:color w:val="000000"/>
              </w:rPr>
              <w:t xml:space="preserve"> </w:t>
            </w:r>
            <w:proofErr w:type="spellStart"/>
            <w:r>
              <w:rPr>
                <w:i/>
                <w:iCs/>
                <w:color w:val="000000"/>
              </w:rPr>
              <w:t>M</w:t>
            </w:r>
            <w:r w:rsidRPr="0009177A">
              <w:rPr>
                <w:i/>
                <w:iCs/>
                <w:color w:val="000000"/>
              </w:rPr>
              <w:t>achines</w:t>
            </w:r>
            <w:proofErr w:type="spellEnd"/>
            <w:r w:rsidRPr="0009177A">
              <w:rPr>
                <w:i/>
                <w:iCs/>
                <w:color w:val="000000"/>
              </w:rPr>
              <w:t xml:space="preserve">: </w:t>
            </w:r>
            <w:r>
              <w:rPr>
                <w:i/>
                <w:iCs/>
                <w:color w:val="000000"/>
              </w:rPr>
              <w:t>A</w:t>
            </w:r>
            <w:r w:rsidRPr="0009177A">
              <w:rPr>
                <w:i/>
                <w:iCs/>
                <w:color w:val="000000"/>
              </w:rPr>
              <w:t xml:space="preserve"> </w:t>
            </w:r>
            <w:proofErr w:type="spellStart"/>
            <w:r>
              <w:rPr>
                <w:i/>
                <w:iCs/>
                <w:color w:val="000000"/>
              </w:rPr>
              <w:t>U</w:t>
            </w:r>
            <w:r w:rsidRPr="0009177A">
              <w:rPr>
                <w:i/>
                <w:iCs/>
                <w:color w:val="000000"/>
              </w:rPr>
              <w:t>ser's</w:t>
            </w:r>
            <w:proofErr w:type="spellEnd"/>
            <w:r w:rsidRPr="0009177A">
              <w:rPr>
                <w:i/>
                <w:iCs/>
                <w:color w:val="000000"/>
              </w:rPr>
              <w:t xml:space="preserve"> </w:t>
            </w:r>
            <w:proofErr w:type="spellStart"/>
            <w:r>
              <w:rPr>
                <w:i/>
                <w:iCs/>
                <w:color w:val="000000"/>
              </w:rPr>
              <w:t>G</w:t>
            </w:r>
            <w:r w:rsidRPr="0009177A">
              <w:rPr>
                <w:i/>
                <w:iCs/>
                <w:color w:val="000000"/>
              </w:rPr>
              <w:t>uide</w:t>
            </w:r>
            <w:proofErr w:type="spellEnd"/>
            <w:r w:rsidRPr="0009177A">
              <w:rPr>
                <w:color w:val="000000"/>
              </w:rPr>
              <w:t xml:space="preserve">. 4th </w:t>
            </w:r>
            <w:r>
              <w:rPr>
                <w:color w:val="000000"/>
              </w:rPr>
              <w:t>E</w:t>
            </w:r>
            <w:r w:rsidRPr="0009177A">
              <w:rPr>
                <w:color w:val="000000"/>
              </w:rPr>
              <w:t xml:space="preserve">d. </w:t>
            </w:r>
            <w:proofErr w:type="spellStart"/>
            <w:r w:rsidRPr="0009177A">
              <w:rPr>
                <w:color w:val="000000"/>
              </w:rPr>
              <w:t>M</w:t>
            </w:r>
            <w:r>
              <w:rPr>
                <w:color w:val="000000"/>
              </w:rPr>
              <w:t>unich</w:t>
            </w:r>
            <w:proofErr w:type="spellEnd"/>
            <w:r>
              <w:rPr>
                <w:color w:val="000000"/>
              </w:rPr>
              <w:t xml:space="preserve">: Carl </w:t>
            </w:r>
            <w:proofErr w:type="spellStart"/>
            <w:r>
              <w:rPr>
                <w:color w:val="000000"/>
              </w:rPr>
              <w:t>Hanser</w:t>
            </w:r>
            <w:proofErr w:type="spellEnd"/>
            <w:r>
              <w:rPr>
                <w:color w:val="000000"/>
              </w:rPr>
              <w:t xml:space="preserve"> </w:t>
            </w:r>
            <w:proofErr w:type="spellStart"/>
            <w:r>
              <w:rPr>
                <w:color w:val="000000"/>
              </w:rPr>
              <w:t>Publishers</w:t>
            </w:r>
            <w:proofErr w:type="spellEnd"/>
            <w:r>
              <w:rPr>
                <w:color w:val="000000"/>
              </w:rPr>
              <w:t xml:space="preserve">, </w:t>
            </w:r>
            <w:r w:rsidRPr="0009177A">
              <w:rPr>
                <w:color w:val="000000"/>
              </w:rPr>
              <w:t>2008</w:t>
            </w:r>
            <w:r>
              <w:rPr>
                <w:color w:val="000000"/>
              </w:rPr>
              <w:t xml:space="preserve">. </w:t>
            </w:r>
            <w:proofErr w:type="spellStart"/>
            <w:r w:rsidRPr="0009177A">
              <w:rPr>
                <w:color w:val="000000"/>
              </w:rPr>
              <w:t>xii</w:t>
            </w:r>
            <w:proofErr w:type="spellEnd"/>
            <w:r w:rsidRPr="0009177A">
              <w:rPr>
                <w:color w:val="000000"/>
              </w:rPr>
              <w:t>, 378 s. ISBN 978-1-56990-418-3</w:t>
            </w:r>
            <w:r>
              <w:rPr>
                <w:color w:val="000000"/>
              </w:rPr>
              <w:t>.</w:t>
            </w:r>
          </w:p>
          <w:p w14:paraId="04310A3F" w14:textId="453D1E50" w:rsidR="00816CB0" w:rsidRPr="0009177A" w:rsidRDefault="00816CB0" w:rsidP="00816CB0">
            <w:pPr>
              <w:jc w:val="both"/>
              <w:rPr>
                <w:color w:val="000000"/>
              </w:rPr>
            </w:pPr>
            <w:r>
              <w:rPr>
                <w:color w:val="000000"/>
              </w:rPr>
              <w:t>RAUWENDAAL, C.</w:t>
            </w:r>
            <w:r w:rsidRPr="0009177A">
              <w:rPr>
                <w:color w:val="000000"/>
              </w:rPr>
              <w:t xml:space="preserve">, GRAMANN, </w:t>
            </w:r>
            <w:r>
              <w:rPr>
                <w:color w:val="000000"/>
              </w:rPr>
              <w:t xml:space="preserve">P.J., </w:t>
            </w:r>
            <w:r w:rsidRPr="0009177A">
              <w:rPr>
                <w:color w:val="000000"/>
              </w:rPr>
              <w:t>DAVIS</w:t>
            </w:r>
            <w:r>
              <w:rPr>
                <w:color w:val="000000"/>
              </w:rPr>
              <w:t xml:space="preserve">, B.A., </w:t>
            </w:r>
            <w:r w:rsidRPr="0009177A">
              <w:rPr>
                <w:color w:val="000000"/>
              </w:rPr>
              <w:t>OSSWALD</w:t>
            </w:r>
            <w:r>
              <w:rPr>
                <w:color w:val="000000"/>
              </w:rPr>
              <w:t>, T.A</w:t>
            </w:r>
            <w:r w:rsidRPr="0009177A">
              <w:rPr>
                <w:color w:val="000000"/>
              </w:rPr>
              <w:t xml:space="preserve">. </w:t>
            </w:r>
            <w:r w:rsidRPr="0009177A">
              <w:rPr>
                <w:i/>
                <w:iCs/>
                <w:color w:val="000000"/>
              </w:rPr>
              <w:t xml:space="preserve">Polymer </w:t>
            </w:r>
            <w:proofErr w:type="spellStart"/>
            <w:r>
              <w:rPr>
                <w:i/>
                <w:iCs/>
                <w:color w:val="000000"/>
              </w:rPr>
              <w:t>E</w:t>
            </w:r>
            <w:r w:rsidRPr="0009177A">
              <w:rPr>
                <w:i/>
                <w:iCs/>
                <w:color w:val="000000"/>
              </w:rPr>
              <w:t>xtrusion</w:t>
            </w:r>
            <w:proofErr w:type="spellEnd"/>
            <w:r w:rsidRPr="0009177A">
              <w:rPr>
                <w:color w:val="000000"/>
              </w:rPr>
              <w:t xml:space="preserve">. 5th </w:t>
            </w:r>
            <w:r>
              <w:rPr>
                <w:color w:val="000000"/>
              </w:rPr>
              <w:t>E</w:t>
            </w:r>
            <w:r w:rsidRPr="0009177A">
              <w:rPr>
                <w:color w:val="000000"/>
              </w:rPr>
              <w:t>d</w:t>
            </w:r>
            <w:r>
              <w:rPr>
                <w:color w:val="000000"/>
              </w:rPr>
              <w:t xml:space="preserve">. </w:t>
            </w:r>
            <w:proofErr w:type="spellStart"/>
            <w:r>
              <w:rPr>
                <w:color w:val="000000"/>
              </w:rPr>
              <w:t>Munich</w:t>
            </w:r>
            <w:proofErr w:type="spellEnd"/>
            <w:r>
              <w:rPr>
                <w:color w:val="000000"/>
              </w:rPr>
              <w:t xml:space="preserve">: </w:t>
            </w:r>
            <w:proofErr w:type="spellStart"/>
            <w:r>
              <w:rPr>
                <w:color w:val="000000"/>
              </w:rPr>
              <w:t>Hanser</w:t>
            </w:r>
            <w:proofErr w:type="spellEnd"/>
            <w:r>
              <w:rPr>
                <w:color w:val="000000"/>
              </w:rPr>
              <w:t xml:space="preserve"> </w:t>
            </w:r>
            <w:proofErr w:type="spellStart"/>
            <w:r>
              <w:rPr>
                <w:color w:val="000000"/>
              </w:rPr>
              <w:t>Publications</w:t>
            </w:r>
            <w:proofErr w:type="spellEnd"/>
            <w:r>
              <w:rPr>
                <w:color w:val="000000"/>
              </w:rPr>
              <w:t xml:space="preserve">, </w:t>
            </w:r>
            <w:r w:rsidRPr="0009177A">
              <w:rPr>
                <w:color w:val="000000"/>
              </w:rPr>
              <w:t>2014</w:t>
            </w:r>
            <w:r>
              <w:rPr>
                <w:color w:val="000000"/>
              </w:rPr>
              <w:t xml:space="preserve">. </w:t>
            </w:r>
            <w:proofErr w:type="spellStart"/>
            <w:r w:rsidRPr="0009177A">
              <w:rPr>
                <w:color w:val="000000"/>
              </w:rPr>
              <w:t>xvi</w:t>
            </w:r>
            <w:proofErr w:type="spellEnd"/>
            <w:r w:rsidRPr="0009177A">
              <w:rPr>
                <w:color w:val="000000"/>
              </w:rPr>
              <w:t>, 934</w:t>
            </w:r>
            <w:r>
              <w:rPr>
                <w:color w:val="000000"/>
              </w:rPr>
              <w:t xml:space="preserve"> s</w:t>
            </w:r>
            <w:r w:rsidRPr="0009177A">
              <w:rPr>
                <w:color w:val="000000"/>
              </w:rPr>
              <w:t>. ISBN 978-1-56990-516-6</w:t>
            </w:r>
            <w:r>
              <w:rPr>
                <w:color w:val="000000"/>
              </w:rPr>
              <w:t>.</w:t>
            </w:r>
          </w:p>
          <w:p w14:paraId="7CD7AA73" w14:textId="31464863" w:rsidR="00816CB0" w:rsidRPr="00FC120B" w:rsidRDefault="00816CB0" w:rsidP="00816CB0">
            <w:pPr>
              <w:jc w:val="both"/>
              <w:rPr>
                <w:u w:val="single"/>
              </w:rPr>
            </w:pPr>
            <w:r w:rsidRPr="0009177A">
              <w:rPr>
                <w:color w:val="000000"/>
              </w:rPr>
              <w:t xml:space="preserve">RAUWENDAAL, </w:t>
            </w:r>
            <w:r>
              <w:rPr>
                <w:color w:val="000000"/>
              </w:rPr>
              <w:t>C.</w:t>
            </w:r>
            <w:r w:rsidRPr="0009177A">
              <w:rPr>
                <w:color w:val="000000"/>
              </w:rPr>
              <w:t xml:space="preserve"> </w:t>
            </w:r>
            <w:r w:rsidRPr="0009177A">
              <w:rPr>
                <w:i/>
                <w:iCs/>
                <w:color w:val="000000"/>
              </w:rPr>
              <w:t xml:space="preserve">SPC: </w:t>
            </w:r>
            <w:proofErr w:type="spellStart"/>
            <w:r>
              <w:rPr>
                <w:i/>
                <w:iCs/>
                <w:color w:val="000000"/>
              </w:rPr>
              <w:t>S</w:t>
            </w:r>
            <w:r w:rsidRPr="0009177A">
              <w:rPr>
                <w:i/>
                <w:iCs/>
                <w:color w:val="000000"/>
              </w:rPr>
              <w:t>tatistical</w:t>
            </w:r>
            <w:proofErr w:type="spellEnd"/>
            <w:r w:rsidRPr="0009177A">
              <w:rPr>
                <w:i/>
                <w:iCs/>
                <w:color w:val="000000"/>
              </w:rPr>
              <w:t xml:space="preserve"> </w:t>
            </w:r>
            <w:proofErr w:type="spellStart"/>
            <w:r>
              <w:rPr>
                <w:i/>
                <w:iCs/>
                <w:color w:val="000000"/>
              </w:rPr>
              <w:t>P</w:t>
            </w:r>
            <w:r w:rsidRPr="0009177A">
              <w:rPr>
                <w:i/>
                <w:iCs/>
                <w:color w:val="000000"/>
              </w:rPr>
              <w:t>rocess</w:t>
            </w:r>
            <w:proofErr w:type="spellEnd"/>
            <w:r w:rsidRPr="0009177A">
              <w:rPr>
                <w:i/>
                <w:iCs/>
                <w:color w:val="000000"/>
              </w:rPr>
              <w:t xml:space="preserve"> </w:t>
            </w:r>
            <w:proofErr w:type="spellStart"/>
            <w:r>
              <w:rPr>
                <w:i/>
                <w:iCs/>
                <w:color w:val="000000"/>
              </w:rPr>
              <w:t>C</w:t>
            </w:r>
            <w:r w:rsidRPr="0009177A">
              <w:rPr>
                <w:i/>
                <w:iCs/>
                <w:color w:val="000000"/>
              </w:rPr>
              <w:t>ontrol</w:t>
            </w:r>
            <w:proofErr w:type="spellEnd"/>
            <w:r w:rsidRPr="0009177A">
              <w:rPr>
                <w:i/>
                <w:iCs/>
                <w:color w:val="000000"/>
              </w:rPr>
              <w:t xml:space="preserve"> in </w:t>
            </w:r>
            <w:proofErr w:type="spellStart"/>
            <w:r>
              <w:rPr>
                <w:i/>
                <w:iCs/>
                <w:color w:val="000000"/>
              </w:rPr>
              <w:t>I</w:t>
            </w:r>
            <w:r w:rsidRPr="0009177A">
              <w:rPr>
                <w:i/>
                <w:iCs/>
                <w:color w:val="000000"/>
              </w:rPr>
              <w:t>njection</w:t>
            </w:r>
            <w:proofErr w:type="spellEnd"/>
            <w:r w:rsidRPr="0009177A">
              <w:rPr>
                <w:i/>
                <w:iCs/>
                <w:color w:val="000000"/>
              </w:rPr>
              <w:t xml:space="preserve"> </w:t>
            </w:r>
            <w:proofErr w:type="spellStart"/>
            <w:r>
              <w:rPr>
                <w:i/>
                <w:iCs/>
                <w:color w:val="000000"/>
              </w:rPr>
              <w:t>M</w:t>
            </w:r>
            <w:r w:rsidRPr="0009177A">
              <w:rPr>
                <w:i/>
                <w:iCs/>
                <w:color w:val="000000"/>
              </w:rPr>
              <w:t>olding</w:t>
            </w:r>
            <w:proofErr w:type="spellEnd"/>
            <w:r w:rsidRPr="0009177A">
              <w:rPr>
                <w:i/>
                <w:iCs/>
                <w:color w:val="000000"/>
              </w:rPr>
              <w:t xml:space="preserve"> and </w:t>
            </w:r>
            <w:proofErr w:type="spellStart"/>
            <w:r>
              <w:rPr>
                <w:i/>
                <w:iCs/>
                <w:color w:val="000000"/>
              </w:rPr>
              <w:t>E</w:t>
            </w:r>
            <w:r w:rsidRPr="0009177A">
              <w:rPr>
                <w:i/>
                <w:iCs/>
                <w:color w:val="000000"/>
              </w:rPr>
              <w:t>xtrusion</w:t>
            </w:r>
            <w:proofErr w:type="spellEnd"/>
            <w:r w:rsidRPr="0009177A">
              <w:rPr>
                <w:color w:val="000000"/>
              </w:rPr>
              <w:t xml:space="preserve">. 2nd </w:t>
            </w:r>
            <w:r>
              <w:rPr>
                <w:color w:val="000000"/>
              </w:rPr>
              <w:t xml:space="preserve">Ed. </w:t>
            </w:r>
            <w:proofErr w:type="spellStart"/>
            <w:r>
              <w:rPr>
                <w:color w:val="000000"/>
              </w:rPr>
              <w:t>Munich</w:t>
            </w:r>
            <w:proofErr w:type="spellEnd"/>
            <w:r>
              <w:rPr>
                <w:color w:val="000000"/>
              </w:rPr>
              <w:t xml:space="preserve">: </w:t>
            </w:r>
            <w:proofErr w:type="spellStart"/>
            <w:r>
              <w:rPr>
                <w:color w:val="000000"/>
              </w:rPr>
              <w:t>Hanser</w:t>
            </w:r>
            <w:proofErr w:type="spellEnd"/>
            <w:r>
              <w:rPr>
                <w:color w:val="000000"/>
              </w:rPr>
              <w:t xml:space="preserve"> </w:t>
            </w:r>
            <w:proofErr w:type="spellStart"/>
            <w:r>
              <w:rPr>
                <w:color w:val="000000"/>
              </w:rPr>
              <w:t>Publishers</w:t>
            </w:r>
            <w:proofErr w:type="spellEnd"/>
            <w:r>
              <w:rPr>
                <w:color w:val="000000"/>
              </w:rPr>
              <w:t xml:space="preserve">, </w:t>
            </w:r>
            <w:r w:rsidRPr="0009177A">
              <w:rPr>
                <w:color w:val="000000"/>
              </w:rPr>
              <w:t>2008</w:t>
            </w:r>
            <w:r>
              <w:rPr>
                <w:color w:val="000000"/>
              </w:rPr>
              <w:t xml:space="preserve">. </w:t>
            </w:r>
            <w:proofErr w:type="spellStart"/>
            <w:r w:rsidRPr="0009177A">
              <w:rPr>
                <w:color w:val="000000"/>
              </w:rPr>
              <w:t>xiii</w:t>
            </w:r>
            <w:proofErr w:type="spellEnd"/>
            <w:r w:rsidRPr="0009177A">
              <w:rPr>
                <w:color w:val="000000"/>
              </w:rPr>
              <w:t>, 250 s. ISBN 978-1-56990-427-5</w:t>
            </w:r>
            <w:r>
              <w:rPr>
                <w:color w:val="000000"/>
              </w:rPr>
              <w:t>.</w:t>
            </w:r>
          </w:p>
          <w:p w14:paraId="782B0DD7" w14:textId="77777777" w:rsidR="00816CB0" w:rsidRPr="00FC120B" w:rsidRDefault="00816CB0" w:rsidP="00816CB0">
            <w:pPr>
              <w:numPr>
                <w:ilvl w:val="0"/>
                <w:numId w:val="11"/>
              </w:numPr>
              <w:shd w:val="clear" w:color="auto" w:fill="FFFFFF"/>
              <w:ind w:left="0"/>
              <w:jc w:val="both"/>
              <w:rPr>
                <w:color w:val="000000"/>
              </w:rPr>
            </w:pPr>
          </w:p>
          <w:p w14:paraId="66702556" w14:textId="71B7A993" w:rsidR="00816CB0" w:rsidRDefault="00816CB0" w:rsidP="00816CB0">
            <w:pPr>
              <w:jc w:val="both"/>
              <w:rPr>
                <w:u w:val="single"/>
              </w:rPr>
            </w:pPr>
            <w:r w:rsidRPr="00FC120B">
              <w:rPr>
                <w:u w:val="single"/>
              </w:rPr>
              <w:t>Doporučená literatura:</w:t>
            </w:r>
          </w:p>
          <w:p w14:paraId="220B6631" w14:textId="592DEF90" w:rsidR="00816CB0" w:rsidRPr="0009177A" w:rsidRDefault="00816CB0" w:rsidP="00816CB0">
            <w:pPr>
              <w:jc w:val="both"/>
            </w:pPr>
            <w:r>
              <w:rPr>
                <w:color w:val="000000"/>
              </w:rPr>
              <w:t>WAGNER, J.</w:t>
            </w:r>
            <w:r w:rsidRPr="0009177A">
              <w:rPr>
                <w:color w:val="000000"/>
              </w:rPr>
              <w:t xml:space="preserve">R. </w:t>
            </w:r>
            <w:r w:rsidRPr="0009177A">
              <w:rPr>
                <w:i/>
                <w:iCs/>
                <w:color w:val="000000"/>
              </w:rPr>
              <w:t xml:space="preserve">Handbook </w:t>
            </w:r>
            <w:proofErr w:type="spellStart"/>
            <w:r w:rsidRPr="0009177A">
              <w:rPr>
                <w:i/>
                <w:iCs/>
                <w:color w:val="000000"/>
              </w:rPr>
              <w:t>of</w:t>
            </w:r>
            <w:proofErr w:type="spellEnd"/>
            <w:r w:rsidRPr="0009177A">
              <w:rPr>
                <w:i/>
                <w:iCs/>
                <w:color w:val="000000"/>
              </w:rPr>
              <w:t xml:space="preserve"> </w:t>
            </w:r>
            <w:proofErr w:type="spellStart"/>
            <w:r>
              <w:rPr>
                <w:i/>
                <w:iCs/>
                <w:color w:val="000000"/>
              </w:rPr>
              <w:t>T</w:t>
            </w:r>
            <w:r w:rsidRPr="0009177A">
              <w:rPr>
                <w:i/>
                <w:iCs/>
                <w:color w:val="000000"/>
              </w:rPr>
              <w:t>roubleshooting</w:t>
            </w:r>
            <w:proofErr w:type="spellEnd"/>
            <w:r w:rsidRPr="0009177A">
              <w:rPr>
                <w:i/>
                <w:iCs/>
                <w:color w:val="000000"/>
              </w:rPr>
              <w:t xml:space="preserve"> </w:t>
            </w:r>
            <w:proofErr w:type="spellStart"/>
            <w:r>
              <w:rPr>
                <w:i/>
                <w:iCs/>
                <w:color w:val="000000"/>
              </w:rPr>
              <w:t>P</w:t>
            </w:r>
            <w:r w:rsidRPr="0009177A">
              <w:rPr>
                <w:i/>
                <w:iCs/>
                <w:color w:val="000000"/>
              </w:rPr>
              <w:t>lastics</w:t>
            </w:r>
            <w:proofErr w:type="spellEnd"/>
            <w:r w:rsidRPr="0009177A">
              <w:rPr>
                <w:i/>
                <w:iCs/>
                <w:color w:val="000000"/>
              </w:rPr>
              <w:t xml:space="preserve"> </w:t>
            </w:r>
            <w:proofErr w:type="spellStart"/>
            <w:r>
              <w:rPr>
                <w:i/>
                <w:iCs/>
                <w:color w:val="000000"/>
              </w:rPr>
              <w:t>P</w:t>
            </w:r>
            <w:r w:rsidRPr="0009177A">
              <w:rPr>
                <w:i/>
                <w:iCs/>
                <w:color w:val="000000"/>
              </w:rPr>
              <w:t>rocesses</w:t>
            </w:r>
            <w:proofErr w:type="spellEnd"/>
            <w:r w:rsidRPr="0009177A">
              <w:rPr>
                <w:i/>
                <w:iCs/>
                <w:color w:val="000000"/>
              </w:rPr>
              <w:t xml:space="preserve">: </w:t>
            </w:r>
            <w:r>
              <w:rPr>
                <w:i/>
                <w:iCs/>
                <w:color w:val="000000"/>
              </w:rPr>
              <w:t>A</w:t>
            </w:r>
            <w:r w:rsidRPr="0009177A">
              <w:rPr>
                <w:i/>
                <w:iCs/>
                <w:color w:val="000000"/>
              </w:rPr>
              <w:t xml:space="preserve"> </w:t>
            </w:r>
            <w:proofErr w:type="spellStart"/>
            <w:r>
              <w:rPr>
                <w:i/>
                <w:iCs/>
                <w:color w:val="000000"/>
              </w:rPr>
              <w:t>P</w:t>
            </w:r>
            <w:r w:rsidRPr="0009177A">
              <w:rPr>
                <w:i/>
                <w:iCs/>
                <w:color w:val="000000"/>
              </w:rPr>
              <w:t>ractical</w:t>
            </w:r>
            <w:proofErr w:type="spellEnd"/>
            <w:r w:rsidRPr="0009177A">
              <w:rPr>
                <w:i/>
                <w:iCs/>
                <w:color w:val="000000"/>
              </w:rPr>
              <w:t xml:space="preserve"> </w:t>
            </w:r>
            <w:proofErr w:type="spellStart"/>
            <w:r>
              <w:rPr>
                <w:i/>
                <w:iCs/>
                <w:color w:val="000000"/>
              </w:rPr>
              <w:t>G</w:t>
            </w:r>
            <w:r w:rsidRPr="0009177A">
              <w:rPr>
                <w:i/>
                <w:iCs/>
                <w:color w:val="000000"/>
              </w:rPr>
              <w:t>uide</w:t>
            </w:r>
            <w:proofErr w:type="spellEnd"/>
            <w:r>
              <w:rPr>
                <w:color w:val="000000"/>
              </w:rPr>
              <w:t xml:space="preserve">. </w:t>
            </w:r>
            <w:proofErr w:type="spellStart"/>
            <w:r>
              <w:rPr>
                <w:color w:val="000000"/>
              </w:rPr>
              <w:t>Hoboken</w:t>
            </w:r>
            <w:proofErr w:type="spellEnd"/>
            <w:r>
              <w:rPr>
                <w:color w:val="000000"/>
              </w:rPr>
              <w:t xml:space="preserve">: </w:t>
            </w:r>
            <w:proofErr w:type="spellStart"/>
            <w:r>
              <w:rPr>
                <w:color w:val="000000"/>
              </w:rPr>
              <w:t>Wiley</w:t>
            </w:r>
            <w:proofErr w:type="spellEnd"/>
            <w:r>
              <w:rPr>
                <w:color w:val="000000"/>
              </w:rPr>
              <w:t xml:space="preserve">, </w:t>
            </w:r>
            <w:r w:rsidRPr="0009177A">
              <w:rPr>
                <w:color w:val="000000"/>
              </w:rPr>
              <w:t>2012</w:t>
            </w:r>
            <w:r>
              <w:rPr>
                <w:color w:val="000000"/>
              </w:rPr>
              <w:t xml:space="preserve">. </w:t>
            </w:r>
            <w:proofErr w:type="spellStart"/>
            <w:r w:rsidRPr="0009177A">
              <w:rPr>
                <w:color w:val="000000"/>
              </w:rPr>
              <w:t>xxi</w:t>
            </w:r>
            <w:proofErr w:type="spellEnd"/>
            <w:r w:rsidRPr="0009177A">
              <w:rPr>
                <w:color w:val="000000"/>
              </w:rPr>
              <w:t xml:space="preserve">, 479 </w:t>
            </w:r>
            <w:r>
              <w:rPr>
                <w:color w:val="000000"/>
              </w:rPr>
              <w:t xml:space="preserve">s. </w:t>
            </w:r>
            <w:r w:rsidRPr="0009177A">
              <w:rPr>
                <w:color w:val="000000"/>
              </w:rPr>
              <w:t xml:space="preserve">DOI </w:t>
            </w:r>
            <w:r>
              <w:rPr>
                <w:color w:val="000000"/>
              </w:rPr>
              <w:t>978-1-118-51118-3. Dostupné</w:t>
            </w:r>
            <w:r w:rsidRPr="0009177A">
              <w:rPr>
                <w:color w:val="000000"/>
              </w:rPr>
              <w:t xml:space="preserve"> z: </w:t>
            </w:r>
            <w:hyperlink r:id="rId89" w:history="1">
              <w:r w:rsidRPr="009848C6">
                <w:rPr>
                  <w:rStyle w:val="Hypertextovodkaz"/>
                </w:rPr>
                <w:t>http://onlinelibrary.wiley.com/book/10.1002/9781118511183</w:t>
              </w:r>
            </w:hyperlink>
            <w:r>
              <w:rPr>
                <w:color w:val="000000"/>
              </w:rPr>
              <w:t>.</w:t>
            </w:r>
          </w:p>
          <w:p w14:paraId="2A5C35AD" w14:textId="4C4094F0" w:rsidR="00816CB0" w:rsidRPr="0009177A" w:rsidRDefault="00816CB0" w:rsidP="00816CB0">
            <w:pPr>
              <w:jc w:val="both"/>
              <w:rPr>
                <w:color w:val="000000"/>
              </w:rPr>
            </w:pPr>
            <w:r w:rsidRPr="0009177A">
              <w:rPr>
                <w:color w:val="000000"/>
              </w:rPr>
              <w:t xml:space="preserve">AGASSANT, </w:t>
            </w:r>
            <w:r>
              <w:rPr>
                <w:color w:val="000000"/>
              </w:rPr>
              <w:t>J.F.</w:t>
            </w:r>
            <w:r w:rsidRPr="0009177A">
              <w:rPr>
                <w:color w:val="000000"/>
              </w:rPr>
              <w:t xml:space="preserve">, AVENAS, </w:t>
            </w:r>
            <w:r>
              <w:rPr>
                <w:color w:val="000000"/>
              </w:rPr>
              <w:t xml:space="preserve">P., </w:t>
            </w:r>
            <w:r w:rsidRPr="0009177A">
              <w:rPr>
                <w:color w:val="000000"/>
              </w:rPr>
              <w:t xml:space="preserve">CARREAU, </w:t>
            </w:r>
            <w:r>
              <w:rPr>
                <w:color w:val="000000"/>
              </w:rPr>
              <w:t xml:space="preserve">P., </w:t>
            </w:r>
            <w:r w:rsidRPr="0009177A">
              <w:rPr>
                <w:color w:val="000000"/>
              </w:rPr>
              <w:t>VERGNES</w:t>
            </w:r>
            <w:r>
              <w:rPr>
                <w:color w:val="000000"/>
              </w:rPr>
              <w:t xml:space="preserve">, B., </w:t>
            </w:r>
            <w:r w:rsidRPr="0009177A">
              <w:rPr>
                <w:color w:val="000000"/>
              </w:rPr>
              <w:t>VINCENT</w:t>
            </w:r>
            <w:r>
              <w:rPr>
                <w:color w:val="000000"/>
              </w:rPr>
              <w:t>, M</w:t>
            </w:r>
            <w:r w:rsidRPr="0009177A">
              <w:rPr>
                <w:color w:val="000000"/>
              </w:rPr>
              <w:t xml:space="preserve">. </w:t>
            </w:r>
            <w:r w:rsidRPr="0009177A">
              <w:rPr>
                <w:i/>
                <w:iCs/>
                <w:color w:val="000000"/>
              </w:rPr>
              <w:t xml:space="preserve">Polymer </w:t>
            </w:r>
            <w:proofErr w:type="spellStart"/>
            <w:r>
              <w:rPr>
                <w:i/>
                <w:iCs/>
                <w:color w:val="000000"/>
              </w:rPr>
              <w:t>P</w:t>
            </w:r>
            <w:r w:rsidRPr="0009177A">
              <w:rPr>
                <w:i/>
                <w:iCs/>
                <w:color w:val="000000"/>
              </w:rPr>
              <w:t>rocessing</w:t>
            </w:r>
            <w:proofErr w:type="spellEnd"/>
            <w:r w:rsidRPr="0009177A">
              <w:rPr>
                <w:i/>
                <w:iCs/>
                <w:color w:val="000000"/>
              </w:rPr>
              <w:t xml:space="preserve">: </w:t>
            </w:r>
            <w:proofErr w:type="spellStart"/>
            <w:r>
              <w:rPr>
                <w:i/>
                <w:iCs/>
                <w:color w:val="000000"/>
              </w:rPr>
              <w:t>P</w:t>
            </w:r>
            <w:r w:rsidRPr="0009177A">
              <w:rPr>
                <w:i/>
                <w:iCs/>
                <w:color w:val="000000"/>
              </w:rPr>
              <w:t>rinciples</w:t>
            </w:r>
            <w:proofErr w:type="spellEnd"/>
            <w:r w:rsidRPr="0009177A">
              <w:rPr>
                <w:i/>
                <w:iCs/>
                <w:color w:val="000000"/>
              </w:rPr>
              <w:t xml:space="preserve"> and </w:t>
            </w:r>
            <w:r>
              <w:rPr>
                <w:i/>
                <w:iCs/>
                <w:color w:val="000000"/>
              </w:rPr>
              <w:t>M</w:t>
            </w:r>
            <w:r w:rsidRPr="0009177A">
              <w:rPr>
                <w:i/>
                <w:iCs/>
                <w:color w:val="000000"/>
              </w:rPr>
              <w:t>odeling</w:t>
            </w:r>
            <w:r w:rsidRPr="0009177A">
              <w:rPr>
                <w:color w:val="000000"/>
              </w:rPr>
              <w:t xml:space="preserve">. 2nd </w:t>
            </w:r>
            <w:r>
              <w:rPr>
                <w:color w:val="000000"/>
              </w:rPr>
              <w:t xml:space="preserve">Ed. </w:t>
            </w:r>
            <w:proofErr w:type="spellStart"/>
            <w:r>
              <w:rPr>
                <w:color w:val="000000"/>
              </w:rPr>
              <w:t>Munich</w:t>
            </w:r>
            <w:proofErr w:type="spellEnd"/>
            <w:r>
              <w:rPr>
                <w:color w:val="000000"/>
              </w:rPr>
              <w:t xml:space="preserve">: </w:t>
            </w:r>
            <w:proofErr w:type="spellStart"/>
            <w:r>
              <w:rPr>
                <w:color w:val="000000"/>
              </w:rPr>
              <w:t>Hanser</w:t>
            </w:r>
            <w:proofErr w:type="spellEnd"/>
            <w:r>
              <w:rPr>
                <w:color w:val="000000"/>
              </w:rPr>
              <w:t xml:space="preserve"> </w:t>
            </w:r>
            <w:proofErr w:type="spellStart"/>
            <w:r>
              <w:rPr>
                <w:color w:val="000000"/>
              </w:rPr>
              <w:t>Publishers</w:t>
            </w:r>
            <w:proofErr w:type="spellEnd"/>
            <w:r>
              <w:rPr>
                <w:color w:val="000000"/>
              </w:rPr>
              <w:t xml:space="preserve">, </w:t>
            </w:r>
            <w:r w:rsidRPr="0009177A">
              <w:rPr>
                <w:color w:val="000000"/>
              </w:rPr>
              <w:t>2017</w:t>
            </w:r>
            <w:r>
              <w:rPr>
                <w:color w:val="000000"/>
              </w:rPr>
              <w:t xml:space="preserve">. </w:t>
            </w:r>
            <w:proofErr w:type="spellStart"/>
            <w:r w:rsidRPr="0009177A">
              <w:rPr>
                <w:color w:val="000000"/>
              </w:rPr>
              <w:t>xli</w:t>
            </w:r>
            <w:proofErr w:type="spellEnd"/>
            <w:r w:rsidRPr="0009177A">
              <w:rPr>
                <w:color w:val="000000"/>
              </w:rPr>
              <w:t>, 841</w:t>
            </w:r>
            <w:r>
              <w:rPr>
                <w:color w:val="000000"/>
              </w:rPr>
              <w:t xml:space="preserve"> s</w:t>
            </w:r>
            <w:r w:rsidRPr="0009177A">
              <w:rPr>
                <w:color w:val="000000"/>
              </w:rPr>
              <w:t>. ISBN 978-1-56990-605-7</w:t>
            </w:r>
            <w:r>
              <w:rPr>
                <w:color w:val="000000"/>
              </w:rPr>
              <w:t>.</w:t>
            </w:r>
          </w:p>
          <w:p w14:paraId="2E83F974" w14:textId="55206C25" w:rsidR="00816CB0" w:rsidRDefault="00816CB0" w:rsidP="00816CB0">
            <w:pPr>
              <w:jc w:val="both"/>
              <w:rPr>
                <w:color w:val="000000"/>
              </w:rPr>
            </w:pPr>
            <w:r w:rsidRPr="0009177A">
              <w:rPr>
                <w:color w:val="000000"/>
              </w:rPr>
              <w:t>LEE, N</w:t>
            </w:r>
            <w:r>
              <w:rPr>
                <w:color w:val="000000"/>
              </w:rPr>
              <w:t>.</w:t>
            </w:r>
            <w:r w:rsidRPr="0009177A">
              <w:rPr>
                <w:color w:val="000000"/>
              </w:rPr>
              <w:t xml:space="preserve">C. </w:t>
            </w:r>
            <w:proofErr w:type="spellStart"/>
            <w:r w:rsidRPr="0009177A">
              <w:rPr>
                <w:i/>
                <w:iCs/>
                <w:color w:val="000000"/>
              </w:rPr>
              <w:t>Blow</w:t>
            </w:r>
            <w:proofErr w:type="spellEnd"/>
            <w:r w:rsidRPr="0009177A">
              <w:rPr>
                <w:i/>
                <w:iCs/>
                <w:color w:val="000000"/>
              </w:rPr>
              <w:t xml:space="preserve"> </w:t>
            </w:r>
            <w:proofErr w:type="spellStart"/>
            <w:r>
              <w:rPr>
                <w:i/>
                <w:iCs/>
                <w:color w:val="000000"/>
              </w:rPr>
              <w:t>M</w:t>
            </w:r>
            <w:r w:rsidRPr="0009177A">
              <w:rPr>
                <w:i/>
                <w:iCs/>
                <w:color w:val="000000"/>
              </w:rPr>
              <w:t>olding</w:t>
            </w:r>
            <w:proofErr w:type="spellEnd"/>
            <w:r w:rsidRPr="0009177A">
              <w:rPr>
                <w:i/>
                <w:iCs/>
                <w:color w:val="000000"/>
              </w:rPr>
              <w:t xml:space="preserve"> </w:t>
            </w:r>
            <w:r>
              <w:rPr>
                <w:i/>
                <w:iCs/>
                <w:color w:val="000000"/>
              </w:rPr>
              <w:t>D</w:t>
            </w:r>
            <w:r w:rsidRPr="0009177A">
              <w:rPr>
                <w:i/>
                <w:iCs/>
                <w:color w:val="000000"/>
              </w:rPr>
              <w:t xml:space="preserve">esign </w:t>
            </w:r>
            <w:proofErr w:type="spellStart"/>
            <w:r>
              <w:rPr>
                <w:i/>
                <w:iCs/>
                <w:color w:val="000000"/>
              </w:rPr>
              <w:t>G</w:t>
            </w:r>
            <w:r w:rsidRPr="0009177A">
              <w:rPr>
                <w:i/>
                <w:iCs/>
                <w:color w:val="000000"/>
              </w:rPr>
              <w:t>uide</w:t>
            </w:r>
            <w:proofErr w:type="spellEnd"/>
            <w:r w:rsidRPr="0009177A">
              <w:rPr>
                <w:color w:val="000000"/>
              </w:rPr>
              <w:t xml:space="preserve">. 2nd </w:t>
            </w:r>
            <w:r>
              <w:rPr>
                <w:color w:val="000000"/>
              </w:rPr>
              <w:t xml:space="preserve">Ed. </w:t>
            </w:r>
            <w:proofErr w:type="spellStart"/>
            <w:r>
              <w:rPr>
                <w:color w:val="000000"/>
              </w:rPr>
              <w:t>Munich</w:t>
            </w:r>
            <w:proofErr w:type="spellEnd"/>
            <w:r>
              <w:rPr>
                <w:color w:val="000000"/>
              </w:rPr>
              <w:t xml:space="preserve">: </w:t>
            </w:r>
            <w:proofErr w:type="spellStart"/>
            <w:r>
              <w:rPr>
                <w:color w:val="000000"/>
              </w:rPr>
              <w:t>Hanser</w:t>
            </w:r>
            <w:proofErr w:type="spellEnd"/>
            <w:r>
              <w:rPr>
                <w:color w:val="000000"/>
              </w:rPr>
              <w:t xml:space="preserve">, </w:t>
            </w:r>
            <w:r w:rsidRPr="0009177A">
              <w:rPr>
                <w:color w:val="000000"/>
              </w:rPr>
              <w:t>2008</w:t>
            </w:r>
            <w:r>
              <w:rPr>
                <w:color w:val="000000"/>
              </w:rPr>
              <w:t xml:space="preserve">. </w:t>
            </w:r>
            <w:proofErr w:type="spellStart"/>
            <w:r w:rsidRPr="0009177A">
              <w:rPr>
                <w:color w:val="000000"/>
              </w:rPr>
              <w:t>xiii</w:t>
            </w:r>
            <w:proofErr w:type="spellEnd"/>
            <w:r w:rsidRPr="0009177A">
              <w:rPr>
                <w:color w:val="000000"/>
              </w:rPr>
              <w:t>, 265 s. ISBN 9</w:t>
            </w:r>
            <w:r>
              <w:rPr>
                <w:color w:val="000000"/>
              </w:rPr>
              <w:t xml:space="preserve">78-1-56990-426-8. </w:t>
            </w:r>
          </w:p>
          <w:p w14:paraId="1805952F" w14:textId="7616E622" w:rsidR="00816CB0" w:rsidRPr="0009177A" w:rsidRDefault="00816CB0" w:rsidP="00816CB0">
            <w:pPr>
              <w:jc w:val="both"/>
            </w:pPr>
            <w:r w:rsidRPr="0009177A">
              <w:rPr>
                <w:color w:val="000000"/>
              </w:rPr>
              <w:t xml:space="preserve">ZEMAN, L. </w:t>
            </w:r>
            <w:r w:rsidRPr="0009177A">
              <w:rPr>
                <w:i/>
                <w:iCs/>
                <w:color w:val="000000"/>
              </w:rPr>
              <w:t>Vstřikování plastů: teorie a praxe</w:t>
            </w:r>
            <w:r w:rsidRPr="0009177A">
              <w:rPr>
                <w:color w:val="000000"/>
              </w:rPr>
              <w:t xml:space="preserve">. Praha: Grada </w:t>
            </w:r>
            <w:proofErr w:type="spellStart"/>
            <w:r w:rsidRPr="0009177A">
              <w:rPr>
                <w:color w:val="000000"/>
              </w:rPr>
              <w:t>Publishing</w:t>
            </w:r>
            <w:proofErr w:type="spellEnd"/>
            <w:r w:rsidRPr="0009177A">
              <w:rPr>
                <w:color w:val="000000"/>
              </w:rPr>
              <w:t>, 2018</w:t>
            </w:r>
            <w:r>
              <w:rPr>
                <w:color w:val="000000"/>
              </w:rPr>
              <w:t xml:space="preserve">. </w:t>
            </w:r>
            <w:r w:rsidRPr="0009177A">
              <w:rPr>
                <w:color w:val="000000"/>
              </w:rPr>
              <w:t>455 s. ISBN 978-80-271-0614-1</w:t>
            </w:r>
            <w:r>
              <w:rPr>
                <w:color w:val="000000"/>
              </w:rPr>
              <w:t>.</w:t>
            </w:r>
          </w:p>
          <w:p w14:paraId="77554DD9" w14:textId="67879E76" w:rsidR="00816CB0" w:rsidRPr="001762EB" w:rsidRDefault="00816CB0" w:rsidP="00816CB0">
            <w:pPr>
              <w:jc w:val="both"/>
            </w:pPr>
            <w:r w:rsidRPr="003226B2">
              <w:rPr>
                <w:caps/>
                <w:color w:val="000000"/>
              </w:rPr>
              <w:t>Maňas,</w:t>
            </w:r>
            <w:r w:rsidRPr="007B40BC">
              <w:rPr>
                <w:color w:val="000000"/>
              </w:rPr>
              <w:t xml:space="preserve"> M. </w:t>
            </w:r>
            <w:r w:rsidRPr="007B40BC">
              <w:rPr>
                <w:i/>
                <w:iCs/>
                <w:color w:val="000000"/>
              </w:rPr>
              <w:t xml:space="preserve">Výrobní stroje a zařízení I. </w:t>
            </w:r>
            <w:r w:rsidRPr="001D41BC">
              <w:rPr>
                <w:iCs/>
                <w:color w:val="000000"/>
              </w:rPr>
              <w:t xml:space="preserve">1. </w:t>
            </w:r>
            <w:r>
              <w:rPr>
                <w:iCs/>
                <w:color w:val="000000"/>
              </w:rPr>
              <w:t>v</w:t>
            </w:r>
            <w:r w:rsidRPr="001D41BC">
              <w:rPr>
                <w:iCs/>
                <w:color w:val="000000"/>
              </w:rPr>
              <w:t>yd.</w:t>
            </w:r>
            <w:r>
              <w:rPr>
                <w:i/>
                <w:iCs/>
                <w:color w:val="000000"/>
              </w:rPr>
              <w:t xml:space="preserve"> </w:t>
            </w:r>
            <w:r w:rsidRPr="007B40BC">
              <w:rPr>
                <w:color w:val="000000"/>
              </w:rPr>
              <w:t>Zlín: UTB, 2007. ISBN 978-80-7318-596-1.</w:t>
            </w:r>
          </w:p>
        </w:tc>
      </w:tr>
      <w:tr w:rsidR="00816CB0" w14:paraId="24911FBA" w14:textId="77777777" w:rsidTr="000C4A98">
        <w:trPr>
          <w:gridAfter w:val="1"/>
          <w:wAfter w:w="41" w:type="dxa"/>
        </w:trPr>
        <w:tc>
          <w:tcPr>
            <w:tcW w:w="10065" w:type="dxa"/>
            <w:gridSpan w:val="22"/>
            <w:tcBorders>
              <w:top w:val="single" w:sz="12" w:space="0" w:color="auto"/>
              <w:left w:val="single" w:sz="2" w:space="0" w:color="auto"/>
              <w:bottom w:val="single" w:sz="2" w:space="0" w:color="auto"/>
              <w:right w:val="single" w:sz="2" w:space="0" w:color="auto"/>
            </w:tcBorders>
            <w:shd w:val="clear" w:color="auto" w:fill="F7CAAC"/>
          </w:tcPr>
          <w:p w14:paraId="5A059E27" w14:textId="77777777" w:rsidR="00816CB0" w:rsidRPr="001762EB" w:rsidRDefault="00816CB0" w:rsidP="00816CB0">
            <w:pPr>
              <w:jc w:val="center"/>
              <w:rPr>
                <w:b/>
              </w:rPr>
            </w:pPr>
            <w:r w:rsidRPr="001762EB">
              <w:rPr>
                <w:b/>
              </w:rPr>
              <w:t>Informace ke kombinované nebo distanční formě</w:t>
            </w:r>
          </w:p>
        </w:tc>
      </w:tr>
      <w:tr w:rsidR="00816CB0" w14:paraId="37685D6A" w14:textId="77777777" w:rsidTr="000C4A98">
        <w:trPr>
          <w:gridAfter w:val="1"/>
          <w:wAfter w:w="41" w:type="dxa"/>
        </w:trPr>
        <w:tc>
          <w:tcPr>
            <w:tcW w:w="4787" w:type="dxa"/>
            <w:gridSpan w:val="8"/>
            <w:tcBorders>
              <w:top w:val="single" w:sz="2" w:space="0" w:color="auto"/>
            </w:tcBorders>
            <w:shd w:val="clear" w:color="auto" w:fill="F7CAAC"/>
          </w:tcPr>
          <w:p w14:paraId="6E7AE913" w14:textId="77777777" w:rsidR="00816CB0" w:rsidRPr="001762EB" w:rsidRDefault="00816CB0" w:rsidP="00816CB0">
            <w:pPr>
              <w:jc w:val="both"/>
            </w:pPr>
            <w:r w:rsidRPr="001762EB">
              <w:rPr>
                <w:b/>
              </w:rPr>
              <w:t>Rozsah konzultací (soustředění)</w:t>
            </w:r>
          </w:p>
        </w:tc>
        <w:tc>
          <w:tcPr>
            <w:tcW w:w="889" w:type="dxa"/>
            <w:gridSpan w:val="3"/>
            <w:tcBorders>
              <w:top w:val="single" w:sz="2" w:space="0" w:color="auto"/>
            </w:tcBorders>
          </w:tcPr>
          <w:p w14:paraId="7C4C7B2E" w14:textId="77777777" w:rsidR="00816CB0" w:rsidRPr="001762EB" w:rsidRDefault="00816CB0" w:rsidP="00816CB0">
            <w:pPr>
              <w:jc w:val="both"/>
            </w:pPr>
          </w:p>
        </w:tc>
        <w:tc>
          <w:tcPr>
            <w:tcW w:w="4389" w:type="dxa"/>
            <w:gridSpan w:val="11"/>
            <w:tcBorders>
              <w:top w:val="single" w:sz="2" w:space="0" w:color="auto"/>
            </w:tcBorders>
            <w:shd w:val="clear" w:color="auto" w:fill="F7CAAC"/>
          </w:tcPr>
          <w:p w14:paraId="1D1E8887" w14:textId="77777777" w:rsidR="00816CB0" w:rsidRPr="001762EB" w:rsidRDefault="00816CB0" w:rsidP="00816CB0">
            <w:pPr>
              <w:jc w:val="both"/>
              <w:rPr>
                <w:b/>
              </w:rPr>
            </w:pPr>
            <w:r w:rsidRPr="001762EB">
              <w:rPr>
                <w:b/>
              </w:rPr>
              <w:t xml:space="preserve">hodin </w:t>
            </w:r>
          </w:p>
        </w:tc>
      </w:tr>
      <w:tr w:rsidR="00816CB0" w14:paraId="2629BA3E" w14:textId="77777777" w:rsidTr="000C4A98">
        <w:trPr>
          <w:gridAfter w:val="1"/>
          <w:wAfter w:w="41" w:type="dxa"/>
        </w:trPr>
        <w:tc>
          <w:tcPr>
            <w:tcW w:w="10065" w:type="dxa"/>
            <w:gridSpan w:val="22"/>
            <w:shd w:val="clear" w:color="auto" w:fill="F7CAAC"/>
          </w:tcPr>
          <w:p w14:paraId="39D47217" w14:textId="77777777" w:rsidR="00816CB0" w:rsidRPr="001762EB" w:rsidRDefault="00816CB0" w:rsidP="00816CB0">
            <w:pPr>
              <w:jc w:val="both"/>
              <w:rPr>
                <w:b/>
              </w:rPr>
            </w:pPr>
            <w:r w:rsidRPr="001762EB">
              <w:rPr>
                <w:b/>
              </w:rPr>
              <w:t>Informace o způsobu kontaktu s vyučujícím</w:t>
            </w:r>
          </w:p>
        </w:tc>
      </w:tr>
      <w:tr w:rsidR="00816CB0" w14:paraId="05DD9973" w14:textId="77777777" w:rsidTr="000C4A98">
        <w:trPr>
          <w:gridAfter w:val="1"/>
          <w:wAfter w:w="41" w:type="dxa"/>
          <w:trHeight w:val="1373"/>
        </w:trPr>
        <w:tc>
          <w:tcPr>
            <w:tcW w:w="10065" w:type="dxa"/>
            <w:gridSpan w:val="22"/>
          </w:tcPr>
          <w:p w14:paraId="29DAA6DB" w14:textId="235BB246" w:rsidR="00816CB0" w:rsidRPr="001762EB" w:rsidRDefault="00816CB0" w:rsidP="00816CB0">
            <w:pPr>
              <w:pStyle w:val="xxmsonormal"/>
              <w:shd w:val="clear" w:color="auto" w:fill="FFFFFF"/>
              <w:spacing w:before="0" w:beforeAutospacing="0" w:after="0" w:afterAutospacing="0"/>
              <w:jc w:val="both"/>
              <w:rPr>
                <w:color w:val="000000"/>
                <w:sz w:val="20"/>
                <w:szCs w:val="20"/>
              </w:rPr>
            </w:pPr>
            <w:r w:rsidRPr="001762EB">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443FDA3A" w14:textId="77777777" w:rsidR="00816CB0" w:rsidRPr="001762EB" w:rsidRDefault="00816CB0" w:rsidP="00816CB0">
            <w:pPr>
              <w:pStyle w:val="xxmsonormal"/>
              <w:shd w:val="clear" w:color="auto" w:fill="FFFFFF"/>
              <w:spacing w:before="0" w:beforeAutospacing="0" w:after="0" w:afterAutospacing="0"/>
              <w:jc w:val="both"/>
              <w:rPr>
                <w:color w:val="000000"/>
                <w:sz w:val="20"/>
                <w:szCs w:val="20"/>
              </w:rPr>
            </w:pPr>
            <w:r w:rsidRPr="001762EB">
              <w:rPr>
                <w:color w:val="000000"/>
                <w:sz w:val="20"/>
                <w:szCs w:val="20"/>
              </w:rPr>
              <w:t> </w:t>
            </w:r>
          </w:p>
          <w:p w14:paraId="7E65B60E" w14:textId="71706B4E" w:rsidR="00816CB0" w:rsidRDefault="00816CB0" w:rsidP="00816CB0">
            <w:pPr>
              <w:pStyle w:val="xxmsonormal"/>
              <w:shd w:val="clear" w:color="auto" w:fill="FFFFFF"/>
              <w:spacing w:before="0" w:beforeAutospacing="0" w:after="0" w:afterAutospacing="0"/>
              <w:rPr>
                <w:color w:val="000000"/>
                <w:sz w:val="20"/>
                <w:szCs w:val="20"/>
              </w:rPr>
            </w:pPr>
            <w:r w:rsidRPr="001762EB">
              <w:rPr>
                <w:color w:val="000000"/>
                <w:sz w:val="20"/>
                <w:szCs w:val="20"/>
              </w:rPr>
              <w:t>Možnosti komunikace s vyučujícím: </w:t>
            </w:r>
            <w:hyperlink r:id="rId90" w:history="1">
              <w:r w:rsidRPr="006D5256">
                <w:rPr>
                  <w:rStyle w:val="Hypertextovodkaz"/>
                  <w:sz w:val="20"/>
                  <w:szCs w:val="20"/>
                </w:rPr>
                <w:t>stanek@utb.cz</w:t>
              </w:r>
            </w:hyperlink>
            <w:r>
              <w:rPr>
                <w:color w:val="000000"/>
                <w:sz w:val="20"/>
                <w:szCs w:val="20"/>
              </w:rPr>
              <w:t xml:space="preserve">, </w:t>
            </w:r>
            <w:r w:rsidRPr="001762EB">
              <w:rPr>
                <w:color w:val="000000"/>
                <w:sz w:val="20"/>
                <w:szCs w:val="20"/>
              </w:rPr>
              <w:t>576</w:t>
            </w:r>
            <w:r>
              <w:rPr>
                <w:color w:val="000000"/>
                <w:sz w:val="20"/>
                <w:szCs w:val="20"/>
              </w:rPr>
              <w:t> </w:t>
            </w:r>
            <w:r w:rsidRPr="001762EB">
              <w:rPr>
                <w:color w:val="000000"/>
                <w:sz w:val="20"/>
                <w:szCs w:val="20"/>
              </w:rPr>
              <w:t>03</w:t>
            </w:r>
            <w:r>
              <w:rPr>
                <w:color w:val="000000"/>
                <w:sz w:val="20"/>
                <w:szCs w:val="20"/>
              </w:rPr>
              <w:t>5 153</w:t>
            </w:r>
            <w:r w:rsidRPr="001762EB">
              <w:rPr>
                <w:color w:val="000000"/>
                <w:sz w:val="20"/>
                <w:szCs w:val="20"/>
              </w:rPr>
              <w:t>.</w:t>
            </w:r>
          </w:p>
          <w:p w14:paraId="4BD48B98" w14:textId="77777777" w:rsidR="00816CB0" w:rsidRDefault="00816CB0" w:rsidP="00816CB0">
            <w:pPr>
              <w:pStyle w:val="xxmsonormal"/>
              <w:shd w:val="clear" w:color="auto" w:fill="FFFFFF"/>
              <w:spacing w:before="0" w:beforeAutospacing="0" w:after="0" w:afterAutospacing="0"/>
              <w:rPr>
                <w:color w:val="000000"/>
                <w:sz w:val="20"/>
                <w:szCs w:val="20"/>
              </w:rPr>
            </w:pPr>
          </w:p>
          <w:p w14:paraId="765695BB" w14:textId="77777777" w:rsidR="00816CB0" w:rsidRDefault="00816CB0" w:rsidP="00816CB0">
            <w:pPr>
              <w:pStyle w:val="xxmsonormal"/>
              <w:shd w:val="clear" w:color="auto" w:fill="FFFFFF"/>
              <w:spacing w:before="0" w:beforeAutospacing="0" w:after="0" w:afterAutospacing="0"/>
              <w:rPr>
                <w:color w:val="000000"/>
                <w:sz w:val="20"/>
                <w:szCs w:val="20"/>
              </w:rPr>
            </w:pPr>
          </w:p>
          <w:p w14:paraId="0D38DC3E" w14:textId="77777777" w:rsidR="00816CB0" w:rsidRDefault="00816CB0" w:rsidP="00816CB0">
            <w:pPr>
              <w:pStyle w:val="xxmsonormal"/>
              <w:shd w:val="clear" w:color="auto" w:fill="FFFFFF"/>
              <w:spacing w:before="0" w:beforeAutospacing="0" w:after="0" w:afterAutospacing="0"/>
              <w:rPr>
                <w:color w:val="000000"/>
                <w:sz w:val="20"/>
                <w:szCs w:val="20"/>
              </w:rPr>
            </w:pPr>
          </w:p>
          <w:p w14:paraId="60A3C586" w14:textId="5EE5836D" w:rsidR="00816CB0" w:rsidRPr="001762EB" w:rsidRDefault="00816CB0" w:rsidP="00816CB0">
            <w:pPr>
              <w:pStyle w:val="xxmsonormal"/>
              <w:shd w:val="clear" w:color="auto" w:fill="FFFFFF"/>
              <w:spacing w:before="0" w:beforeAutospacing="0" w:after="0" w:afterAutospacing="0"/>
              <w:rPr>
                <w:sz w:val="20"/>
                <w:szCs w:val="20"/>
              </w:rPr>
            </w:pPr>
          </w:p>
        </w:tc>
      </w:tr>
      <w:tr w:rsidR="00F855FC" w14:paraId="4C0418E7" w14:textId="77777777" w:rsidTr="000C4A98">
        <w:trPr>
          <w:gridAfter w:val="1"/>
          <w:wAfter w:w="41" w:type="dxa"/>
        </w:trPr>
        <w:tc>
          <w:tcPr>
            <w:tcW w:w="10065" w:type="dxa"/>
            <w:gridSpan w:val="22"/>
            <w:tcBorders>
              <w:bottom w:val="double" w:sz="4" w:space="0" w:color="auto"/>
            </w:tcBorders>
            <w:shd w:val="clear" w:color="auto" w:fill="BDD6EE"/>
          </w:tcPr>
          <w:p w14:paraId="658575C6" w14:textId="03178F33" w:rsidR="00F855FC" w:rsidRDefault="00F855FC" w:rsidP="00C33DF4">
            <w:pPr>
              <w:jc w:val="both"/>
              <w:rPr>
                <w:b/>
                <w:sz w:val="28"/>
              </w:rPr>
            </w:pPr>
            <w:bookmarkStart w:id="275" w:name="_Hlk55977744"/>
            <w:r>
              <w:br w:type="page"/>
            </w:r>
            <w:r>
              <w:rPr>
                <w:b/>
                <w:sz w:val="28"/>
              </w:rPr>
              <w:t>B-III – Charakteristika studijního předmětu</w:t>
            </w:r>
          </w:p>
        </w:tc>
      </w:tr>
      <w:tr w:rsidR="00F855FC" w14:paraId="660E1684" w14:textId="77777777" w:rsidTr="000C4A98">
        <w:trPr>
          <w:gridAfter w:val="1"/>
          <w:wAfter w:w="41" w:type="dxa"/>
        </w:trPr>
        <w:tc>
          <w:tcPr>
            <w:tcW w:w="3403" w:type="dxa"/>
            <w:gridSpan w:val="3"/>
            <w:tcBorders>
              <w:top w:val="double" w:sz="4" w:space="0" w:color="auto"/>
            </w:tcBorders>
            <w:shd w:val="clear" w:color="auto" w:fill="F7CAAC"/>
          </w:tcPr>
          <w:p w14:paraId="543C25F1" w14:textId="77777777" w:rsidR="00F855FC" w:rsidRDefault="00F855FC" w:rsidP="00C33DF4">
            <w:pPr>
              <w:jc w:val="both"/>
              <w:rPr>
                <w:b/>
              </w:rPr>
            </w:pPr>
            <w:r>
              <w:rPr>
                <w:b/>
              </w:rPr>
              <w:t>Název studijního předmětu</w:t>
            </w:r>
          </w:p>
        </w:tc>
        <w:tc>
          <w:tcPr>
            <w:tcW w:w="6662" w:type="dxa"/>
            <w:gridSpan w:val="19"/>
            <w:tcBorders>
              <w:top w:val="double" w:sz="4" w:space="0" w:color="auto"/>
            </w:tcBorders>
          </w:tcPr>
          <w:p w14:paraId="22886818" w14:textId="74EC415F" w:rsidR="00F855FC" w:rsidRPr="00F87F75" w:rsidRDefault="00F855FC" w:rsidP="00C33DF4">
            <w:pPr>
              <w:jc w:val="both"/>
              <w:rPr>
                <w:b/>
                <w:bCs/>
              </w:rPr>
            </w:pPr>
            <w:bookmarkStart w:id="276" w:name="Zprac_procesy_gumarenske"/>
            <w:r w:rsidRPr="00F855FC">
              <w:rPr>
                <w:b/>
                <w:bCs/>
                <w:spacing w:val="-2"/>
              </w:rPr>
              <w:t>Zpracovatelské procesy gumárenské</w:t>
            </w:r>
            <w:bookmarkEnd w:id="276"/>
          </w:p>
        </w:tc>
      </w:tr>
      <w:tr w:rsidR="00F855FC" w14:paraId="5F977964" w14:textId="77777777" w:rsidTr="000C4A98">
        <w:trPr>
          <w:gridAfter w:val="1"/>
          <w:wAfter w:w="41" w:type="dxa"/>
        </w:trPr>
        <w:tc>
          <w:tcPr>
            <w:tcW w:w="3403" w:type="dxa"/>
            <w:gridSpan w:val="3"/>
            <w:shd w:val="clear" w:color="auto" w:fill="F7CAAC"/>
          </w:tcPr>
          <w:p w14:paraId="4582AFD4" w14:textId="77777777" w:rsidR="00F855FC" w:rsidRDefault="00F855FC" w:rsidP="00C33DF4">
            <w:pPr>
              <w:jc w:val="both"/>
              <w:rPr>
                <w:b/>
              </w:rPr>
            </w:pPr>
            <w:r>
              <w:rPr>
                <w:b/>
              </w:rPr>
              <w:t>Typ předmětu</w:t>
            </w:r>
          </w:p>
        </w:tc>
        <w:tc>
          <w:tcPr>
            <w:tcW w:w="3089" w:type="dxa"/>
            <w:gridSpan w:val="10"/>
          </w:tcPr>
          <w:p w14:paraId="41A024BE" w14:textId="3078CF66" w:rsidR="00F855FC" w:rsidRDefault="00E923B5" w:rsidP="00C33DF4">
            <w:pPr>
              <w:jc w:val="both"/>
            </w:pPr>
            <w:ins w:id="277" w:author="Michal Staněk" w:date="2021-03-30T13:46:00Z">
              <w:r w:rsidRPr="00E923B5">
                <w:t>volitelný</w:t>
              </w:r>
            </w:ins>
          </w:p>
        </w:tc>
        <w:tc>
          <w:tcPr>
            <w:tcW w:w="2695" w:type="dxa"/>
            <w:gridSpan w:val="6"/>
            <w:shd w:val="clear" w:color="auto" w:fill="F7CAAC"/>
          </w:tcPr>
          <w:p w14:paraId="37AE66DD" w14:textId="77777777" w:rsidR="00F855FC" w:rsidRDefault="00F855FC" w:rsidP="00C33DF4">
            <w:pPr>
              <w:jc w:val="both"/>
            </w:pPr>
            <w:r>
              <w:rPr>
                <w:b/>
              </w:rPr>
              <w:t>doporučený ročník / semestr</w:t>
            </w:r>
          </w:p>
        </w:tc>
        <w:tc>
          <w:tcPr>
            <w:tcW w:w="878" w:type="dxa"/>
            <w:gridSpan w:val="3"/>
          </w:tcPr>
          <w:p w14:paraId="38ACFDF5" w14:textId="77777777" w:rsidR="00F855FC" w:rsidRDefault="00F855FC" w:rsidP="00C33DF4">
            <w:pPr>
              <w:jc w:val="both"/>
            </w:pPr>
          </w:p>
        </w:tc>
      </w:tr>
      <w:tr w:rsidR="00F855FC" w14:paraId="3198C696" w14:textId="77777777" w:rsidTr="000C4A98">
        <w:trPr>
          <w:gridAfter w:val="1"/>
          <w:wAfter w:w="41" w:type="dxa"/>
        </w:trPr>
        <w:tc>
          <w:tcPr>
            <w:tcW w:w="3403" w:type="dxa"/>
            <w:gridSpan w:val="3"/>
            <w:shd w:val="clear" w:color="auto" w:fill="F7CAAC"/>
          </w:tcPr>
          <w:p w14:paraId="5118E5EA" w14:textId="77777777" w:rsidR="00F855FC" w:rsidRDefault="00F855FC" w:rsidP="00C33DF4">
            <w:pPr>
              <w:jc w:val="both"/>
              <w:rPr>
                <w:b/>
              </w:rPr>
            </w:pPr>
            <w:r>
              <w:rPr>
                <w:b/>
              </w:rPr>
              <w:t>Rozsah studijního předmětu</w:t>
            </w:r>
          </w:p>
        </w:tc>
        <w:tc>
          <w:tcPr>
            <w:tcW w:w="1384" w:type="dxa"/>
            <w:gridSpan w:val="5"/>
          </w:tcPr>
          <w:p w14:paraId="43393420" w14:textId="77777777" w:rsidR="00F855FC" w:rsidRDefault="00F855FC" w:rsidP="00C33DF4">
            <w:pPr>
              <w:jc w:val="both"/>
            </w:pPr>
          </w:p>
        </w:tc>
        <w:tc>
          <w:tcPr>
            <w:tcW w:w="889" w:type="dxa"/>
            <w:gridSpan w:val="3"/>
            <w:shd w:val="clear" w:color="auto" w:fill="F7CAAC"/>
          </w:tcPr>
          <w:p w14:paraId="04917B9B" w14:textId="77777777" w:rsidR="00F855FC" w:rsidRDefault="00F855FC" w:rsidP="00C33DF4">
            <w:pPr>
              <w:jc w:val="both"/>
              <w:rPr>
                <w:b/>
              </w:rPr>
            </w:pPr>
            <w:r>
              <w:rPr>
                <w:b/>
              </w:rPr>
              <w:t xml:space="preserve">hod. </w:t>
            </w:r>
          </w:p>
        </w:tc>
        <w:tc>
          <w:tcPr>
            <w:tcW w:w="816" w:type="dxa"/>
            <w:gridSpan w:val="2"/>
          </w:tcPr>
          <w:p w14:paraId="5C3FA3D4" w14:textId="77777777" w:rsidR="00F855FC" w:rsidRDefault="00F855FC" w:rsidP="00C33DF4">
            <w:pPr>
              <w:jc w:val="both"/>
            </w:pPr>
          </w:p>
        </w:tc>
        <w:tc>
          <w:tcPr>
            <w:tcW w:w="2156" w:type="dxa"/>
            <w:gridSpan w:val="4"/>
            <w:shd w:val="clear" w:color="auto" w:fill="F7CAAC"/>
          </w:tcPr>
          <w:p w14:paraId="107CD08A" w14:textId="77777777" w:rsidR="00F855FC" w:rsidRDefault="00F855FC" w:rsidP="00C33DF4">
            <w:pPr>
              <w:jc w:val="both"/>
              <w:rPr>
                <w:b/>
              </w:rPr>
            </w:pPr>
            <w:r>
              <w:rPr>
                <w:b/>
              </w:rPr>
              <w:t>kreditů</w:t>
            </w:r>
          </w:p>
        </w:tc>
        <w:tc>
          <w:tcPr>
            <w:tcW w:w="1417" w:type="dxa"/>
            <w:gridSpan w:val="5"/>
          </w:tcPr>
          <w:p w14:paraId="1F58ED6A" w14:textId="77777777" w:rsidR="00F855FC" w:rsidRDefault="00F855FC" w:rsidP="00C33DF4">
            <w:pPr>
              <w:jc w:val="both"/>
            </w:pPr>
          </w:p>
        </w:tc>
      </w:tr>
      <w:tr w:rsidR="00F855FC" w14:paraId="2F783665" w14:textId="77777777" w:rsidTr="000C4A98">
        <w:trPr>
          <w:gridAfter w:val="1"/>
          <w:wAfter w:w="41" w:type="dxa"/>
        </w:trPr>
        <w:tc>
          <w:tcPr>
            <w:tcW w:w="3403" w:type="dxa"/>
            <w:gridSpan w:val="3"/>
            <w:shd w:val="clear" w:color="auto" w:fill="F7CAAC"/>
          </w:tcPr>
          <w:p w14:paraId="4D07427B" w14:textId="77777777" w:rsidR="00F855FC" w:rsidRDefault="00F855FC" w:rsidP="00C33DF4">
            <w:pPr>
              <w:jc w:val="both"/>
              <w:rPr>
                <w:b/>
                <w:sz w:val="22"/>
              </w:rPr>
            </w:pPr>
            <w:r>
              <w:rPr>
                <w:b/>
              </w:rPr>
              <w:t xml:space="preserve">Prerekvizity, </w:t>
            </w:r>
            <w:proofErr w:type="spellStart"/>
            <w:r>
              <w:rPr>
                <w:b/>
              </w:rPr>
              <w:t>korekvizity</w:t>
            </w:r>
            <w:proofErr w:type="spellEnd"/>
            <w:r>
              <w:rPr>
                <w:b/>
              </w:rPr>
              <w:t>, ekvivalence</w:t>
            </w:r>
          </w:p>
        </w:tc>
        <w:tc>
          <w:tcPr>
            <w:tcW w:w="6662" w:type="dxa"/>
            <w:gridSpan w:val="19"/>
          </w:tcPr>
          <w:p w14:paraId="2A8E484B" w14:textId="77777777" w:rsidR="00F855FC" w:rsidRDefault="00F855FC" w:rsidP="00C33DF4">
            <w:pPr>
              <w:jc w:val="both"/>
            </w:pPr>
          </w:p>
        </w:tc>
      </w:tr>
      <w:tr w:rsidR="00F855FC" w14:paraId="46A0333A" w14:textId="77777777" w:rsidTr="000C4A98">
        <w:trPr>
          <w:gridAfter w:val="1"/>
          <w:wAfter w:w="41" w:type="dxa"/>
        </w:trPr>
        <w:tc>
          <w:tcPr>
            <w:tcW w:w="3403" w:type="dxa"/>
            <w:gridSpan w:val="3"/>
            <w:shd w:val="clear" w:color="auto" w:fill="F7CAAC"/>
          </w:tcPr>
          <w:p w14:paraId="31CB8FAB" w14:textId="77777777" w:rsidR="00F855FC" w:rsidRDefault="00F855FC" w:rsidP="00C33DF4">
            <w:pPr>
              <w:jc w:val="both"/>
              <w:rPr>
                <w:b/>
              </w:rPr>
            </w:pPr>
            <w:r>
              <w:rPr>
                <w:b/>
              </w:rPr>
              <w:t>Způsob ověření studijních výsledků</w:t>
            </w:r>
          </w:p>
        </w:tc>
        <w:tc>
          <w:tcPr>
            <w:tcW w:w="3089" w:type="dxa"/>
            <w:gridSpan w:val="10"/>
          </w:tcPr>
          <w:p w14:paraId="695357D4" w14:textId="77777777" w:rsidR="00F855FC" w:rsidRDefault="00F855FC" w:rsidP="00C33DF4">
            <w:pPr>
              <w:jc w:val="both"/>
            </w:pPr>
            <w:r>
              <w:t>zkouška</w:t>
            </w:r>
          </w:p>
        </w:tc>
        <w:tc>
          <w:tcPr>
            <w:tcW w:w="2156" w:type="dxa"/>
            <w:gridSpan w:val="4"/>
            <w:shd w:val="clear" w:color="auto" w:fill="F7CAAC"/>
          </w:tcPr>
          <w:p w14:paraId="3D5D4F82" w14:textId="77777777" w:rsidR="00F855FC" w:rsidRDefault="00F855FC" w:rsidP="00C33DF4">
            <w:pPr>
              <w:jc w:val="both"/>
              <w:rPr>
                <w:b/>
              </w:rPr>
            </w:pPr>
            <w:r>
              <w:rPr>
                <w:b/>
              </w:rPr>
              <w:t>Forma výuky</w:t>
            </w:r>
          </w:p>
        </w:tc>
        <w:tc>
          <w:tcPr>
            <w:tcW w:w="1417" w:type="dxa"/>
            <w:gridSpan w:val="5"/>
          </w:tcPr>
          <w:p w14:paraId="3FC012DB" w14:textId="4B495FC6" w:rsidR="00F855FC" w:rsidRDefault="00016718" w:rsidP="00C33DF4">
            <w:pPr>
              <w:jc w:val="both"/>
            </w:pPr>
            <w:ins w:id="278" w:author="Michal Staněk" w:date="2021-03-30T14:05:00Z">
              <w:r>
                <w:rPr>
                  <w:sz w:val="18"/>
                  <w:szCs w:val="18"/>
                </w:rPr>
                <w:t>konzultace</w:t>
              </w:r>
            </w:ins>
          </w:p>
        </w:tc>
      </w:tr>
      <w:tr w:rsidR="00F855FC" w14:paraId="4C72E0B6" w14:textId="77777777" w:rsidTr="000C4A98">
        <w:trPr>
          <w:gridAfter w:val="1"/>
          <w:wAfter w:w="41" w:type="dxa"/>
        </w:trPr>
        <w:tc>
          <w:tcPr>
            <w:tcW w:w="3403" w:type="dxa"/>
            <w:gridSpan w:val="3"/>
            <w:shd w:val="clear" w:color="auto" w:fill="F7CAAC"/>
          </w:tcPr>
          <w:p w14:paraId="0AD9FF7B" w14:textId="77777777" w:rsidR="00F855FC" w:rsidRDefault="00F855FC" w:rsidP="00C33DF4">
            <w:pPr>
              <w:jc w:val="both"/>
              <w:rPr>
                <w:b/>
              </w:rPr>
            </w:pPr>
            <w:r>
              <w:rPr>
                <w:b/>
              </w:rPr>
              <w:t>Forma způsobu ověření studijních výsledků a další požadavky na studenta</w:t>
            </w:r>
          </w:p>
        </w:tc>
        <w:tc>
          <w:tcPr>
            <w:tcW w:w="6662" w:type="dxa"/>
            <w:gridSpan w:val="19"/>
            <w:tcBorders>
              <w:bottom w:val="single" w:sz="4" w:space="0" w:color="auto"/>
            </w:tcBorders>
          </w:tcPr>
          <w:p w14:paraId="682AC921" w14:textId="77777777" w:rsidR="00F855FC" w:rsidRDefault="00F855FC" w:rsidP="00C33DF4">
            <w:pPr>
              <w:jc w:val="both"/>
            </w:pPr>
          </w:p>
        </w:tc>
      </w:tr>
      <w:tr w:rsidR="00F855FC" w14:paraId="517F5ACD" w14:textId="77777777" w:rsidTr="000C4A98">
        <w:trPr>
          <w:gridAfter w:val="1"/>
          <w:wAfter w:w="41" w:type="dxa"/>
          <w:trHeight w:val="197"/>
        </w:trPr>
        <w:tc>
          <w:tcPr>
            <w:tcW w:w="3403" w:type="dxa"/>
            <w:gridSpan w:val="3"/>
            <w:tcBorders>
              <w:top w:val="nil"/>
            </w:tcBorders>
            <w:shd w:val="clear" w:color="auto" w:fill="F7CAAC"/>
          </w:tcPr>
          <w:p w14:paraId="6E238B45" w14:textId="77777777" w:rsidR="00F855FC" w:rsidRDefault="00F855FC" w:rsidP="00C33DF4">
            <w:pPr>
              <w:jc w:val="both"/>
              <w:rPr>
                <w:b/>
              </w:rPr>
            </w:pPr>
            <w:r>
              <w:rPr>
                <w:b/>
              </w:rPr>
              <w:t>Garant předmětu</w:t>
            </w:r>
          </w:p>
        </w:tc>
        <w:tc>
          <w:tcPr>
            <w:tcW w:w="6662" w:type="dxa"/>
            <w:gridSpan w:val="19"/>
            <w:tcBorders>
              <w:top w:val="single" w:sz="4" w:space="0" w:color="auto"/>
            </w:tcBorders>
          </w:tcPr>
          <w:p w14:paraId="64A2B825" w14:textId="55306440" w:rsidR="00F855FC" w:rsidRDefault="0075356C" w:rsidP="00C33DF4">
            <w:pPr>
              <w:jc w:val="both"/>
            </w:pPr>
            <w:r w:rsidRPr="00F855FC">
              <w:rPr>
                <w:spacing w:val="-2"/>
              </w:rPr>
              <w:t xml:space="preserve">doc. Ing. Michal </w:t>
            </w:r>
            <w:proofErr w:type="spellStart"/>
            <w:r w:rsidRPr="00F855FC">
              <w:rPr>
                <w:spacing w:val="-2"/>
              </w:rPr>
              <w:t>Sedlačík</w:t>
            </w:r>
            <w:proofErr w:type="spellEnd"/>
            <w:r w:rsidRPr="00F855FC">
              <w:rPr>
                <w:spacing w:val="-2"/>
              </w:rPr>
              <w:t>, Ph.D.</w:t>
            </w:r>
          </w:p>
        </w:tc>
      </w:tr>
      <w:tr w:rsidR="00F855FC" w14:paraId="4B551DE5" w14:textId="77777777" w:rsidTr="000C4A98">
        <w:trPr>
          <w:gridAfter w:val="1"/>
          <w:wAfter w:w="41" w:type="dxa"/>
          <w:trHeight w:val="243"/>
        </w:trPr>
        <w:tc>
          <w:tcPr>
            <w:tcW w:w="3403" w:type="dxa"/>
            <w:gridSpan w:val="3"/>
            <w:tcBorders>
              <w:top w:val="nil"/>
            </w:tcBorders>
            <w:shd w:val="clear" w:color="auto" w:fill="F7CAAC"/>
          </w:tcPr>
          <w:p w14:paraId="1DCB51E0" w14:textId="77777777" w:rsidR="00F855FC" w:rsidRDefault="00F855FC" w:rsidP="00C33DF4">
            <w:pPr>
              <w:jc w:val="both"/>
              <w:rPr>
                <w:b/>
              </w:rPr>
            </w:pPr>
            <w:r>
              <w:rPr>
                <w:b/>
              </w:rPr>
              <w:t>Zapojení garanta do výuky předmětu</w:t>
            </w:r>
          </w:p>
        </w:tc>
        <w:tc>
          <w:tcPr>
            <w:tcW w:w="6662" w:type="dxa"/>
            <w:gridSpan w:val="19"/>
            <w:tcBorders>
              <w:top w:val="nil"/>
            </w:tcBorders>
          </w:tcPr>
          <w:p w14:paraId="1C10CB54" w14:textId="4CCBA02B" w:rsidR="00F855FC" w:rsidRDefault="005E38C5" w:rsidP="00C33DF4">
            <w:pPr>
              <w:jc w:val="both"/>
            </w:pPr>
            <w:proofErr w:type="gramStart"/>
            <w:r w:rsidRPr="005E38C5">
              <w:t>100%</w:t>
            </w:r>
            <w:proofErr w:type="gramEnd"/>
          </w:p>
        </w:tc>
      </w:tr>
      <w:tr w:rsidR="00F855FC" w14:paraId="27624122" w14:textId="77777777" w:rsidTr="000C4A98">
        <w:trPr>
          <w:gridAfter w:val="1"/>
          <w:wAfter w:w="41" w:type="dxa"/>
        </w:trPr>
        <w:tc>
          <w:tcPr>
            <w:tcW w:w="3403" w:type="dxa"/>
            <w:gridSpan w:val="3"/>
            <w:shd w:val="clear" w:color="auto" w:fill="F7CAAC"/>
          </w:tcPr>
          <w:p w14:paraId="1B68C5DE" w14:textId="77777777" w:rsidR="00F855FC" w:rsidRDefault="00F855FC" w:rsidP="00C33DF4">
            <w:pPr>
              <w:jc w:val="both"/>
              <w:rPr>
                <w:b/>
              </w:rPr>
            </w:pPr>
            <w:r>
              <w:rPr>
                <w:b/>
              </w:rPr>
              <w:lastRenderedPageBreak/>
              <w:t>Vyučující</w:t>
            </w:r>
          </w:p>
        </w:tc>
        <w:tc>
          <w:tcPr>
            <w:tcW w:w="6662" w:type="dxa"/>
            <w:gridSpan w:val="19"/>
            <w:tcBorders>
              <w:bottom w:val="nil"/>
            </w:tcBorders>
          </w:tcPr>
          <w:p w14:paraId="1D7B89CD" w14:textId="77777777" w:rsidR="00F855FC" w:rsidRDefault="00F855FC" w:rsidP="00C33DF4">
            <w:pPr>
              <w:jc w:val="both"/>
            </w:pPr>
          </w:p>
        </w:tc>
      </w:tr>
      <w:tr w:rsidR="00F855FC" w14:paraId="0FC6BB0E" w14:textId="77777777" w:rsidTr="000C4A98">
        <w:trPr>
          <w:gridAfter w:val="1"/>
          <w:wAfter w:w="41" w:type="dxa"/>
          <w:trHeight w:val="272"/>
        </w:trPr>
        <w:tc>
          <w:tcPr>
            <w:tcW w:w="10065" w:type="dxa"/>
            <w:gridSpan w:val="22"/>
            <w:tcBorders>
              <w:top w:val="nil"/>
            </w:tcBorders>
          </w:tcPr>
          <w:p w14:paraId="7F699003" w14:textId="3C82C10B" w:rsidR="00F855FC" w:rsidRDefault="0075356C" w:rsidP="009C32B0">
            <w:pPr>
              <w:spacing w:before="20" w:after="20"/>
              <w:jc w:val="both"/>
            </w:pPr>
            <w:r w:rsidRPr="00F855FC">
              <w:rPr>
                <w:spacing w:val="-2"/>
              </w:rPr>
              <w:t xml:space="preserve">doc. Ing. Michal </w:t>
            </w:r>
            <w:proofErr w:type="spellStart"/>
            <w:r w:rsidRPr="00F855FC">
              <w:rPr>
                <w:spacing w:val="-2"/>
              </w:rPr>
              <w:t>Sedlačík</w:t>
            </w:r>
            <w:proofErr w:type="spellEnd"/>
            <w:r w:rsidRPr="00F855FC">
              <w:rPr>
                <w:spacing w:val="-2"/>
              </w:rPr>
              <w:t>, Ph.D.</w:t>
            </w:r>
          </w:p>
        </w:tc>
      </w:tr>
      <w:tr w:rsidR="00F855FC" w14:paraId="6BEE97A6" w14:textId="77777777" w:rsidTr="000C4A98">
        <w:trPr>
          <w:gridAfter w:val="1"/>
          <w:wAfter w:w="41" w:type="dxa"/>
        </w:trPr>
        <w:tc>
          <w:tcPr>
            <w:tcW w:w="3403" w:type="dxa"/>
            <w:gridSpan w:val="3"/>
            <w:shd w:val="clear" w:color="auto" w:fill="F7CAAC"/>
          </w:tcPr>
          <w:p w14:paraId="5602B438" w14:textId="77777777" w:rsidR="00F855FC" w:rsidRDefault="00F855FC" w:rsidP="00C33DF4">
            <w:pPr>
              <w:jc w:val="both"/>
              <w:rPr>
                <w:b/>
              </w:rPr>
            </w:pPr>
            <w:r>
              <w:rPr>
                <w:b/>
              </w:rPr>
              <w:t>Stručná anotace předmětu</w:t>
            </w:r>
          </w:p>
        </w:tc>
        <w:tc>
          <w:tcPr>
            <w:tcW w:w="6662" w:type="dxa"/>
            <w:gridSpan w:val="19"/>
            <w:tcBorders>
              <w:bottom w:val="nil"/>
            </w:tcBorders>
          </w:tcPr>
          <w:p w14:paraId="40C8A1A9" w14:textId="77777777" w:rsidR="00F855FC" w:rsidRDefault="00F855FC" w:rsidP="00C33DF4">
            <w:pPr>
              <w:jc w:val="both"/>
            </w:pPr>
          </w:p>
        </w:tc>
      </w:tr>
      <w:tr w:rsidR="00F855FC" w14:paraId="32C5F08A" w14:textId="77777777" w:rsidTr="000C4A98">
        <w:trPr>
          <w:gridAfter w:val="1"/>
          <w:wAfter w:w="41" w:type="dxa"/>
          <w:trHeight w:val="3938"/>
        </w:trPr>
        <w:tc>
          <w:tcPr>
            <w:tcW w:w="10065" w:type="dxa"/>
            <w:gridSpan w:val="22"/>
            <w:tcBorders>
              <w:top w:val="nil"/>
              <w:bottom w:val="single" w:sz="12" w:space="0" w:color="auto"/>
            </w:tcBorders>
          </w:tcPr>
          <w:p w14:paraId="300B26E2" w14:textId="77777777" w:rsidR="00FC5DD6" w:rsidRPr="00FC120B" w:rsidRDefault="00FC5DD6" w:rsidP="00FC5DD6">
            <w:pPr>
              <w:jc w:val="both"/>
            </w:pPr>
            <w:r w:rsidRPr="00FC120B">
              <w:rPr>
                <w:color w:val="000000"/>
                <w:shd w:val="clear" w:color="auto" w:fill="FFFFFF"/>
              </w:rPr>
              <w:t xml:space="preserve">Cílem předmětu je zvládnutí technologických procesů gumárenských oborů v souvislosti s výrobními postupy, používanými výrobními stroji a zařízeními rozdělenými do výrobkových skupin. Důraz je </w:t>
            </w:r>
            <w:r>
              <w:rPr>
                <w:color w:val="000000"/>
                <w:shd w:val="clear" w:color="auto" w:fill="FFFFFF"/>
              </w:rPr>
              <w:t xml:space="preserve">dále </w:t>
            </w:r>
            <w:r w:rsidRPr="00FC120B">
              <w:rPr>
                <w:color w:val="000000"/>
                <w:shd w:val="clear" w:color="auto" w:fill="FFFFFF"/>
              </w:rPr>
              <w:t>kladen na</w:t>
            </w:r>
            <w:r>
              <w:rPr>
                <w:color w:val="000000"/>
                <w:shd w:val="clear" w:color="auto" w:fill="FFFFFF"/>
              </w:rPr>
              <w:t xml:space="preserve"> lomové chování pryží a</w:t>
            </w:r>
            <w:r w:rsidRPr="00FC120B">
              <w:rPr>
                <w:color w:val="000000"/>
                <w:shd w:val="clear" w:color="auto" w:fill="FFFFFF"/>
              </w:rPr>
              <w:t xml:space="preserve"> vliv zpracovatelských procesů na jakost výrobku.</w:t>
            </w:r>
          </w:p>
          <w:p w14:paraId="36DF87D1" w14:textId="77777777" w:rsidR="00FC5DD6" w:rsidRPr="008344E7" w:rsidRDefault="00FC5DD6" w:rsidP="00FC5DD6">
            <w:pPr>
              <w:jc w:val="both"/>
              <w:rPr>
                <w:sz w:val="14"/>
                <w:szCs w:val="14"/>
              </w:rPr>
            </w:pPr>
          </w:p>
          <w:p w14:paraId="386A1CFE" w14:textId="77777777" w:rsidR="00FC5DD6" w:rsidRPr="00FC120B" w:rsidRDefault="00FC5DD6" w:rsidP="00FC5DD6">
            <w:pPr>
              <w:jc w:val="both"/>
              <w:rPr>
                <w:u w:val="single"/>
              </w:rPr>
            </w:pPr>
            <w:r w:rsidRPr="00FC120B">
              <w:rPr>
                <w:u w:val="single"/>
              </w:rPr>
              <w:t>Základní témata:</w:t>
            </w:r>
          </w:p>
          <w:p w14:paraId="59E6FB5D" w14:textId="2463EE51" w:rsidR="00FC5DD6" w:rsidRDefault="00FC5DD6" w:rsidP="00FC5DD6">
            <w:pPr>
              <w:pStyle w:val="Odstavecseseznamem"/>
              <w:numPr>
                <w:ilvl w:val="0"/>
                <w:numId w:val="18"/>
              </w:numPr>
              <w:ind w:left="113" w:hanging="113"/>
              <w:jc w:val="both"/>
              <w:rPr>
                <w:shd w:val="clear" w:color="auto" w:fill="FFFFFF"/>
              </w:rPr>
            </w:pPr>
            <w:r>
              <w:rPr>
                <w:shd w:val="clear" w:color="auto" w:fill="FFFFFF"/>
              </w:rPr>
              <w:t xml:space="preserve">Teorie </w:t>
            </w:r>
            <w:proofErr w:type="spellStart"/>
            <w:r>
              <w:rPr>
                <w:shd w:val="clear" w:color="auto" w:fill="FFFFFF"/>
              </w:rPr>
              <w:t>hyperelasticity</w:t>
            </w:r>
            <w:proofErr w:type="spellEnd"/>
            <w:r w:rsidR="003D2BAF">
              <w:rPr>
                <w:shd w:val="clear" w:color="auto" w:fill="FFFFFF"/>
              </w:rPr>
              <w:t>.</w:t>
            </w:r>
          </w:p>
          <w:p w14:paraId="0D45F661" w14:textId="28BA681A" w:rsidR="00FC5DD6" w:rsidRDefault="00FC5DD6" w:rsidP="00FC5DD6">
            <w:pPr>
              <w:pStyle w:val="Odstavecseseznamem"/>
              <w:numPr>
                <w:ilvl w:val="0"/>
                <w:numId w:val="18"/>
              </w:numPr>
              <w:ind w:left="113" w:hanging="113"/>
              <w:jc w:val="both"/>
              <w:rPr>
                <w:shd w:val="clear" w:color="auto" w:fill="FFFFFF"/>
              </w:rPr>
            </w:pPr>
            <w:r>
              <w:rPr>
                <w:shd w:val="clear" w:color="auto" w:fill="FFFFFF"/>
              </w:rPr>
              <w:t>Viskoelastické chování pryže</w:t>
            </w:r>
            <w:r w:rsidR="003D2BAF">
              <w:rPr>
                <w:shd w:val="clear" w:color="auto" w:fill="FFFFFF"/>
              </w:rPr>
              <w:t>.</w:t>
            </w:r>
          </w:p>
          <w:p w14:paraId="5009A7AD" w14:textId="12387CA6" w:rsidR="00FC5DD6" w:rsidRDefault="00FC5DD6" w:rsidP="00FC5DD6">
            <w:pPr>
              <w:pStyle w:val="Odstavecseseznamem"/>
              <w:numPr>
                <w:ilvl w:val="0"/>
                <w:numId w:val="18"/>
              </w:numPr>
              <w:ind w:left="113" w:hanging="113"/>
              <w:jc w:val="both"/>
              <w:rPr>
                <w:shd w:val="clear" w:color="auto" w:fill="FFFFFF"/>
              </w:rPr>
            </w:pPr>
            <w:r>
              <w:rPr>
                <w:shd w:val="clear" w:color="auto" w:fill="FFFFFF"/>
              </w:rPr>
              <w:t>Reologické a zpracovatelské vlastnosti kaučukových směsí</w:t>
            </w:r>
            <w:r w:rsidR="003D2BAF">
              <w:rPr>
                <w:shd w:val="clear" w:color="auto" w:fill="FFFFFF"/>
              </w:rPr>
              <w:t>.</w:t>
            </w:r>
          </w:p>
          <w:p w14:paraId="1D7279C8" w14:textId="1C129F8F" w:rsidR="00FC5DD6" w:rsidRDefault="00FC5DD6" w:rsidP="00FC5DD6">
            <w:pPr>
              <w:pStyle w:val="Odstavecseseznamem"/>
              <w:numPr>
                <w:ilvl w:val="0"/>
                <w:numId w:val="18"/>
              </w:numPr>
              <w:ind w:left="113" w:hanging="113"/>
              <w:jc w:val="both"/>
              <w:rPr>
                <w:shd w:val="clear" w:color="auto" w:fill="FFFFFF"/>
              </w:rPr>
            </w:pPr>
            <w:r>
              <w:rPr>
                <w:shd w:val="clear" w:color="auto" w:fill="FFFFFF"/>
              </w:rPr>
              <w:t>Termoplastické elastomery</w:t>
            </w:r>
            <w:r w:rsidR="003D2BAF">
              <w:rPr>
                <w:shd w:val="clear" w:color="auto" w:fill="FFFFFF"/>
              </w:rPr>
              <w:t>.</w:t>
            </w:r>
          </w:p>
          <w:p w14:paraId="4BB6B0A4" w14:textId="117FEDB8" w:rsidR="00FC5DD6" w:rsidRPr="00CA419D" w:rsidRDefault="00FC5DD6" w:rsidP="00FC5DD6">
            <w:pPr>
              <w:pStyle w:val="Odstavecseseznamem"/>
              <w:numPr>
                <w:ilvl w:val="0"/>
                <w:numId w:val="18"/>
              </w:numPr>
              <w:ind w:left="113" w:hanging="113"/>
              <w:jc w:val="both"/>
              <w:rPr>
                <w:shd w:val="clear" w:color="auto" w:fill="FFFFFF"/>
              </w:rPr>
            </w:pPr>
            <w:r>
              <w:rPr>
                <w:shd w:val="clear" w:color="auto" w:fill="FFFFFF"/>
              </w:rPr>
              <w:t>Speciální plniva gumárenských směsí</w:t>
            </w:r>
            <w:r w:rsidR="003D2BAF">
              <w:rPr>
                <w:shd w:val="clear" w:color="auto" w:fill="FFFFFF"/>
              </w:rPr>
              <w:t>.</w:t>
            </w:r>
          </w:p>
          <w:p w14:paraId="3AA36C41" w14:textId="73CF6B3B" w:rsidR="00FC5DD6" w:rsidRDefault="00FC5DD6" w:rsidP="00FC5DD6">
            <w:pPr>
              <w:pStyle w:val="Odstavecseseznamem"/>
              <w:numPr>
                <w:ilvl w:val="0"/>
                <w:numId w:val="18"/>
              </w:numPr>
              <w:ind w:left="113" w:hanging="113"/>
              <w:jc w:val="both"/>
              <w:rPr>
                <w:shd w:val="clear" w:color="auto" w:fill="FFFFFF"/>
              </w:rPr>
            </w:pPr>
            <w:r>
              <w:rPr>
                <w:shd w:val="clear" w:color="auto" w:fill="FFFFFF"/>
              </w:rPr>
              <w:t>Vulkanizace kaučukových směsí</w:t>
            </w:r>
            <w:r w:rsidR="003D2BAF">
              <w:rPr>
                <w:shd w:val="clear" w:color="auto" w:fill="FFFFFF"/>
              </w:rPr>
              <w:t>.</w:t>
            </w:r>
          </w:p>
          <w:p w14:paraId="2A7CC9F0" w14:textId="7751A9E5" w:rsidR="00FC5DD6" w:rsidRDefault="00FC5DD6" w:rsidP="00FC5DD6">
            <w:pPr>
              <w:pStyle w:val="Odstavecseseznamem"/>
              <w:numPr>
                <w:ilvl w:val="0"/>
                <w:numId w:val="18"/>
              </w:numPr>
              <w:ind w:left="113" w:hanging="113"/>
              <w:jc w:val="both"/>
              <w:rPr>
                <w:shd w:val="clear" w:color="auto" w:fill="FFFFFF"/>
              </w:rPr>
            </w:pPr>
            <w:r>
              <w:rPr>
                <w:shd w:val="clear" w:color="auto" w:fill="FFFFFF"/>
              </w:rPr>
              <w:t>Reverzní inženýrství gumárenských produktů</w:t>
            </w:r>
            <w:r w:rsidR="003D2BAF">
              <w:rPr>
                <w:shd w:val="clear" w:color="auto" w:fill="FFFFFF"/>
              </w:rPr>
              <w:t>.</w:t>
            </w:r>
          </w:p>
          <w:p w14:paraId="105BCB3D" w14:textId="12EFB2F3" w:rsidR="00FC5DD6" w:rsidRDefault="00FC5DD6" w:rsidP="00FC5DD6">
            <w:pPr>
              <w:pStyle w:val="Odstavecseseznamem"/>
              <w:numPr>
                <w:ilvl w:val="0"/>
                <w:numId w:val="18"/>
              </w:numPr>
              <w:ind w:left="113" w:hanging="113"/>
              <w:jc w:val="both"/>
              <w:rPr>
                <w:shd w:val="clear" w:color="auto" w:fill="FFFFFF"/>
              </w:rPr>
            </w:pPr>
            <w:r>
              <w:rPr>
                <w:shd w:val="clear" w:color="auto" w:fill="FFFFFF"/>
              </w:rPr>
              <w:t>Lomové chování pryže</w:t>
            </w:r>
            <w:r w:rsidR="003D2BAF">
              <w:rPr>
                <w:shd w:val="clear" w:color="auto" w:fill="FFFFFF"/>
              </w:rPr>
              <w:t>.</w:t>
            </w:r>
          </w:p>
          <w:p w14:paraId="2C90AED7" w14:textId="77777777" w:rsidR="00FC5DD6" w:rsidRDefault="00FC5DD6" w:rsidP="00FC5DD6">
            <w:pPr>
              <w:pStyle w:val="Odstavecseseznamem"/>
              <w:numPr>
                <w:ilvl w:val="0"/>
                <w:numId w:val="18"/>
              </w:numPr>
              <w:ind w:left="113" w:hanging="113"/>
              <w:jc w:val="both"/>
              <w:rPr>
                <w:shd w:val="clear" w:color="auto" w:fill="FFFFFF"/>
              </w:rPr>
            </w:pPr>
            <w:r w:rsidRPr="00B5764F">
              <w:rPr>
                <w:shd w:val="clear" w:color="auto" w:fill="FFFFFF"/>
              </w:rPr>
              <w:t xml:space="preserve">Příprava polotovarů, lisování, vstřikování, vytlačování, válcování, </w:t>
            </w:r>
            <w:proofErr w:type="spellStart"/>
            <w:r w:rsidRPr="00B5764F">
              <w:rPr>
                <w:shd w:val="clear" w:color="auto" w:fill="FFFFFF"/>
              </w:rPr>
              <w:t>nánosování</w:t>
            </w:r>
            <w:proofErr w:type="spellEnd"/>
            <w:r w:rsidRPr="00B5764F">
              <w:rPr>
                <w:shd w:val="clear" w:color="auto" w:fill="FFFFFF"/>
              </w:rPr>
              <w:t>.</w:t>
            </w:r>
          </w:p>
          <w:p w14:paraId="4590331D" w14:textId="77777777" w:rsidR="00FC5DD6" w:rsidRPr="00B5764F" w:rsidRDefault="00FC5DD6" w:rsidP="00FC5DD6">
            <w:pPr>
              <w:pStyle w:val="Odstavecseseznamem"/>
              <w:numPr>
                <w:ilvl w:val="0"/>
                <w:numId w:val="18"/>
              </w:numPr>
              <w:ind w:left="113" w:hanging="113"/>
              <w:jc w:val="both"/>
              <w:rPr>
                <w:shd w:val="clear" w:color="auto" w:fill="FFFFFF"/>
              </w:rPr>
            </w:pPr>
            <w:r w:rsidRPr="00B5764F">
              <w:rPr>
                <w:shd w:val="clear" w:color="auto" w:fill="FFFFFF"/>
              </w:rPr>
              <w:t>Výroba výztužných a pomocných materiálů.</w:t>
            </w:r>
          </w:p>
          <w:p w14:paraId="4805C48A" w14:textId="77777777" w:rsidR="00FC5DD6" w:rsidRPr="00B5764F" w:rsidRDefault="00FC5DD6" w:rsidP="00FC5DD6">
            <w:pPr>
              <w:pStyle w:val="Odstavecseseznamem"/>
              <w:numPr>
                <w:ilvl w:val="0"/>
                <w:numId w:val="18"/>
              </w:numPr>
              <w:ind w:left="113" w:hanging="113"/>
              <w:jc w:val="both"/>
              <w:rPr>
                <w:shd w:val="clear" w:color="auto" w:fill="FFFFFF"/>
              </w:rPr>
            </w:pPr>
            <w:r w:rsidRPr="00B5764F">
              <w:rPr>
                <w:shd w:val="clear" w:color="auto" w:fill="FFFFFF"/>
              </w:rPr>
              <w:t>Výroba gumárenských výrobků.</w:t>
            </w:r>
          </w:p>
          <w:p w14:paraId="2051B648" w14:textId="77777777" w:rsidR="00FC5DD6" w:rsidRPr="00B5764F" w:rsidRDefault="00FC5DD6" w:rsidP="00FC5DD6">
            <w:pPr>
              <w:pStyle w:val="Odstavecseseznamem"/>
              <w:numPr>
                <w:ilvl w:val="0"/>
                <w:numId w:val="18"/>
              </w:numPr>
              <w:ind w:left="113" w:hanging="113"/>
              <w:jc w:val="both"/>
              <w:rPr>
                <w:shd w:val="clear" w:color="auto" w:fill="FFFFFF"/>
              </w:rPr>
            </w:pPr>
            <w:r w:rsidRPr="00B5764F">
              <w:rPr>
                <w:shd w:val="clear" w:color="auto" w:fill="FFFFFF"/>
              </w:rPr>
              <w:t>Výrobní technologie.</w:t>
            </w:r>
          </w:p>
          <w:p w14:paraId="79CA9AF4" w14:textId="77777777" w:rsidR="00FC5DD6" w:rsidRPr="00B5764F" w:rsidRDefault="00FC5DD6" w:rsidP="00FC5DD6">
            <w:pPr>
              <w:pStyle w:val="Odstavecseseznamem"/>
              <w:numPr>
                <w:ilvl w:val="0"/>
                <w:numId w:val="18"/>
              </w:numPr>
              <w:ind w:left="113" w:hanging="113"/>
              <w:jc w:val="both"/>
              <w:rPr>
                <w:shd w:val="clear" w:color="auto" w:fill="FFFFFF"/>
              </w:rPr>
            </w:pPr>
            <w:r w:rsidRPr="00B5764F">
              <w:rPr>
                <w:shd w:val="clear" w:color="auto" w:fill="FFFFFF"/>
              </w:rPr>
              <w:t>Koroze vulkanizátů.</w:t>
            </w:r>
          </w:p>
          <w:p w14:paraId="62A36E28" w14:textId="6CA788AF" w:rsidR="00B5764F" w:rsidRPr="001762EB" w:rsidRDefault="00FC5DD6" w:rsidP="00FC5DD6">
            <w:pPr>
              <w:pStyle w:val="Odstavecseseznamem"/>
              <w:numPr>
                <w:ilvl w:val="0"/>
                <w:numId w:val="18"/>
              </w:numPr>
              <w:ind w:left="113" w:hanging="113"/>
              <w:jc w:val="both"/>
            </w:pPr>
            <w:r w:rsidRPr="00B5764F">
              <w:rPr>
                <w:shd w:val="clear" w:color="auto" w:fill="FFFFFF"/>
              </w:rPr>
              <w:t>Zpracování gumárenských odpadů.</w:t>
            </w:r>
          </w:p>
        </w:tc>
      </w:tr>
      <w:tr w:rsidR="00F855FC" w14:paraId="498057FE" w14:textId="77777777" w:rsidTr="000C4A98">
        <w:trPr>
          <w:gridAfter w:val="1"/>
          <w:wAfter w:w="41" w:type="dxa"/>
          <w:trHeight w:val="265"/>
        </w:trPr>
        <w:tc>
          <w:tcPr>
            <w:tcW w:w="3653" w:type="dxa"/>
            <w:gridSpan w:val="5"/>
            <w:tcBorders>
              <w:top w:val="nil"/>
            </w:tcBorders>
            <w:shd w:val="clear" w:color="auto" w:fill="F7CAAC"/>
          </w:tcPr>
          <w:p w14:paraId="6EA9A935" w14:textId="7855F9C2" w:rsidR="00F855FC" w:rsidRPr="001762EB" w:rsidRDefault="00F855FC" w:rsidP="00C33DF4">
            <w:pPr>
              <w:jc w:val="both"/>
            </w:pPr>
            <w:r w:rsidRPr="001762EB">
              <w:rPr>
                <w:b/>
              </w:rPr>
              <w:t xml:space="preserve">Studijní literatura a studijní </w:t>
            </w:r>
            <w:r w:rsidR="00BA62B5" w:rsidRPr="00BA62B5">
              <w:rPr>
                <w:b/>
              </w:rPr>
              <w:t>pomůcky</w:t>
            </w:r>
          </w:p>
        </w:tc>
        <w:tc>
          <w:tcPr>
            <w:tcW w:w="6412" w:type="dxa"/>
            <w:gridSpan w:val="17"/>
            <w:tcBorders>
              <w:top w:val="nil"/>
              <w:bottom w:val="nil"/>
            </w:tcBorders>
          </w:tcPr>
          <w:p w14:paraId="7DCD569A" w14:textId="77777777" w:rsidR="00F855FC" w:rsidRPr="001762EB" w:rsidRDefault="00F855FC" w:rsidP="00C33DF4">
            <w:pPr>
              <w:jc w:val="both"/>
            </w:pPr>
          </w:p>
        </w:tc>
      </w:tr>
      <w:tr w:rsidR="00F855FC" w14:paraId="5A967CA7" w14:textId="77777777" w:rsidTr="000C4A98">
        <w:trPr>
          <w:gridAfter w:val="1"/>
          <w:wAfter w:w="41" w:type="dxa"/>
          <w:trHeight w:val="1497"/>
        </w:trPr>
        <w:tc>
          <w:tcPr>
            <w:tcW w:w="10065" w:type="dxa"/>
            <w:gridSpan w:val="22"/>
            <w:tcBorders>
              <w:top w:val="nil"/>
            </w:tcBorders>
          </w:tcPr>
          <w:p w14:paraId="5BBC8376" w14:textId="77777777" w:rsidR="00F855FC" w:rsidRPr="008344E7" w:rsidRDefault="00F855FC" w:rsidP="00FC120B">
            <w:pPr>
              <w:jc w:val="both"/>
              <w:rPr>
                <w:sz w:val="19"/>
                <w:szCs w:val="19"/>
                <w:u w:val="single"/>
              </w:rPr>
            </w:pPr>
            <w:r w:rsidRPr="008344E7">
              <w:rPr>
                <w:sz w:val="19"/>
                <w:szCs w:val="19"/>
                <w:u w:val="single"/>
              </w:rPr>
              <w:t>Povinná literatura:</w:t>
            </w:r>
          </w:p>
          <w:p w14:paraId="635927CB" w14:textId="6EE30AEC" w:rsidR="003D2BAF" w:rsidRPr="008344E7" w:rsidRDefault="003D2BAF" w:rsidP="003D2BAF">
            <w:pPr>
              <w:numPr>
                <w:ilvl w:val="0"/>
                <w:numId w:val="13"/>
              </w:numPr>
              <w:shd w:val="clear" w:color="auto" w:fill="FFFFFF"/>
              <w:ind w:left="0"/>
              <w:jc w:val="both"/>
              <w:rPr>
                <w:sz w:val="19"/>
                <w:szCs w:val="19"/>
                <w:u w:val="single"/>
              </w:rPr>
            </w:pPr>
            <w:r w:rsidRPr="008344E7">
              <w:rPr>
                <w:sz w:val="19"/>
                <w:szCs w:val="19"/>
              </w:rPr>
              <w:t xml:space="preserve">OLŠOVSKÝ, M. </w:t>
            </w:r>
            <w:r w:rsidRPr="008344E7">
              <w:rPr>
                <w:i/>
                <w:iCs/>
                <w:sz w:val="19"/>
                <w:szCs w:val="19"/>
              </w:rPr>
              <w:t xml:space="preserve">Progres v </w:t>
            </w:r>
            <w:proofErr w:type="spellStart"/>
            <w:r w:rsidRPr="008344E7">
              <w:rPr>
                <w:i/>
                <w:iCs/>
                <w:sz w:val="19"/>
                <w:szCs w:val="19"/>
              </w:rPr>
              <w:t>polymérnych</w:t>
            </w:r>
            <w:proofErr w:type="spellEnd"/>
            <w:r w:rsidRPr="008344E7">
              <w:rPr>
                <w:i/>
                <w:iCs/>
                <w:sz w:val="19"/>
                <w:szCs w:val="19"/>
              </w:rPr>
              <w:t xml:space="preserve"> </w:t>
            </w:r>
            <w:proofErr w:type="spellStart"/>
            <w:r w:rsidRPr="008344E7">
              <w:rPr>
                <w:i/>
                <w:iCs/>
                <w:sz w:val="19"/>
                <w:szCs w:val="19"/>
              </w:rPr>
              <w:t>materiáloch</w:t>
            </w:r>
            <w:proofErr w:type="spellEnd"/>
            <w:r w:rsidRPr="008344E7">
              <w:rPr>
                <w:sz w:val="19"/>
                <w:szCs w:val="19"/>
              </w:rPr>
              <w:t>. Zlín: Česká společnost průmyslové chemie, místní pobočka Gumárenská skupina Zlín, 2015. 220 s. ISBN 9788002026280.</w:t>
            </w:r>
          </w:p>
          <w:p w14:paraId="54363ACA" w14:textId="651B4CAB" w:rsidR="003D2BAF" w:rsidRPr="008344E7" w:rsidRDefault="003D2BAF" w:rsidP="003D2BAF">
            <w:pPr>
              <w:numPr>
                <w:ilvl w:val="0"/>
                <w:numId w:val="13"/>
              </w:numPr>
              <w:shd w:val="clear" w:color="auto" w:fill="FFFFFF"/>
              <w:ind w:left="0"/>
              <w:jc w:val="both"/>
              <w:rPr>
                <w:sz w:val="19"/>
                <w:szCs w:val="19"/>
                <w:u w:val="single"/>
              </w:rPr>
            </w:pPr>
            <w:r w:rsidRPr="008344E7">
              <w:rPr>
                <w:caps/>
                <w:color w:val="000000"/>
                <w:sz w:val="19"/>
                <w:szCs w:val="19"/>
              </w:rPr>
              <w:t>Erman, B., Martk, J.A., Roland, C.M</w:t>
            </w:r>
            <w:r w:rsidRPr="008344E7">
              <w:rPr>
                <w:color w:val="000000"/>
                <w:sz w:val="19"/>
                <w:szCs w:val="19"/>
              </w:rPr>
              <w:t>. </w:t>
            </w:r>
            <w:proofErr w:type="spellStart"/>
            <w:r w:rsidRPr="008344E7">
              <w:rPr>
                <w:i/>
                <w:iCs/>
                <w:color w:val="000000"/>
                <w:sz w:val="19"/>
                <w:szCs w:val="19"/>
              </w:rPr>
              <w:t>The</w:t>
            </w:r>
            <w:proofErr w:type="spellEnd"/>
            <w:r w:rsidRPr="008344E7">
              <w:rPr>
                <w:i/>
                <w:iCs/>
                <w:color w:val="000000"/>
                <w:sz w:val="19"/>
                <w:szCs w:val="19"/>
              </w:rPr>
              <w:t xml:space="preserve"> Science and Technology </w:t>
            </w:r>
            <w:proofErr w:type="spellStart"/>
            <w:r w:rsidRPr="008344E7">
              <w:rPr>
                <w:i/>
                <w:iCs/>
                <w:color w:val="000000"/>
                <w:sz w:val="19"/>
                <w:szCs w:val="19"/>
              </w:rPr>
              <w:t>of</w:t>
            </w:r>
            <w:proofErr w:type="spellEnd"/>
            <w:r w:rsidRPr="008344E7">
              <w:rPr>
                <w:i/>
                <w:iCs/>
                <w:color w:val="000000"/>
                <w:sz w:val="19"/>
                <w:szCs w:val="19"/>
              </w:rPr>
              <w:t xml:space="preserve"> </w:t>
            </w:r>
            <w:proofErr w:type="spellStart"/>
            <w:r w:rsidRPr="008344E7">
              <w:rPr>
                <w:i/>
                <w:iCs/>
                <w:color w:val="000000"/>
                <w:sz w:val="19"/>
                <w:szCs w:val="19"/>
              </w:rPr>
              <w:t>Rubber</w:t>
            </w:r>
            <w:proofErr w:type="spellEnd"/>
            <w:r w:rsidRPr="008344E7">
              <w:rPr>
                <w:i/>
                <w:iCs/>
                <w:color w:val="000000"/>
                <w:sz w:val="19"/>
                <w:szCs w:val="19"/>
              </w:rPr>
              <w:t xml:space="preserve">. </w:t>
            </w:r>
            <w:r w:rsidRPr="008344E7">
              <w:rPr>
                <w:color w:val="000000"/>
                <w:sz w:val="19"/>
                <w:szCs w:val="19"/>
              </w:rPr>
              <w:t xml:space="preserve">4th Ed. Amsterdam: </w:t>
            </w:r>
            <w:proofErr w:type="spellStart"/>
            <w:r w:rsidRPr="008344E7">
              <w:rPr>
                <w:color w:val="000000"/>
                <w:sz w:val="19"/>
                <w:szCs w:val="19"/>
              </w:rPr>
              <w:t>Elsevier</w:t>
            </w:r>
            <w:proofErr w:type="spellEnd"/>
            <w:r w:rsidRPr="008344E7">
              <w:rPr>
                <w:color w:val="000000"/>
                <w:sz w:val="19"/>
                <w:szCs w:val="19"/>
              </w:rPr>
              <w:t>/AP, 2013. ISBN 978-0-12-394584-6.</w:t>
            </w:r>
          </w:p>
          <w:p w14:paraId="4C09C3C1" w14:textId="764ED978" w:rsidR="00FC120B" w:rsidRPr="00AF2F74" w:rsidRDefault="003D2BAF" w:rsidP="00371F68">
            <w:pPr>
              <w:numPr>
                <w:ilvl w:val="0"/>
                <w:numId w:val="13"/>
              </w:numPr>
              <w:shd w:val="clear" w:color="auto" w:fill="FFFFFF"/>
              <w:ind w:left="0"/>
              <w:jc w:val="both"/>
              <w:rPr>
                <w:sz w:val="19"/>
                <w:szCs w:val="19"/>
                <w:u w:val="single"/>
              </w:rPr>
            </w:pPr>
            <w:r w:rsidRPr="008344E7">
              <w:rPr>
                <w:sz w:val="19"/>
                <w:szCs w:val="19"/>
              </w:rPr>
              <w:t xml:space="preserve">EIRICH, F.R., ERMAN, B., MARK, J.E. (Ed.) </w:t>
            </w:r>
            <w:r w:rsidRPr="008344E7">
              <w:rPr>
                <w:i/>
                <w:iCs/>
                <w:sz w:val="19"/>
                <w:szCs w:val="19"/>
              </w:rPr>
              <w:t xml:space="preserve">Science and Technology </w:t>
            </w:r>
            <w:proofErr w:type="spellStart"/>
            <w:r w:rsidRPr="008344E7">
              <w:rPr>
                <w:i/>
                <w:iCs/>
                <w:sz w:val="19"/>
                <w:szCs w:val="19"/>
              </w:rPr>
              <w:t>of</w:t>
            </w:r>
            <w:proofErr w:type="spellEnd"/>
            <w:r w:rsidRPr="008344E7">
              <w:rPr>
                <w:i/>
                <w:iCs/>
                <w:sz w:val="19"/>
                <w:szCs w:val="19"/>
              </w:rPr>
              <w:t xml:space="preserve"> </w:t>
            </w:r>
            <w:proofErr w:type="spellStart"/>
            <w:r w:rsidRPr="008344E7">
              <w:rPr>
                <w:i/>
                <w:iCs/>
                <w:sz w:val="19"/>
                <w:szCs w:val="19"/>
              </w:rPr>
              <w:t>Rubber</w:t>
            </w:r>
            <w:proofErr w:type="spellEnd"/>
            <w:r w:rsidRPr="008344E7">
              <w:rPr>
                <w:sz w:val="19"/>
                <w:szCs w:val="19"/>
              </w:rPr>
              <w:t xml:space="preserve">. 3rd Ed. Amsterdam: </w:t>
            </w:r>
            <w:proofErr w:type="spellStart"/>
            <w:r w:rsidRPr="008344E7">
              <w:rPr>
                <w:sz w:val="19"/>
                <w:szCs w:val="19"/>
              </w:rPr>
              <w:t>Elsevier</w:t>
            </w:r>
            <w:proofErr w:type="spellEnd"/>
            <w:r w:rsidRPr="008344E7">
              <w:rPr>
                <w:sz w:val="19"/>
                <w:szCs w:val="19"/>
              </w:rPr>
              <w:t xml:space="preserve"> </w:t>
            </w:r>
            <w:proofErr w:type="spellStart"/>
            <w:r w:rsidRPr="008344E7">
              <w:rPr>
                <w:sz w:val="19"/>
                <w:szCs w:val="19"/>
              </w:rPr>
              <w:t>Academic</w:t>
            </w:r>
            <w:proofErr w:type="spellEnd"/>
            <w:r w:rsidRPr="008344E7">
              <w:rPr>
                <w:sz w:val="19"/>
                <w:szCs w:val="19"/>
              </w:rPr>
              <w:t xml:space="preserve"> </w:t>
            </w:r>
            <w:proofErr w:type="spellStart"/>
            <w:r w:rsidRPr="008344E7">
              <w:rPr>
                <w:sz w:val="19"/>
                <w:szCs w:val="19"/>
              </w:rPr>
              <w:t>Press</w:t>
            </w:r>
            <w:proofErr w:type="spellEnd"/>
            <w:r w:rsidRPr="008344E7">
              <w:rPr>
                <w:sz w:val="19"/>
                <w:szCs w:val="19"/>
              </w:rPr>
              <w:t xml:space="preserve">, 2005. </w:t>
            </w:r>
            <w:proofErr w:type="spellStart"/>
            <w:r w:rsidRPr="008344E7">
              <w:rPr>
                <w:sz w:val="19"/>
                <w:szCs w:val="19"/>
              </w:rPr>
              <w:t>xvii</w:t>
            </w:r>
            <w:proofErr w:type="spellEnd"/>
            <w:r w:rsidRPr="008344E7">
              <w:rPr>
                <w:sz w:val="19"/>
                <w:szCs w:val="19"/>
              </w:rPr>
              <w:t>, 743 s. ISBN 0124647863.</w:t>
            </w:r>
          </w:p>
          <w:p w14:paraId="2F224BE6" w14:textId="77777777" w:rsidR="006A739F" w:rsidRDefault="00AF2F74" w:rsidP="00AF2F74">
            <w:pPr>
              <w:shd w:val="clear" w:color="auto" w:fill="FFFFFF"/>
              <w:jc w:val="both"/>
              <w:rPr>
                <w:color w:val="000000"/>
                <w:sz w:val="19"/>
                <w:szCs w:val="19"/>
                <w:shd w:val="clear" w:color="auto" w:fill="FFFFFF"/>
              </w:rPr>
            </w:pPr>
            <w:r w:rsidRPr="008344E7">
              <w:rPr>
                <w:color w:val="000000"/>
                <w:sz w:val="19"/>
                <w:szCs w:val="19"/>
                <w:shd w:val="clear" w:color="auto" w:fill="FFFFFF"/>
              </w:rPr>
              <w:t>MARK, J.E., ERMAN, B., ROLAND, M. </w:t>
            </w:r>
            <w:proofErr w:type="spellStart"/>
            <w:r w:rsidRPr="008344E7">
              <w:rPr>
                <w:i/>
                <w:iCs/>
                <w:color w:val="000000"/>
                <w:sz w:val="19"/>
                <w:szCs w:val="19"/>
                <w:shd w:val="clear" w:color="auto" w:fill="FFFFFF"/>
              </w:rPr>
              <w:t>The</w:t>
            </w:r>
            <w:proofErr w:type="spellEnd"/>
            <w:r w:rsidRPr="008344E7">
              <w:rPr>
                <w:i/>
                <w:iCs/>
                <w:color w:val="000000"/>
                <w:sz w:val="19"/>
                <w:szCs w:val="19"/>
                <w:shd w:val="clear" w:color="auto" w:fill="FFFFFF"/>
              </w:rPr>
              <w:t xml:space="preserve"> Science and Technology </w:t>
            </w:r>
            <w:proofErr w:type="spellStart"/>
            <w:r w:rsidRPr="008344E7">
              <w:rPr>
                <w:i/>
                <w:iCs/>
                <w:color w:val="000000"/>
                <w:sz w:val="19"/>
                <w:szCs w:val="19"/>
                <w:shd w:val="clear" w:color="auto" w:fill="FFFFFF"/>
              </w:rPr>
              <w:t>of</w:t>
            </w:r>
            <w:proofErr w:type="spellEnd"/>
            <w:r w:rsidRPr="008344E7">
              <w:rPr>
                <w:i/>
                <w:iCs/>
                <w:color w:val="000000"/>
                <w:sz w:val="19"/>
                <w:szCs w:val="19"/>
                <w:shd w:val="clear" w:color="auto" w:fill="FFFFFF"/>
              </w:rPr>
              <w:t xml:space="preserve"> </w:t>
            </w:r>
            <w:proofErr w:type="spellStart"/>
            <w:r w:rsidRPr="008344E7">
              <w:rPr>
                <w:i/>
                <w:iCs/>
                <w:color w:val="000000"/>
                <w:sz w:val="19"/>
                <w:szCs w:val="19"/>
                <w:shd w:val="clear" w:color="auto" w:fill="FFFFFF"/>
              </w:rPr>
              <w:t>Rubber</w:t>
            </w:r>
            <w:proofErr w:type="spellEnd"/>
            <w:r w:rsidRPr="008344E7">
              <w:rPr>
                <w:color w:val="000000"/>
                <w:sz w:val="19"/>
                <w:szCs w:val="19"/>
                <w:shd w:val="clear" w:color="auto" w:fill="FFFFFF"/>
              </w:rPr>
              <w:t xml:space="preserve">. 4th Ed. Amsterdam: </w:t>
            </w:r>
            <w:proofErr w:type="spellStart"/>
            <w:r w:rsidRPr="008344E7">
              <w:rPr>
                <w:color w:val="000000"/>
                <w:sz w:val="19"/>
                <w:szCs w:val="19"/>
                <w:shd w:val="clear" w:color="auto" w:fill="FFFFFF"/>
              </w:rPr>
              <w:t>Elsevier</w:t>
            </w:r>
            <w:proofErr w:type="spellEnd"/>
            <w:r w:rsidRPr="008344E7">
              <w:rPr>
                <w:color w:val="000000"/>
                <w:sz w:val="19"/>
                <w:szCs w:val="19"/>
                <w:shd w:val="clear" w:color="auto" w:fill="FFFFFF"/>
              </w:rPr>
              <w:t xml:space="preserve"> </w:t>
            </w:r>
            <w:proofErr w:type="spellStart"/>
            <w:r w:rsidRPr="008344E7">
              <w:rPr>
                <w:color w:val="000000"/>
                <w:sz w:val="19"/>
                <w:szCs w:val="19"/>
                <w:shd w:val="clear" w:color="auto" w:fill="FFFFFF"/>
              </w:rPr>
              <w:t>Academic</w:t>
            </w:r>
            <w:proofErr w:type="spellEnd"/>
            <w:r w:rsidRPr="008344E7">
              <w:rPr>
                <w:color w:val="000000"/>
                <w:sz w:val="19"/>
                <w:szCs w:val="19"/>
                <w:shd w:val="clear" w:color="auto" w:fill="FFFFFF"/>
              </w:rPr>
              <w:t xml:space="preserve"> </w:t>
            </w:r>
            <w:proofErr w:type="spellStart"/>
            <w:r w:rsidRPr="008344E7">
              <w:rPr>
                <w:color w:val="000000"/>
                <w:sz w:val="19"/>
                <w:szCs w:val="19"/>
                <w:shd w:val="clear" w:color="auto" w:fill="FFFFFF"/>
              </w:rPr>
              <w:t>Press</w:t>
            </w:r>
            <w:proofErr w:type="spellEnd"/>
            <w:r w:rsidRPr="008344E7">
              <w:rPr>
                <w:color w:val="000000"/>
                <w:sz w:val="19"/>
                <w:szCs w:val="19"/>
                <w:shd w:val="clear" w:color="auto" w:fill="FFFFFF"/>
              </w:rPr>
              <w:t xml:space="preserve">, 2013. </w:t>
            </w:r>
            <w:proofErr w:type="spellStart"/>
            <w:r w:rsidRPr="008344E7">
              <w:rPr>
                <w:color w:val="000000"/>
                <w:sz w:val="19"/>
                <w:szCs w:val="19"/>
                <w:shd w:val="clear" w:color="auto" w:fill="FFFFFF"/>
              </w:rPr>
              <w:t>xiv</w:t>
            </w:r>
            <w:proofErr w:type="spellEnd"/>
            <w:r w:rsidRPr="008344E7">
              <w:rPr>
                <w:color w:val="000000"/>
                <w:sz w:val="19"/>
                <w:szCs w:val="19"/>
                <w:shd w:val="clear" w:color="auto" w:fill="FFFFFF"/>
              </w:rPr>
              <w:t>, 786 s. ISBN 9780123948328. Dostupné z: </w:t>
            </w:r>
          </w:p>
          <w:p w14:paraId="111C44A7" w14:textId="66440328" w:rsidR="00AF2F74" w:rsidRPr="008344E7" w:rsidRDefault="00BB6C9E" w:rsidP="00AF2F74">
            <w:pPr>
              <w:shd w:val="clear" w:color="auto" w:fill="FFFFFF"/>
              <w:jc w:val="both"/>
              <w:rPr>
                <w:sz w:val="19"/>
                <w:szCs w:val="19"/>
                <w:u w:val="single"/>
              </w:rPr>
            </w:pPr>
            <w:hyperlink r:id="rId91" w:history="1">
              <w:r w:rsidR="006A739F" w:rsidRPr="00F957FB">
                <w:rPr>
                  <w:rStyle w:val="Hypertextovodkaz"/>
                  <w:sz w:val="19"/>
                  <w:szCs w:val="19"/>
                  <w:bdr w:val="none" w:sz="0" w:space="0" w:color="auto" w:frame="1"/>
                  <w:shd w:val="clear" w:color="auto" w:fill="FFFFFF"/>
                </w:rPr>
                <w:t>https://proxy.k.utb.cz/login?url=http://www.sciencedirect.com/science/book/9780123945846</w:t>
              </w:r>
            </w:hyperlink>
            <w:r w:rsidR="00AF2F74">
              <w:rPr>
                <w:sz w:val="19"/>
                <w:szCs w:val="19"/>
              </w:rPr>
              <w:t>.</w:t>
            </w:r>
          </w:p>
          <w:p w14:paraId="635E8E51" w14:textId="77777777" w:rsidR="008344E7" w:rsidRPr="008344E7" w:rsidRDefault="008344E7" w:rsidP="008344E7">
            <w:pPr>
              <w:shd w:val="clear" w:color="auto" w:fill="FFFFFF"/>
              <w:jc w:val="both"/>
              <w:rPr>
                <w:sz w:val="14"/>
                <w:szCs w:val="14"/>
                <w:u w:val="single"/>
              </w:rPr>
            </w:pPr>
          </w:p>
          <w:p w14:paraId="333298B5" w14:textId="4EE4C44E" w:rsidR="00F855FC" w:rsidRPr="008344E7" w:rsidRDefault="00F855FC" w:rsidP="00FC120B">
            <w:pPr>
              <w:shd w:val="clear" w:color="auto" w:fill="FFFFFF"/>
              <w:jc w:val="both"/>
              <w:rPr>
                <w:sz w:val="19"/>
                <w:szCs w:val="19"/>
                <w:u w:val="single"/>
              </w:rPr>
            </w:pPr>
            <w:r w:rsidRPr="008344E7">
              <w:rPr>
                <w:sz w:val="19"/>
                <w:szCs w:val="19"/>
                <w:u w:val="single"/>
              </w:rPr>
              <w:t>Doporučená literatura:</w:t>
            </w:r>
          </w:p>
          <w:p w14:paraId="64C21FDB" w14:textId="42E45943" w:rsidR="003D2BAF" w:rsidRPr="008344E7" w:rsidRDefault="003D2BAF" w:rsidP="003D2BAF">
            <w:pPr>
              <w:shd w:val="clear" w:color="auto" w:fill="FFFFFF"/>
              <w:jc w:val="both"/>
              <w:rPr>
                <w:sz w:val="19"/>
                <w:szCs w:val="19"/>
                <w:u w:val="single"/>
              </w:rPr>
            </w:pPr>
            <w:r w:rsidRPr="008344E7">
              <w:rPr>
                <w:sz w:val="19"/>
                <w:szCs w:val="19"/>
              </w:rPr>
              <w:t xml:space="preserve">CASTAŇO, N., de GREIFF, M., NARANJO, A. </w:t>
            </w:r>
            <w:proofErr w:type="spellStart"/>
            <w:r w:rsidRPr="008344E7">
              <w:rPr>
                <w:i/>
                <w:iCs/>
                <w:sz w:val="19"/>
                <w:szCs w:val="19"/>
              </w:rPr>
              <w:t>Applied</w:t>
            </w:r>
            <w:proofErr w:type="spellEnd"/>
            <w:r w:rsidRPr="008344E7">
              <w:rPr>
                <w:i/>
                <w:iCs/>
                <w:sz w:val="19"/>
                <w:szCs w:val="19"/>
              </w:rPr>
              <w:t xml:space="preserve"> </w:t>
            </w:r>
            <w:proofErr w:type="spellStart"/>
            <w:r w:rsidRPr="008344E7">
              <w:rPr>
                <w:i/>
                <w:iCs/>
                <w:sz w:val="19"/>
                <w:szCs w:val="19"/>
              </w:rPr>
              <w:t>Rubber</w:t>
            </w:r>
            <w:proofErr w:type="spellEnd"/>
            <w:r w:rsidRPr="008344E7">
              <w:rPr>
                <w:i/>
                <w:iCs/>
                <w:sz w:val="19"/>
                <w:szCs w:val="19"/>
              </w:rPr>
              <w:t xml:space="preserve"> Technology</w:t>
            </w:r>
            <w:r w:rsidRPr="008344E7">
              <w:rPr>
                <w:sz w:val="19"/>
                <w:szCs w:val="19"/>
              </w:rPr>
              <w:t xml:space="preserve">. </w:t>
            </w:r>
            <w:proofErr w:type="spellStart"/>
            <w:r w:rsidRPr="008344E7">
              <w:rPr>
                <w:sz w:val="19"/>
                <w:szCs w:val="19"/>
              </w:rPr>
              <w:t>Munich</w:t>
            </w:r>
            <w:proofErr w:type="spellEnd"/>
            <w:r w:rsidRPr="008344E7">
              <w:rPr>
                <w:sz w:val="19"/>
                <w:szCs w:val="19"/>
              </w:rPr>
              <w:t xml:space="preserve">: </w:t>
            </w:r>
            <w:proofErr w:type="spellStart"/>
            <w:r w:rsidRPr="008344E7">
              <w:rPr>
                <w:sz w:val="19"/>
                <w:szCs w:val="19"/>
              </w:rPr>
              <w:t>Hanser</w:t>
            </w:r>
            <w:proofErr w:type="spellEnd"/>
            <w:r w:rsidRPr="008344E7">
              <w:rPr>
                <w:sz w:val="19"/>
                <w:szCs w:val="19"/>
              </w:rPr>
              <w:t xml:space="preserve"> </w:t>
            </w:r>
            <w:proofErr w:type="spellStart"/>
            <w:r w:rsidRPr="008344E7">
              <w:rPr>
                <w:sz w:val="19"/>
                <w:szCs w:val="19"/>
              </w:rPr>
              <w:t>Publishers</w:t>
            </w:r>
            <w:proofErr w:type="spellEnd"/>
            <w:r w:rsidRPr="008344E7">
              <w:rPr>
                <w:sz w:val="19"/>
                <w:szCs w:val="19"/>
              </w:rPr>
              <w:t xml:space="preserve">, 2001. 128 s. </w:t>
            </w:r>
            <w:proofErr w:type="spellStart"/>
            <w:r w:rsidRPr="008344E7">
              <w:rPr>
                <w:sz w:val="19"/>
                <w:szCs w:val="19"/>
              </w:rPr>
              <w:t>Plastics</w:t>
            </w:r>
            <w:proofErr w:type="spellEnd"/>
            <w:r w:rsidRPr="008344E7">
              <w:rPr>
                <w:sz w:val="19"/>
                <w:szCs w:val="19"/>
              </w:rPr>
              <w:t xml:space="preserve"> </w:t>
            </w:r>
            <w:proofErr w:type="spellStart"/>
            <w:r w:rsidRPr="008344E7">
              <w:rPr>
                <w:sz w:val="19"/>
                <w:szCs w:val="19"/>
              </w:rPr>
              <w:t>Pocket</w:t>
            </w:r>
            <w:proofErr w:type="spellEnd"/>
            <w:r w:rsidRPr="008344E7">
              <w:rPr>
                <w:sz w:val="19"/>
                <w:szCs w:val="19"/>
              </w:rPr>
              <w:t xml:space="preserve"> </w:t>
            </w:r>
            <w:proofErr w:type="spellStart"/>
            <w:r w:rsidRPr="008344E7">
              <w:rPr>
                <w:sz w:val="19"/>
                <w:szCs w:val="19"/>
              </w:rPr>
              <w:t>Power</w:t>
            </w:r>
            <w:proofErr w:type="spellEnd"/>
            <w:r w:rsidRPr="008344E7">
              <w:rPr>
                <w:sz w:val="19"/>
                <w:szCs w:val="19"/>
              </w:rPr>
              <w:t>. ISBN 1569903298.</w:t>
            </w:r>
          </w:p>
          <w:p w14:paraId="51BB0AA5" w14:textId="05E96ACE" w:rsidR="003D2BAF" w:rsidRPr="008344E7" w:rsidRDefault="003D2BAF" w:rsidP="00836F07">
            <w:pPr>
              <w:numPr>
                <w:ilvl w:val="0"/>
                <w:numId w:val="14"/>
              </w:numPr>
              <w:shd w:val="clear" w:color="auto" w:fill="FFFFFF"/>
              <w:ind w:left="0"/>
              <w:jc w:val="both"/>
              <w:rPr>
                <w:color w:val="000000"/>
                <w:sz w:val="19"/>
                <w:szCs w:val="19"/>
              </w:rPr>
            </w:pPr>
            <w:r w:rsidRPr="008344E7">
              <w:rPr>
                <w:sz w:val="19"/>
                <w:szCs w:val="19"/>
              </w:rPr>
              <w:t xml:space="preserve">DUCHÁČEK, V., HRDLIČKA, Z. </w:t>
            </w:r>
            <w:r w:rsidRPr="008344E7">
              <w:rPr>
                <w:i/>
                <w:iCs/>
                <w:sz w:val="19"/>
                <w:szCs w:val="19"/>
              </w:rPr>
              <w:t>Gumárenské suroviny a jejich zpracování</w:t>
            </w:r>
            <w:r w:rsidRPr="008344E7">
              <w:rPr>
                <w:sz w:val="19"/>
                <w:szCs w:val="19"/>
              </w:rPr>
              <w:t xml:space="preserve">. 4. vyd. Praha: VŠCHT, 2009. 199 s. ISBN 9788070807132. Dostupné z: </w:t>
            </w:r>
            <w:hyperlink r:id="rId92" w:history="1">
              <w:r w:rsidRPr="008344E7">
                <w:rPr>
                  <w:rStyle w:val="Hypertextovodkaz"/>
                  <w:sz w:val="19"/>
                  <w:szCs w:val="19"/>
                </w:rPr>
                <w:t>http://vydavatelstvi.vscht.cz/katalog/uid_isbn-978-80-7080-713-2/anotace/</w:t>
              </w:r>
            </w:hyperlink>
            <w:r w:rsidRPr="008344E7">
              <w:rPr>
                <w:sz w:val="19"/>
                <w:szCs w:val="19"/>
              </w:rPr>
              <w:t>.</w:t>
            </w:r>
          </w:p>
          <w:p w14:paraId="37192468" w14:textId="23BED1B7" w:rsidR="00F855FC" w:rsidRPr="001762EB" w:rsidRDefault="003D2BAF" w:rsidP="003D2BAF">
            <w:pPr>
              <w:numPr>
                <w:ilvl w:val="0"/>
                <w:numId w:val="14"/>
              </w:numPr>
              <w:shd w:val="clear" w:color="auto" w:fill="FFFFFF"/>
              <w:ind w:left="0"/>
              <w:jc w:val="both"/>
            </w:pPr>
            <w:r w:rsidRPr="008344E7">
              <w:rPr>
                <w:sz w:val="19"/>
                <w:szCs w:val="19"/>
              </w:rPr>
              <w:t xml:space="preserve">RODGERS, B. (Ed.) </w:t>
            </w:r>
            <w:proofErr w:type="spellStart"/>
            <w:r w:rsidRPr="008344E7">
              <w:rPr>
                <w:i/>
                <w:iCs/>
                <w:sz w:val="19"/>
                <w:szCs w:val="19"/>
              </w:rPr>
              <w:t>Rubber</w:t>
            </w:r>
            <w:proofErr w:type="spellEnd"/>
            <w:r w:rsidRPr="008344E7">
              <w:rPr>
                <w:i/>
                <w:iCs/>
                <w:sz w:val="19"/>
                <w:szCs w:val="19"/>
              </w:rPr>
              <w:t xml:space="preserve"> </w:t>
            </w:r>
            <w:proofErr w:type="spellStart"/>
            <w:r w:rsidRPr="008344E7">
              <w:rPr>
                <w:i/>
                <w:iCs/>
                <w:sz w:val="19"/>
                <w:szCs w:val="19"/>
              </w:rPr>
              <w:t>Compounding</w:t>
            </w:r>
            <w:proofErr w:type="spellEnd"/>
            <w:r w:rsidRPr="008344E7">
              <w:rPr>
                <w:i/>
                <w:iCs/>
                <w:sz w:val="19"/>
                <w:szCs w:val="19"/>
              </w:rPr>
              <w:t xml:space="preserve">: </w:t>
            </w:r>
            <w:proofErr w:type="spellStart"/>
            <w:r w:rsidRPr="008344E7">
              <w:rPr>
                <w:i/>
                <w:iCs/>
                <w:sz w:val="19"/>
                <w:szCs w:val="19"/>
              </w:rPr>
              <w:t>Chemistry</w:t>
            </w:r>
            <w:proofErr w:type="spellEnd"/>
            <w:r w:rsidRPr="008344E7">
              <w:rPr>
                <w:i/>
                <w:iCs/>
                <w:sz w:val="19"/>
                <w:szCs w:val="19"/>
              </w:rPr>
              <w:t xml:space="preserve"> and </w:t>
            </w:r>
            <w:proofErr w:type="spellStart"/>
            <w:r w:rsidRPr="008344E7">
              <w:rPr>
                <w:i/>
                <w:iCs/>
                <w:sz w:val="19"/>
                <w:szCs w:val="19"/>
              </w:rPr>
              <w:t>Applications</w:t>
            </w:r>
            <w:proofErr w:type="spellEnd"/>
            <w:r w:rsidRPr="008344E7">
              <w:rPr>
                <w:sz w:val="19"/>
                <w:szCs w:val="19"/>
              </w:rPr>
              <w:t xml:space="preserve">. 2nd Ed. </w:t>
            </w:r>
            <w:proofErr w:type="spellStart"/>
            <w:r w:rsidRPr="008344E7">
              <w:rPr>
                <w:sz w:val="19"/>
                <w:szCs w:val="19"/>
              </w:rPr>
              <w:t>Boca</w:t>
            </w:r>
            <w:proofErr w:type="spellEnd"/>
            <w:r w:rsidRPr="008344E7">
              <w:rPr>
                <w:sz w:val="19"/>
                <w:szCs w:val="19"/>
              </w:rPr>
              <w:t xml:space="preserve"> </w:t>
            </w:r>
            <w:proofErr w:type="spellStart"/>
            <w:r w:rsidRPr="008344E7">
              <w:rPr>
                <w:sz w:val="19"/>
                <w:szCs w:val="19"/>
              </w:rPr>
              <w:t>Raton</w:t>
            </w:r>
            <w:proofErr w:type="spellEnd"/>
            <w:r w:rsidRPr="008344E7">
              <w:rPr>
                <w:sz w:val="19"/>
                <w:szCs w:val="19"/>
              </w:rPr>
              <w:t xml:space="preserve">: CRC </w:t>
            </w:r>
            <w:proofErr w:type="spellStart"/>
            <w:r w:rsidRPr="008344E7">
              <w:rPr>
                <w:sz w:val="19"/>
                <w:szCs w:val="19"/>
              </w:rPr>
              <w:t>Press</w:t>
            </w:r>
            <w:proofErr w:type="spellEnd"/>
            <w:r w:rsidRPr="008344E7">
              <w:rPr>
                <w:sz w:val="19"/>
                <w:szCs w:val="19"/>
              </w:rPr>
              <w:t xml:space="preserve">, Taylor &amp; Francis Group, 2016. </w:t>
            </w:r>
            <w:proofErr w:type="spellStart"/>
            <w:r w:rsidRPr="008344E7">
              <w:rPr>
                <w:sz w:val="19"/>
                <w:szCs w:val="19"/>
              </w:rPr>
              <w:t>xii</w:t>
            </w:r>
            <w:proofErr w:type="spellEnd"/>
            <w:r w:rsidRPr="008344E7">
              <w:rPr>
                <w:sz w:val="19"/>
                <w:szCs w:val="19"/>
              </w:rPr>
              <w:t>, 612 s. ISBN 9781482235494.</w:t>
            </w:r>
          </w:p>
        </w:tc>
      </w:tr>
      <w:tr w:rsidR="00F855FC" w14:paraId="543ACFE2" w14:textId="77777777" w:rsidTr="000C4A98">
        <w:trPr>
          <w:gridAfter w:val="1"/>
          <w:wAfter w:w="41" w:type="dxa"/>
        </w:trPr>
        <w:tc>
          <w:tcPr>
            <w:tcW w:w="10065" w:type="dxa"/>
            <w:gridSpan w:val="22"/>
            <w:tcBorders>
              <w:top w:val="single" w:sz="12" w:space="0" w:color="auto"/>
              <w:left w:val="single" w:sz="2" w:space="0" w:color="auto"/>
              <w:bottom w:val="single" w:sz="2" w:space="0" w:color="auto"/>
              <w:right w:val="single" w:sz="2" w:space="0" w:color="auto"/>
            </w:tcBorders>
            <w:shd w:val="clear" w:color="auto" w:fill="F7CAAC"/>
          </w:tcPr>
          <w:p w14:paraId="5A38E876" w14:textId="77777777" w:rsidR="00F855FC" w:rsidRPr="001762EB" w:rsidRDefault="00F855FC" w:rsidP="00C33DF4">
            <w:pPr>
              <w:jc w:val="center"/>
              <w:rPr>
                <w:b/>
              </w:rPr>
            </w:pPr>
            <w:r w:rsidRPr="001762EB">
              <w:rPr>
                <w:b/>
              </w:rPr>
              <w:t>Informace ke kombinované nebo distanční formě</w:t>
            </w:r>
          </w:p>
        </w:tc>
      </w:tr>
      <w:tr w:rsidR="00F855FC" w14:paraId="2E8E0427" w14:textId="77777777" w:rsidTr="000C4A98">
        <w:trPr>
          <w:gridAfter w:val="1"/>
          <w:wAfter w:w="41" w:type="dxa"/>
        </w:trPr>
        <w:tc>
          <w:tcPr>
            <w:tcW w:w="4787" w:type="dxa"/>
            <w:gridSpan w:val="8"/>
            <w:tcBorders>
              <w:top w:val="single" w:sz="2" w:space="0" w:color="auto"/>
            </w:tcBorders>
            <w:shd w:val="clear" w:color="auto" w:fill="F7CAAC"/>
          </w:tcPr>
          <w:p w14:paraId="6F45E2D9" w14:textId="77777777" w:rsidR="00F855FC" w:rsidRPr="001762EB" w:rsidRDefault="00F855FC" w:rsidP="00C33DF4">
            <w:pPr>
              <w:jc w:val="both"/>
            </w:pPr>
            <w:r w:rsidRPr="001762EB">
              <w:rPr>
                <w:b/>
              </w:rPr>
              <w:t>Rozsah konzultací (soustředění)</w:t>
            </w:r>
          </w:p>
        </w:tc>
        <w:tc>
          <w:tcPr>
            <w:tcW w:w="889" w:type="dxa"/>
            <w:gridSpan w:val="3"/>
            <w:tcBorders>
              <w:top w:val="single" w:sz="2" w:space="0" w:color="auto"/>
            </w:tcBorders>
          </w:tcPr>
          <w:p w14:paraId="671C7F30" w14:textId="77777777" w:rsidR="00F855FC" w:rsidRPr="001762EB" w:rsidRDefault="00F855FC" w:rsidP="00C33DF4">
            <w:pPr>
              <w:jc w:val="both"/>
            </w:pPr>
          </w:p>
        </w:tc>
        <w:tc>
          <w:tcPr>
            <w:tcW w:w="4389" w:type="dxa"/>
            <w:gridSpan w:val="11"/>
            <w:tcBorders>
              <w:top w:val="single" w:sz="2" w:space="0" w:color="auto"/>
            </w:tcBorders>
            <w:shd w:val="clear" w:color="auto" w:fill="F7CAAC"/>
          </w:tcPr>
          <w:p w14:paraId="4B48450E" w14:textId="77777777" w:rsidR="00F855FC" w:rsidRPr="001762EB" w:rsidRDefault="00F855FC" w:rsidP="00C33DF4">
            <w:pPr>
              <w:jc w:val="both"/>
              <w:rPr>
                <w:b/>
              </w:rPr>
            </w:pPr>
            <w:r w:rsidRPr="001762EB">
              <w:rPr>
                <w:b/>
              </w:rPr>
              <w:t xml:space="preserve">hodin </w:t>
            </w:r>
          </w:p>
        </w:tc>
      </w:tr>
      <w:tr w:rsidR="00F855FC" w14:paraId="15E1D8A1" w14:textId="77777777" w:rsidTr="000C4A98">
        <w:trPr>
          <w:gridAfter w:val="1"/>
          <w:wAfter w:w="41" w:type="dxa"/>
        </w:trPr>
        <w:tc>
          <w:tcPr>
            <w:tcW w:w="10065" w:type="dxa"/>
            <w:gridSpan w:val="22"/>
            <w:shd w:val="clear" w:color="auto" w:fill="F7CAAC"/>
          </w:tcPr>
          <w:p w14:paraId="19420C62" w14:textId="77777777" w:rsidR="00F855FC" w:rsidRPr="001762EB" w:rsidRDefault="00F855FC" w:rsidP="00C33DF4">
            <w:pPr>
              <w:jc w:val="both"/>
              <w:rPr>
                <w:b/>
              </w:rPr>
            </w:pPr>
            <w:r w:rsidRPr="001762EB">
              <w:rPr>
                <w:b/>
              </w:rPr>
              <w:t>Informace o způsobu kontaktu s vyučujícím</w:t>
            </w:r>
          </w:p>
        </w:tc>
      </w:tr>
      <w:tr w:rsidR="00F855FC" w14:paraId="72413ADA" w14:textId="77777777" w:rsidTr="000C4A98">
        <w:trPr>
          <w:gridAfter w:val="1"/>
          <w:wAfter w:w="41" w:type="dxa"/>
          <w:trHeight w:val="1547"/>
        </w:trPr>
        <w:tc>
          <w:tcPr>
            <w:tcW w:w="10065" w:type="dxa"/>
            <w:gridSpan w:val="22"/>
          </w:tcPr>
          <w:p w14:paraId="05DC644C" w14:textId="176CB9D5" w:rsidR="00F855FC" w:rsidRDefault="00F855FC" w:rsidP="00C33DF4">
            <w:pPr>
              <w:pStyle w:val="xxmsonormal"/>
              <w:shd w:val="clear" w:color="auto" w:fill="FFFFFF"/>
              <w:spacing w:before="0" w:beforeAutospacing="0" w:after="0" w:afterAutospacing="0"/>
              <w:jc w:val="both"/>
              <w:rPr>
                <w:color w:val="000000"/>
                <w:sz w:val="20"/>
                <w:szCs w:val="20"/>
              </w:rPr>
            </w:pPr>
            <w:r w:rsidRPr="001762EB">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4121D41E" w14:textId="77777777" w:rsidR="008344E7" w:rsidRPr="008344E7" w:rsidRDefault="008344E7" w:rsidP="00C33DF4">
            <w:pPr>
              <w:pStyle w:val="xxmsonormal"/>
              <w:shd w:val="clear" w:color="auto" w:fill="FFFFFF"/>
              <w:spacing w:before="0" w:beforeAutospacing="0" w:after="0" w:afterAutospacing="0"/>
              <w:jc w:val="both"/>
              <w:rPr>
                <w:color w:val="000000"/>
                <w:sz w:val="10"/>
                <w:szCs w:val="10"/>
              </w:rPr>
            </w:pPr>
          </w:p>
          <w:p w14:paraId="73006C22" w14:textId="429C6313" w:rsidR="009B2810" w:rsidRPr="001762EB" w:rsidRDefault="00F855FC" w:rsidP="008344E7">
            <w:pPr>
              <w:pStyle w:val="xxmsonormal"/>
              <w:shd w:val="clear" w:color="auto" w:fill="FFFFFF"/>
              <w:spacing w:before="0" w:beforeAutospacing="0" w:after="0" w:afterAutospacing="0"/>
              <w:rPr>
                <w:sz w:val="20"/>
                <w:szCs w:val="20"/>
              </w:rPr>
            </w:pPr>
            <w:r w:rsidRPr="001762EB">
              <w:rPr>
                <w:color w:val="000000"/>
                <w:sz w:val="20"/>
                <w:szCs w:val="20"/>
              </w:rPr>
              <w:t>Možnosti komunikace s vyučujícím:</w:t>
            </w:r>
            <w:r w:rsidR="002E1ABC">
              <w:rPr>
                <w:color w:val="000000"/>
                <w:sz w:val="20"/>
                <w:szCs w:val="20"/>
              </w:rPr>
              <w:t xml:space="preserve"> </w:t>
            </w:r>
            <w:hyperlink r:id="rId93" w:history="1">
              <w:r w:rsidR="005958E5" w:rsidRPr="005063F7">
                <w:rPr>
                  <w:rStyle w:val="Hypertextovodkaz"/>
                  <w:sz w:val="20"/>
                  <w:szCs w:val="20"/>
                </w:rPr>
                <w:t>msedlacik@utb.cz</w:t>
              </w:r>
            </w:hyperlink>
            <w:r w:rsidR="002E1ABC">
              <w:rPr>
                <w:color w:val="000000"/>
                <w:sz w:val="20"/>
                <w:szCs w:val="20"/>
              </w:rPr>
              <w:t xml:space="preserve">, </w:t>
            </w:r>
            <w:r w:rsidRPr="001762EB">
              <w:rPr>
                <w:color w:val="000000"/>
                <w:sz w:val="20"/>
                <w:szCs w:val="20"/>
              </w:rPr>
              <w:t>576</w:t>
            </w:r>
            <w:r w:rsidR="002E1ABC">
              <w:rPr>
                <w:color w:val="000000"/>
                <w:sz w:val="20"/>
                <w:szCs w:val="20"/>
              </w:rPr>
              <w:t> </w:t>
            </w:r>
            <w:r w:rsidRPr="001762EB">
              <w:rPr>
                <w:color w:val="000000"/>
                <w:sz w:val="20"/>
                <w:szCs w:val="20"/>
              </w:rPr>
              <w:t>03</w:t>
            </w:r>
            <w:r w:rsidR="002E1ABC">
              <w:rPr>
                <w:color w:val="000000"/>
                <w:sz w:val="20"/>
                <w:szCs w:val="20"/>
              </w:rPr>
              <w:t>8</w:t>
            </w:r>
            <w:r w:rsidR="009B2810">
              <w:rPr>
                <w:color w:val="000000"/>
                <w:sz w:val="20"/>
                <w:szCs w:val="20"/>
              </w:rPr>
              <w:t> </w:t>
            </w:r>
            <w:r w:rsidR="002E1ABC">
              <w:rPr>
                <w:color w:val="000000"/>
                <w:sz w:val="20"/>
                <w:szCs w:val="20"/>
              </w:rPr>
              <w:t>027</w:t>
            </w:r>
            <w:r w:rsidRPr="001762EB">
              <w:rPr>
                <w:color w:val="000000"/>
                <w:sz w:val="20"/>
                <w:szCs w:val="20"/>
              </w:rPr>
              <w:t>.</w:t>
            </w:r>
          </w:p>
        </w:tc>
      </w:tr>
      <w:bookmarkEnd w:id="275"/>
      <w:tr w:rsidR="00E316E9" w:rsidRPr="00513C2B" w14:paraId="7E6A6B43" w14:textId="77777777" w:rsidTr="000C4A98">
        <w:trPr>
          <w:gridBefore w:val="1"/>
          <w:gridAfter w:val="1"/>
          <w:wBefore w:w="284" w:type="dxa"/>
          <w:wAfter w:w="41" w:type="dxa"/>
          <w:trHeight w:val="425"/>
        </w:trPr>
        <w:tc>
          <w:tcPr>
            <w:tcW w:w="9781" w:type="dxa"/>
            <w:gridSpan w:val="21"/>
            <w:tcBorders>
              <w:top w:val="single" w:sz="4" w:space="0" w:color="auto"/>
              <w:left w:val="single" w:sz="4" w:space="0" w:color="auto"/>
              <w:bottom w:val="single" w:sz="4" w:space="0" w:color="auto"/>
              <w:right w:val="single" w:sz="4" w:space="0" w:color="auto"/>
            </w:tcBorders>
            <w:shd w:val="clear" w:color="auto" w:fill="BCD5ED"/>
          </w:tcPr>
          <w:p w14:paraId="74A1CE0B" w14:textId="77777777" w:rsidR="00E316E9" w:rsidRPr="0010667E" w:rsidRDefault="00E316E9" w:rsidP="001762EB">
            <w:pPr>
              <w:spacing w:before="60" w:after="60"/>
              <w:jc w:val="center"/>
              <w:rPr>
                <w:b/>
                <w:sz w:val="28"/>
                <w:szCs w:val="28"/>
              </w:rPr>
            </w:pPr>
            <w:r w:rsidRPr="0010667E">
              <w:br w:type="page"/>
            </w:r>
            <w:r w:rsidRPr="0010667E">
              <w:br w:type="page"/>
            </w:r>
            <w:r w:rsidRPr="0010667E">
              <w:br w:type="page"/>
            </w:r>
            <w:r>
              <w:rPr>
                <w:b/>
                <w:sz w:val="28"/>
                <w:szCs w:val="28"/>
              </w:rPr>
              <w:t>Personální zabezpečení – přehled školitelů</w:t>
            </w:r>
          </w:p>
        </w:tc>
      </w:tr>
      <w:tr w:rsidR="00E316E9" w:rsidRPr="007E4E11" w14:paraId="463CFC88" w14:textId="77777777" w:rsidTr="000C4A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41" w:type="dxa"/>
          <w:trHeight w:val="229"/>
        </w:trPr>
        <w:tc>
          <w:tcPr>
            <w:tcW w:w="3036" w:type="dxa"/>
            <w:tcBorders>
              <w:top w:val="double" w:sz="1" w:space="0" w:color="000000"/>
            </w:tcBorders>
            <w:shd w:val="clear" w:color="auto" w:fill="F7C9AC"/>
            <w:vAlign w:val="center"/>
          </w:tcPr>
          <w:p w14:paraId="53A1DF80" w14:textId="77777777" w:rsidR="00E316E9" w:rsidRPr="007E4E11" w:rsidRDefault="00E316E9" w:rsidP="001762EB">
            <w:pPr>
              <w:pStyle w:val="TableParagraph"/>
              <w:spacing w:before="40" w:after="40"/>
              <w:ind w:left="0"/>
              <w:rPr>
                <w:b/>
                <w:sz w:val="20"/>
                <w:szCs w:val="20"/>
                <w:lang w:val="cs-CZ"/>
              </w:rPr>
            </w:pPr>
            <w:r w:rsidRPr="007E4E11">
              <w:rPr>
                <w:b/>
                <w:sz w:val="20"/>
                <w:szCs w:val="20"/>
                <w:lang w:val="cs-CZ"/>
              </w:rPr>
              <w:t>Vysoká škola</w:t>
            </w:r>
          </w:p>
        </w:tc>
        <w:tc>
          <w:tcPr>
            <w:tcW w:w="6745" w:type="dxa"/>
            <w:gridSpan w:val="20"/>
            <w:tcBorders>
              <w:top w:val="double" w:sz="1" w:space="0" w:color="000000"/>
            </w:tcBorders>
            <w:vAlign w:val="center"/>
          </w:tcPr>
          <w:p w14:paraId="04081C94" w14:textId="77777777" w:rsidR="00E316E9" w:rsidRPr="007E4E11" w:rsidRDefault="00E316E9" w:rsidP="001762EB">
            <w:pPr>
              <w:pStyle w:val="TableParagraph"/>
              <w:spacing w:before="40" w:after="40"/>
              <w:ind w:left="0"/>
              <w:rPr>
                <w:sz w:val="20"/>
                <w:szCs w:val="20"/>
                <w:lang w:val="cs-CZ"/>
              </w:rPr>
            </w:pPr>
            <w:r w:rsidRPr="007E4E11">
              <w:rPr>
                <w:sz w:val="20"/>
                <w:szCs w:val="20"/>
                <w:lang w:val="cs-CZ"/>
              </w:rPr>
              <w:t>Univerzita Tomáše Bati ve Zlíně</w:t>
            </w:r>
          </w:p>
        </w:tc>
      </w:tr>
      <w:tr w:rsidR="00E316E9" w:rsidRPr="007E4E11" w14:paraId="5A571098" w14:textId="77777777" w:rsidTr="000C4A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41" w:type="dxa"/>
          <w:trHeight w:val="60"/>
        </w:trPr>
        <w:tc>
          <w:tcPr>
            <w:tcW w:w="3036" w:type="dxa"/>
            <w:shd w:val="clear" w:color="auto" w:fill="F7C9AC"/>
            <w:vAlign w:val="center"/>
          </w:tcPr>
          <w:p w14:paraId="2CB0D209" w14:textId="77777777" w:rsidR="00E316E9" w:rsidRPr="007E4E11" w:rsidRDefault="00E316E9" w:rsidP="001762EB">
            <w:pPr>
              <w:pStyle w:val="TableParagraph"/>
              <w:spacing w:before="40" w:after="40"/>
              <w:ind w:left="0"/>
              <w:rPr>
                <w:b/>
                <w:sz w:val="20"/>
                <w:szCs w:val="20"/>
                <w:lang w:val="cs-CZ"/>
              </w:rPr>
            </w:pPr>
            <w:r w:rsidRPr="007E4E11">
              <w:rPr>
                <w:b/>
                <w:sz w:val="20"/>
                <w:szCs w:val="20"/>
                <w:lang w:val="cs-CZ"/>
              </w:rPr>
              <w:t>Součást vysoké školy</w:t>
            </w:r>
          </w:p>
        </w:tc>
        <w:tc>
          <w:tcPr>
            <w:tcW w:w="6745" w:type="dxa"/>
            <w:gridSpan w:val="20"/>
            <w:vAlign w:val="center"/>
          </w:tcPr>
          <w:p w14:paraId="16767AF0" w14:textId="77777777" w:rsidR="00E316E9" w:rsidRPr="007E4E11" w:rsidRDefault="00E316E9" w:rsidP="001762EB">
            <w:pPr>
              <w:pStyle w:val="TableParagraph"/>
              <w:spacing w:before="40" w:after="40"/>
              <w:ind w:left="0"/>
              <w:rPr>
                <w:sz w:val="20"/>
                <w:szCs w:val="20"/>
                <w:lang w:val="cs-CZ"/>
              </w:rPr>
            </w:pPr>
            <w:r w:rsidRPr="007E4E11">
              <w:rPr>
                <w:sz w:val="20"/>
                <w:szCs w:val="20"/>
                <w:lang w:val="cs-CZ"/>
              </w:rPr>
              <w:t>Fakulta technologická</w:t>
            </w:r>
          </w:p>
        </w:tc>
      </w:tr>
      <w:tr w:rsidR="00E316E9" w:rsidRPr="007E4E11" w14:paraId="34AE50DB" w14:textId="77777777" w:rsidTr="000C4A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41" w:type="dxa"/>
          <w:trHeight w:val="230"/>
        </w:trPr>
        <w:tc>
          <w:tcPr>
            <w:tcW w:w="3036" w:type="dxa"/>
            <w:shd w:val="clear" w:color="auto" w:fill="F7C9AC"/>
            <w:vAlign w:val="center"/>
          </w:tcPr>
          <w:p w14:paraId="59247507" w14:textId="77777777" w:rsidR="00E316E9" w:rsidRPr="007E4E11" w:rsidRDefault="00E316E9" w:rsidP="001762EB">
            <w:pPr>
              <w:pStyle w:val="TableParagraph"/>
              <w:spacing w:before="40" w:after="40"/>
              <w:ind w:left="0"/>
              <w:rPr>
                <w:b/>
                <w:sz w:val="20"/>
                <w:szCs w:val="20"/>
                <w:lang w:val="cs-CZ"/>
              </w:rPr>
            </w:pPr>
            <w:r w:rsidRPr="007E4E11">
              <w:rPr>
                <w:b/>
                <w:sz w:val="20"/>
                <w:szCs w:val="20"/>
                <w:lang w:val="cs-CZ"/>
              </w:rPr>
              <w:t>Název studijního programu</w:t>
            </w:r>
          </w:p>
        </w:tc>
        <w:tc>
          <w:tcPr>
            <w:tcW w:w="6745" w:type="dxa"/>
            <w:gridSpan w:val="20"/>
            <w:vAlign w:val="center"/>
          </w:tcPr>
          <w:p w14:paraId="66AA7744" w14:textId="6BE822C9" w:rsidR="00E316E9" w:rsidRPr="007E4E11" w:rsidRDefault="00B50C4B" w:rsidP="001762EB">
            <w:pPr>
              <w:pStyle w:val="TableParagraph"/>
              <w:spacing w:before="40" w:after="40"/>
              <w:ind w:left="0"/>
              <w:rPr>
                <w:b/>
                <w:sz w:val="20"/>
                <w:szCs w:val="20"/>
                <w:lang w:val="cs-CZ"/>
              </w:rPr>
            </w:pPr>
            <w:r>
              <w:rPr>
                <w:b/>
                <w:sz w:val="20"/>
                <w:szCs w:val="20"/>
                <w:lang w:val="cs-CZ"/>
              </w:rPr>
              <w:t>Nástroje a procesy</w:t>
            </w:r>
          </w:p>
        </w:tc>
      </w:tr>
      <w:tr w:rsidR="00E316E9" w:rsidRPr="007E4E11" w14:paraId="013E3B81" w14:textId="77777777" w:rsidTr="000C4A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41" w:type="dxa"/>
          <w:trHeight w:val="230"/>
        </w:trPr>
        <w:tc>
          <w:tcPr>
            <w:tcW w:w="9781" w:type="dxa"/>
            <w:gridSpan w:val="21"/>
            <w:shd w:val="clear" w:color="auto" w:fill="F7C9AC"/>
          </w:tcPr>
          <w:p w14:paraId="1E60C3A4" w14:textId="2C5D1C36" w:rsidR="00E316E9" w:rsidRPr="007E4E11" w:rsidRDefault="00E316E9" w:rsidP="001762EB">
            <w:pPr>
              <w:pStyle w:val="TableParagraph"/>
              <w:tabs>
                <w:tab w:val="left" w:pos="6697"/>
              </w:tabs>
              <w:spacing w:before="20" w:after="20" w:line="264" w:lineRule="auto"/>
              <w:ind w:left="3924" w:right="2444"/>
              <w:rPr>
                <w:b/>
                <w:sz w:val="20"/>
                <w:szCs w:val="20"/>
                <w:lang w:val="cs-CZ"/>
              </w:rPr>
            </w:pPr>
            <w:r w:rsidRPr="007E4E11">
              <w:rPr>
                <w:b/>
                <w:sz w:val="20"/>
                <w:szCs w:val="20"/>
                <w:lang w:val="cs-CZ"/>
              </w:rPr>
              <w:t>Jmenný seznam</w:t>
            </w:r>
            <w:r>
              <w:rPr>
                <w:b/>
                <w:sz w:val="20"/>
                <w:szCs w:val="20"/>
                <w:lang w:val="cs-CZ"/>
              </w:rPr>
              <w:t xml:space="preserve"> </w:t>
            </w:r>
            <w:r w:rsidR="008138BA" w:rsidRPr="005D5469">
              <w:rPr>
                <w:b/>
                <w:sz w:val="20"/>
                <w:szCs w:val="20"/>
                <w:lang w:val="cs-CZ"/>
              </w:rPr>
              <w:t>–</w:t>
            </w:r>
            <w:r>
              <w:rPr>
                <w:b/>
                <w:sz w:val="20"/>
                <w:szCs w:val="20"/>
                <w:lang w:val="cs-CZ"/>
              </w:rPr>
              <w:t xml:space="preserve"> školitelé</w:t>
            </w:r>
          </w:p>
        </w:tc>
      </w:tr>
      <w:tr w:rsidR="00E316E9" w:rsidRPr="007E4E11" w14:paraId="6984E65B" w14:textId="77777777" w:rsidTr="000C4A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41" w:type="dxa"/>
          <w:trHeight w:val="230"/>
        </w:trPr>
        <w:tc>
          <w:tcPr>
            <w:tcW w:w="3036" w:type="dxa"/>
            <w:vAlign w:val="center"/>
          </w:tcPr>
          <w:p w14:paraId="4B7D7DEF" w14:textId="77777777" w:rsidR="00E316E9" w:rsidRPr="007E4E11" w:rsidRDefault="00E316E9" w:rsidP="001762EB">
            <w:pPr>
              <w:pStyle w:val="TableParagraph"/>
              <w:spacing w:before="40" w:after="40"/>
              <w:ind w:left="0"/>
              <w:rPr>
                <w:b/>
                <w:sz w:val="20"/>
                <w:szCs w:val="20"/>
                <w:lang w:val="cs-CZ"/>
              </w:rPr>
            </w:pPr>
            <w:r w:rsidRPr="007E4E11">
              <w:rPr>
                <w:b/>
                <w:sz w:val="20"/>
                <w:szCs w:val="20"/>
                <w:lang w:val="cs-CZ"/>
              </w:rPr>
              <w:t>Příjmení</w:t>
            </w:r>
          </w:p>
        </w:tc>
        <w:tc>
          <w:tcPr>
            <w:tcW w:w="3200" w:type="dxa"/>
            <w:gridSpan w:val="12"/>
            <w:vAlign w:val="center"/>
          </w:tcPr>
          <w:p w14:paraId="28550AE6" w14:textId="77777777" w:rsidR="00E316E9" w:rsidRPr="007E4E11" w:rsidRDefault="00E316E9" w:rsidP="001762EB">
            <w:pPr>
              <w:pStyle w:val="TableParagraph"/>
              <w:spacing w:before="40" w:after="40"/>
              <w:ind w:left="0"/>
              <w:rPr>
                <w:b/>
                <w:sz w:val="20"/>
                <w:szCs w:val="20"/>
                <w:lang w:val="cs-CZ"/>
              </w:rPr>
            </w:pPr>
            <w:r w:rsidRPr="007E4E11">
              <w:rPr>
                <w:b/>
                <w:sz w:val="20"/>
                <w:szCs w:val="20"/>
                <w:lang w:val="cs-CZ"/>
              </w:rPr>
              <w:t>Jméno</w:t>
            </w:r>
          </w:p>
        </w:tc>
        <w:tc>
          <w:tcPr>
            <w:tcW w:w="3545" w:type="dxa"/>
            <w:gridSpan w:val="8"/>
            <w:vAlign w:val="center"/>
          </w:tcPr>
          <w:p w14:paraId="618FED06" w14:textId="77777777" w:rsidR="00E316E9" w:rsidRPr="007E4E11" w:rsidRDefault="00E316E9" w:rsidP="001762EB">
            <w:pPr>
              <w:pStyle w:val="TableParagraph"/>
              <w:spacing w:before="40" w:after="40"/>
              <w:ind w:left="0"/>
              <w:rPr>
                <w:b/>
                <w:sz w:val="20"/>
                <w:szCs w:val="20"/>
                <w:lang w:val="cs-CZ"/>
              </w:rPr>
            </w:pPr>
            <w:r w:rsidRPr="007E4E11">
              <w:rPr>
                <w:b/>
                <w:sz w:val="20"/>
                <w:szCs w:val="20"/>
                <w:lang w:val="cs-CZ"/>
              </w:rPr>
              <w:t>Tituly</w:t>
            </w:r>
          </w:p>
        </w:tc>
      </w:tr>
      <w:tr w:rsidR="00C33DF4" w:rsidRPr="007E4E11" w14:paraId="4A1A6779" w14:textId="77777777" w:rsidTr="000C4A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41" w:type="dxa"/>
          <w:trHeight w:val="230"/>
        </w:trPr>
        <w:tc>
          <w:tcPr>
            <w:tcW w:w="3036" w:type="dxa"/>
            <w:vAlign w:val="center"/>
          </w:tcPr>
          <w:p w14:paraId="5397350A" w14:textId="4D70B7C1" w:rsidR="00C33DF4" w:rsidRPr="00C33DF4" w:rsidRDefault="00C33DF4" w:rsidP="001762EB">
            <w:pPr>
              <w:pStyle w:val="TableParagraph"/>
              <w:spacing w:before="40" w:after="40"/>
              <w:ind w:left="0"/>
              <w:rPr>
                <w:sz w:val="20"/>
                <w:szCs w:val="20"/>
                <w:lang w:val="cs-CZ"/>
              </w:rPr>
            </w:pPr>
            <w:r w:rsidRPr="00C33DF4">
              <w:rPr>
                <w:sz w:val="20"/>
                <w:szCs w:val="20"/>
                <w:lang w:val="cs-CZ"/>
              </w:rPr>
              <w:t>Bednařík</w:t>
            </w:r>
          </w:p>
        </w:tc>
        <w:tc>
          <w:tcPr>
            <w:tcW w:w="3200" w:type="dxa"/>
            <w:gridSpan w:val="12"/>
            <w:vAlign w:val="center"/>
          </w:tcPr>
          <w:p w14:paraId="6ADAAD5A" w14:textId="76AB06E9" w:rsidR="00C33DF4" w:rsidRPr="00C33DF4" w:rsidRDefault="00C33DF4" w:rsidP="001762EB">
            <w:pPr>
              <w:pStyle w:val="TableParagraph"/>
              <w:spacing w:before="40" w:after="40"/>
              <w:ind w:left="0"/>
              <w:rPr>
                <w:sz w:val="20"/>
                <w:szCs w:val="20"/>
                <w:lang w:val="cs-CZ"/>
              </w:rPr>
            </w:pPr>
            <w:r w:rsidRPr="00C33DF4">
              <w:rPr>
                <w:sz w:val="20"/>
                <w:szCs w:val="20"/>
                <w:lang w:val="cs-CZ"/>
              </w:rPr>
              <w:t>Martin</w:t>
            </w:r>
          </w:p>
        </w:tc>
        <w:tc>
          <w:tcPr>
            <w:tcW w:w="3545" w:type="dxa"/>
            <w:gridSpan w:val="8"/>
            <w:vAlign w:val="center"/>
          </w:tcPr>
          <w:p w14:paraId="62394509" w14:textId="071D72DB" w:rsidR="00C33DF4" w:rsidRPr="00C33DF4" w:rsidRDefault="00C33DF4" w:rsidP="001762EB">
            <w:pPr>
              <w:pStyle w:val="TableParagraph"/>
              <w:spacing w:before="40" w:after="40"/>
              <w:ind w:left="0"/>
              <w:rPr>
                <w:sz w:val="20"/>
                <w:szCs w:val="20"/>
                <w:lang w:val="cs-CZ"/>
              </w:rPr>
            </w:pPr>
            <w:r w:rsidRPr="00C33DF4">
              <w:rPr>
                <w:sz w:val="20"/>
                <w:szCs w:val="20"/>
                <w:lang w:val="cs-CZ"/>
              </w:rPr>
              <w:t>Ing.</w:t>
            </w:r>
            <w:r w:rsidR="002F2909">
              <w:rPr>
                <w:sz w:val="20"/>
                <w:szCs w:val="20"/>
                <w:lang w:val="cs-CZ"/>
              </w:rPr>
              <w:t>,</w:t>
            </w:r>
            <w:r w:rsidRPr="00C33DF4">
              <w:rPr>
                <w:sz w:val="20"/>
                <w:szCs w:val="20"/>
                <w:lang w:val="cs-CZ"/>
              </w:rPr>
              <w:t xml:space="preserve"> Ph.D.</w:t>
            </w:r>
          </w:p>
        </w:tc>
      </w:tr>
      <w:tr w:rsidR="00FE1483" w:rsidRPr="007E4E11" w14:paraId="0C2F8384" w14:textId="77777777" w:rsidTr="000C4A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41" w:type="dxa"/>
          <w:trHeight w:val="206"/>
        </w:trPr>
        <w:tc>
          <w:tcPr>
            <w:tcW w:w="3036" w:type="dxa"/>
            <w:vAlign w:val="center"/>
          </w:tcPr>
          <w:p w14:paraId="313774BF" w14:textId="4FA7BE5E" w:rsidR="00FE1483" w:rsidRPr="00720EA9" w:rsidRDefault="00BB6C9E" w:rsidP="001762EB">
            <w:pPr>
              <w:spacing w:before="40" w:after="40"/>
            </w:pPr>
            <w:hyperlink w:anchor="Bílek" w:history="1">
              <w:r w:rsidR="00C33DF4" w:rsidRPr="00720EA9">
                <w:rPr>
                  <w:rStyle w:val="Hypertextovodkaz"/>
                </w:rPr>
                <w:t>Bílek</w:t>
              </w:r>
            </w:hyperlink>
            <w:r w:rsidR="00FE1483" w:rsidRPr="00720EA9">
              <w:t xml:space="preserve"> </w:t>
            </w:r>
          </w:p>
        </w:tc>
        <w:tc>
          <w:tcPr>
            <w:tcW w:w="3200" w:type="dxa"/>
            <w:gridSpan w:val="12"/>
            <w:vAlign w:val="center"/>
          </w:tcPr>
          <w:p w14:paraId="378689F8" w14:textId="65251E7C" w:rsidR="00FE1483" w:rsidRPr="00720EA9" w:rsidRDefault="00C33DF4" w:rsidP="001762EB">
            <w:pPr>
              <w:pStyle w:val="TableParagraph"/>
              <w:spacing w:before="40" w:after="40"/>
              <w:ind w:left="0"/>
              <w:rPr>
                <w:sz w:val="20"/>
                <w:szCs w:val="20"/>
                <w:lang w:val="cs-CZ"/>
              </w:rPr>
            </w:pPr>
            <w:r w:rsidRPr="00720EA9">
              <w:rPr>
                <w:sz w:val="20"/>
                <w:szCs w:val="20"/>
                <w:lang w:val="cs-CZ"/>
              </w:rPr>
              <w:t>Ondřej</w:t>
            </w:r>
          </w:p>
        </w:tc>
        <w:tc>
          <w:tcPr>
            <w:tcW w:w="3545" w:type="dxa"/>
            <w:gridSpan w:val="8"/>
            <w:vAlign w:val="center"/>
          </w:tcPr>
          <w:p w14:paraId="3F67CCFB" w14:textId="7BCDB1E8" w:rsidR="00FE1483" w:rsidRPr="00720EA9" w:rsidRDefault="00076123" w:rsidP="00076123">
            <w:pPr>
              <w:pStyle w:val="TableParagraph"/>
              <w:spacing w:before="40" w:after="40"/>
              <w:ind w:left="0"/>
              <w:rPr>
                <w:sz w:val="20"/>
                <w:szCs w:val="20"/>
                <w:lang w:val="cs-CZ"/>
              </w:rPr>
            </w:pPr>
            <w:r w:rsidRPr="00720EA9">
              <w:rPr>
                <w:sz w:val="20"/>
                <w:szCs w:val="20"/>
                <w:lang w:val="cs-CZ"/>
              </w:rPr>
              <w:t>d</w:t>
            </w:r>
            <w:r w:rsidR="00C33DF4" w:rsidRPr="00720EA9">
              <w:rPr>
                <w:sz w:val="20"/>
                <w:szCs w:val="20"/>
                <w:lang w:val="cs-CZ"/>
              </w:rPr>
              <w:t>oc. Ing., Ph.D.</w:t>
            </w:r>
          </w:p>
        </w:tc>
      </w:tr>
      <w:tr w:rsidR="00E316E9" w:rsidRPr="007E4E11" w14:paraId="70103E9C" w14:textId="77777777" w:rsidTr="000C4A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41" w:type="dxa"/>
          <w:trHeight w:val="206"/>
        </w:trPr>
        <w:tc>
          <w:tcPr>
            <w:tcW w:w="3036" w:type="dxa"/>
            <w:vAlign w:val="center"/>
          </w:tcPr>
          <w:p w14:paraId="2A860F78" w14:textId="53D9A493" w:rsidR="00E316E9" w:rsidRPr="00720EA9" w:rsidRDefault="00BB6C9E" w:rsidP="00883116">
            <w:pPr>
              <w:pStyle w:val="Nadpis4"/>
              <w:shd w:val="clear" w:color="auto" w:fill="FFFFFF"/>
              <w:spacing w:before="0" w:beforeAutospacing="0" w:after="0" w:afterAutospacing="0"/>
              <w:rPr>
                <w:b w:val="0"/>
                <w:bCs w:val="0"/>
              </w:rPr>
            </w:pPr>
            <w:hyperlink w:anchor="Hausnerová" w:history="1">
              <w:r w:rsidR="00C33DF4" w:rsidRPr="00720EA9">
                <w:rPr>
                  <w:rStyle w:val="Hypertextovodkaz"/>
                  <w:b w:val="0"/>
                  <w:bCs w:val="0"/>
                  <w:sz w:val="20"/>
                  <w:szCs w:val="20"/>
                </w:rPr>
                <w:t>Hausnerová</w:t>
              </w:r>
            </w:hyperlink>
          </w:p>
        </w:tc>
        <w:tc>
          <w:tcPr>
            <w:tcW w:w="3200" w:type="dxa"/>
            <w:gridSpan w:val="12"/>
            <w:vAlign w:val="center"/>
          </w:tcPr>
          <w:p w14:paraId="740C4356" w14:textId="57E061A8" w:rsidR="00E316E9" w:rsidRPr="00720EA9" w:rsidRDefault="00C33DF4" w:rsidP="001762EB">
            <w:pPr>
              <w:pStyle w:val="TableParagraph"/>
              <w:spacing w:before="40" w:after="40"/>
              <w:ind w:left="0"/>
              <w:rPr>
                <w:sz w:val="20"/>
                <w:szCs w:val="20"/>
                <w:lang w:val="cs-CZ"/>
              </w:rPr>
            </w:pPr>
            <w:r w:rsidRPr="00720EA9">
              <w:rPr>
                <w:sz w:val="20"/>
                <w:szCs w:val="20"/>
                <w:lang w:val="cs-CZ"/>
              </w:rPr>
              <w:t>Berenika</w:t>
            </w:r>
          </w:p>
        </w:tc>
        <w:tc>
          <w:tcPr>
            <w:tcW w:w="3545" w:type="dxa"/>
            <w:gridSpan w:val="8"/>
            <w:vAlign w:val="center"/>
          </w:tcPr>
          <w:p w14:paraId="158024CB" w14:textId="1C080E6C" w:rsidR="00E316E9" w:rsidRPr="00720EA9" w:rsidRDefault="00076123" w:rsidP="00076123">
            <w:pPr>
              <w:pStyle w:val="TableParagraph"/>
              <w:spacing w:before="40" w:after="40"/>
              <w:ind w:left="0"/>
              <w:rPr>
                <w:sz w:val="20"/>
                <w:szCs w:val="20"/>
                <w:lang w:val="cs-CZ"/>
              </w:rPr>
            </w:pPr>
            <w:r w:rsidRPr="00720EA9">
              <w:rPr>
                <w:sz w:val="20"/>
                <w:szCs w:val="20"/>
              </w:rPr>
              <w:t>p</w:t>
            </w:r>
            <w:r w:rsidR="00C33DF4" w:rsidRPr="00720EA9">
              <w:rPr>
                <w:sz w:val="20"/>
                <w:szCs w:val="20"/>
              </w:rPr>
              <w:t>rof. Ing., Ph.D.</w:t>
            </w:r>
          </w:p>
        </w:tc>
      </w:tr>
      <w:tr w:rsidR="00E316E9" w:rsidRPr="007E4E11" w14:paraId="49D6C31A" w14:textId="77777777" w:rsidTr="000C4A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41" w:type="dxa"/>
          <w:trHeight w:val="230"/>
        </w:trPr>
        <w:tc>
          <w:tcPr>
            <w:tcW w:w="3036" w:type="dxa"/>
            <w:vAlign w:val="center"/>
          </w:tcPr>
          <w:p w14:paraId="3A3ECFB9" w14:textId="381E1557" w:rsidR="00E316E9" w:rsidRPr="00883116" w:rsidRDefault="00C33DF4" w:rsidP="00883116">
            <w:pPr>
              <w:pStyle w:val="Nadpis4"/>
              <w:shd w:val="clear" w:color="auto" w:fill="FFFFFF"/>
              <w:spacing w:before="0" w:beforeAutospacing="0" w:after="0" w:afterAutospacing="0"/>
            </w:pPr>
            <w:r>
              <w:rPr>
                <w:b w:val="0"/>
                <w:bCs w:val="0"/>
                <w:sz w:val="20"/>
                <w:szCs w:val="20"/>
              </w:rPr>
              <w:lastRenderedPageBreak/>
              <w:t>Janáčová</w:t>
            </w:r>
          </w:p>
        </w:tc>
        <w:tc>
          <w:tcPr>
            <w:tcW w:w="3200" w:type="dxa"/>
            <w:gridSpan w:val="12"/>
            <w:vAlign w:val="center"/>
          </w:tcPr>
          <w:p w14:paraId="16B3B929" w14:textId="3E9BBF53" w:rsidR="00E316E9" w:rsidRPr="00883116" w:rsidRDefault="00C33DF4" w:rsidP="001762EB">
            <w:pPr>
              <w:pStyle w:val="TableParagraph"/>
              <w:spacing w:before="40" w:after="40"/>
              <w:ind w:left="0"/>
              <w:rPr>
                <w:sz w:val="20"/>
                <w:szCs w:val="20"/>
                <w:lang w:val="cs-CZ"/>
              </w:rPr>
            </w:pPr>
            <w:r>
              <w:rPr>
                <w:sz w:val="20"/>
                <w:szCs w:val="20"/>
              </w:rPr>
              <w:t>Dagmar</w:t>
            </w:r>
          </w:p>
        </w:tc>
        <w:tc>
          <w:tcPr>
            <w:tcW w:w="3545" w:type="dxa"/>
            <w:gridSpan w:val="8"/>
            <w:vAlign w:val="center"/>
          </w:tcPr>
          <w:p w14:paraId="07D32247" w14:textId="738E9F8F" w:rsidR="00E316E9" w:rsidRPr="00883116" w:rsidRDefault="00076123" w:rsidP="00076123">
            <w:pPr>
              <w:pStyle w:val="TableParagraph"/>
              <w:spacing w:before="40" w:after="40"/>
              <w:ind w:left="0"/>
              <w:rPr>
                <w:sz w:val="20"/>
                <w:szCs w:val="20"/>
                <w:lang w:val="cs-CZ"/>
              </w:rPr>
            </w:pPr>
            <w:r>
              <w:rPr>
                <w:sz w:val="20"/>
                <w:szCs w:val="20"/>
              </w:rPr>
              <w:t>p</w:t>
            </w:r>
            <w:r w:rsidR="00C33DF4">
              <w:rPr>
                <w:sz w:val="20"/>
                <w:szCs w:val="20"/>
              </w:rPr>
              <w:t>rof. Ing., CSc.</w:t>
            </w:r>
          </w:p>
        </w:tc>
      </w:tr>
      <w:tr w:rsidR="00CE0337" w:rsidRPr="007E4E11" w14:paraId="36960500" w14:textId="77777777" w:rsidTr="000C4A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41" w:type="dxa"/>
          <w:trHeight w:val="230"/>
        </w:trPr>
        <w:tc>
          <w:tcPr>
            <w:tcW w:w="3036" w:type="dxa"/>
            <w:vAlign w:val="center"/>
          </w:tcPr>
          <w:p w14:paraId="4F0796F5" w14:textId="35D8FA86" w:rsidR="00CE0337" w:rsidRPr="00720EA9" w:rsidRDefault="00BB6C9E" w:rsidP="00CE0337">
            <w:pPr>
              <w:pStyle w:val="Nadpis4"/>
              <w:shd w:val="clear" w:color="auto" w:fill="FFFFFF"/>
              <w:spacing w:before="0" w:beforeAutospacing="0" w:after="0" w:afterAutospacing="0"/>
              <w:rPr>
                <w:b w:val="0"/>
                <w:bCs w:val="0"/>
              </w:rPr>
            </w:pPr>
            <w:hyperlink w:anchor="Javořík" w:history="1">
              <w:proofErr w:type="spellStart"/>
              <w:r w:rsidR="00C33DF4" w:rsidRPr="00720EA9">
                <w:rPr>
                  <w:rStyle w:val="Hypertextovodkaz"/>
                  <w:b w:val="0"/>
                  <w:bCs w:val="0"/>
                  <w:sz w:val="20"/>
                  <w:szCs w:val="20"/>
                </w:rPr>
                <w:t>Javořík</w:t>
              </w:r>
              <w:proofErr w:type="spellEnd"/>
            </w:hyperlink>
          </w:p>
        </w:tc>
        <w:tc>
          <w:tcPr>
            <w:tcW w:w="3200" w:type="dxa"/>
            <w:gridSpan w:val="12"/>
            <w:vAlign w:val="center"/>
          </w:tcPr>
          <w:p w14:paraId="71371F06" w14:textId="514A0DCE" w:rsidR="00CE0337" w:rsidRPr="00720EA9" w:rsidRDefault="00C33DF4" w:rsidP="00CE0337">
            <w:pPr>
              <w:pStyle w:val="TableParagraph"/>
              <w:spacing w:before="40" w:after="40"/>
              <w:ind w:left="0"/>
              <w:rPr>
                <w:sz w:val="20"/>
                <w:szCs w:val="20"/>
                <w:lang w:val="cs-CZ"/>
              </w:rPr>
            </w:pPr>
            <w:r w:rsidRPr="00720EA9">
              <w:rPr>
                <w:sz w:val="20"/>
                <w:szCs w:val="20"/>
              </w:rPr>
              <w:t>Jakub</w:t>
            </w:r>
          </w:p>
        </w:tc>
        <w:tc>
          <w:tcPr>
            <w:tcW w:w="3545" w:type="dxa"/>
            <w:gridSpan w:val="8"/>
            <w:vAlign w:val="center"/>
          </w:tcPr>
          <w:p w14:paraId="6AAE2A34" w14:textId="01552B35" w:rsidR="00CE0337" w:rsidRPr="00720EA9" w:rsidRDefault="00076123" w:rsidP="00076123">
            <w:pPr>
              <w:pStyle w:val="TableParagraph"/>
              <w:spacing w:before="40" w:after="40"/>
              <w:ind w:left="0"/>
              <w:rPr>
                <w:sz w:val="20"/>
                <w:szCs w:val="20"/>
                <w:lang w:val="cs-CZ"/>
              </w:rPr>
            </w:pPr>
            <w:r w:rsidRPr="00720EA9">
              <w:rPr>
                <w:sz w:val="20"/>
                <w:szCs w:val="20"/>
              </w:rPr>
              <w:t>d</w:t>
            </w:r>
            <w:r w:rsidR="00C33DF4" w:rsidRPr="00720EA9">
              <w:rPr>
                <w:sz w:val="20"/>
                <w:szCs w:val="20"/>
              </w:rPr>
              <w:t>oc. Ing., Ph.D.</w:t>
            </w:r>
          </w:p>
        </w:tc>
      </w:tr>
      <w:tr w:rsidR="00CE0337" w:rsidRPr="007E4E11" w14:paraId="0B9C4E5B" w14:textId="77777777" w:rsidTr="000C4A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41" w:type="dxa"/>
          <w:trHeight w:val="230"/>
        </w:trPr>
        <w:tc>
          <w:tcPr>
            <w:tcW w:w="3036" w:type="dxa"/>
            <w:vAlign w:val="center"/>
          </w:tcPr>
          <w:p w14:paraId="0B0F7A55" w14:textId="3FBDAFE9" w:rsidR="00CE0337" w:rsidRPr="00720EA9" w:rsidRDefault="00BB6C9E" w:rsidP="00CE0337">
            <w:pPr>
              <w:pStyle w:val="Nadpis4"/>
              <w:shd w:val="clear" w:color="auto" w:fill="FFFFFF"/>
              <w:spacing w:before="0" w:beforeAutospacing="0" w:after="0" w:afterAutospacing="0"/>
              <w:rPr>
                <w:b w:val="0"/>
                <w:bCs w:val="0"/>
              </w:rPr>
            </w:pPr>
            <w:hyperlink w:anchor="Měřínská" w:history="1">
              <w:r w:rsidR="00C33DF4" w:rsidRPr="00720EA9">
                <w:rPr>
                  <w:rStyle w:val="Hypertextovodkaz"/>
                  <w:b w:val="0"/>
                  <w:bCs w:val="0"/>
                  <w:sz w:val="20"/>
                  <w:szCs w:val="20"/>
                </w:rPr>
                <w:t>Měřínská</w:t>
              </w:r>
            </w:hyperlink>
          </w:p>
        </w:tc>
        <w:tc>
          <w:tcPr>
            <w:tcW w:w="3200" w:type="dxa"/>
            <w:gridSpan w:val="12"/>
            <w:vAlign w:val="center"/>
          </w:tcPr>
          <w:p w14:paraId="6BD4BEE8" w14:textId="31588930" w:rsidR="00CE0337" w:rsidRPr="00720EA9" w:rsidRDefault="00C33DF4" w:rsidP="00CE0337">
            <w:pPr>
              <w:spacing w:before="40" w:after="40"/>
            </w:pPr>
            <w:r w:rsidRPr="00720EA9">
              <w:t>Dagmar</w:t>
            </w:r>
          </w:p>
        </w:tc>
        <w:tc>
          <w:tcPr>
            <w:tcW w:w="3545" w:type="dxa"/>
            <w:gridSpan w:val="8"/>
            <w:vAlign w:val="center"/>
          </w:tcPr>
          <w:p w14:paraId="5BACB4AE" w14:textId="5EB1156B" w:rsidR="00CE0337" w:rsidRPr="00720EA9" w:rsidRDefault="00076123" w:rsidP="00076123">
            <w:pPr>
              <w:pStyle w:val="TableParagraph"/>
              <w:spacing w:before="40" w:after="40"/>
              <w:ind w:left="0"/>
              <w:rPr>
                <w:sz w:val="20"/>
                <w:szCs w:val="20"/>
                <w:lang w:val="cs-CZ"/>
              </w:rPr>
            </w:pPr>
            <w:r w:rsidRPr="00720EA9">
              <w:rPr>
                <w:sz w:val="20"/>
                <w:szCs w:val="20"/>
              </w:rPr>
              <w:t>d</w:t>
            </w:r>
            <w:r w:rsidR="00C33DF4" w:rsidRPr="00720EA9">
              <w:rPr>
                <w:sz w:val="20"/>
                <w:szCs w:val="20"/>
              </w:rPr>
              <w:t>oc. Ing., Ph.D.</w:t>
            </w:r>
          </w:p>
        </w:tc>
      </w:tr>
      <w:tr w:rsidR="00C33DF4" w:rsidRPr="007E4E11" w14:paraId="30AFF8B3" w14:textId="77777777" w:rsidTr="000C4A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41" w:type="dxa"/>
          <w:trHeight w:val="230"/>
        </w:trPr>
        <w:tc>
          <w:tcPr>
            <w:tcW w:w="3036" w:type="dxa"/>
            <w:vAlign w:val="center"/>
          </w:tcPr>
          <w:p w14:paraId="6FA7A015" w14:textId="05949B68" w:rsidR="00C33DF4" w:rsidRPr="009861B4" w:rsidRDefault="00C33DF4" w:rsidP="00CE0337">
            <w:pPr>
              <w:pStyle w:val="Nadpis4"/>
              <w:shd w:val="clear" w:color="auto" w:fill="FFFFFF"/>
              <w:spacing w:before="0" w:beforeAutospacing="0" w:after="0" w:afterAutospacing="0"/>
              <w:rPr>
                <w:b w:val="0"/>
                <w:bCs w:val="0"/>
                <w:sz w:val="20"/>
                <w:szCs w:val="20"/>
              </w:rPr>
            </w:pPr>
            <w:proofErr w:type="spellStart"/>
            <w:r w:rsidRPr="009861B4">
              <w:rPr>
                <w:b w:val="0"/>
                <w:bCs w:val="0"/>
                <w:sz w:val="20"/>
                <w:szCs w:val="20"/>
              </w:rPr>
              <w:t>Monka</w:t>
            </w:r>
            <w:proofErr w:type="spellEnd"/>
          </w:p>
        </w:tc>
        <w:tc>
          <w:tcPr>
            <w:tcW w:w="3200" w:type="dxa"/>
            <w:gridSpan w:val="12"/>
            <w:vAlign w:val="center"/>
          </w:tcPr>
          <w:p w14:paraId="0CB53E7E" w14:textId="1374D747" w:rsidR="00C33DF4" w:rsidRPr="009861B4" w:rsidRDefault="00C33DF4" w:rsidP="00CE0337">
            <w:pPr>
              <w:spacing w:before="40" w:after="40"/>
            </w:pPr>
            <w:r w:rsidRPr="009861B4">
              <w:t>Peter Pavol</w:t>
            </w:r>
          </w:p>
        </w:tc>
        <w:tc>
          <w:tcPr>
            <w:tcW w:w="3545" w:type="dxa"/>
            <w:gridSpan w:val="8"/>
            <w:vAlign w:val="center"/>
          </w:tcPr>
          <w:p w14:paraId="202B1ACD" w14:textId="174FAE96" w:rsidR="00C33DF4" w:rsidRPr="009861B4" w:rsidRDefault="009E0E92" w:rsidP="00CE0337">
            <w:pPr>
              <w:pStyle w:val="TableParagraph"/>
              <w:spacing w:before="40" w:after="40"/>
              <w:ind w:left="0"/>
              <w:rPr>
                <w:sz w:val="20"/>
                <w:szCs w:val="20"/>
              </w:rPr>
            </w:pPr>
            <w:r>
              <w:rPr>
                <w:sz w:val="20"/>
                <w:szCs w:val="20"/>
              </w:rPr>
              <w:t xml:space="preserve">doc. </w:t>
            </w:r>
            <w:r w:rsidR="00C33DF4" w:rsidRPr="009861B4">
              <w:rPr>
                <w:sz w:val="20"/>
                <w:szCs w:val="20"/>
              </w:rPr>
              <w:t>Ing.</w:t>
            </w:r>
            <w:r w:rsidR="00AA1CC7" w:rsidRPr="009861B4">
              <w:rPr>
                <w:sz w:val="20"/>
                <w:szCs w:val="20"/>
              </w:rPr>
              <w:t>,</w:t>
            </w:r>
            <w:r w:rsidR="00C33DF4" w:rsidRPr="009861B4">
              <w:rPr>
                <w:sz w:val="20"/>
                <w:szCs w:val="20"/>
              </w:rPr>
              <w:t xml:space="preserve"> PhD. </w:t>
            </w:r>
          </w:p>
        </w:tc>
      </w:tr>
      <w:tr w:rsidR="00CE0337" w:rsidRPr="007E4E11" w14:paraId="71106C06" w14:textId="77777777" w:rsidTr="000C4A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41" w:type="dxa"/>
          <w:trHeight w:val="230"/>
        </w:trPr>
        <w:tc>
          <w:tcPr>
            <w:tcW w:w="3036" w:type="dxa"/>
            <w:vAlign w:val="center"/>
          </w:tcPr>
          <w:p w14:paraId="0676B60E" w14:textId="668BCD32" w:rsidR="00CE0337" w:rsidRPr="009861B4" w:rsidRDefault="00C33DF4" w:rsidP="00CE0337">
            <w:pPr>
              <w:pStyle w:val="Nadpis4"/>
              <w:shd w:val="clear" w:color="auto" w:fill="FFFFFF"/>
              <w:spacing w:before="0" w:beforeAutospacing="0" w:after="0" w:afterAutospacing="0"/>
            </w:pPr>
            <w:r w:rsidRPr="009861B4">
              <w:rPr>
                <w:b w:val="0"/>
                <w:bCs w:val="0"/>
                <w:sz w:val="20"/>
                <w:szCs w:val="20"/>
              </w:rPr>
              <w:t>Monková</w:t>
            </w:r>
          </w:p>
        </w:tc>
        <w:tc>
          <w:tcPr>
            <w:tcW w:w="3200" w:type="dxa"/>
            <w:gridSpan w:val="12"/>
            <w:vAlign w:val="center"/>
          </w:tcPr>
          <w:p w14:paraId="1332E505" w14:textId="37173F5F" w:rsidR="00CE0337" w:rsidRPr="009861B4" w:rsidRDefault="00C33DF4" w:rsidP="00CE0337">
            <w:pPr>
              <w:pStyle w:val="TableParagraph"/>
              <w:spacing w:before="40" w:after="40"/>
              <w:ind w:left="0"/>
              <w:rPr>
                <w:sz w:val="20"/>
                <w:szCs w:val="20"/>
                <w:lang w:val="cs-CZ"/>
              </w:rPr>
            </w:pPr>
            <w:proofErr w:type="spellStart"/>
            <w:r w:rsidRPr="009861B4">
              <w:rPr>
                <w:sz w:val="20"/>
                <w:szCs w:val="20"/>
              </w:rPr>
              <w:t>Katarína</w:t>
            </w:r>
            <w:proofErr w:type="spellEnd"/>
          </w:p>
        </w:tc>
        <w:tc>
          <w:tcPr>
            <w:tcW w:w="3545" w:type="dxa"/>
            <w:gridSpan w:val="8"/>
            <w:vAlign w:val="center"/>
          </w:tcPr>
          <w:p w14:paraId="2288B18E" w14:textId="350E8C0D" w:rsidR="00CE0337" w:rsidRPr="009861B4" w:rsidRDefault="00076123" w:rsidP="00076123">
            <w:pPr>
              <w:pStyle w:val="TableParagraph"/>
              <w:spacing w:before="40" w:after="40"/>
              <w:ind w:left="0"/>
              <w:rPr>
                <w:sz w:val="20"/>
                <w:szCs w:val="20"/>
                <w:lang w:val="cs-CZ"/>
              </w:rPr>
            </w:pPr>
            <w:r w:rsidRPr="009861B4">
              <w:rPr>
                <w:sz w:val="20"/>
                <w:szCs w:val="20"/>
              </w:rPr>
              <w:t>p</w:t>
            </w:r>
            <w:r w:rsidR="00C33DF4" w:rsidRPr="009861B4">
              <w:rPr>
                <w:sz w:val="20"/>
                <w:szCs w:val="20"/>
              </w:rPr>
              <w:t>rof. Ing.</w:t>
            </w:r>
            <w:r w:rsidR="00AA1CC7" w:rsidRPr="009861B4">
              <w:rPr>
                <w:sz w:val="20"/>
                <w:szCs w:val="20"/>
              </w:rPr>
              <w:t>,</w:t>
            </w:r>
            <w:r w:rsidR="00C33DF4" w:rsidRPr="009861B4">
              <w:rPr>
                <w:sz w:val="20"/>
                <w:szCs w:val="20"/>
              </w:rPr>
              <w:t xml:space="preserve"> PhD.</w:t>
            </w:r>
          </w:p>
        </w:tc>
      </w:tr>
      <w:tr w:rsidR="00CE0337" w:rsidRPr="007E4E11" w14:paraId="4FBE38CF" w14:textId="77777777" w:rsidTr="000C4A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41" w:type="dxa"/>
          <w:trHeight w:val="230"/>
        </w:trPr>
        <w:tc>
          <w:tcPr>
            <w:tcW w:w="3036" w:type="dxa"/>
            <w:vAlign w:val="center"/>
          </w:tcPr>
          <w:p w14:paraId="1E0D2169" w14:textId="7DF18541" w:rsidR="00CE0337" w:rsidRPr="00720EA9" w:rsidRDefault="00BB6C9E" w:rsidP="00CE0337">
            <w:pPr>
              <w:pStyle w:val="Nadpis4"/>
              <w:shd w:val="clear" w:color="auto" w:fill="FFFFFF"/>
              <w:spacing w:before="0" w:beforeAutospacing="0" w:after="0" w:afterAutospacing="0"/>
              <w:rPr>
                <w:b w:val="0"/>
                <w:bCs w:val="0"/>
              </w:rPr>
            </w:pPr>
            <w:hyperlink w:anchor="Pata" w:history="1">
              <w:r w:rsidR="00AA1CC7" w:rsidRPr="00720EA9">
                <w:rPr>
                  <w:rStyle w:val="Hypertextovodkaz"/>
                  <w:b w:val="0"/>
                  <w:bCs w:val="0"/>
                  <w:sz w:val="20"/>
                  <w:szCs w:val="20"/>
                </w:rPr>
                <w:t>Pata</w:t>
              </w:r>
            </w:hyperlink>
          </w:p>
        </w:tc>
        <w:tc>
          <w:tcPr>
            <w:tcW w:w="3200" w:type="dxa"/>
            <w:gridSpan w:val="12"/>
            <w:vAlign w:val="center"/>
          </w:tcPr>
          <w:p w14:paraId="78C77D1A" w14:textId="0ED46CA3" w:rsidR="00CE0337" w:rsidRPr="00720EA9" w:rsidRDefault="00AA1CC7" w:rsidP="00CE0337">
            <w:pPr>
              <w:pStyle w:val="TableParagraph"/>
              <w:spacing w:before="40" w:after="40"/>
              <w:ind w:left="0"/>
              <w:rPr>
                <w:sz w:val="20"/>
                <w:szCs w:val="20"/>
                <w:lang w:val="cs-CZ"/>
              </w:rPr>
            </w:pPr>
            <w:proofErr w:type="spellStart"/>
            <w:r w:rsidRPr="00720EA9">
              <w:rPr>
                <w:sz w:val="20"/>
                <w:szCs w:val="20"/>
              </w:rPr>
              <w:t>Vladimír</w:t>
            </w:r>
            <w:proofErr w:type="spellEnd"/>
          </w:p>
        </w:tc>
        <w:tc>
          <w:tcPr>
            <w:tcW w:w="3545" w:type="dxa"/>
            <w:gridSpan w:val="8"/>
            <w:vAlign w:val="center"/>
          </w:tcPr>
          <w:p w14:paraId="181744FC" w14:textId="18DB6450" w:rsidR="00CE0337" w:rsidRPr="00720EA9" w:rsidRDefault="00076123" w:rsidP="00076123">
            <w:pPr>
              <w:pStyle w:val="TableParagraph"/>
              <w:spacing w:before="40" w:after="40"/>
              <w:ind w:left="0"/>
              <w:rPr>
                <w:sz w:val="20"/>
                <w:szCs w:val="20"/>
                <w:lang w:val="cs-CZ"/>
              </w:rPr>
            </w:pPr>
            <w:r w:rsidRPr="00720EA9">
              <w:rPr>
                <w:sz w:val="20"/>
                <w:szCs w:val="20"/>
              </w:rPr>
              <w:t>p</w:t>
            </w:r>
            <w:r w:rsidR="00AA1CC7" w:rsidRPr="00720EA9">
              <w:rPr>
                <w:sz w:val="20"/>
                <w:szCs w:val="20"/>
              </w:rPr>
              <w:t>rof. Dr. Ing.</w:t>
            </w:r>
          </w:p>
        </w:tc>
      </w:tr>
      <w:tr w:rsidR="00CE0337" w:rsidRPr="007E4E11" w14:paraId="5D5A8AB2" w14:textId="77777777" w:rsidTr="000C4A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41" w:type="dxa"/>
          <w:trHeight w:val="230"/>
        </w:trPr>
        <w:tc>
          <w:tcPr>
            <w:tcW w:w="3036" w:type="dxa"/>
            <w:vAlign w:val="center"/>
          </w:tcPr>
          <w:p w14:paraId="51E97887" w14:textId="2845D2FF" w:rsidR="00CE0337" w:rsidRPr="00720EA9" w:rsidRDefault="00BB6C9E" w:rsidP="00CE0337">
            <w:pPr>
              <w:pStyle w:val="Nadpis4"/>
              <w:shd w:val="clear" w:color="auto" w:fill="FFFFFF"/>
              <w:spacing w:before="0" w:beforeAutospacing="0" w:after="0" w:afterAutospacing="0"/>
              <w:rPr>
                <w:b w:val="0"/>
                <w:bCs w:val="0"/>
                <w:sz w:val="20"/>
                <w:szCs w:val="20"/>
              </w:rPr>
            </w:pPr>
            <w:hyperlink w:anchor="Rusnáková" w:history="1">
              <w:r w:rsidR="00AA1CC7" w:rsidRPr="00720EA9">
                <w:rPr>
                  <w:rStyle w:val="Hypertextovodkaz"/>
                  <w:b w:val="0"/>
                  <w:bCs w:val="0"/>
                  <w:sz w:val="20"/>
                  <w:szCs w:val="20"/>
                </w:rPr>
                <w:t>Rusnáková</w:t>
              </w:r>
            </w:hyperlink>
          </w:p>
        </w:tc>
        <w:tc>
          <w:tcPr>
            <w:tcW w:w="3200" w:type="dxa"/>
            <w:gridSpan w:val="12"/>
            <w:vAlign w:val="center"/>
          </w:tcPr>
          <w:p w14:paraId="04C1B37B" w14:textId="185AE30B" w:rsidR="00CE0337" w:rsidRPr="00720EA9" w:rsidRDefault="00AA1CC7" w:rsidP="00CE0337">
            <w:pPr>
              <w:pStyle w:val="TableParagraph"/>
              <w:spacing w:before="40" w:after="40"/>
              <w:ind w:left="0"/>
              <w:rPr>
                <w:sz w:val="20"/>
                <w:szCs w:val="20"/>
                <w:lang w:val="cs-CZ"/>
              </w:rPr>
            </w:pPr>
            <w:proofErr w:type="spellStart"/>
            <w:r w:rsidRPr="00720EA9">
              <w:rPr>
                <w:sz w:val="20"/>
                <w:szCs w:val="20"/>
              </w:rPr>
              <w:t>Soňa</w:t>
            </w:r>
            <w:proofErr w:type="spellEnd"/>
          </w:p>
        </w:tc>
        <w:tc>
          <w:tcPr>
            <w:tcW w:w="3545" w:type="dxa"/>
            <w:gridSpan w:val="8"/>
            <w:vAlign w:val="center"/>
          </w:tcPr>
          <w:p w14:paraId="160F2065" w14:textId="6D8B7255" w:rsidR="00CE0337" w:rsidRPr="00720EA9" w:rsidRDefault="00076123" w:rsidP="00076123">
            <w:pPr>
              <w:pStyle w:val="TableParagraph"/>
              <w:spacing w:before="40" w:after="40"/>
              <w:ind w:left="0"/>
              <w:rPr>
                <w:sz w:val="20"/>
                <w:szCs w:val="20"/>
                <w:lang w:val="cs-CZ"/>
              </w:rPr>
            </w:pPr>
            <w:r w:rsidRPr="00720EA9">
              <w:rPr>
                <w:sz w:val="20"/>
                <w:szCs w:val="20"/>
              </w:rPr>
              <w:t>d</w:t>
            </w:r>
            <w:r w:rsidR="00AA1CC7" w:rsidRPr="00720EA9">
              <w:rPr>
                <w:sz w:val="20"/>
                <w:szCs w:val="20"/>
              </w:rPr>
              <w:t>oc. Ing., Ph.D.</w:t>
            </w:r>
          </w:p>
        </w:tc>
      </w:tr>
      <w:tr w:rsidR="002F2909" w:rsidRPr="007E4E11" w14:paraId="21DBDCE9" w14:textId="77777777" w:rsidTr="000C4A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41" w:type="dxa"/>
          <w:trHeight w:val="230"/>
        </w:trPr>
        <w:tc>
          <w:tcPr>
            <w:tcW w:w="3036" w:type="dxa"/>
            <w:vAlign w:val="center"/>
          </w:tcPr>
          <w:p w14:paraId="62AB342C" w14:textId="20D1B9F5" w:rsidR="002F2909" w:rsidRPr="00720EA9" w:rsidRDefault="00BB6C9E" w:rsidP="002F2909">
            <w:pPr>
              <w:pStyle w:val="Nadpis4"/>
              <w:shd w:val="clear" w:color="auto" w:fill="FFFFFF"/>
              <w:spacing w:before="0" w:beforeAutospacing="0" w:after="0" w:afterAutospacing="0"/>
              <w:rPr>
                <w:b w:val="0"/>
                <w:bCs w:val="0"/>
                <w:sz w:val="20"/>
                <w:szCs w:val="20"/>
              </w:rPr>
            </w:pPr>
            <w:hyperlink w:anchor="Sedlačík" w:history="1">
              <w:proofErr w:type="spellStart"/>
              <w:r w:rsidR="002F2909" w:rsidRPr="00720EA9">
                <w:rPr>
                  <w:rStyle w:val="Hypertextovodkaz"/>
                  <w:b w:val="0"/>
                  <w:bCs w:val="0"/>
                  <w:sz w:val="20"/>
                  <w:szCs w:val="20"/>
                </w:rPr>
                <w:t>Sedlačík</w:t>
              </w:r>
              <w:proofErr w:type="spellEnd"/>
            </w:hyperlink>
          </w:p>
        </w:tc>
        <w:tc>
          <w:tcPr>
            <w:tcW w:w="3200" w:type="dxa"/>
            <w:gridSpan w:val="12"/>
            <w:vAlign w:val="center"/>
          </w:tcPr>
          <w:p w14:paraId="5CFD6089" w14:textId="68E05CFC" w:rsidR="002F2909" w:rsidRPr="00720EA9" w:rsidRDefault="002F2909" w:rsidP="002F2909">
            <w:pPr>
              <w:pStyle w:val="TableParagraph"/>
              <w:spacing w:before="40" w:after="40"/>
              <w:ind w:left="0"/>
              <w:rPr>
                <w:sz w:val="20"/>
                <w:szCs w:val="20"/>
              </w:rPr>
            </w:pPr>
            <w:r w:rsidRPr="00720EA9">
              <w:rPr>
                <w:sz w:val="20"/>
                <w:szCs w:val="20"/>
                <w:lang w:val="cs-CZ"/>
              </w:rPr>
              <w:t>Michal</w:t>
            </w:r>
          </w:p>
        </w:tc>
        <w:tc>
          <w:tcPr>
            <w:tcW w:w="3545" w:type="dxa"/>
            <w:gridSpan w:val="8"/>
            <w:vAlign w:val="center"/>
          </w:tcPr>
          <w:p w14:paraId="7F6D5ED4" w14:textId="2413FC45" w:rsidR="002F2909" w:rsidRPr="00720EA9" w:rsidRDefault="002F2909" w:rsidP="002F2909">
            <w:pPr>
              <w:pStyle w:val="TableParagraph"/>
              <w:spacing w:before="40" w:after="40"/>
              <w:ind w:left="0"/>
              <w:rPr>
                <w:sz w:val="20"/>
                <w:szCs w:val="20"/>
              </w:rPr>
            </w:pPr>
            <w:r w:rsidRPr="00720EA9">
              <w:rPr>
                <w:sz w:val="20"/>
                <w:szCs w:val="20"/>
                <w:lang w:val="cs-CZ"/>
              </w:rPr>
              <w:t>doc. Ing., Ph.D.</w:t>
            </w:r>
          </w:p>
        </w:tc>
      </w:tr>
      <w:tr w:rsidR="002F2909" w:rsidRPr="007E4E11" w14:paraId="7423036E" w14:textId="77777777" w:rsidTr="000C4A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41" w:type="dxa"/>
          <w:trHeight w:val="230"/>
        </w:trPr>
        <w:tc>
          <w:tcPr>
            <w:tcW w:w="3036" w:type="dxa"/>
            <w:vAlign w:val="center"/>
          </w:tcPr>
          <w:p w14:paraId="455FD184" w14:textId="4F4DA3C1" w:rsidR="002F2909" w:rsidRPr="002F2909" w:rsidRDefault="002F2909" w:rsidP="002F2909">
            <w:pPr>
              <w:spacing w:before="40" w:after="40"/>
            </w:pPr>
            <w:r w:rsidRPr="002F2909">
              <w:t>Smolka</w:t>
            </w:r>
          </w:p>
        </w:tc>
        <w:tc>
          <w:tcPr>
            <w:tcW w:w="3200" w:type="dxa"/>
            <w:gridSpan w:val="12"/>
            <w:vAlign w:val="center"/>
          </w:tcPr>
          <w:p w14:paraId="07F5916B" w14:textId="709012AE" w:rsidR="002F2909" w:rsidRPr="009861B4" w:rsidRDefault="002F2909" w:rsidP="002F2909">
            <w:pPr>
              <w:pStyle w:val="TableParagraph"/>
              <w:spacing w:before="40" w:after="40"/>
              <w:ind w:left="0"/>
              <w:rPr>
                <w:b/>
                <w:bCs/>
                <w:sz w:val="20"/>
                <w:szCs w:val="20"/>
              </w:rPr>
            </w:pPr>
            <w:r w:rsidRPr="009861B4">
              <w:rPr>
                <w:sz w:val="20"/>
                <w:szCs w:val="20"/>
              </w:rPr>
              <w:t>Petr</w:t>
            </w:r>
          </w:p>
        </w:tc>
        <w:tc>
          <w:tcPr>
            <w:tcW w:w="3545" w:type="dxa"/>
            <w:gridSpan w:val="8"/>
            <w:vAlign w:val="center"/>
          </w:tcPr>
          <w:p w14:paraId="72D86EE4" w14:textId="622988CE" w:rsidR="002F2909" w:rsidRPr="009861B4" w:rsidRDefault="002F2909" w:rsidP="002F2909">
            <w:pPr>
              <w:pStyle w:val="TableParagraph"/>
              <w:spacing w:before="40" w:after="40"/>
              <w:ind w:left="0"/>
              <w:rPr>
                <w:b/>
                <w:bCs/>
                <w:sz w:val="20"/>
                <w:szCs w:val="20"/>
              </w:rPr>
            </w:pPr>
            <w:r w:rsidRPr="009861B4">
              <w:rPr>
                <w:sz w:val="20"/>
                <w:szCs w:val="20"/>
              </w:rPr>
              <w:t>Ing., Ph.D.</w:t>
            </w:r>
          </w:p>
        </w:tc>
      </w:tr>
      <w:tr w:rsidR="002F2909" w:rsidRPr="007E4E11" w14:paraId="492AE634" w14:textId="77777777" w:rsidTr="000C4A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41" w:type="dxa"/>
          <w:trHeight w:val="230"/>
        </w:trPr>
        <w:tc>
          <w:tcPr>
            <w:tcW w:w="3036" w:type="dxa"/>
            <w:vAlign w:val="center"/>
          </w:tcPr>
          <w:p w14:paraId="78FD438C" w14:textId="0ED5673D" w:rsidR="002F2909" w:rsidRPr="00720EA9" w:rsidRDefault="00BB6C9E" w:rsidP="002F2909">
            <w:pPr>
              <w:spacing w:before="40" w:after="40"/>
            </w:pPr>
            <w:hyperlink w:anchor="Staněk" w:history="1">
              <w:r w:rsidR="002F2909" w:rsidRPr="00720EA9">
                <w:rPr>
                  <w:rStyle w:val="Hypertextovodkaz"/>
                </w:rPr>
                <w:t>Staněk</w:t>
              </w:r>
            </w:hyperlink>
          </w:p>
        </w:tc>
        <w:tc>
          <w:tcPr>
            <w:tcW w:w="3200" w:type="dxa"/>
            <w:gridSpan w:val="12"/>
            <w:vAlign w:val="center"/>
          </w:tcPr>
          <w:p w14:paraId="2715518A" w14:textId="60E93B58" w:rsidR="002F2909" w:rsidRPr="00720EA9" w:rsidRDefault="002F2909" w:rsidP="002F2909">
            <w:pPr>
              <w:pStyle w:val="TableParagraph"/>
              <w:spacing w:before="40" w:after="40"/>
              <w:ind w:left="0"/>
              <w:rPr>
                <w:sz w:val="20"/>
                <w:szCs w:val="20"/>
                <w:lang w:val="cs-CZ"/>
              </w:rPr>
            </w:pPr>
            <w:r w:rsidRPr="00720EA9">
              <w:rPr>
                <w:sz w:val="20"/>
                <w:szCs w:val="20"/>
              </w:rPr>
              <w:t>Michal</w:t>
            </w:r>
          </w:p>
        </w:tc>
        <w:tc>
          <w:tcPr>
            <w:tcW w:w="3545" w:type="dxa"/>
            <w:gridSpan w:val="8"/>
            <w:vAlign w:val="center"/>
          </w:tcPr>
          <w:p w14:paraId="77E5E263" w14:textId="6E967775" w:rsidR="002F2909" w:rsidRPr="00720EA9" w:rsidRDefault="002F2909" w:rsidP="002F2909">
            <w:pPr>
              <w:pStyle w:val="TableParagraph"/>
              <w:spacing w:before="40" w:after="40"/>
              <w:ind w:left="0"/>
              <w:rPr>
                <w:sz w:val="20"/>
                <w:szCs w:val="20"/>
                <w:lang w:val="cs-CZ"/>
              </w:rPr>
            </w:pPr>
            <w:r w:rsidRPr="00720EA9">
              <w:rPr>
                <w:sz w:val="20"/>
                <w:szCs w:val="20"/>
              </w:rPr>
              <w:t>doc. Ing., Ph.D.</w:t>
            </w:r>
          </w:p>
        </w:tc>
      </w:tr>
      <w:tr w:rsidR="002F2909" w:rsidRPr="007E4E11" w14:paraId="7EC45FA1" w14:textId="77777777" w:rsidTr="000C4A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41" w:type="dxa"/>
          <w:trHeight w:val="230"/>
        </w:trPr>
        <w:tc>
          <w:tcPr>
            <w:tcW w:w="3036" w:type="dxa"/>
            <w:vAlign w:val="center"/>
          </w:tcPr>
          <w:p w14:paraId="626EDB7B" w14:textId="69774729" w:rsidR="002F2909" w:rsidRPr="009861B4" w:rsidRDefault="002F2909" w:rsidP="002F2909">
            <w:pPr>
              <w:pStyle w:val="Nadpis4"/>
              <w:shd w:val="clear" w:color="auto" w:fill="FFFFFF"/>
              <w:spacing w:before="0" w:beforeAutospacing="0" w:after="0" w:afterAutospacing="0"/>
              <w:rPr>
                <w:b w:val="0"/>
                <w:bCs w:val="0"/>
                <w:sz w:val="20"/>
                <w:szCs w:val="20"/>
              </w:rPr>
            </w:pPr>
            <w:r w:rsidRPr="009861B4">
              <w:rPr>
                <w:b w:val="0"/>
                <w:bCs w:val="0"/>
                <w:sz w:val="20"/>
                <w:szCs w:val="20"/>
              </w:rPr>
              <w:t>Stoček</w:t>
            </w:r>
          </w:p>
        </w:tc>
        <w:tc>
          <w:tcPr>
            <w:tcW w:w="3200" w:type="dxa"/>
            <w:gridSpan w:val="12"/>
            <w:vAlign w:val="center"/>
          </w:tcPr>
          <w:p w14:paraId="51E6F99E" w14:textId="7ED36807" w:rsidR="002F2909" w:rsidRPr="009861B4" w:rsidRDefault="002F2909" w:rsidP="002F2909">
            <w:pPr>
              <w:pStyle w:val="TableParagraph"/>
              <w:spacing w:before="40" w:after="40"/>
              <w:ind w:left="0"/>
              <w:rPr>
                <w:sz w:val="20"/>
                <w:szCs w:val="20"/>
              </w:rPr>
            </w:pPr>
            <w:r w:rsidRPr="009861B4">
              <w:rPr>
                <w:sz w:val="20"/>
                <w:szCs w:val="20"/>
              </w:rPr>
              <w:t>Radek</w:t>
            </w:r>
          </w:p>
        </w:tc>
        <w:tc>
          <w:tcPr>
            <w:tcW w:w="3545" w:type="dxa"/>
            <w:gridSpan w:val="8"/>
            <w:vAlign w:val="center"/>
          </w:tcPr>
          <w:p w14:paraId="2502FD83" w14:textId="18CADCB2" w:rsidR="002F2909" w:rsidRPr="009861B4" w:rsidRDefault="002F2909" w:rsidP="002F2909">
            <w:pPr>
              <w:pStyle w:val="TableParagraph"/>
              <w:spacing w:before="40" w:after="40"/>
              <w:ind w:left="0"/>
              <w:rPr>
                <w:sz w:val="20"/>
                <w:szCs w:val="20"/>
              </w:rPr>
            </w:pPr>
            <w:r w:rsidRPr="009861B4">
              <w:rPr>
                <w:sz w:val="20"/>
                <w:szCs w:val="20"/>
              </w:rPr>
              <w:t>doc. Dr.-Ing.</w:t>
            </w:r>
          </w:p>
        </w:tc>
      </w:tr>
      <w:tr w:rsidR="002F2909" w:rsidRPr="007E4E11" w:rsidDel="00E349C7" w14:paraId="355AD399" w14:textId="4BB6E939" w:rsidTr="000C4A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41" w:type="dxa"/>
          <w:trHeight w:val="230"/>
          <w:del w:id="279" w:author="Michal Staněk" w:date="2021-04-12T20:35:00Z"/>
        </w:trPr>
        <w:tc>
          <w:tcPr>
            <w:tcW w:w="3036" w:type="dxa"/>
            <w:vAlign w:val="center"/>
          </w:tcPr>
          <w:p w14:paraId="2A481198" w14:textId="40D4B197" w:rsidR="002F2909" w:rsidRPr="009861B4" w:rsidDel="00E349C7" w:rsidRDefault="002F2909" w:rsidP="002F2909">
            <w:pPr>
              <w:pStyle w:val="Nadpis4"/>
              <w:shd w:val="clear" w:color="auto" w:fill="FFFFFF"/>
              <w:spacing w:before="0" w:beforeAutospacing="0" w:after="0" w:afterAutospacing="0"/>
              <w:rPr>
                <w:del w:id="280" w:author="Michal Staněk" w:date="2021-04-12T20:35:00Z"/>
              </w:rPr>
            </w:pPr>
            <w:del w:id="281" w:author="Michal Staněk" w:date="2021-04-12T20:35:00Z">
              <w:r w:rsidRPr="009861B4" w:rsidDel="00E349C7">
                <w:rPr>
                  <w:b w:val="0"/>
                  <w:bCs w:val="0"/>
                  <w:sz w:val="20"/>
                  <w:szCs w:val="20"/>
                </w:rPr>
                <w:delText>Sýkorová</w:delText>
              </w:r>
            </w:del>
          </w:p>
        </w:tc>
        <w:tc>
          <w:tcPr>
            <w:tcW w:w="3200" w:type="dxa"/>
            <w:gridSpan w:val="12"/>
            <w:vAlign w:val="center"/>
          </w:tcPr>
          <w:p w14:paraId="29D7BDA6" w14:textId="39795653" w:rsidR="002F2909" w:rsidRPr="006878EC" w:rsidDel="00E349C7" w:rsidRDefault="002F2909" w:rsidP="002F2909">
            <w:pPr>
              <w:pStyle w:val="TableParagraph"/>
              <w:spacing w:before="40" w:after="40"/>
              <w:ind w:left="0"/>
              <w:rPr>
                <w:del w:id="282" w:author="Michal Staněk" w:date="2021-04-12T20:35:00Z"/>
                <w:sz w:val="20"/>
                <w:szCs w:val="20"/>
                <w:lang w:val="cs-CZ"/>
              </w:rPr>
            </w:pPr>
            <w:del w:id="283" w:author="Michal Staněk" w:date="2021-04-12T20:35:00Z">
              <w:r w:rsidRPr="005D5469" w:rsidDel="00E349C7">
                <w:rPr>
                  <w:sz w:val="20"/>
                  <w:szCs w:val="20"/>
                  <w:lang w:val="cs-CZ"/>
                </w:rPr>
                <w:delText>Libuše</w:delText>
              </w:r>
            </w:del>
          </w:p>
        </w:tc>
        <w:tc>
          <w:tcPr>
            <w:tcW w:w="3545" w:type="dxa"/>
            <w:gridSpan w:val="8"/>
            <w:vAlign w:val="center"/>
          </w:tcPr>
          <w:p w14:paraId="54936371" w14:textId="4E9BD7E9" w:rsidR="002F2909" w:rsidRPr="009861B4" w:rsidDel="00E349C7" w:rsidRDefault="002F2909" w:rsidP="002F2909">
            <w:pPr>
              <w:pStyle w:val="TableParagraph"/>
              <w:spacing w:before="40" w:after="40"/>
              <w:ind w:left="0"/>
              <w:rPr>
                <w:del w:id="284" w:author="Michal Staněk" w:date="2021-04-12T20:35:00Z"/>
                <w:sz w:val="20"/>
                <w:szCs w:val="20"/>
                <w:lang w:val="cs-CZ"/>
              </w:rPr>
            </w:pPr>
            <w:del w:id="285" w:author="Michal Staněk" w:date="2021-04-12T20:35:00Z">
              <w:r w:rsidRPr="009861B4" w:rsidDel="00E349C7">
                <w:rPr>
                  <w:sz w:val="20"/>
                  <w:szCs w:val="20"/>
                </w:rPr>
                <w:delText xml:space="preserve">doc. Ing., </w:delText>
              </w:r>
              <w:r w:rsidDel="00E349C7">
                <w:rPr>
                  <w:sz w:val="20"/>
                  <w:szCs w:val="20"/>
                </w:rPr>
                <w:delText>Ph.D</w:delText>
              </w:r>
              <w:r w:rsidRPr="009861B4" w:rsidDel="00E349C7">
                <w:rPr>
                  <w:sz w:val="20"/>
                  <w:szCs w:val="20"/>
                </w:rPr>
                <w:delText>.</w:delText>
              </w:r>
            </w:del>
          </w:p>
        </w:tc>
      </w:tr>
      <w:tr w:rsidR="002F2909" w:rsidRPr="007E4E11" w14:paraId="6B5E7164" w14:textId="77777777" w:rsidTr="000C4A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41" w:type="dxa"/>
          <w:trHeight w:val="230"/>
        </w:trPr>
        <w:tc>
          <w:tcPr>
            <w:tcW w:w="3036" w:type="dxa"/>
            <w:vAlign w:val="center"/>
          </w:tcPr>
          <w:p w14:paraId="7962D55F" w14:textId="5B2F0616" w:rsidR="002F2909" w:rsidRPr="009861B4" w:rsidRDefault="002F2909" w:rsidP="002F2909">
            <w:pPr>
              <w:pStyle w:val="Nadpis4"/>
              <w:shd w:val="clear" w:color="auto" w:fill="FFFFFF"/>
              <w:spacing w:before="0" w:beforeAutospacing="0" w:after="0" w:afterAutospacing="0"/>
              <w:rPr>
                <w:sz w:val="20"/>
                <w:szCs w:val="20"/>
              </w:rPr>
            </w:pPr>
            <w:r w:rsidRPr="009861B4">
              <w:rPr>
                <w:b w:val="0"/>
                <w:bCs w:val="0"/>
                <w:sz w:val="20"/>
                <w:szCs w:val="20"/>
              </w:rPr>
              <w:t>Šuba</w:t>
            </w:r>
          </w:p>
        </w:tc>
        <w:tc>
          <w:tcPr>
            <w:tcW w:w="3200" w:type="dxa"/>
            <w:gridSpan w:val="12"/>
            <w:vAlign w:val="center"/>
          </w:tcPr>
          <w:p w14:paraId="5FA09791" w14:textId="4B195882" w:rsidR="002F2909" w:rsidRPr="009861B4" w:rsidRDefault="002F2909" w:rsidP="002F2909">
            <w:pPr>
              <w:pStyle w:val="TableParagraph"/>
              <w:spacing w:before="40" w:after="40"/>
              <w:ind w:left="0"/>
              <w:rPr>
                <w:b/>
                <w:bCs/>
                <w:sz w:val="20"/>
                <w:szCs w:val="20"/>
              </w:rPr>
            </w:pPr>
            <w:r w:rsidRPr="009861B4">
              <w:rPr>
                <w:sz w:val="20"/>
                <w:szCs w:val="20"/>
                <w:lang w:val="cs-CZ"/>
              </w:rPr>
              <w:t>Oldřich</w:t>
            </w:r>
          </w:p>
        </w:tc>
        <w:tc>
          <w:tcPr>
            <w:tcW w:w="3545" w:type="dxa"/>
            <w:gridSpan w:val="8"/>
            <w:vAlign w:val="center"/>
          </w:tcPr>
          <w:p w14:paraId="2EE391D5" w14:textId="72EA4406" w:rsidR="002F2909" w:rsidRPr="009861B4" w:rsidRDefault="002F2909" w:rsidP="002F2909">
            <w:pPr>
              <w:pStyle w:val="TableParagraph"/>
              <w:spacing w:before="40" w:after="40"/>
              <w:ind w:left="0"/>
              <w:rPr>
                <w:b/>
                <w:bCs/>
                <w:sz w:val="20"/>
                <w:szCs w:val="20"/>
              </w:rPr>
            </w:pPr>
            <w:r w:rsidRPr="009861B4">
              <w:rPr>
                <w:sz w:val="20"/>
                <w:szCs w:val="20"/>
              </w:rPr>
              <w:t>doc. Ing., CSc.</w:t>
            </w:r>
          </w:p>
        </w:tc>
      </w:tr>
      <w:tr w:rsidR="002F2909" w:rsidRPr="007E4E11" w14:paraId="5226662E" w14:textId="77777777" w:rsidTr="000C4A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41" w:type="dxa"/>
          <w:trHeight w:val="230"/>
        </w:trPr>
        <w:tc>
          <w:tcPr>
            <w:tcW w:w="3036" w:type="dxa"/>
            <w:vAlign w:val="center"/>
          </w:tcPr>
          <w:p w14:paraId="505CF5E2" w14:textId="362A0D4A" w:rsidR="002F2909" w:rsidRPr="00720EA9" w:rsidRDefault="00BB6C9E" w:rsidP="002F2909">
            <w:pPr>
              <w:pStyle w:val="Nadpis4"/>
              <w:shd w:val="clear" w:color="auto" w:fill="FFFFFF"/>
              <w:spacing w:before="0" w:beforeAutospacing="0" w:after="0" w:afterAutospacing="0"/>
              <w:rPr>
                <w:b w:val="0"/>
                <w:bCs w:val="0"/>
              </w:rPr>
            </w:pPr>
            <w:hyperlink w:anchor="Vašina" w:history="1">
              <w:r w:rsidR="002F2909" w:rsidRPr="00720EA9">
                <w:rPr>
                  <w:rStyle w:val="Hypertextovodkaz"/>
                  <w:b w:val="0"/>
                  <w:bCs w:val="0"/>
                  <w:sz w:val="20"/>
                  <w:szCs w:val="20"/>
                </w:rPr>
                <w:t>Vašina</w:t>
              </w:r>
            </w:hyperlink>
          </w:p>
        </w:tc>
        <w:tc>
          <w:tcPr>
            <w:tcW w:w="3200" w:type="dxa"/>
            <w:gridSpan w:val="12"/>
            <w:vAlign w:val="center"/>
          </w:tcPr>
          <w:p w14:paraId="1951C77B" w14:textId="36AFB0D7" w:rsidR="002F2909" w:rsidRPr="00720EA9" w:rsidRDefault="002F2909" w:rsidP="002F2909">
            <w:pPr>
              <w:pStyle w:val="TableParagraph"/>
              <w:spacing w:before="40" w:after="40"/>
              <w:ind w:left="0"/>
              <w:rPr>
                <w:sz w:val="20"/>
                <w:szCs w:val="20"/>
                <w:lang w:val="cs-CZ"/>
              </w:rPr>
            </w:pPr>
            <w:r w:rsidRPr="00720EA9">
              <w:rPr>
                <w:sz w:val="20"/>
                <w:szCs w:val="20"/>
              </w:rPr>
              <w:t>Martin</w:t>
            </w:r>
          </w:p>
        </w:tc>
        <w:tc>
          <w:tcPr>
            <w:tcW w:w="3545" w:type="dxa"/>
            <w:gridSpan w:val="8"/>
            <w:vAlign w:val="center"/>
          </w:tcPr>
          <w:p w14:paraId="715E8522" w14:textId="2547A9F9" w:rsidR="002F2909" w:rsidRPr="00720EA9" w:rsidRDefault="002F2909" w:rsidP="002F2909">
            <w:pPr>
              <w:pStyle w:val="TableParagraph"/>
              <w:spacing w:before="40" w:after="40"/>
              <w:ind w:left="0"/>
              <w:rPr>
                <w:sz w:val="20"/>
                <w:szCs w:val="20"/>
                <w:lang w:val="cs-CZ"/>
              </w:rPr>
            </w:pPr>
            <w:r w:rsidRPr="00720EA9">
              <w:rPr>
                <w:sz w:val="20"/>
                <w:szCs w:val="20"/>
              </w:rPr>
              <w:t>doc. Ing., Ph.D.</w:t>
            </w:r>
          </w:p>
        </w:tc>
      </w:tr>
      <w:tr w:rsidR="002F2909" w:rsidRPr="007E4E11" w14:paraId="4B9F6092" w14:textId="77777777" w:rsidTr="000C4A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41" w:type="dxa"/>
          <w:trHeight w:val="230"/>
        </w:trPr>
        <w:tc>
          <w:tcPr>
            <w:tcW w:w="3036" w:type="dxa"/>
            <w:vAlign w:val="center"/>
          </w:tcPr>
          <w:p w14:paraId="4FD5974A" w14:textId="32DC4E56" w:rsidR="002F2909" w:rsidRPr="00720EA9" w:rsidRDefault="00BB6C9E" w:rsidP="002F2909">
            <w:pPr>
              <w:pStyle w:val="Nadpis4"/>
              <w:shd w:val="clear" w:color="auto" w:fill="FFFFFF"/>
              <w:spacing w:before="0" w:beforeAutospacing="0" w:after="0" w:afterAutospacing="0"/>
              <w:rPr>
                <w:b w:val="0"/>
                <w:bCs w:val="0"/>
                <w:sz w:val="20"/>
                <w:szCs w:val="20"/>
              </w:rPr>
            </w:pPr>
            <w:hyperlink w:anchor="Zatloukal" w:history="1">
              <w:r w:rsidR="002F2909" w:rsidRPr="00720EA9">
                <w:rPr>
                  <w:rStyle w:val="Hypertextovodkaz"/>
                  <w:b w:val="0"/>
                  <w:bCs w:val="0"/>
                  <w:sz w:val="20"/>
                  <w:szCs w:val="20"/>
                </w:rPr>
                <w:t>Zatloukal</w:t>
              </w:r>
            </w:hyperlink>
          </w:p>
        </w:tc>
        <w:tc>
          <w:tcPr>
            <w:tcW w:w="3200" w:type="dxa"/>
            <w:gridSpan w:val="12"/>
            <w:vAlign w:val="center"/>
          </w:tcPr>
          <w:p w14:paraId="5019D503" w14:textId="26F5742F" w:rsidR="002F2909" w:rsidRPr="00720EA9" w:rsidRDefault="002F2909" w:rsidP="002F2909">
            <w:pPr>
              <w:pStyle w:val="TableParagraph"/>
              <w:spacing w:before="40" w:after="40"/>
              <w:ind w:left="0"/>
              <w:rPr>
                <w:sz w:val="20"/>
                <w:szCs w:val="20"/>
              </w:rPr>
            </w:pPr>
            <w:r w:rsidRPr="00720EA9">
              <w:rPr>
                <w:sz w:val="20"/>
                <w:szCs w:val="20"/>
              </w:rPr>
              <w:t>Martin</w:t>
            </w:r>
          </w:p>
        </w:tc>
        <w:tc>
          <w:tcPr>
            <w:tcW w:w="3545" w:type="dxa"/>
            <w:gridSpan w:val="8"/>
            <w:vAlign w:val="center"/>
          </w:tcPr>
          <w:p w14:paraId="0A0DB9D9" w14:textId="17B7FEF5" w:rsidR="002F2909" w:rsidRPr="00720EA9" w:rsidRDefault="002F2909" w:rsidP="002F2909">
            <w:pPr>
              <w:pStyle w:val="TableParagraph"/>
              <w:spacing w:before="40" w:after="40"/>
              <w:ind w:left="0"/>
              <w:rPr>
                <w:sz w:val="20"/>
                <w:szCs w:val="20"/>
              </w:rPr>
            </w:pPr>
            <w:r w:rsidRPr="00720EA9">
              <w:rPr>
                <w:sz w:val="20"/>
                <w:szCs w:val="20"/>
              </w:rPr>
              <w:t>prof. Ing., Ph.D. DSc.</w:t>
            </w:r>
          </w:p>
        </w:tc>
      </w:tr>
    </w:tbl>
    <w:p w14:paraId="4F963F0E" w14:textId="77777777" w:rsidR="00E316E9" w:rsidRDefault="00E316E9" w:rsidP="00E316E9"/>
    <w:p w14:paraId="51FDDE77" w14:textId="77777777" w:rsidR="00E316E9" w:rsidRDefault="00E316E9" w:rsidP="001762EB">
      <w:pPr>
        <w:ind w:right="-143"/>
        <w:jc w:val="both"/>
      </w:pPr>
      <w:r w:rsidRPr="0024535B">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r>
        <w:br w:type="page"/>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89"/>
        <w:gridCol w:w="1422"/>
        <w:gridCol w:w="2410"/>
        <w:gridCol w:w="3260"/>
      </w:tblGrid>
      <w:tr w:rsidR="00E316E9" w:rsidRPr="0010667E" w14:paraId="754BC98C" w14:textId="77777777" w:rsidTr="001762EB">
        <w:trPr>
          <w:trHeight w:val="425"/>
        </w:trPr>
        <w:tc>
          <w:tcPr>
            <w:tcW w:w="9781" w:type="dxa"/>
            <w:gridSpan w:val="4"/>
            <w:tcBorders>
              <w:top w:val="single" w:sz="4" w:space="0" w:color="auto"/>
              <w:left w:val="single" w:sz="4" w:space="0" w:color="auto"/>
              <w:bottom w:val="single" w:sz="4" w:space="0" w:color="auto"/>
              <w:right w:val="single" w:sz="4" w:space="0" w:color="auto"/>
            </w:tcBorders>
            <w:shd w:val="clear" w:color="auto" w:fill="BCD5ED"/>
          </w:tcPr>
          <w:p w14:paraId="3F853B96" w14:textId="77777777" w:rsidR="00E316E9" w:rsidRPr="0010667E" w:rsidRDefault="00E316E9" w:rsidP="001762EB">
            <w:pPr>
              <w:spacing w:before="60" w:after="60"/>
              <w:jc w:val="center"/>
              <w:rPr>
                <w:b/>
                <w:sz w:val="28"/>
                <w:szCs w:val="28"/>
              </w:rPr>
            </w:pPr>
            <w:r>
              <w:lastRenderedPageBreak/>
              <w:br w:type="page"/>
            </w:r>
            <w:r>
              <w:rPr>
                <w:b/>
                <w:sz w:val="28"/>
                <w:szCs w:val="28"/>
              </w:rPr>
              <w:t xml:space="preserve">Personální </w:t>
            </w:r>
            <w:proofErr w:type="gramStart"/>
            <w:r>
              <w:rPr>
                <w:b/>
                <w:sz w:val="28"/>
                <w:szCs w:val="28"/>
              </w:rPr>
              <w:t>zabezpečení - přehled</w:t>
            </w:r>
            <w:proofErr w:type="gramEnd"/>
            <w:r>
              <w:rPr>
                <w:b/>
                <w:sz w:val="28"/>
                <w:szCs w:val="28"/>
              </w:rPr>
              <w:t xml:space="preserve"> členů oborové rady</w:t>
            </w:r>
          </w:p>
        </w:tc>
      </w:tr>
      <w:tr w:rsidR="00E316E9" w:rsidRPr="007E4E11" w14:paraId="5E125509" w14:textId="77777777" w:rsidTr="001762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29"/>
        </w:trPr>
        <w:tc>
          <w:tcPr>
            <w:tcW w:w="2689" w:type="dxa"/>
            <w:tcBorders>
              <w:top w:val="double" w:sz="1" w:space="0" w:color="000000"/>
            </w:tcBorders>
            <w:shd w:val="clear" w:color="auto" w:fill="F7C9AC"/>
          </w:tcPr>
          <w:p w14:paraId="777FFAD0" w14:textId="77777777" w:rsidR="00E316E9" w:rsidRPr="007E4E11" w:rsidRDefault="00E316E9" w:rsidP="001762EB">
            <w:pPr>
              <w:pStyle w:val="TableParagraph"/>
              <w:spacing w:before="40" w:after="40"/>
              <w:ind w:left="0"/>
              <w:rPr>
                <w:b/>
                <w:sz w:val="20"/>
                <w:szCs w:val="20"/>
                <w:lang w:val="cs-CZ"/>
              </w:rPr>
            </w:pPr>
            <w:r w:rsidRPr="007E4E11">
              <w:rPr>
                <w:b/>
                <w:sz w:val="20"/>
                <w:szCs w:val="20"/>
                <w:lang w:val="cs-CZ"/>
              </w:rPr>
              <w:t>Vysoká škola</w:t>
            </w:r>
          </w:p>
        </w:tc>
        <w:tc>
          <w:tcPr>
            <w:tcW w:w="7092" w:type="dxa"/>
            <w:gridSpan w:val="3"/>
            <w:tcBorders>
              <w:top w:val="double" w:sz="1" w:space="0" w:color="000000"/>
            </w:tcBorders>
          </w:tcPr>
          <w:p w14:paraId="03C6009E" w14:textId="77777777" w:rsidR="00E316E9" w:rsidRPr="007E4E11" w:rsidRDefault="00E316E9" w:rsidP="001762EB">
            <w:pPr>
              <w:pStyle w:val="TableParagraph"/>
              <w:spacing w:before="40" w:after="40"/>
              <w:ind w:left="0"/>
              <w:rPr>
                <w:sz w:val="20"/>
                <w:szCs w:val="20"/>
                <w:lang w:val="cs-CZ"/>
              </w:rPr>
            </w:pPr>
            <w:r w:rsidRPr="007E4E11">
              <w:rPr>
                <w:sz w:val="20"/>
                <w:szCs w:val="20"/>
                <w:lang w:val="cs-CZ"/>
              </w:rPr>
              <w:t>Univerzita Tomáše Bati ve Zlíně</w:t>
            </w:r>
          </w:p>
        </w:tc>
      </w:tr>
      <w:tr w:rsidR="00E316E9" w:rsidRPr="007E4E11" w14:paraId="57BE9FF0" w14:textId="77777777" w:rsidTr="001762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89" w:type="dxa"/>
            <w:shd w:val="clear" w:color="auto" w:fill="F7C9AC"/>
          </w:tcPr>
          <w:p w14:paraId="0055177C" w14:textId="77777777" w:rsidR="00E316E9" w:rsidRPr="007E4E11" w:rsidRDefault="00E316E9" w:rsidP="001762EB">
            <w:pPr>
              <w:pStyle w:val="TableParagraph"/>
              <w:spacing w:before="40" w:after="40"/>
              <w:ind w:left="0"/>
              <w:rPr>
                <w:b/>
                <w:sz w:val="20"/>
                <w:szCs w:val="20"/>
                <w:lang w:val="cs-CZ"/>
              </w:rPr>
            </w:pPr>
            <w:r w:rsidRPr="007E4E11">
              <w:rPr>
                <w:b/>
                <w:sz w:val="20"/>
                <w:szCs w:val="20"/>
                <w:lang w:val="cs-CZ"/>
              </w:rPr>
              <w:t>Součást vysoké školy</w:t>
            </w:r>
          </w:p>
        </w:tc>
        <w:tc>
          <w:tcPr>
            <w:tcW w:w="7092" w:type="dxa"/>
            <w:gridSpan w:val="3"/>
          </w:tcPr>
          <w:p w14:paraId="5B72A206" w14:textId="77777777" w:rsidR="00E316E9" w:rsidRPr="007E4E11" w:rsidRDefault="00E316E9" w:rsidP="001762EB">
            <w:pPr>
              <w:pStyle w:val="TableParagraph"/>
              <w:spacing w:before="40" w:after="40"/>
              <w:ind w:left="0"/>
              <w:rPr>
                <w:sz w:val="20"/>
                <w:szCs w:val="20"/>
                <w:lang w:val="cs-CZ"/>
              </w:rPr>
            </w:pPr>
            <w:r w:rsidRPr="007E4E11">
              <w:rPr>
                <w:sz w:val="20"/>
                <w:szCs w:val="20"/>
                <w:lang w:val="cs-CZ"/>
              </w:rPr>
              <w:t>Fakulta technologická</w:t>
            </w:r>
          </w:p>
        </w:tc>
      </w:tr>
      <w:tr w:rsidR="00E316E9" w:rsidRPr="007E4E11" w14:paraId="5CB550B9" w14:textId="77777777" w:rsidTr="001762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89" w:type="dxa"/>
            <w:shd w:val="clear" w:color="auto" w:fill="F7C9AC"/>
          </w:tcPr>
          <w:p w14:paraId="470AA7A8" w14:textId="77777777" w:rsidR="00E316E9" w:rsidRPr="007E4E11" w:rsidRDefault="00E316E9" w:rsidP="001762EB">
            <w:pPr>
              <w:pStyle w:val="TableParagraph"/>
              <w:spacing w:before="40" w:after="40"/>
              <w:ind w:left="0"/>
              <w:rPr>
                <w:b/>
                <w:sz w:val="20"/>
                <w:szCs w:val="20"/>
                <w:lang w:val="cs-CZ"/>
              </w:rPr>
            </w:pPr>
            <w:r w:rsidRPr="007E4E11">
              <w:rPr>
                <w:b/>
                <w:sz w:val="20"/>
                <w:szCs w:val="20"/>
                <w:lang w:val="cs-CZ"/>
              </w:rPr>
              <w:t>Název studijního programu</w:t>
            </w:r>
          </w:p>
        </w:tc>
        <w:tc>
          <w:tcPr>
            <w:tcW w:w="7092" w:type="dxa"/>
            <w:gridSpan w:val="3"/>
          </w:tcPr>
          <w:p w14:paraId="7ECEC054" w14:textId="1BAE6ED0" w:rsidR="00E316E9" w:rsidRPr="007E4E11" w:rsidRDefault="00B50C4B" w:rsidP="001762EB">
            <w:pPr>
              <w:pStyle w:val="TableParagraph"/>
              <w:spacing w:before="40" w:after="40"/>
              <w:ind w:left="0"/>
              <w:rPr>
                <w:b/>
                <w:sz w:val="20"/>
                <w:szCs w:val="20"/>
                <w:lang w:val="cs-CZ"/>
              </w:rPr>
            </w:pPr>
            <w:r>
              <w:rPr>
                <w:b/>
                <w:sz w:val="20"/>
                <w:szCs w:val="20"/>
                <w:lang w:val="cs-CZ"/>
              </w:rPr>
              <w:t>Nástroje a procesy</w:t>
            </w:r>
          </w:p>
        </w:tc>
      </w:tr>
      <w:tr w:rsidR="00E316E9" w:rsidRPr="007E4E11" w14:paraId="6CA84C33" w14:textId="77777777" w:rsidTr="009427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89" w:type="dxa"/>
            <w:shd w:val="clear" w:color="auto" w:fill="FBD4B4" w:themeFill="accent6" w:themeFillTint="66"/>
          </w:tcPr>
          <w:p w14:paraId="32E6ACF0" w14:textId="77777777" w:rsidR="00E316E9" w:rsidRPr="007E4E11" w:rsidRDefault="00E316E9" w:rsidP="001762EB">
            <w:pPr>
              <w:pStyle w:val="TableParagraph"/>
              <w:spacing w:before="20" w:after="20" w:line="264" w:lineRule="auto"/>
              <w:ind w:left="0"/>
              <w:rPr>
                <w:b/>
                <w:sz w:val="20"/>
                <w:szCs w:val="20"/>
                <w:lang w:val="cs-CZ"/>
              </w:rPr>
            </w:pPr>
            <w:r w:rsidRPr="007E4E11">
              <w:rPr>
                <w:b/>
                <w:sz w:val="20"/>
                <w:szCs w:val="20"/>
                <w:lang w:val="cs-CZ"/>
              </w:rPr>
              <w:t>Příjmení</w:t>
            </w:r>
          </w:p>
        </w:tc>
        <w:tc>
          <w:tcPr>
            <w:tcW w:w="1422" w:type="dxa"/>
            <w:shd w:val="clear" w:color="auto" w:fill="FBD4B4" w:themeFill="accent6" w:themeFillTint="66"/>
          </w:tcPr>
          <w:p w14:paraId="568543F6" w14:textId="77777777" w:rsidR="00E316E9" w:rsidRPr="007E4E11" w:rsidRDefault="00E316E9" w:rsidP="001762EB">
            <w:pPr>
              <w:pStyle w:val="TableParagraph"/>
              <w:spacing w:before="20" w:after="20" w:line="264" w:lineRule="auto"/>
              <w:ind w:left="0"/>
              <w:rPr>
                <w:b/>
                <w:sz w:val="20"/>
                <w:szCs w:val="20"/>
                <w:lang w:val="cs-CZ"/>
              </w:rPr>
            </w:pPr>
            <w:r w:rsidRPr="007E4E11">
              <w:rPr>
                <w:b/>
                <w:sz w:val="20"/>
                <w:szCs w:val="20"/>
                <w:lang w:val="cs-CZ"/>
              </w:rPr>
              <w:t>Jméno</w:t>
            </w:r>
          </w:p>
        </w:tc>
        <w:tc>
          <w:tcPr>
            <w:tcW w:w="2410" w:type="dxa"/>
            <w:shd w:val="clear" w:color="auto" w:fill="FBD4B4" w:themeFill="accent6" w:themeFillTint="66"/>
          </w:tcPr>
          <w:p w14:paraId="518D06DD" w14:textId="77777777" w:rsidR="00E316E9" w:rsidRPr="007E4E11" w:rsidRDefault="00E316E9" w:rsidP="001762EB">
            <w:pPr>
              <w:pStyle w:val="TableParagraph"/>
              <w:spacing w:before="20" w:after="20" w:line="264" w:lineRule="auto"/>
              <w:ind w:left="0"/>
              <w:rPr>
                <w:b/>
                <w:sz w:val="20"/>
                <w:szCs w:val="20"/>
                <w:lang w:val="cs-CZ"/>
              </w:rPr>
            </w:pPr>
            <w:r>
              <w:rPr>
                <w:b/>
                <w:sz w:val="20"/>
                <w:szCs w:val="20"/>
                <w:lang w:val="cs-CZ"/>
              </w:rPr>
              <w:t>Tituly</w:t>
            </w:r>
          </w:p>
        </w:tc>
        <w:tc>
          <w:tcPr>
            <w:tcW w:w="3260" w:type="dxa"/>
            <w:shd w:val="clear" w:color="auto" w:fill="FBD4B4" w:themeFill="accent6" w:themeFillTint="66"/>
          </w:tcPr>
          <w:p w14:paraId="2A4D259A" w14:textId="77777777" w:rsidR="00E316E9" w:rsidRPr="0029083B" w:rsidRDefault="00E316E9" w:rsidP="001762EB">
            <w:pPr>
              <w:pStyle w:val="TableParagraph"/>
              <w:spacing w:before="20" w:after="20" w:line="264" w:lineRule="auto"/>
              <w:ind w:left="0"/>
              <w:jc w:val="both"/>
              <w:rPr>
                <w:b/>
                <w:sz w:val="16"/>
                <w:szCs w:val="16"/>
                <w:lang w:val="cs-CZ"/>
              </w:rPr>
            </w:pPr>
            <w:r>
              <w:rPr>
                <w:b/>
                <w:sz w:val="20"/>
                <w:szCs w:val="20"/>
                <w:lang w:val="cs-CZ"/>
              </w:rPr>
              <w:t xml:space="preserve">Domovské pracoviště </w:t>
            </w:r>
            <w:r w:rsidRPr="00E83F87">
              <w:rPr>
                <w:b/>
                <w:sz w:val="20"/>
                <w:szCs w:val="20"/>
                <w:lang w:val="cs-CZ"/>
              </w:rPr>
              <w:t>(u externích členů OR)</w:t>
            </w:r>
          </w:p>
        </w:tc>
      </w:tr>
      <w:tr w:rsidR="00E316E9" w:rsidRPr="002711A0" w14:paraId="44C1C8F5" w14:textId="77777777" w:rsidTr="001762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9781" w:type="dxa"/>
            <w:gridSpan w:val="4"/>
            <w:vAlign w:val="center"/>
          </w:tcPr>
          <w:p w14:paraId="0F8036C4" w14:textId="77777777" w:rsidR="00E316E9" w:rsidRPr="002711A0" w:rsidRDefault="00E316E9" w:rsidP="001762EB">
            <w:pPr>
              <w:pStyle w:val="TableParagraph"/>
              <w:spacing w:before="20" w:after="20" w:line="264" w:lineRule="auto"/>
              <w:ind w:left="0"/>
              <w:rPr>
                <w:b/>
                <w:sz w:val="20"/>
                <w:szCs w:val="20"/>
                <w:lang w:val="cs-CZ"/>
              </w:rPr>
            </w:pPr>
            <w:r w:rsidRPr="005D5469">
              <w:rPr>
                <w:b/>
                <w:sz w:val="20"/>
                <w:szCs w:val="20"/>
                <w:lang w:val="cs-CZ"/>
              </w:rPr>
              <w:t>Externí členové</w:t>
            </w:r>
            <w:r w:rsidRPr="002711A0">
              <w:rPr>
                <w:b/>
                <w:sz w:val="20"/>
                <w:szCs w:val="20"/>
              </w:rPr>
              <w:t xml:space="preserve"> OR:</w:t>
            </w:r>
          </w:p>
        </w:tc>
      </w:tr>
      <w:tr w:rsidR="00781118" w:rsidRPr="002711A0" w14:paraId="5F8A9481" w14:textId="77777777" w:rsidTr="009427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89" w:type="dxa"/>
            <w:vAlign w:val="center"/>
          </w:tcPr>
          <w:p w14:paraId="15624CB2" w14:textId="31B4CAD7" w:rsidR="00781118" w:rsidRPr="00E71154" w:rsidRDefault="00781118" w:rsidP="0094270F">
            <w:pPr>
              <w:spacing w:before="40" w:after="40"/>
            </w:pPr>
            <w:r w:rsidRPr="00E71154">
              <w:t>Čep</w:t>
            </w:r>
          </w:p>
        </w:tc>
        <w:tc>
          <w:tcPr>
            <w:tcW w:w="1422" w:type="dxa"/>
            <w:vAlign w:val="center"/>
          </w:tcPr>
          <w:p w14:paraId="77250C79" w14:textId="7FD666A4" w:rsidR="00781118" w:rsidRPr="00E71154" w:rsidRDefault="00781118" w:rsidP="0094270F">
            <w:pPr>
              <w:pStyle w:val="TableParagraph"/>
              <w:spacing w:before="40" w:after="40"/>
              <w:ind w:left="0"/>
              <w:rPr>
                <w:sz w:val="20"/>
                <w:szCs w:val="20"/>
              </w:rPr>
            </w:pPr>
            <w:r w:rsidRPr="00E71154">
              <w:rPr>
                <w:sz w:val="20"/>
                <w:szCs w:val="20"/>
                <w:lang w:val="cs-CZ"/>
              </w:rPr>
              <w:t>Robert</w:t>
            </w:r>
          </w:p>
        </w:tc>
        <w:tc>
          <w:tcPr>
            <w:tcW w:w="2410" w:type="dxa"/>
            <w:vAlign w:val="center"/>
          </w:tcPr>
          <w:p w14:paraId="635C668E" w14:textId="5F2CA38A" w:rsidR="00781118" w:rsidRPr="00E71154" w:rsidRDefault="00781118" w:rsidP="0094270F">
            <w:pPr>
              <w:pStyle w:val="TableParagraph"/>
              <w:spacing w:before="40" w:after="40"/>
              <w:ind w:left="0"/>
              <w:rPr>
                <w:sz w:val="20"/>
                <w:szCs w:val="20"/>
                <w:lang w:val="cs-CZ"/>
              </w:rPr>
            </w:pPr>
            <w:r w:rsidRPr="00E71154">
              <w:rPr>
                <w:sz w:val="20"/>
                <w:szCs w:val="20"/>
                <w:lang w:val="cs-CZ"/>
              </w:rPr>
              <w:t>prof. Ing., Ph.D.</w:t>
            </w:r>
          </w:p>
        </w:tc>
        <w:tc>
          <w:tcPr>
            <w:tcW w:w="3260" w:type="dxa"/>
            <w:vAlign w:val="center"/>
          </w:tcPr>
          <w:p w14:paraId="6AD7454D" w14:textId="12408C94" w:rsidR="00781118" w:rsidRPr="0094270F" w:rsidRDefault="00781118" w:rsidP="0094270F">
            <w:pPr>
              <w:tabs>
                <w:tab w:val="left" w:pos="5310"/>
              </w:tabs>
              <w:spacing w:before="40" w:after="40"/>
              <w:jc w:val="both"/>
            </w:pPr>
            <w:r w:rsidRPr="0094270F">
              <w:rPr>
                <w:bCs/>
              </w:rPr>
              <w:t>Vysoká škola báňská –</w:t>
            </w:r>
            <w:r w:rsidR="0094270F" w:rsidRPr="0094270F">
              <w:rPr>
                <w:bCs/>
              </w:rPr>
              <w:t xml:space="preserve"> </w:t>
            </w:r>
            <w:r w:rsidRPr="0094270F">
              <w:rPr>
                <w:bCs/>
              </w:rPr>
              <w:t>Technická univerzita Ostrava,</w:t>
            </w:r>
            <w:r w:rsidR="0094270F">
              <w:rPr>
                <w:bCs/>
              </w:rPr>
              <w:t xml:space="preserve"> </w:t>
            </w:r>
            <w:r w:rsidRPr="0094270F">
              <w:t>Fakulta strojní</w:t>
            </w:r>
          </w:p>
        </w:tc>
      </w:tr>
      <w:tr w:rsidR="00781118" w:rsidRPr="002711A0" w14:paraId="3C367D12" w14:textId="77777777" w:rsidTr="009427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89" w:type="dxa"/>
            <w:vAlign w:val="center"/>
          </w:tcPr>
          <w:p w14:paraId="7E3B079E" w14:textId="42B5B81F" w:rsidR="00781118" w:rsidRPr="00E71154" w:rsidRDefault="00781118" w:rsidP="0094270F">
            <w:pPr>
              <w:spacing w:before="40" w:after="40"/>
            </w:pPr>
            <w:r w:rsidRPr="00E71154">
              <w:t>Glogar</w:t>
            </w:r>
          </w:p>
        </w:tc>
        <w:tc>
          <w:tcPr>
            <w:tcW w:w="1422" w:type="dxa"/>
            <w:vAlign w:val="center"/>
          </w:tcPr>
          <w:p w14:paraId="39A03D3F" w14:textId="190B4C77" w:rsidR="00781118" w:rsidRPr="00E71154" w:rsidRDefault="00781118" w:rsidP="0094270F">
            <w:pPr>
              <w:pStyle w:val="TableParagraph"/>
              <w:spacing w:before="40" w:after="40"/>
              <w:ind w:left="0"/>
              <w:rPr>
                <w:sz w:val="20"/>
                <w:szCs w:val="20"/>
              </w:rPr>
            </w:pPr>
            <w:proofErr w:type="spellStart"/>
            <w:r w:rsidRPr="00E71154">
              <w:rPr>
                <w:sz w:val="20"/>
                <w:szCs w:val="20"/>
              </w:rPr>
              <w:t>Ladislav</w:t>
            </w:r>
            <w:proofErr w:type="spellEnd"/>
          </w:p>
        </w:tc>
        <w:tc>
          <w:tcPr>
            <w:tcW w:w="2410" w:type="dxa"/>
            <w:vAlign w:val="center"/>
          </w:tcPr>
          <w:p w14:paraId="535A75AC" w14:textId="7D580327" w:rsidR="00781118" w:rsidRPr="00E71154" w:rsidRDefault="00781118" w:rsidP="0094270F">
            <w:pPr>
              <w:pStyle w:val="TableParagraph"/>
              <w:spacing w:before="40" w:after="40"/>
              <w:ind w:left="0"/>
              <w:rPr>
                <w:sz w:val="20"/>
                <w:szCs w:val="20"/>
              </w:rPr>
            </w:pPr>
            <w:r w:rsidRPr="00E71154">
              <w:rPr>
                <w:sz w:val="20"/>
                <w:szCs w:val="20"/>
                <w:lang w:val="cs-CZ"/>
              </w:rPr>
              <w:t>Ing.</w:t>
            </w:r>
          </w:p>
        </w:tc>
        <w:tc>
          <w:tcPr>
            <w:tcW w:w="3260" w:type="dxa"/>
            <w:vAlign w:val="center"/>
          </w:tcPr>
          <w:p w14:paraId="506134E1" w14:textId="10EB2674" w:rsidR="00781118" w:rsidRPr="0094270F" w:rsidRDefault="00781118" w:rsidP="0094270F">
            <w:pPr>
              <w:pStyle w:val="TableParagraph"/>
              <w:spacing w:before="40" w:after="40"/>
              <w:ind w:left="0"/>
              <w:jc w:val="both"/>
              <w:rPr>
                <w:sz w:val="20"/>
                <w:szCs w:val="20"/>
                <w:lang w:val="cs-CZ"/>
              </w:rPr>
            </w:pPr>
            <w:r w:rsidRPr="0094270F">
              <w:rPr>
                <w:sz w:val="20"/>
                <w:szCs w:val="20"/>
                <w:lang w:val="cs-CZ"/>
              </w:rPr>
              <w:t xml:space="preserve">Moravskoslezský automobilový klastr, </w:t>
            </w:r>
            <w:proofErr w:type="spellStart"/>
            <w:r w:rsidR="00AC721D">
              <w:rPr>
                <w:sz w:val="20"/>
                <w:szCs w:val="20"/>
                <w:lang w:val="cs-CZ"/>
              </w:rPr>
              <w:t>z</w:t>
            </w:r>
            <w:r w:rsidRPr="0094270F">
              <w:rPr>
                <w:sz w:val="20"/>
                <w:szCs w:val="20"/>
                <w:lang w:val="cs-CZ"/>
              </w:rPr>
              <w:t>.s</w:t>
            </w:r>
            <w:proofErr w:type="spellEnd"/>
            <w:r w:rsidRPr="0094270F">
              <w:rPr>
                <w:sz w:val="20"/>
                <w:szCs w:val="20"/>
                <w:lang w:val="cs-CZ"/>
              </w:rPr>
              <w:t>.</w:t>
            </w:r>
          </w:p>
        </w:tc>
      </w:tr>
      <w:tr w:rsidR="00781118" w:rsidRPr="002711A0" w14:paraId="07C33EFF" w14:textId="77777777" w:rsidTr="009427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89" w:type="dxa"/>
            <w:vAlign w:val="center"/>
          </w:tcPr>
          <w:p w14:paraId="7AF6BB26" w14:textId="2C360A34" w:rsidR="00781118" w:rsidRPr="00E71154" w:rsidRDefault="00781118" w:rsidP="0094270F">
            <w:pPr>
              <w:spacing w:before="40" w:after="40"/>
            </w:pPr>
            <w:r w:rsidRPr="00E71154">
              <w:t>Hudec</w:t>
            </w:r>
          </w:p>
        </w:tc>
        <w:tc>
          <w:tcPr>
            <w:tcW w:w="1422" w:type="dxa"/>
            <w:vAlign w:val="center"/>
          </w:tcPr>
          <w:p w14:paraId="6676A2A7" w14:textId="3A46D8C5" w:rsidR="00781118" w:rsidRPr="00E71154" w:rsidRDefault="00781118" w:rsidP="0094270F">
            <w:pPr>
              <w:pStyle w:val="TableParagraph"/>
              <w:spacing w:before="40" w:after="40"/>
              <w:ind w:left="0"/>
              <w:rPr>
                <w:sz w:val="20"/>
                <w:szCs w:val="20"/>
                <w:lang w:val="cs-CZ"/>
              </w:rPr>
            </w:pPr>
            <w:r w:rsidRPr="00E71154">
              <w:rPr>
                <w:sz w:val="20"/>
                <w:szCs w:val="20"/>
                <w:lang w:val="cs-CZ"/>
              </w:rPr>
              <w:t>Ivan</w:t>
            </w:r>
          </w:p>
        </w:tc>
        <w:tc>
          <w:tcPr>
            <w:tcW w:w="2410" w:type="dxa"/>
            <w:vAlign w:val="center"/>
          </w:tcPr>
          <w:p w14:paraId="704AD8A0" w14:textId="4A070A51" w:rsidR="00781118" w:rsidRPr="00E71154" w:rsidRDefault="00781118" w:rsidP="0094270F">
            <w:pPr>
              <w:pStyle w:val="TableParagraph"/>
              <w:spacing w:before="40" w:after="40"/>
              <w:ind w:left="0"/>
              <w:rPr>
                <w:sz w:val="20"/>
                <w:szCs w:val="20"/>
                <w:lang w:val="cs-CZ"/>
              </w:rPr>
            </w:pPr>
            <w:r w:rsidRPr="00E71154">
              <w:rPr>
                <w:sz w:val="20"/>
                <w:szCs w:val="20"/>
                <w:lang w:val="cs-CZ"/>
              </w:rPr>
              <w:t>prof. Ing., PhD.</w:t>
            </w:r>
          </w:p>
        </w:tc>
        <w:tc>
          <w:tcPr>
            <w:tcW w:w="3260" w:type="dxa"/>
            <w:vAlign w:val="center"/>
          </w:tcPr>
          <w:p w14:paraId="02656AEA" w14:textId="63CB6C6F" w:rsidR="00781118" w:rsidRPr="0094270F" w:rsidRDefault="00781118" w:rsidP="0094270F">
            <w:pPr>
              <w:pStyle w:val="TableParagraph"/>
              <w:spacing w:before="40" w:after="40"/>
              <w:ind w:left="0"/>
              <w:jc w:val="both"/>
              <w:rPr>
                <w:sz w:val="20"/>
                <w:szCs w:val="20"/>
                <w:lang w:val="cs-CZ"/>
              </w:rPr>
            </w:pPr>
            <w:r w:rsidRPr="0094270F">
              <w:rPr>
                <w:sz w:val="20"/>
                <w:szCs w:val="20"/>
                <w:lang w:val="cs-CZ"/>
              </w:rPr>
              <w:t>Slovenská technická univerzita v </w:t>
            </w:r>
            <w:proofErr w:type="spellStart"/>
            <w:r w:rsidRPr="0094270F">
              <w:rPr>
                <w:sz w:val="20"/>
                <w:szCs w:val="20"/>
                <w:lang w:val="cs-CZ"/>
              </w:rPr>
              <w:t>Bratislave</w:t>
            </w:r>
            <w:proofErr w:type="spellEnd"/>
            <w:r w:rsidRPr="0094270F">
              <w:rPr>
                <w:sz w:val="20"/>
                <w:szCs w:val="20"/>
                <w:lang w:val="cs-CZ"/>
              </w:rPr>
              <w:t xml:space="preserve">, Fakulta </w:t>
            </w:r>
            <w:proofErr w:type="spellStart"/>
            <w:r w:rsidRPr="0094270F">
              <w:rPr>
                <w:sz w:val="20"/>
                <w:szCs w:val="20"/>
                <w:lang w:val="cs-CZ"/>
              </w:rPr>
              <w:t>chemickej</w:t>
            </w:r>
            <w:proofErr w:type="spellEnd"/>
            <w:r w:rsidRPr="0094270F">
              <w:rPr>
                <w:sz w:val="20"/>
                <w:szCs w:val="20"/>
                <w:lang w:val="cs-CZ"/>
              </w:rPr>
              <w:t xml:space="preserve"> a </w:t>
            </w:r>
            <w:proofErr w:type="spellStart"/>
            <w:r w:rsidRPr="0094270F">
              <w:rPr>
                <w:sz w:val="20"/>
                <w:szCs w:val="20"/>
                <w:lang w:val="cs-CZ"/>
              </w:rPr>
              <w:t>potravinárskej</w:t>
            </w:r>
            <w:proofErr w:type="spellEnd"/>
            <w:r w:rsidRPr="0094270F">
              <w:rPr>
                <w:sz w:val="20"/>
                <w:szCs w:val="20"/>
                <w:lang w:val="cs-CZ"/>
              </w:rPr>
              <w:t xml:space="preserve"> </w:t>
            </w:r>
            <w:proofErr w:type="spellStart"/>
            <w:r w:rsidRPr="0094270F">
              <w:rPr>
                <w:sz w:val="20"/>
                <w:szCs w:val="20"/>
                <w:lang w:val="cs-CZ"/>
              </w:rPr>
              <w:t>technológie</w:t>
            </w:r>
            <w:proofErr w:type="spellEnd"/>
          </w:p>
        </w:tc>
      </w:tr>
      <w:tr w:rsidR="00781118" w:rsidRPr="002711A0" w14:paraId="042BEEAA" w14:textId="77777777" w:rsidTr="009427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89" w:type="dxa"/>
            <w:vAlign w:val="center"/>
          </w:tcPr>
          <w:p w14:paraId="40E1D448" w14:textId="246F99B8" w:rsidR="00781118" w:rsidRPr="00E71154" w:rsidRDefault="00781118" w:rsidP="0094270F">
            <w:pPr>
              <w:spacing w:before="40" w:after="40"/>
            </w:pPr>
            <w:r w:rsidRPr="00E71154">
              <w:t>Marek</w:t>
            </w:r>
          </w:p>
        </w:tc>
        <w:tc>
          <w:tcPr>
            <w:tcW w:w="1422" w:type="dxa"/>
            <w:vAlign w:val="center"/>
          </w:tcPr>
          <w:p w14:paraId="3299B4F6" w14:textId="6868F6E4" w:rsidR="00781118" w:rsidRPr="00E71154" w:rsidRDefault="00781118" w:rsidP="0094270F">
            <w:pPr>
              <w:pStyle w:val="TableParagraph"/>
              <w:spacing w:before="40" w:after="40"/>
              <w:ind w:left="0"/>
              <w:rPr>
                <w:sz w:val="20"/>
                <w:szCs w:val="20"/>
                <w:lang w:val="cs-CZ"/>
              </w:rPr>
            </w:pPr>
            <w:r w:rsidRPr="00E71154">
              <w:rPr>
                <w:sz w:val="20"/>
                <w:szCs w:val="20"/>
                <w:lang w:val="cs-CZ"/>
              </w:rPr>
              <w:t>Jiří</w:t>
            </w:r>
          </w:p>
        </w:tc>
        <w:tc>
          <w:tcPr>
            <w:tcW w:w="2410" w:type="dxa"/>
            <w:vAlign w:val="center"/>
          </w:tcPr>
          <w:p w14:paraId="4DBFFCEF" w14:textId="5EB005C1" w:rsidR="00781118" w:rsidRPr="00E71154" w:rsidRDefault="00781118" w:rsidP="0094270F">
            <w:pPr>
              <w:pStyle w:val="TableParagraph"/>
              <w:spacing w:before="40" w:after="40"/>
              <w:ind w:left="0"/>
              <w:rPr>
                <w:sz w:val="20"/>
                <w:szCs w:val="20"/>
                <w:lang w:val="cs-CZ"/>
              </w:rPr>
            </w:pPr>
            <w:r w:rsidRPr="00E71154">
              <w:rPr>
                <w:sz w:val="20"/>
                <w:szCs w:val="20"/>
                <w:lang w:val="cs-CZ"/>
              </w:rPr>
              <w:t>prof. Dr. Ing., Ph.D., DBA</w:t>
            </w:r>
          </w:p>
        </w:tc>
        <w:tc>
          <w:tcPr>
            <w:tcW w:w="3260" w:type="dxa"/>
            <w:vAlign w:val="center"/>
          </w:tcPr>
          <w:p w14:paraId="5957462C" w14:textId="1556F802" w:rsidR="00781118" w:rsidRPr="0094270F" w:rsidRDefault="00781118" w:rsidP="0094270F">
            <w:pPr>
              <w:pStyle w:val="TableParagraph"/>
              <w:spacing w:before="40" w:after="40"/>
              <w:ind w:left="0"/>
              <w:jc w:val="both"/>
              <w:rPr>
                <w:sz w:val="20"/>
                <w:szCs w:val="20"/>
                <w:lang w:val="cs-CZ"/>
              </w:rPr>
            </w:pPr>
            <w:r w:rsidRPr="0094270F">
              <w:rPr>
                <w:sz w:val="20"/>
                <w:szCs w:val="20"/>
                <w:lang w:val="cs-CZ"/>
              </w:rPr>
              <w:t>Vysoké učení technické v Brně,</w:t>
            </w:r>
            <w:r w:rsidR="0094270F">
              <w:rPr>
                <w:sz w:val="20"/>
                <w:szCs w:val="20"/>
                <w:lang w:val="cs-CZ"/>
              </w:rPr>
              <w:t xml:space="preserve"> </w:t>
            </w:r>
            <w:r w:rsidRPr="0094270F">
              <w:rPr>
                <w:sz w:val="20"/>
                <w:szCs w:val="20"/>
                <w:lang w:val="cs-CZ"/>
              </w:rPr>
              <w:t>Fakulta strojního inženýrství</w:t>
            </w:r>
          </w:p>
        </w:tc>
      </w:tr>
      <w:tr w:rsidR="00781118" w:rsidRPr="002711A0" w14:paraId="186265CC" w14:textId="77777777" w:rsidTr="009427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89" w:type="dxa"/>
            <w:vAlign w:val="center"/>
          </w:tcPr>
          <w:p w14:paraId="5B20C625" w14:textId="56456F2D" w:rsidR="00781118" w:rsidRPr="00E71154" w:rsidRDefault="00781118" w:rsidP="0094270F">
            <w:pPr>
              <w:spacing w:before="40" w:after="40"/>
            </w:pPr>
            <w:r w:rsidRPr="00E71154">
              <w:t>Velíšek</w:t>
            </w:r>
          </w:p>
        </w:tc>
        <w:tc>
          <w:tcPr>
            <w:tcW w:w="1422" w:type="dxa"/>
            <w:vAlign w:val="center"/>
          </w:tcPr>
          <w:p w14:paraId="135E68A3" w14:textId="40C703FD" w:rsidR="00781118" w:rsidRPr="00E71154" w:rsidRDefault="00781118" w:rsidP="0094270F">
            <w:pPr>
              <w:pStyle w:val="TableParagraph"/>
              <w:spacing w:before="40" w:after="40"/>
              <w:ind w:left="0"/>
              <w:rPr>
                <w:sz w:val="20"/>
                <w:szCs w:val="20"/>
                <w:lang w:val="cs-CZ"/>
              </w:rPr>
            </w:pPr>
            <w:r w:rsidRPr="00E71154">
              <w:rPr>
                <w:sz w:val="20"/>
                <w:szCs w:val="20"/>
              </w:rPr>
              <w:t>Karol</w:t>
            </w:r>
          </w:p>
        </w:tc>
        <w:tc>
          <w:tcPr>
            <w:tcW w:w="2410" w:type="dxa"/>
            <w:vAlign w:val="center"/>
          </w:tcPr>
          <w:p w14:paraId="27E0FDF9" w14:textId="2DF0D74E" w:rsidR="00781118" w:rsidRPr="00E71154" w:rsidRDefault="00781118" w:rsidP="0094270F">
            <w:pPr>
              <w:pStyle w:val="TableParagraph"/>
              <w:spacing w:before="40" w:after="40"/>
              <w:ind w:left="0"/>
              <w:rPr>
                <w:sz w:val="20"/>
                <w:szCs w:val="20"/>
                <w:lang w:val="cs-CZ"/>
              </w:rPr>
            </w:pPr>
            <w:r w:rsidRPr="00E71154">
              <w:rPr>
                <w:sz w:val="20"/>
                <w:szCs w:val="20"/>
              </w:rPr>
              <w:t>prof. h. c. prof. Ing., CSc.</w:t>
            </w:r>
          </w:p>
        </w:tc>
        <w:tc>
          <w:tcPr>
            <w:tcW w:w="3260" w:type="dxa"/>
            <w:vAlign w:val="center"/>
          </w:tcPr>
          <w:p w14:paraId="7D7BFB3E" w14:textId="37E3E34E" w:rsidR="00781118" w:rsidRPr="0094270F" w:rsidRDefault="00781118" w:rsidP="0094270F">
            <w:pPr>
              <w:tabs>
                <w:tab w:val="left" w:pos="5310"/>
              </w:tabs>
              <w:spacing w:before="40" w:after="40"/>
              <w:jc w:val="both"/>
              <w:rPr>
                <w:bCs/>
              </w:rPr>
            </w:pPr>
            <w:r w:rsidRPr="0094270F">
              <w:rPr>
                <w:bCs/>
              </w:rPr>
              <w:t>Slovenská technická univerzita v</w:t>
            </w:r>
            <w:r w:rsidR="0094270F">
              <w:rPr>
                <w:bCs/>
              </w:rPr>
              <w:t> </w:t>
            </w:r>
            <w:proofErr w:type="spellStart"/>
            <w:r w:rsidRPr="0094270F">
              <w:rPr>
                <w:bCs/>
              </w:rPr>
              <w:t>Bratislave</w:t>
            </w:r>
            <w:proofErr w:type="spellEnd"/>
            <w:r w:rsidR="0094270F">
              <w:rPr>
                <w:bCs/>
              </w:rPr>
              <w:t xml:space="preserve">, </w:t>
            </w:r>
            <w:proofErr w:type="spellStart"/>
            <w:r w:rsidRPr="0094270F">
              <w:rPr>
                <w:bCs/>
              </w:rPr>
              <w:t>Strojnícka</w:t>
            </w:r>
            <w:proofErr w:type="spellEnd"/>
            <w:r w:rsidRPr="0094270F">
              <w:rPr>
                <w:bCs/>
              </w:rPr>
              <w:t xml:space="preserve"> fakulta</w:t>
            </w:r>
          </w:p>
        </w:tc>
      </w:tr>
      <w:tr w:rsidR="00781118" w:rsidRPr="002711A0" w14:paraId="1059B565" w14:textId="77777777" w:rsidTr="001762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9781" w:type="dxa"/>
            <w:gridSpan w:val="4"/>
            <w:vAlign w:val="center"/>
          </w:tcPr>
          <w:p w14:paraId="2F2A99C4" w14:textId="77777777" w:rsidR="00781118" w:rsidRPr="00BF1DA0" w:rsidRDefault="00781118" w:rsidP="00781118">
            <w:pPr>
              <w:pStyle w:val="TableParagraph"/>
              <w:spacing w:before="20" w:after="20" w:line="264" w:lineRule="auto"/>
              <w:ind w:left="0"/>
              <w:rPr>
                <w:b/>
                <w:sz w:val="20"/>
                <w:szCs w:val="20"/>
                <w:highlight w:val="cyan"/>
                <w:lang w:val="cs-CZ"/>
              </w:rPr>
            </w:pPr>
            <w:r w:rsidRPr="005D5469">
              <w:rPr>
                <w:b/>
                <w:sz w:val="20"/>
                <w:szCs w:val="20"/>
                <w:lang w:val="cs-CZ"/>
              </w:rPr>
              <w:t>Interní členové OR:</w:t>
            </w:r>
          </w:p>
        </w:tc>
      </w:tr>
      <w:tr w:rsidR="00781118" w:rsidRPr="002711A0" w14:paraId="3EDDCD1F" w14:textId="77777777" w:rsidTr="009427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340"/>
        </w:trPr>
        <w:tc>
          <w:tcPr>
            <w:tcW w:w="2689" w:type="dxa"/>
            <w:vAlign w:val="center"/>
          </w:tcPr>
          <w:p w14:paraId="5C909837" w14:textId="388CEBC3" w:rsidR="00781118" w:rsidRPr="001762EB" w:rsidRDefault="00781118" w:rsidP="00781118">
            <w:pPr>
              <w:spacing w:before="40" w:after="40"/>
              <w:rPr>
                <w:color w:val="000000"/>
                <w:highlight w:val="green"/>
              </w:rPr>
            </w:pPr>
            <w:r>
              <w:t>Hausnerová</w:t>
            </w:r>
          </w:p>
        </w:tc>
        <w:tc>
          <w:tcPr>
            <w:tcW w:w="1422" w:type="dxa"/>
            <w:vAlign w:val="center"/>
          </w:tcPr>
          <w:p w14:paraId="322C5C7C" w14:textId="6F670D88" w:rsidR="00781118" w:rsidRPr="001762EB" w:rsidRDefault="00781118" w:rsidP="00781118">
            <w:pPr>
              <w:pStyle w:val="TableParagraph"/>
              <w:spacing w:before="40" w:after="40"/>
              <w:ind w:left="0"/>
              <w:rPr>
                <w:sz w:val="20"/>
                <w:szCs w:val="20"/>
                <w:highlight w:val="green"/>
                <w:lang w:val="cs-CZ"/>
              </w:rPr>
            </w:pPr>
            <w:r>
              <w:rPr>
                <w:sz w:val="20"/>
                <w:szCs w:val="20"/>
                <w:lang w:val="cs-CZ"/>
              </w:rPr>
              <w:t>Berenika</w:t>
            </w:r>
          </w:p>
        </w:tc>
        <w:tc>
          <w:tcPr>
            <w:tcW w:w="2410" w:type="dxa"/>
            <w:vAlign w:val="center"/>
          </w:tcPr>
          <w:p w14:paraId="6AE4C71A" w14:textId="3A6973B0" w:rsidR="00781118" w:rsidRPr="001762EB" w:rsidRDefault="00781118" w:rsidP="00781118">
            <w:pPr>
              <w:pStyle w:val="TableParagraph"/>
              <w:spacing w:before="40" w:after="40"/>
              <w:ind w:left="0"/>
              <w:rPr>
                <w:sz w:val="20"/>
                <w:szCs w:val="20"/>
                <w:highlight w:val="green"/>
                <w:lang w:val="cs-CZ"/>
              </w:rPr>
            </w:pPr>
            <w:r>
              <w:rPr>
                <w:sz w:val="20"/>
                <w:szCs w:val="20"/>
                <w:lang w:val="cs-CZ"/>
              </w:rPr>
              <w:t>prof. Ing., Ph.D.</w:t>
            </w:r>
          </w:p>
        </w:tc>
        <w:tc>
          <w:tcPr>
            <w:tcW w:w="3260" w:type="dxa"/>
            <w:vAlign w:val="center"/>
          </w:tcPr>
          <w:p w14:paraId="65B72A47" w14:textId="35F5CB0D" w:rsidR="00781118" w:rsidRPr="001762EB" w:rsidRDefault="00781118" w:rsidP="00781118">
            <w:pPr>
              <w:pStyle w:val="TableParagraph"/>
              <w:spacing w:before="40" w:after="40"/>
              <w:ind w:left="0"/>
              <w:rPr>
                <w:sz w:val="20"/>
                <w:szCs w:val="20"/>
                <w:highlight w:val="green"/>
                <w:lang w:val="cs-CZ"/>
              </w:rPr>
            </w:pPr>
          </w:p>
        </w:tc>
      </w:tr>
      <w:tr w:rsidR="00781118" w:rsidRPr="002711A0" w14:paraId="336B8A7E" w14:textId="77777777" w:rsidTr="009427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340"/>
        </w:trPr>
        <w:tc>
          <w:tcPr>
            <w:tcW w:w="2689" w:type="dxa"/>
            <w:vAlign w:val="center"/>
          </w:tcPr>
          <w:p w14:paraId="2EC5677C" w14:textId="7E646A33" w:rsidR="00781118" w:rsidRDefault="00781118" w:rsidP="00781118">
            <w:pPr>
              <w:spacing w:before="40" w:after="40"/>
            </w:pPr>
            <w:r>
              <w:t>Monková</w:t>
            </w:r>
          </w:p>
        </w:tc>
        <w:tc>
          <w:tcPr>
            <w:tcW w:w="1422" w:type="dxa"/>
            <w:vAlign w:val="center"/>
          </w:tcPr>
          <w:p w14:paraId="661FBE4F" w14:textId="71FE26FC" w:rsidR="00781118" w:rsidRDefault="00781118" w:rsidP="00781118">
            <w:pPr>
              <w:pStyle w:val="TableParagraph"/>
              <w:spacing w:before="40" w:after="40"/>
              <w:ind w:left="0"/>
              <w:rPr>
                <w:sz w:val="20"/>
                <w:szCs w:val="20"/>
                <w:lang w:val="cs-CZ"/>
              </w:rPr>
            </w:pPr>
            <w:r>
              <w:rPr>
                <w:sz w:val="20"/>
                <w:szCs w:val="20"/>
                <w:lang w:val="cs-CZ"/>
              </w:rPr>
              <w:t>Katarína</w:t>
            </w:r>
          </w:p>
        </w:tc>
        <w:tc>
          <w:tcPr>
            <w:tcW w:w="2410" w:type="dxa"/>
            <w:vAlign w:val="center"/>
          </w:tcPr>
          <w:p w14:paraId="6AD4DABA" w14:textId="080555AE" w:rsidR="00781118" w:rsidRDefault="00781118" w:rsidP="00781118">
            <w:pPr>
              <w:pStyle w:val="TableParagraph"/>
              <w:spacing w:before="40" w:after="40"/>
              <w:ind w:left="0"/>
              <w:rPr>
                <w:sz w:val="20"/>
                <w:szCs w:val="20"/>
                <w:lang w:val="cs-CZ"/>
              </w:rPr>
            </w:pPr>
            <w:r>
              <w:rPr>
                <w:sz w:val="20"/>
                <w:szCs w:val="20"/>
                <w:lang w:val="cs-CZ"/>
              </w:rPr>
              <w:t>prof. Ing., PhD.</w:t>
            </w:r>
          </w:p>
        </w:tc>
        <w:tc>
          <w:tcPr>
            <w:tcW w:w="3260" w:type="dxa"/>
            <w:vAlign w:val="center"/>
          </w:tcPr>
          <w:p w14:paraId="02D7FF58" w14:textId="77777777" w:rsidR="00781118" w:rsidRDefault="00781118" w:rsidP="00781118">
            <w:pPr>
              <w:pStyle w:val="TableParagraph"/>
              <w:spacing w:before="40" w:after="40"/>
              <w:ind w:left="0"/>
              <w:rPr>
                <w:sz w:val="20"/>
                <w:szCs w:val="20"/>
                <w:highlight w:val="green"/>
                <w:lang w:val="cs-CZ"/>
              </w:rPr>
            </w:pPr>
          </w:p>
        </w:tc>
      </w:tr>
      <w:tr w:rsidR="00781118" w:rsidRPr="00BF5377" w14:paraId="48CB1F55" w14:textId="77777777" w:rsidTr="009427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340"/>
        </w:trPr>
        <w:tc>
          <w:tcPr>
            <w:tcW w:w="2689" w:type="dxa"/>
            <w:vAlign w:val="center"/>
          </w:tcPr>
          <w:p w14:paraId="2CEF7ADF" w14:textId="182786CC" w:rsidR="00781118" w:rsidRPr="001762EB" w:rsidRDefault="00781118" w:rsidP="00781118">
            <w:pPr>
              <w:spacing w:before="40" w:after="40"/>
              <w:rPr>
                <w:color w:val="FF0000"/>
                <w:highlight w:val="green"/>
              </w:rPr>
            </w:pPr>
            <w:r>
              <w:t>Pata</w:t>
            </w:r>
          </w:p>
        </w:tc>
        <w:tc>
          <w:tcPr>
            <w:tcW w:w="1422" w:type="dxa"/>
            <w:vAlign w:val="center"/>
          </w:tcPr>
          <w:p w14:paraId="7A4979DA" w14:textId="742CE92A" w:rsidR="00781118" w:rsidRPr="001762EB" w:rsidRDefault="00781118" w:rsidP="00781118">
            <w:pPr>
              <w:spacing w:before="40" w:after="40"/>
              <w:rPr>
                <w:color w:val="000000"/>
                <w:highlight w:val="green"/>
              </w:rPr>
            </w:pPr>
            <w:r>
              <w:t>Vladimír</w:t>
            </w:r>
          </w:p>
        </w:tc>
        <w:tc>
          <w:tcPr>
            <w:tcW w:w="2410" w:type="dxa"/>
            <w:vAlign w:val="center"/>
          </w:tcPr>
          <w:p w14:paraId="6FD48CEA" w14:textId="0A910B51" w:rsidR="00781118" w:rsidRPr="001762EB" w:rsidRDefault="00781118" w:rsidP="00781118">
            <w:pPr>
              <w:pStyle w:val="TableParagraph"/>
              <w:spacing w:before="40" w:after="40"/>
              <w:ind w:left="0"/>
              <w:rPr>
                <w:sz w:val="20"/>
                <w:szCs w:val="20"/>
                <w:highlight w:val="green"/>
                <w:lang w:val="cs-CZ"/>
              </w:rPr>
            </w:pPr>
            <w:r>
              <w:rPr>
                <w:sz w:val="20"/>
                <w:szCs w:val="20"/>
              </w:rPr>
              <w:t>prof. Dr. Ing.</w:t>
            </w:r>
          </w:p>
        </w:tc>
        <w:tc>
          <w:tcPr>
            <w:tcW w:w="3260" w:type="dxa"/>
            <w:vAlign w:val="center"/>
          </w:tcPr>
          <w:p w14:paraId="482EDC6D" w14:textId="222F2133" w:rsidR="00781118" w:rsidRPr="001762EB" w:rsidRDefault="00781118" w:rsidP="00781118">
            <w:pPr>
              <w:pStyle w:val="TableParagraph"/>
              <w:spacing w:before="40" w:after="40"/>
              <w:ind w:left="0"/>
              <w:rPr>
                <w:sz w:val="20"/>
                <w:szCs w:val="20"/>
                <w:highlight w:val="green"/>
                <w:lang w:val="cs-CZ"/>
              </w:rPr>
            </w:pPr>
          </w:p>
        </w:tc>
      </w:tr>
      <w:tr w:rsidR="00781118" w:rsidRPr="00BF5377" w14:paraId="51A1F0D2" w14:textId="77777777" w:rsidTr="009427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340"/>
        </w:trPr>
        <w:tc>
          <w:tcPr>
            <w:tcW w:w="2689" w:type="dxa"/>
            <w:vAlign w:val="center"/>
          </w:tcPr>
          <w:p w14:paraId="67B77CCA" w14:textId="34B3B77C" w:rsidR="00781118" w:rsidRPr="00883116" w:rsidRDefault="00781118" w:rsidP="00781118">
            <w:pPr>
              <w:spacing w:before="40" w:after="40"/>
            </w:pPr>
            <w:r>
              <w:t>Ponížil</w:t>
            </w:r>
          </w:p>
        </w:tc>
        <w:tc>
          <w:tcPr>
            <w:tcW w:w="1422" w:type="dxa"/>
            <w:vAlign w:val="center"/>
          </w:tcPr>
          <w:p w14:paraId="053B38F0" w14:textId="6F702AE1" w:rsidR="00781118" w:rsidRPr="00883116" w:rsidRDefault="00781118" w:rsidP="00781118">
            <w:pPr>
              <w:spacing w:before="40" w:after="40"/>
            </w:pPr>
            <w:r>
              <w:t>Petr</w:t>
            </w:r>
          </w:p>
        </w:tc>
        <w:tc>
          <w:tcPr>
            <w:tcW w:w="2410" w:type="dxa"/>
            <w:vAlign w:val="center"/>
          </w:tcPr>
          <w:p w14:paraId="4C0403B6" w14:textId="118F7CB0" w:rsidR="00781118" w:rsidRPr="00883116" w:rsidRDefault="0094270F" w:rsidP="00781118">
            <w:pPr>
              <w:pStyle w:val="TableParagraph"/>
              <w:spacing w:before="40" w:after="40"/>
              <w:ind w:left="0"/>
              <w:rPr>
                <w:sz w:val="20"/>
                <w:szCs w:val="20"/>
              </w:rPr>
            </w:pPr>
            <w:r>
              <w:rPr>
                <w:sz w:val="20"/>
                <w:szCs w:val="20"/>
              </w:rPr>
              <w:t>prof</w:t>
            </w:r>
            <w:r w:rsidR="00781118">
              <w:rPr>
                <w:sz w:val="20"/>
                <w:szCs w:val="20"/>
              </w:rPr>
              <w:t xml:space="preserve">. </w:t>
            </w:r>
            <w:proofErr w:type="spellStart"/>
            <w:r w:rsidR="00781118">
              <w:rPr>
                <w:sz w:val="20"/>
                <w:szCs w:val="20"/>
              </w:rPr>
              <w:t>RNDr</w:t>
            </w:r>
            <w:proofErr w:type="spellEnd"/>
            <w:r w:rsidR="00781118">
              <w:rPr>
                <w:sz w:val="20"/>
                <w:szCs w:val="20"/>
              </w:rPr>
              <w:t>., Ph.D.</w:t>
            </w:r>
          </w:p>
        </w:tc>
        <w:tc>
          <w:tcPr>
            <w:tcW w:w="3260" w:type="dxa"/>
            <w:vAlign w:val="center"/>
          </w:tcPr>
          <w:p w14:paraId="510F439E" w14:textId="77777777" w:rsidR="00781118" w:rsidRPr="001762EB" w:rsidRDefault="00781118" w:rsidP="00781118">
            <w:pPr>
              <w:pStyle w:val="TableParagraph"/>
              <w:spacing w:before="40" w:after="40"/>
              <w:ind w:left="0"/>
              <w:rPr>
                <w:sz w:val="20"/>
                <w:szCs w:val="20"/>
                <w:highlight w:val="green"/>
                <w:lang w:val="cs-CZ"/>
              </w:rPr>
            </w:pPr>
          </w:p>
        </w:tc>
      </w:tr>
      <w:tr w:rsidR="00781118" w:rsidRPr="00BF5377" w14:paraId="215EB481" w14:textId="77777777" w:rsidTr="009427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340"/>
        </w:trPr>
        <w:tc>
          <w:tcPr>
            <w:tcW w:w="2689" w:type="dxa"/>
            <w:vAlign w:val="center"/>
          </w:tcPr>
          <w:p w14:paraId="0423BFC8" w14:textId="5EB7383D" w:rsidR="00781118" w:rsidRDefault="00781118" w:rsidP="00781118">
            <w:pPr>
              <w:spacing w:before="40" w:after="40"/>
            </w:pPr>
            <w:r>
              <w:t>Staněk</w:t>
            </w:r>
          </w:p>
        </w:tc>
        <w:tc>
          <w:tcPr>
            <w:tcW w:w="1422" w:type="dxa"/>
            <w:vAlign w:val="center"/>
          </w:tcPr>
          <w:p w14:paraId="6A810E15" w14:textId="017E5AF7" w:rsidR="00781118" w:rsidRDefault="00781118" w:rsidP="00781118">
            <w:pPr>
              <w:spacing w:before="40" w:after="40"/>
            </w:pPr>
            <w:r>
              <w:t>Michal</w:t>
            </w:r>
          </w:p>
        </w:tc>
        <w:tc>
          <w:tcPr>
            <w:tcW w:w="2410" w:type="dxa"/>
            <w:vAlign w:val="center"/>
          </w:tcPr>
          <w:p w14:paraId="74061ED5" w14:textId="52BE5316" w:rsidR="00781118" w:rsidRDefault="00781118" w:rsidP="00781118">
            <w:pPr>
              <w:pStyle w:val="TableParagraph"/>
              <w:spacing w:before="40" w:after="40"/>
              <w:ind w:left="0"/>
              <w:rPr>
                <w:sz w:val="20"/>
                <w:szCs w:val="20"/>
              </w:rPr>
            </w:pPr>
            <w:r>
              <w:rPr>
                <w:sz w:val="20"/>
                <w:szCs w:val="20"/>
              </w:rPr>
              <w:t>doc. Ing., Ph.D.</w:t>
            </w:r>
          </w:p>
        </w:tc>
        <w:tc>
          <w:tcPr>
            <w:tcW w:w="3260" w:type="dxa"/>
            <w:vAlign w:val="center"/>
          </w:tcPr>
          <w:p w14:paraId="29D9BE1A" w14:textId="63EA0E89" w:rsidR="00781118" w:rsidRDefault="00D61040" w:rsidP="00781118">
            <w:pPr>
              <w:pStyle w:val="TableParagraph"/>
              <w:spacing w:before="40" w:after="40"/>
              <w:ind w:left="0"/>
              <w:rPr>
                <w:sz w:val="20"/>
                <w:szCs w:val="20"/>
                <w:highlight w:val="green"/>
                <w:lang w:val="cs-CZ"/>
              </w:rPr>
            </w:pPr>
            <w:r w:rsidRPr="00D61040">
              <w:rPr>
                <w:sz w:val="20"/>
                <w:szCs w:val="20"/>
                <w:lang w:val="cs-CZ"/>
              </w:rPr>
              <w:t>Předseda OR</w:t>
            </w:r>
          </w:p>
        </w:tc>
      </w:tr>
      <w:tr w:rsidR="00781118" w:rsidRPr="00BF5377" w14:paraId="3CE8F536" w14:textId="77777777" w:rsidTr="009427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340"/>
        </w:trPr>
        <w:tc>
          <w:tcPr>
            <w:tcW w:w="2689" w:type="dxa"/>
            <w:vAlign w:val="center"/>
          </w:tcPr>
          <w:p w14:paraId="41524E78" w14:textId="2DC7014E" w:rsidR="00781118" w:rsidRDefault="00781118" w:rsidP="00781118">
            <w:pPr>
              <w:spacing w:before="40" w:after="40"/>
            </w:pPr>
            <w:r>
              <w:t>Zatloukal</w:t>
            </w:r>
          </w:p>
        </w:tc>
        <w:tc>
          <w:tcPr>
            <w:tcW w:w="1422" w:type="dxa"/>
            <w:vAlign w:val="center"/>
          </w:tcPr>
          <w:p w14:paraId="0D9916E8" w14:textId="6E47227C" w:rsidR="00781118" w:rsidRPr="00883116" w:rsidRDefault="00781118" w:rsidP="00781118">
            <w:pPr>
              <w:spacing w:before="40" w:after="40"/>
            </w:pPr>
            <w:r>
              <w:t>Martin</w:t>
            </w:r>
          </w:p>
        </w:tc>
        <w:tc>
          <w:tcPr>
            <w:tcW w:w="2410" w:type="dxa"/>
            <w:vAlign w:val="center"/>
          </w:tcPr>
          <w:p w14:paraId="4510766E" w14:textId="307E1EF9" w:rsidR="00781118" w:rsidRPr="00883116" w:rsidRDefault="00781118" w:rsidP="00781118">
            <w:pPr>
              <w:pStyle w:val="TableParagraph"/>
              <w:spacing w:before="40" w:after="40"/>
              <w:ind w:left="0"/>
              <w:rPr>
                <w:sz w:val="20"/>
                <w:szCs w:val="20"/>
              </w:rPr>
            </w:pPr>
            <w:r>
              <w:rPr>
                <w:sz w:val="20"/>
                <w:szCs w:val="20"/>
              </w:rPr>
              <w:t>prof. Ing., Ph.D. DSc.</w:t>
            </w:r>
          </w:p>
        </w:tc>
        <w:tc>
          <w:tcPr>
            <w:tcW w:w="3260" w:type="dxa"/>
            <w:vAlign w:val="center"/>
          </w:tcPr>
          <w:p w14:paraId="239C43FD" w14:textId="77777777" w:rsidR="00781118" w:rsidRDefault="00781118" w:rsidP="00781118">
            <w:pPr>
              <w:pStyle w:val="TableParagraph"/>
              <w:spacing w:before="40" w:after="40"/>
              <w:ind w:left="0"/>
              <w:rPr>
                <w:sz w:val="20"/>
                <w:szCs w:val="20"/>
                <w:highlight w:val="green"/>
                <w:lang w:val="cs-CZ"/>
              </w:rPr>
            </w:pPr>
          </w:p>
        </w:tc>
      </w:tr>
    </w:tbl>
    <w:p w14:paraId="7F5EC9A2" w14:textId="77777777" w:rsidR="00E05BAB" w:rsidRDefault="00E05BAB" w:rsidP="00E316E9">
      <w:pPr>
        <w:tabs>
          <w:tab w:val="left" w:pos="2040"/>
        </w:tabs>
      </w:pPr>
    </w:p>
    <w:p w14:paraId="6FA76CDA" w14:textId="77777777" w:rsidR="00E05BAB" w:rsidRDefault="00E05BAB">
      <w:r>
        <w:br w:type="page"/>
      </w:r>
    </w:p>
    <w:tbl>
      <w:tblPr>
        <w:tblW w:w="10486" w:type="dxa"/>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9"/>
        <w:gridCol w:w="2"/>
        <w:gridCol w:w="64"/>
        <w:gridCol w:w="2414"/>
        <w:gridCol w:w="24"/>
        <w:gridCol w:w="45"/>
        <w:gridCol w:w="20"/>
        <w:gridCol w:w="13"/>
        <w:gridCol w:w="9"/>
        <w:gridCol w:w="37"/>
        <w:gridCol w:w="24"/>
        <w:gridCol w:w="597"/>
        <w:gridCol w:w="33"/>
        <w:gridCol w:w="59"/>
        <w:gridCol w:w="6"/>
        <w:gridCol w:w="60"/>
        <w:gridCol w:w="7"/>
        <w:gridCol w:w="22"/>
        <w:gridCol w:w="22"/>
        <w:gridCol w:w="19"/>
        <w:gridCol w:w="1769"/>
        <w:gridCol w:w="15"/>
        <w:gridCol w:w="17"/>
        <w:gridCol w:w="43"/>
        <w:gridCol w:w="9"/>
        <w:gridCol w:w="28"/>
        <w:gridCol w:w="27"/>
        <w:gridCol w:w="59"/>
        <w:gridCol w:w="31"/>
        <w:gridCol w:w="75"/>
        <w:gridCol w:w="100"/>
        <w:gridCol w:w="28"/>
        <w:gridCol w:w="11"/>
        <w:gridCol w:w="6"/>
        <w:gridCol w:w="50"/>
        <w:gridCol w:w="25"/>
        <w:gridCol w:w="214"/>
        <w:gridCol w:w="6"/>
        <w:gridCol w:w="133"/>
        <w:gridCol w:w="63"/>
        <w:gridCol w:w="36"/>
        <w:gridCol w:w="6"/>
        <w:gridCol w:w="22"/>
        <w:gridCol w:w="522"/>
        <w:gridCol w:w="80"/>
        <w:gridCol w:w="34"/>
        <w:gridCol w:w="62"/>
        <w:gridCol w:w="62"/>
        <w:gridCol w:w="66"/>
        <w:gridCol w:w="17"/>
        <w:gridCol w:w="22"/>
        <w:gridCol w:w="135"/>
        <w:gridCol w:w="252"/>
        <w:gridCol w:w="44"/>
        <w:gridCol w:w="223"/>
        <w:gridCol w:w="29"/>
        <w:gridCol w:w="37"/>
        <w:gridCol w:w="15"/>
        <w:gridCol w:w="45"/>
        <w:gridCol w:w="20"/>
        <w:gridCol w:w="6"/>
        <w:gridCol w:w="28"/>
        <w:gridCol w:w="11"/>
        <w:gridCol w:w="22"/>
        <w:gridCol w:w="11"/>
        <w:gridCol w:w="1"/>
        <w:gridCol w:w="7"/>
        <w:gridCol w:w="75"/>
        <w:gridCol w:w="294"/>
        <w:gridCol w:w="17"/>
        <w:gridCol w:w="28"/>
        <w:gridCol w:w="180"/>
        <w:gridCol w:w="22"/>
        <w:gridCol w:w="36"/>
        <w:gridCol w:w="7"/>
        <w:gridCol w:w="129"/>
        <w:gridCol w:w="33"/>
        <w:gridCol w:w="6"/>
        <w:gridCol w:w="2"/>
        <w:gridCol w:w="62"/>
        <w:gridCol w:w="336"/>
        <w:gridCol w:w="111"/>
        <w:gridCol w:w="151"/>
        <w:gridCol w:w="17"/>
        <w:gridCol w:w="19"/>
        <w:gridCol w:w="173"/>
        <w:gridCol w:w="4"/>
        <w:gridCol w:w="502"/>
        <w:gridCol w:w="75"/>
        <w:gridCol w:w="68"/>
        <w:gridCol w:w="79"/>
      </w:tblGrid>
      <w:tr w:rsidR="002912BC" w14:paraId="3714E65D" w14:textId="77777777" w:rsidTr="009F6871">
        <w:trPr>
          <w:gridBefore w:val="3"/>
          <w:wBefore w:w="125" w:type="dxa"/>
        </w:trPr>
        <w:tc>
          <w:tcPr>
            <w:tcW w:w="10361" w:type="dxa"/>
            <w:gridSpan w:val="88"/>
            <w:tcBorders>
              <w:top w:val="single" w:sz="4" w:space="0" w:color="auto"/>
              <w:left w:val="single" w:sz="4" w:space="0" w:color="auto"/>
              <w:bottom w:val="double" w:sz="4" w:space="0" w:color="auto"/>
              <w:right w:val="single" w:sz="4" w:space="0" w:color="auto"/>
            </w:tcBorders>
            <w:shd w:val="clear" w:color="auto" w:fill="BDD6EE"/>
            <w:hideMark/>
          </w:tcPr>
          <w:p w14:paraId="4C5D6C69" w14:textId="77777777" w:rsidR="002912BC" w:rsidRDefault="002912BC" w:rsidP="002912BC">
            <w:pPr>
              <w:jc w:val="both"/>
              <w:rPr>
                <w:b/>
                <w:sz w:val="28"/>
              </w:rPr>
            </w:pPr>
            <w:r>
              <w:rPr>
                <w:b/>
                <w:sz w:val="28"/>
              </w:rPr>
              <w:lastRenderedPageBreak/>
              <w:t>C-I – Personální zabezpečení</w:t>
            </w:r>
          </w:p>
        </w:tc>
      </w:tr>
      <w:tr w:rsidR="002912BC" w14:paraId="116B6CAD" w14:textId="77777777" w:rsidTr="009F6871">
        <w:trPr>
          <w:gridBefore w:val="3"/>
          <w:wBefore w:w="125" w:type="dxa"/>
        </w:trPr>
        <w:tc>
          <w:tcPr>
            <w:tcW w:w="2562" w:type="dxa"/>
            <w:gridSpan w:val="7"/>
            <w:tcBorders>
              <w:top w:val="double" w:sz="4" w:space="0" w:color="auto"/>
              <w:left w:val="single" w:sz="4" w:space="0" w:color="auto"/>
              <w:bottom w:val="single" w:sz="4" w:space="0" w:color="auto"/>
              <w:right w:val="single" w:sz="4" w:space="0" w:color="auto"/>
            </w:tcBorders>
            <w:shd w:val="clear" w:color="auto" w:fill="F7CAAC"/>
            <w:hideMark/>
          </w:tcPr>
          <w:p w14:paraId="37D65F0B" w14:textId="77777777" w:rsidR="002912BC" w:rsidRDefault="002912BC" w:rsidP="002912BC">
            <w:pPr>
              <w:jc w:val="both"/>
              <w:rPr>
                <w:b/>
              </w:rPr>
            </w:pPr>
            <w:r>
              <w:rPr>
                <w:b/>
              </w:rPr>
              <w:t>Vysoká škola</w:t>
            </w:r>
          </w:p>
        </w:tc>
        <w:tc>
          <w:tcPr>
            <w:tcW w:w="7799" w:type="dxa"/>
            <w:gridSpan w:val="81"/>
            <w:tcBorders>
              <w:top w:val="single" w:sz="4" w:space="0" w:color="auto"/>
              <w:left w:val="single" w:sz="4" w:space="0" w:color="auto"/>
              <w:bottom w:val="single" w:sz="4" w:space="0" w:color="auto"/>
              <w:right w:val="single" w:sz="4" w:space="0" w:color="auto"/>
            </w:tcBorders>
          </w:tcPr>
          <w:p w14:paraId="3608F9FF" w14:textId="77777777" w:rsidR="002912BC" w:rsidRDefault="002912BC" w:rsidP="002912BC">
            <w:pPr>
              <w:jc w:val="both"/>
            </w:pPr>
            <w:r w:rsidRPr="00014F82">
              <w:t>Univerzita Tomáše Bati ve Zlíně</w:t>
            </w:r>
          </w:p>
        </w:tc>
      </w:tr>
      <w:tr w:rsidR="002912BC" w14:paraId="257073DF" w14:textId="77777777" w:rsidTr="009F6871">
        <w:trPr>
          <w:gridBefore w:val="3"/>
          <w:wBefore w:w="125" w:type="dxa"/>
        </w:trPr>
        <w:tc>
          <w:tcPr>
            <w:tcW w:w="2562"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6134F5CC" w14:textId="77777777" w:rsidR="002912BC" w:rsidRDefault="002912BC" w:rsidP="002912BC">
            <w:pPr>
              <w:jc w:val="both"/>
              <w:rPr>
                <w:b/>
              </w:rPr>
            </w:pPr>
            <w:r>
              <w:rPr>
                <w:b/>
              </w:rPr>
              <w:t>Součást vysoké školy</w:t>
            </w:r>
          </w:p>
        </w:tc>
        <w:tc>
          <w:tcPr>
            <w:tcW w:w="7799" w:type="dxa"/>
            <w:gridSpan w:val="81"/>
            <w:tcBorders>
              <w:top w:val="single" w:sz="4" w:space="0" w:color="auto"/>
              <w:left w:val="single" w:sz="4" w:space="0" w:color="auto"/>
              <w:bottom w:val="single" w:sz="4" w:space="0" w:color="auto"/>
              <w:right w:val="single" w:sz="4" w:space="0" w:color="auto"/>
            </w:tcBorders>
          </w:tcPr>
          <w:p w14:paraId="47C681DA" w14:textId="77777777" w:rsidR="002912BC" w:rsidRDefault="002912BC" w:rsidP="002912BC">
            <w:pPr>
              <w:jc w:val="both"/>
            </w:pPr>
            <w:r w:rsidRPr="00014F82">
              <w:t>Fakulta technologická</w:t>
            </w:r>
          </w:p>
        </w:tc>
      </w:tr>
      <w:tr w:rsidR="002912BC" w14:paraId="2853BE09" w14:textId="77777777" w:rsidTr="009F6871">
        <w:trPr>
          <w:gridBefore w:val="3"/>
          <w:wBefore w:w="125" w:type="dxa"/>
        </w:trPr>
        <w:tc>
          <w:tcPr>
            <w:tcW w:w="2562"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6619E629" w14:textId="77777777" w:rsidR="002912BC" w:rsidRDefault="002912BC" w:rsidP="002912BC">
            <w:pPr>
              <w:jc w:val="both"/>
              <w:rPr>
                <w:b/>
              </w:rPr>
            </w:pPr>
            <w:r>
              <w:rPr>
                <w:b/>
              </w:rPr>
              <w:t>Název studijního programu</w:t>
            </w:r>
          </w:p>
        </w:tc>
        <w:tc>
          <w:tcPr>
            <w:tcW w:w="7799" w:type="dxa"/>
            <w:gridSpan w:val="81"/>
            <w:tcBorders>
              <w:top w:val="single" w:sz="4" w:space="0" w:color="auto"/>
              <w:left w:val="single" w:sz="4" w:space="0" w:color="auto"/>
              <w:bottom w:val="single" w:sz="4" w:space="0" w:color="auto"/>
              <w:right w:val="single" w:sz="4" w:space="0" w:color="auto"/>
            </w:tcBorders>
          </w:tcPr>
          <w:p w14:paraId="0A9F9CEC" w14:textId="453926EC" w:rsidR="002912BC" w:rsidRDefault="002912BC" w:rsidP="002912BC">
            <w:pPr>
              <w:jc w:val="both"/>
            </w:pPr>
            <w:r>
              <w:t>Nástroje a procesy</w:t>
            </w:r>
          </w:p>
        </w:tc>
      </w:tr>
      <w:tr w:rsidR="002912BC" w14:paraId="1EEEA7F8" w14:textId="77777777" w:rsidTr="009F6871">
        <w:trPr>
          <w:gridBefore w:val="3"/>
          <w:wBefore w:w="125" w:type="dxa"/>
        </w:trPr>
        <w:tc>
          <w:tcPr>
            <w:tcW w:w="2562"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2FAE30DE" w14:textId="77777777" w:rsidR="002912BC" w:rsidRDefault="002912BC" w:rsidP="002912BC">
            <w:pPr>
              <w:jc w:val="both"/>
              <w:rPr>
                <w:b/>
              </w:rPr>
            </w:pPr>
            <w:r>
              <w:rPr>
                <w:b/>
              </w:rPr>
              <w:t>Jméno a příjmení</w:t>
            </w:r>
          </w:p>
        </w:tc>
        <w:tc>
          <w:tcPr>
            <w:tcW w:w="4465" w:type="dxa"/>
            <w:gridSpan w:val="40"/>
            <w:tcBorders>
              <w:top w:val="single" w:sz="4" w:space="0" w:color="auto"/>
              <w:left w:val="single" w:sz="4" w:space="0" w:color="auto"/>
              <w:bottom w:val="single" w:sz="4" w:space="0" w:color="auto"/>
              <w:right w:val="single" w:sz="4" w:space="0" w:color="auto"/>
            </w:tcBorders>
          </w:tcPr>
          <w:p w14:paraId="48958712" w14:textId="77777777" w:rsidR="002912BC" w:rsidRPr="003552A1" w:rsidRDefault="002912BC" w:rsidP="002912BC">
            <w:pPr>
              <w:jc w:val="both"/>
              <w:rPr>
                <w:b/>
                <w:bCs/>
              </w:rPr>
            </w:pPr>
            <w:bookmarkStart w:id="286" w:name="Bílek"/>
            <w:bookmarkEnd w:id="286"/>
            <w:r w:rsidRPr="00010426">
              <w:rPr>
                <w:b/>
                <w:bCs/>
              </w:rPr>
              <w:t>Ondřej Bílek</w:t>
            </w:r>
          </w:p>
        </w:tc>
        <w:tc>
          <w:tcPr>
            <w:tcW w:w="900"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B6B8FE3" w14:textId="77777777" w:rsidR="002912BC" w:rsidRDefault="002912BC" w:rsidP="002912BC">
            <w:pPr>
              <w:jc w:val="both"/>
              <w:rPr>
                <w:b/>
              </w:rPr>
            </w:pPr>
            <w:r>
              <w:rPr>
                <w:b/>
              </w:rPr>
              <w:t>Tituly</w:t>
            </w:r>
          </w:p>
        </w:tc>
        <w:tc>
          <w:tcPr>
            <w:tcW w:w="2434" w:type="dxa"/>
            <w:gridSpan w:val="26"/>
            <w:tcBorders>
              <w:top w:val="single" w:sz="4" w:space="0" w:color="auto"/>
              <w:left w:val="single" w:sz="4" w:space="0" w:color="auto"/>
              <w:bottom w:val="single" w:sz="4" w:space="0" w:color="auto"/>
              <w:right w:val="single" w:sz="4" w:space="0" w:color="auto"/>
            </w:tcBorders>
          </w:tcPr>
          <w:p w14:paraId="587BC2D7" w14:textId="77777777" w:rsidR="002912BC" w:rsidRDefault="002912BC" w:rsidP="002912BC">
            <w:pPr>
              <w:jc w:val="both"/>
            </w:pPr>
            <w:r>
              <w:t>doc. Ing., Ph.D.</w:t>
            </w:r>
          </w:p>
        </w:tc>
      </w:tr>
      <w:tr w:rsidR="002912BC" w:rsidRPr="003552A1" w14:paraId="3A7F9988" w14:textId="77777777" w:rsidTr="009F6871">
        <w:trPr>
          <w:gridBefore w:val="3"/>
          <w:wBefore w:w="125" w:type="dxa"/>
        </w:trPr>
        <w:tc>
          <w:tcPr>
            <w:tcW w:w="2562"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44AEA438" w14:textId="77777777" w:rsidR="002912BC" w:rsidRDefault="002912BC" w:rsidP="002912BC">
            <w:pPr>
              <w:jc w:val="both"/>
              <w:rPr>
                <w:b/>
              </w:rPr>
            </w:pPr>
            <w:r>
              <w:rPr>
                <w:b/>
              </w:rPr>
              <w:t>Rok narození</w:t>
            </w:r>
          </w:p>
        </w:tc>
        <w:tc>
          <w:tcPr>
            <w:tcW w:w="849" w:type="dxa"/>
            <w:gridSpan w:val="10"/>
            <w:tcBorders>
              <w:top w:val="single" w:sz="4" w:space="0" w:color="auto"/>
              <w:left w:val="single" w:sz="4" w:space="0" w:color="auto"/>
              <w:bottom w:val="single" w:sz="4" w:space="0" w:color="auto"/>
              <w:right w:val="single" w:sz="4" w:space="0" w:color="auto"/>
            </w:tcBorders>
          </w:tcPr>
          <w:p w14:paraId="7ADECAFD" w14:textId="77777777" w:rsidR="002912BC" w:rsidRDefault="002912BC" w:rsidP="002912BC">
            <w:pPr>
              <w:jc w:val="both"/>
            </w:pPr>
            <w:r>
              <w:t>1979</w:t>
            </w:r>
          </w:p>
        </w:tc>
        <w:tc>
          <w:tcPr>
            <w:tcW w:w="1881"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501E3329" w14:textId="77777777" w:rsidR="002912BC" w:rsidRDefault="002912BC" w:rsidP="002912BC">
            <w:pPr>
              <w:jc w:val="both"/>
              <w:rPr>
                <w:b/>
              </w:rPr>
            </w:pPr>
            <w:r>
              <w:rPr>
                <w:b/>
              </w:rPr>
              <w:t>typ vztahu k VŠ</w:t>
            </w:r>
          </w:p>
        </w:tc>
        <w:tc>
          <w:tcPr>
            <w:tcW w:w="892" w:type="dxa"/>
            <w:gridSpan w:val="17"/>
            <w:tcBorders>
              <w:top w:val="single" w:sz="4" w:space="0" w:color="auto"/>
              <w:left w:val="single" w:sz="4" w:space="0" w:color="auto"/>
              <w:bottom w:val="single" w:sz="4" w:space="0" w:color="auto"/>
              <w:right w:val="single" w:sz="4" w:space="0" w:color="auto"/>
            </w:tcBorders>
          </w:tcPr>
          <w:p w14:paraId="319D916C" w14:textId="77777777" w:rsidR="002912BC" w:rsidRPr="003552A1" w:rsidRDefault="002912BC" w:rsidP="002912BC">
            <w:pPr>
              <w:jc w:val="both"/>
            </w:pPr>
            <w:r w:rsidRPr="003552A1">
              <w:t>pp.</w:t>
            </w:r>
          </w:p>
        </w:tc>
        <w:tc>
          <w:tcPr>
            <w:tcW w:w="843"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04E0BACC" w14:textId="77777777" w:rsidR="002912BC" w:rsidRPr="003552A1" w:rsidRDefault="002912BC" w:rsidP="002912BC">
            <w:pPr>
              <w:jc w:val="both"/>
              <w:rPr>
                <w:b/>
              </w:rPr>
            </w:pPr>
            <w:r w:rsidRPr="003552A1">
              <w:rPr>
                <w:b/>
              </w:rPr>
              <w:t>rozsah</w:t>
            </w:r>
          </w:p>
        </w:tc>
        <w:tc>
          <w:tcPr>
            <w:tcW w:w="900" w:type="dxa"/>
            <w:gridSpan w:val="15"/>
            <w:tcBorders>
              <w:top w:val="single" w:sz="4" w:space="0" w:color="auto"/>
              <w:left w:val="single" w:sz="4" w:space="0" w:color="auto"/>
              <w:bottom w:val="single" w:sz="4" w:space="0" w:color="auto"/>
              <w:right w:val="single" w:sz="4" w:space="0" w:color="auto"/>
            </w:tcBorders>
          </w:tcPr>
          <w:p w14:paraId="3C6AE06D" w14:textId="77777777" w:rsidR="002912BC" w:rsidRPr="003552A1" w:rsidRDefault="002912BC" w:rsidP="002912BC">
            <w:pPr>
              <w:jc w:val="both"/>
            </w:pPr>
            <w:r w:rsidRPr="003552A1">
              <w:t>40</w:t>
            </w:r>
          </w:p>
        </w:tc>
        <w:tc>
          <w:tcPr>
            <w:tcW w:w="835"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B3097E7" w14:textId="77777777" w:rsidR="002912BC" w:rsidRPr="003552A1" w:rsidRDefault="002912BC" w:rsidP="002912BC">
            <w:pPr>
              <w:jc w:val="both"/>
              <w:rPr>
                <w:b/>
              </w:rPr>
            </w:pPr>
            <w:r w:rsidRPr="003552A1">
              <w:rPr>
                <w:b/>
              </w:rPr>
              <w:t>do kdy</w:t>
            </w:r>
          </w:p>
        </w:tc>
        <w:tc>
          <w:tcPr>
            <w:tcW w:w="1599" w:type="dxa"/>
            <w:gridSpan w:val="13"/>
            <w:tcBorders>
              <w:top w:val="single" w:sz="4" w:space="0" w:color="auto"/>
              <w:left w:val="single" w:sz="4" w:space="0" w:color="auto"/>
              <w:bottom w:val="single" w:sz="4" w:space="0" w:color="auto"/>
              <w:right w:val="single" w:sz="4" w:space="0" w:color="auto"/>
            </w:tcBorders>
          </w:tcPr>
          <w:p w14:paraId="42405EBF" w14:textId="77777777" w:rsidR="002912BC" w:rsidRPr="003552A1" w:rsidRDefault="002912BC" w:rsidP="002912BC">
            <w:pPr>
              <w:jc w:val="both"/>
            </w:pPr>
            <w:r w:rsidRPr="003552A1">
              <w:t>N</w:t>
            </w:r>
          </w:p>
        </w:tc>
      </w:tr>
      <w:tr w:rsidR="002912BC" w14:paraId="26E3CD02" w14:textId="77777777" w:rsidTr="009F6871">
        <w:trPr>
          <w:gridBefore w:val="3"/>
          <w:wBefore w:w="125" w:type="dxa"/>
        </w:trPr>
        <w:tc>
          <w:tcPr>
            <w:tcW w:w="5292" w:type="dxa"/>
            <w:gridSpan w:val="23"/>
            <w:tcBorders>
              <w:top w:val="single" w:sz="4" w:space="0" w:color="auto"/>
              <w:left w:val="single" w:sz="4" w:space="0" w:color="auto"/>
              <w:bottom w:val="single" w:sz="4" w:space="0" w:color="auto"/>
              <w:right w:val="single" w:sz="4" w:space="0" w:color="auto"/>
            </w:tcBorders>
            <w:shd w:val="clear" w:color="auto" w:fill="F7CAAC"/>
            <w:hideMark/>
          </w:tcPr>
          <w:p w14:paraId="4C31CF92" w14:textId="77777777" w:rsidR="002912BC" w:rsidRDefault="002912BC" w:rsidP="002912BC">
            <w:pPr>
              <w:jc w:val="both"/>
              <w:rPr>
                <w:b/>
              </w:rPr>
            </w:pPr>
            <w:r>
              <w:rPr>
                <w:b/>
              </w:rPr>
              <w:t>Typ vztahu na součásti VŠ, která uskutečňuje st. program</w:t>
            </w:r>
          </w:p>
        </w:tc>
        <w:tc>
          <w:tcPr>
            <w:tcW w:w="892" w:type="dxa"/>
            <w:gridSpan w:val="17"/>
            <w:tcBorders>
              <w:top w:val="single" w:sz="4" w:space="0" w:color="auto"/>
              <w:left w:val="single" w:sz="4" w:space="0" w:color="auto"/>
              <w:bottom w:val="single" w:sz="4" w:space="0" w:color="auto"/>
              <w:right w:val="single" w:sz="4" w:space="0" w:color="auto"/>
            </w:tcBorders>
          </w:tcPr>
          <w:p w14:paraId="2DF4F3B9" w14:textId="77777777" w:rsidR="002912BC" w:rsidRPr="00254ABF" w:rsidRDefault="002912BC" w:rsidP="002912BC">
            <w:pPr>
              <w:jc w:val="both"/>
              <w:rPr>
                <w:color w:val="FF0000"/>
              </w:rPr>
            </w:pPr>
            <w:r w:rsidRPr="00254ABF">
              <w:t>---</w:t>
            </w:r>
          </w:p>
        </w:tc>
        <w:tc>
          <w:tcPr>
            <w:tcW w:w="843"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2936D853" w14:textId="77777777" w:rsidR="002912BC" w:rsidRDefault="002912BC" w:rsidP="002912BC">
            <w:pPr>
              <w:jc w:val="both"/>
              <w:rPr>
                <w:b/>
              </w:rPr>
            </w:pPr>
            <w:r>
              <w:rPr>
                <w:b/>
              </w:rPr>
              <w:t>rozsah</w:t>
            </w:r>
          </w:p>
        </w:tc>
        <w:tc>
          <w:tcPr>
            <w:tcW w:w="900" w:type="dxa"/>
            <w:gridSpan w:val="15"/>
            <w:tcBorders>
              <w:top w:val="single" w:sz="4" w:space="0" w:color="auto"/>
              <w:left w:val="single" w:sz="4" w:space="0" w:color="auto"/>
              <w:bottom w:val="single" w:sz="4" w:space="0" w:color="auto"/>
              <w:right w:val="single" w:sz="4" w:space="0" w:color="auto"/>
            </w:tcBorders>
          </w:tcPr>
          <w:p w14:paraId="3815B302" w14:textId="77777777" w:rsidR="002912BC" w:rsidRDefault="002912BC" w:rsidP="002912BC">
            <w:pPr>
              <w:jc w:val="both"/>
            </w:pPr>
            <w:r>
              <w:t>---</w:t>
            </w:r>
          </w:p>
        </w:tc>
        <w:tc>
          <w:tcPr>
            <w:tcW w:w="835"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38118D0" w14:textId="77777777" w:rsidR="002912BC" w:rsidRDefault="002912BC" w:rsidP="002912BC">
            <w:pPr>
              <w:jc w:val="both"/>
              <w:rPr>
                <w:b/>
              </w:rPr>
            </w:pPr>
            <w:r>
              <w:rPr>
                <w:b/>
              </w:rPr>
              <w:t>do kdy</w:t>
            </w:r>
          </w:p>
        </w:tc>
        <w:tc>
          <w:tcPr>
            <w:tcW w:w="1599" w:type="dxa"/>
            <w:gridSpan w:val="13"/>
            <w:tcBorders>
              <w:top w:val="single" w:sz="4" w:space="0" w:color="auto"/>
              <w:left w:val="single" w:sz="4" w:space="0" w:color="auto"/>
              <w:bottom w:val="single" w:sz="4" w:space="0" w:color="auto"/>
              <w:right w:val="single" w:sz="4" w:space="0" w:color="auto"/>
            </w:tcBorders>
          </w:tcPr>
          <w:p w14:paraId="7AA1A92B" w14:textId="77777777" w:rsidR="002912BC" w:rsidRDefault="002912BC" w:rsidP="002912BC">
            <w:pPr>
              <w:jc w:val="both"/>
            </w:pPr>
            <w:r>
              <w:t>---</w:t>
            </w:r>
          </w:p>
        </w:tc>
      </w:tr>
      <w:tr w:rsidR="002912BC" w14:paraId="3357609F" w14:textId="77777777" w:rsidTr="009F6871">
        <w:trPr>
          <w:gridBefore w:val="3"/>
          <w:wBefore w:w="125" w:type="dxa"/>
        </w:trPr>
        <w:tc>
          <w:tcPr>
            <w:tcW w:w="6184" w:type="dxa"/>
            <w:gridSpan w:val="40"/>
            <w:tcBorders>
              <w:top w:val="single" w:sz="4" w:space="0" w:color="auto"/>
              <w:left w:val="single" w:sz="4" w:space="0" w:color="auto"/>
              <w:bottom w:val="single" w:sz="4" w:space="0" w:color="auto"/>
              <w:right w:val="single" w:sz="4" w:space="0" w:color="auto"/>
            </w:tcBorders>
            <w:shd w:val="clear" w:color="auto" w:fill="F7CAAC"/>
            <w:hideMark/>
          </w:tcPr>
          <w:p w14:paraId="0C3C9F45" w14:textId="77777777" w:rsidR="002912BC" w:rsidRDefault="002912BC" w:rsidP="002912BC">
            <w:pPr>
              <w:jc w:val="both"/>
            </w:pPr>
            <w:r>
              <w:rPr>
                <w:b/>
              </w:rPr>
              <w:t>Další současná působení jako akademický pracovník na jiných VŠ</w:t>
            </w:r>
          </w:p>
        </w:tc>
        <w:tc>
          <w:tcPr>
            <w:tcW w:w="1743" w:type="dxa"/>
            <w:gridSpan w:val="22"/>
            <w:tcBorders>
              <w:top w:val="single" w:sz="4" w:space="0" w:color="auto"/>
              <w:left w:val="single" w:sz="4" w:space="0" w:color="auto"/>
              <w:bottom w:val="single" w:sz="4" w:space="0" w:color="auto"/>
              <w:right w:val="single" w:sz="4" w:space="0" w:color="auto"/>
            </w:tcBorders>
            <w:shd w:val="clear" w:color="auto" w:fill="F7CAAC"/>
            <w:hideMark/>
          </w:tcPr>
          <w:p w14:paraId="0CB6CFDE" w14:textId="77777777" w:rsidR="002912BC" w:rsidRDefault="002912BC" w:rsidP="002912BC">
            <w:pPr>
              <w:jc w:val="both"/>
              <w:rPr>
                <w:b/>
              </w:rPr>
            </w:pPr>
            <w:r>
              <w:rPr>
                <w:b/>
              </w:rPr>
              <w:t xml:space="preserve">typ </w:t>
            </w:r>
            <w:proofErr w:type="spellStart"/>
            <w:r>
              <w:rPr>
                <w:b/>
              </w:rPr>
              <w:t>prac</w:t>
            </w:r>
            <w:proofErr w:type="spellEnd"/>
            <w:r>
              <w:rPr>
                <w:b/>
              </w:rPr>
              <w:t>. vztahu</w:t>
            </w:r>
          </w:p>
        </w:tc>
        <w:tc>
          <w:tcPr>
            <w:tcW w:w="2434"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5C513B28" w14:textId="77777777" w:rsidR="002912BC" w:rsidRDefault="002912BC" w:rsidP="002912BC">
            <w:pPr>
              <w:jc w:val="both"/>
              <w:rPr>
                <w:b/>
              </w:rPr>
            </w:pPr>
            <w:r>
              <w:rPr>
                <w:b/>
              </w:rPr>
              <w:t>rozsah</w:t>
            </w:r>
          </w:p>
        </w:tc>
      </w:tr>
      <w:tr w:rsidR="002912BC" w14:paraId="65684F9B" w14:textId="77777777" w:rsidTr="009F6871">
        <w:trPr>
          <w:gridBefore w:val="3"/>
          <w:wBefore w:w="125" w:type="dxa"/>
        </w:trPr>
        <w:tc>
          <w:tcPr>
            <w:tcW w:w="6184" w:type="dxa"/>
            <w:gridSpan w:val="40"/>
            <w:tcBorders>
              <w:top w:val="single" w:sz="4" w:space="0" w:color="auto"/>
              <w:left w:val="single" w:sz="4" w:space="0" w:color="auto"/>
              <w:bottom w:val="single" w:sz="4" w:space="0" w:color="auto"/>
              <w:right w:val="single" w:sz="4" w:space="0" w:color="auto"/>
            </w:tcBorders>
          </w:tcPr>
          <w:p w14:paraId="3A228D9A" w14:textId="77777777" w:rsidR="002912BC" w:rsidRDefault="002912BC" w:rsidP="002912BC">
            <w:pPr>
              <w:jc w:val="both"/>
            </w:pPr>
            <w:r w:rsidRPr="00014F82">
              <w:t>---</w:t>
            </w:r>
          </w:p>
        </w:tc>
        <w:tc>
          <w:tcPr>
            <w:tcW w:w="1743" w:type="dxa"/>
            <w:gridSpan w:val="22"/>
            <w:tcBorders>
              <w:top w:val="single" w:sz="4" w:space="0" w:color="auto"/>
              <w:left w:val="single" w:sz="4" w:space="0" w:color="auto"/>
              <w:bottom w:val="single" w:sz="4" w:space="0" w:color="auto"/>
              <w:right w:val="single" w:sz="4" w:space="0" w:color="auto"/>
            </w:tcBorders>
          </w:tcPr>
          <w:p w14:paraId="5A9F1E9E" w14:textId="77777777" w:rsidR="002912BC" w:rsidRDefault="002912BC" w:rsidP="002912BC">
            <w:pPr>
              <w:jc w:val="both"/>
            </w:pPr>
            <w:r w:rsidRPr="00014F82">
              <w:t>---</w:t>
            </w:r>
          </w:p>
        </w:tc>
        <w:tc>
          <w:tcPr>
            <w:tcW w:w="2434" w:type="dxa"/>
            <w:gridSpan w:val="26"/>
            <w:tcBorders>
              <w:top w:val="single" w:sz="4" w:space="0" w:color="auto"/>
              <w:left w:val="single" w:sz="4" w:space="0" w:color="auto"/>
              <w:bottom w:val="single" w:sz="4" w:space="0" w:color="auto"/>
              <w:right w:val="single" w:sz="4" w:space="0" w:color="auto"/>
            </w:tcBorders>
          </w:tcPr>
          <w:p w14:paraId="25666CCA" w14:textId="77777777" w:rsidR="002912BC" w:rsidRDefault="002912BC" w:rsidP="002912BC">
            <w:pPr>
              <w:jc w:val="both"/>
            </w:pPr>
            <w:r w:rsidRPr="00014F82">
              <w:t>---</w:t>
            </w:r>
          </w:p>
        </w:tc>
      </w:tr>
      <w:tr w:rsidR="002912BC" w14:paraId="3F7E10C8" w14:textId="77777777" w:rsidTr="009F6871">
        <w:trPr>
          <w:gridBefore w:val="3"/>
          <w:wBefore w:w="125" w:type="dxa"/>
        </w:trPr>
        <w:tc>
          <w:tcPr>
            <w:tcW w:w="6184" w:type="dxa"/>
            <w:gridSpan w:val="40"/>
            <w:tcBorders>
              <w:top w:val="single" w:sz="4" w:space="0" w:color="auto"/>
              <w:left w:val="single" w:sz="4" w:space="0" w:color="auto"/>
              <w:bottom w:val="single" w:sz="4" w:space="0" w:color="auto"/>
              <w:right w:val="single" w:sz="4" w:space="0" w:color="auto"/>
            </w:tcBorders>
          </w:tcPr>
          <w:p w14:paraId="6DC2DF6C" w14:textId="77777777" w:rsidR="002912BC" w:rsidRDefault="002912BC" w:rsidP="002912BC">
            <w:pPr>
              <w:jc w:val="both"/>
            </w:pPr>
          </w:p>
        </w:tc>
        <w:tc>
          <w:tcPr>
            <w:tcW w:w="1743" w:type="dxa"/>
            <w:gridSpan w:val="22"/>
            <w:tcBorders>
              <w:top w:val="single" w:sz="4" w:space="0" w:color="auto"/>
              <w:left w:val="single" w:sz="4" w:space="0" w:color="auto"/>
              <w:bottom w:val="single" w:sz="4" w:space="0" w:color="auto"/>
              <w:right w:val="single" w:sz="4" w:space="0" w:color="auto"/>
            </w:tcBorders>
          </w:tcPr>
          <w:p w14:paraId="68022493" w14:textId="77777777" w:rsidR="002912BC" w:rsidRDefault="002912BC" w:rsidP="002912BC">
            <w:pPr>
              <w:jc w:val="both"/>
            </w:pPr>
          </w:p>
        </w:tc>
        <w:tc>
          <w:tcPr>
            <w:tcW w:w="2434" w:type="dxa"/>
            <w:gridSpan w:val="26"/>
            <w:tcBorders>
              <w:top w:val="single" w:sz="4" w:space="0" w:color="auto"/>
              <w:left w:val="single" w:sz="4" w:space="0" w:color="auto"/>
              <w:bottom w:val="single" w:sz="4" w:space="0" w:color="auto"/>
              <w:right w:val="single" w:sz="4" w:space="0" w:color="auto"/>
            </w:tcBorders>
          </w:tcPr>
          <w:p w14:paraId="3541FC6F" w14:textId="77777777" w:rsidR="002912BC" w:rsidRDefault="002912BC" w:rsidP="002912BC">
            <w:pPr>
              <w:jc w:val="both"/>
            </w:pPr>
          </w:p>
        </w:tc>
      </w:tr>
      <w:tr w:rsidR="002912BC" w14:paraId="30029E6C" w14:textId="77777777" w:rsidTr="009F6871">
        <w:trPr>
          <w:gridBefore w:val="3"/>
          <w:wBefore w:w="125" w:type="dxa"/>
        </w:trPr>
        <w:tc>
          <w:tcPr>
            <w:tcW w:w="6184" w:type="dxa"/>
            <w:gridSpan w:val="40"/>
            <w:tcBorders>
              <w:top w:val="single" w:sz="4" w:space="0" w:color="auto"/>
              <w:left w:val="single" w:sz="4" w:space="0" w:color="auto"/>
              <w:bottom w:val="single" w:sz="4" w:space="0" w:color="auto"/>
              <w:right w:val="single" w:sz="4" w:space="0" w:color="auto"/>
            </w:tcBorders>
          </w:tcPr>
          <w:p w14:paraId="6256960E" w14:textId="77777777" w:rsidR="002912BC" w:rsidRDefault="002912BC" w:rsidP="002912BC">
            <w:pPr>
              <w:jc w:val="both"/>
            </w:pPr>
          </w:p>
        </w:tc>
        <w:tc>
          <w:tcPr>
            <w:tcW w:w="1743" w:type="dxa"/>
            <w:gridSpan w:val="22"/>
            <w:tcBorders>
              <w:top w:val="single" w:sz="4" w:space="0" w:color="auto"/>
              <w:left w:val="single" w:sz="4" w:space="0" w:color="auto"/>
              <w:bottom w:val="single" w:sz="4" w:space="0" w:color="auto"/>
              <w:right w:val="single" w:sz="4" w:space="0" w:color="auto"/>
            </w:tcBorders>
          </w:tcPr>
          <w:p w14:paraId="2EC78947" w14:textId="77777777" w:rsidR="002912BC" w:rsidRDefault="002912BC" w:rsidP="002912BC">
            <w:pPr>
              <w:jc w:val="both"/>
            </w:pPr>
          </w:p>
        </w:tc>
        <w:tc>
          <w:tcPr>
            <w:tcW w:w="2434" w:type="dxa"/>
            <w:gridSpan w:val="26"/>
            <w:tcBorders>
              <w:top w:val="single" w:sz="4" w:space="0" w:color="auto"/>
              <w:left w:val="single" w:sz="4" w:space="0" w:color="auto"/>
              <w:bottom w:val="single" w:sz="4" w:space="0" w:color="auto"/>
              <w:right w:val="single" w:sz="4" w:space="0" w:color="auto"/>
            </w:tcBorders>
          </w:tcPr>
          <w:p w14:paraId="37EA3BBD" w14:textId="77777777" w:rsidR="002912BC" w:rsidRDefault="002912BC" w:rsidP="002912BC">
            <w:pPr>
              <w:jc w:val="both"/>
            </w:pPr>
          </w:p>
        </w:tc>
      </w:tr>
      <w:tr w:rsidR="002912BC" w14:paraId="11869198" w14:textId="77777777" w:rsidTr="009F6871">
        <w:trPr>
          <w:gridBefore w:val="3"/>
          <w:wBefore w:w="125" w:type="dxa"/>
        </w:trPr>
        <w:tc>
          <w:tcPr>
            <w:tcW w:w="6184" w:type="dxa"/>
            <w:gridSpan w:val="40"/>
            <w:tcBorders>
              <w:top w:val="single" w:sz="4" w:space="0" w:color="auto"/>
              <w:left w:val="single" w:sz="4" w:space="0" w:color="auto"/>
              <w:bottom w:val="single" w:sz="4" w:space="0" w:color="auto"/>
              <w:right w:val="single" w:sz="4" w:space="0" w:color="auto"/>
            </w:tcBorders>
          </w:tcPr>
          <w:p w14:paraId="6F846A20" w14:textId="77777777" w:rsidR="002912BC" w:rsidRDefault="002912BC" w:rsidP="002912BC">
            <w:pPr>
              <w:jc w:val="both"/>
            </w:pPr>
          </w:p>
        </w:tc>
        <w:tc>
          <w:tcPr>
            <w:tcW w:w="1743" w:type="dxa"/>
            <w:gridSpan w:val="22"/>
            <w:tcBorders>
              <w:top w:val="single" w:sz="4" w:space="0" w:color="auto"/>
              <w:left w:val="single" w:sz="4" w:space="0" w:color="auto"/>
              <w:bottom w:val="single" w:sz="4" w:space="0" w:color="auto"/>
              <w:right w:val="single" w:sz="4" w:space="0" w:color="auto"/>
            </w:tcBorders>
          </w:tcPr>
          <w:p w14:paraId="45E8461C" w14:textId="77777777" w:rsidR="002912BC" w:rsidRDefault="002912BC" w:rsidP="002912BC">
            <w:pPr>
              <w:jc w:val="both"/>
            </w:pPr>
          </w:p>
        </w:tc>
        <w:tc>
          <w:tcPr>
            <w:tcW w:w="2434" w:type="dxa"/>
            <w:gridSpan w:val="26"/>
            <w:tcBorders>
              <w:top w:val="single" w:sz="4" w:space="0" w:color="auto"/>
              <w:left w:val="single" w:sz="4" w:space="0" w:color="auto"/>
              <w:bottom w:val="single" w:sz="4" w:space="0" w:color="auto"/>
              <w:right w:val="single" w:sz="4" w:space="0" w:color="auto"/>
            </w:tcBorders>
          </w:tcPr>
          <w:p w14:paraId="7AD67D01" w14:textId="77777777" w:rsidR="002912BC" w:rsidRDefault="002912BC" w:rsidP="002912BC">
            <w:pPr>
              <w:jc w:val="both"/>
            </w:pPr>
          </w:p>
        </w:tc>
      </w:tr>
      <w:tr w:rsidR="002912BC" w14:paraId="041B3D84" w14:textId="77777777" w:rsidTr="009F6871">
        <w:trPr>
          <w:gridBefore w:val="3"/>
          <w:wBefore w:w="125" w:type="dxa"/>
        </w:trPr>
        <w:tc>
          <w:tcPr>
            <w:tcW w:w="10361" w:type="dxa"/>
            <w:gridSpan w:val="88"/>
            <w:tcBorders>
              <w:top w:val="single" w:sz="4" w:space="0" w:color="auto"/>
              <w:left w:val="single" w:sz="4" w:space="0" w:color="auto"/>
              <w:bottom w:val="single" w:sz="4" w:space="0" w:color="auto"/>
              <w:right w:val="single" w:sz="4" w:space="0" w:color="auto"/>
            </w:tcBorders>
            <w:shd w:val="clear" w:color="auto" w:fill="F7CAAC"/>
            <w:hideMark/>
          </w:tcPr>
          <w:p w14:paraId="728C1C01" w14:textId="77777777" w:rsidR="002912BC" w:rsidRDefault="002912BC" w:rsidP="002912BC">
            <w:pPr>
              <w:jc w:val="both"/>
            </w:pPr>
            <w:r>
              <w:rPr>
                <w:b/>
              </w:rPr>
              <w:t>Předměty příslušného studijního programu a způsob zapojení do jejich výuky, příp. další zapojení do uskutečňování studijního programu</w:t>
            </w:r>
          </w:p>
        </w:tc>
      </w:tr>
      <w:tr w:rsidR="002912BC" w14:paraId="3FDA1F45" w14:textId="77777777" w:rsidTr="009F6871">
        <w:trPr>
          <w:gridBefore w:val="3"/>
          <w:wBefore w:w="125" w:type="dxa"/>
          <w:trHeight w:val="360"/>
        </w:trPr>
        <w:tc>
          <w:tcPr>
            <w:tcW w:w="10361" w:type="dxa"/>
            <w:gridSpan w:val="88"/>
            <w:tcBorders>
              <w:top w:val="nil"/>
              <w:left w:val="single" w:sz="4" w:space="0" w:color="auto"/>
              <w:bottom w:val="single" w:sz="4" w:space="0" w:color="auto"/>
              <w:right w:val="single" w:sz="4" w:space="0" w:color="auto"/>
            </w:tcBorders>
          </w:tcPr>
          <w:p w14:paraId="6B8747CB" w14:textId="2A0D5C1A" w:rsidR="002912BC" w:rsidRDefault="001F18A6" w:rsidP="00720EA9">
            <w:pPr>
              <w:spacing w:before="120" w:after="120"/>
              <w:jc w:val="both"/>
            </w:pPr>
            <w:r w:rsidRPr="007F3FD2">
              <w:rPr>
                <w:b/>
                <w:u w:val="single"/>
              </w:rPr>
              <w:t>Š</w:t>
            </w:r>
            <w:r>
              <w:rPr>
                <w:b/>
                <w:u w:val="single"/>
              </w:rPr>
              <w:t>kolitel</w:t>
            </w:r>
          </w:p>
        </w:tc>
      </w:tr>
      <w:tr w:rsidR="002912BC" w14:paraId="32204317" w14:textId="77777777" w:rsidTr="009F6871">
        <w:trPr>
          <w:gridBefore w:val="3"/>
          <w:wBefore w:w="125" w:type="dxa"/>
        </w:trPr>
        <w:tc>
          <w:tcPr>
            <w:tcW w:w="10361" w:type="dxa"/>
            <w:gridSpan w:val="88"/>
            <w:tcBorders>
              <w:top w:val="single" w:sz="4" w:space="0" w:color="auto"/>
              <w:left w:val="single" w:sz="4" w:space="0" w:color="auto"/>
              <w:bottom w:val="single" w:sz="4" w:space="0" w:color="auto"/>
              <w:right w:val="single" w:sz="4" w:space="0" w:color="auto"/>
            </w:tcBorders>
            <w:shd w:val="clear" w:color="auto" w:fill="F7CAAC"/>
            <w:hideMark/>
          </w:tcPr>
          <w:p w14:paraId="2DEE82E4" w14:textId="77777777" w:rsidR="002912BC" w:rsidRDefault="002912BC" w:rsidP="002912BC">
            <w:pPr>
              <w:jc w:val="both"/>
            </w:pPr>
            <w:r>
              <w:rPr>
                <w:b/>
              </w:rPr>
              <w:t xml:space="preserve">Údaje o vzdělání na VŠ </w:t>
            </w:r>
          </w:p>
        </w:tc>
      </w:tr>
      <w:tr w:rsidR="002912BC" w:rsidRPr="004B296A" w14:paraId="023967B0" w14:textId="77777777" w:rsidTr="009F6871">
        <w:trPr>
          <w:gridBefore w:val="3"/>
          <w:wBefore w:w="125" w:type="dxa"/>
          <w:trHeight w:val="483"/>
        </w:trPr>
        <w:tc>
          <w:tcPr>
            <w:tcW w:w="10361" w:type="dxa"/>
            <w:gridSpan w:val="88"/>
            <w:tcBorders>
              <w:top w:val="single" w:sz="4" w:space="0" w:color="auto"/>
              <w:left w:val="single" w:sz="4" w:space="0" w:color="auto"/>
              <w:bottom w:val="single" w:sz="4" w:space="0" w:color="auto"/>
              <w:right w:val="single" w:sz="4" w:space="0" w:color="auto"/>
            </w:tcBorders>
          </w:tcPr>
          <w:p w14:paraId="1ABA902A" w14:textId="77777777" w:rsidR="002912BC" w:rsidRPr="004B296A" w:rsidRDefault="002912BC" w:rsidP="002912BC">
            <w:pPr>
              <w:spacing w:before="120" w:after="120"/>
              <w:jc w:val="both"/>
              <w:rPr>
                <w:b/>
              </w:rPr>
            </w:pPr>
            <w:r w:rsidRPr="004B296A">
              <w:t xml:space="preserve">2006: VUT Brno, FSI, </w:t>
            </w:r>
            <w:r w:rsidRPr="004B296A">
              <w:rPr>
                <w:rFonts w:eastAsia="Calibri"/>
              </w:rPr>
              <w:t xml:space="preserve">SP </w:t>
            </w:r>
            <w:r w:rsidRPr="004B296A">
              <w:t>Strojírenská technologie</w:t>
            </w:r>
            <w:r w:rsidRPr="004B296A">
              <w:rPr>
                <w:rFonts w:eastAsia="Calibri"/>
              </w:rPr>
              <w:t xml:space="preserve">, </w:t>
            </w:r>
            <w:r w:rsidRPr="004B296A">
              <w:t>obor Strojírenská technologie, Ph.D.</w:t>
            </w:r>
          </w:p>
        </w:tc>
      </w:tr>
      <w:tr w:rsidR="002912BC" w14:paraId="3FCFE814" w14:textId="77777777" w:rsidTr="009F6871">
        <w:trPr>
          <w:gridBefore w:val="3"/>
          <w:wBefore w:w="125" w:type="dxa"/>
        </w:trPr>
        <w:tc>
          <w:tcPr>
            <w:tcW w:w="10361" w:type="dxa"/>
            <w:gridSpan w:val="88"/>
            <w:tcBorders>
              <w:top w:val="single" w:sz="4" w:space="0" w:color="auto"/>
              <w:left w:val="single" w:sz="4" w:space="0" w:color="auto"/>
              <w:bottom w:val="single" w:sz="4" w:space="0" w:color="auto"/>
              <w:right w:val="single" w:sz="4" w:space="0" w:color="auto"/>
            </w:tcBorders>
            <w:shd w:val="clear" w:color="auto" w:fill="F7CAAC"/>
            <w:hideMark/>
          </w:tcPr>
          <w:p w14:paraId="6F4B88E7" w14:textId="77777777" w:rsidR="002912BC" w:rsidRDefault="002912BC" w:rsidP="002912BC">
            <w:pPr>
              <w:jc w:val="both"/>
              <w:rPr>
                <w:b/>
              </w:rPr>
            </w:pPr>
            <w:r>
              <w:rPr>
                <w:b/>
              </w:rPr>
              <w:t>Údaje o odborném působení od absolvování VŠ</w:t>
            </w:r>
          </w:p>
        </w:tc>
      </w:tr>
      <w:tr w:rsidR="002912BC" w14:paraId="3CDEEA91" w14:textId="77777777" w:rsidTr="009F6871">
        <w:trPr>
          <w:gridBefore w:val="3"/>
          <w:wBefore w:w="125" w:type="dxa"/>
          <w:trHeight w:val="388"/>
        </w:trPr>
        <w:tc>
          <w:tcPr>
            <w:tcW w:w="10361" w:type="dxa"/>
            <w:gridSpan w:val="88"/>
            <w:tcBorders>
              <w:top w:val="single" w:sz="4" w:space="0" w:color="auto"/>
              <w:left w:val="single" w:sz="4" w:space="0" w:color="auto"/>
              <w:bottom w:val="single" w:sz="4" w:space="0" w:color="auto"/>
              <w:right w:val="single" w:sz="4" w:space="0" w:color="auto"/>
            </w:tcBorders>
          </w:tcPr>
          <w:p w14:paraId="1BC05739" w14:textId="57466024" w:rsidR="002912BC" w:rsidRDefault="002912BC" w:rsidP="00720EA9">
            <w:pPr>
              <w:spacing w:before="120" w:after="120"/>
              <w:jc w:val="both"/>
            </w:pPr>
            <w:r w:rsidRPr="004B296A">
              <w:t>2006 – dosud: UTB Zlín, FT, Ústav výrobního inženýrství, odborný asistent, od r. 2018 docent</w:t>
            </w:r>
          </w:p>
        </w:tc>
      </w:tr>
      <w:tr w:rsidR="002912BC" w14:paraId="0C05BC6A" w14:textId="77777777" w:rsidTr="009F6871">
        <w:trPr>
          <w:gridBefore w:val="3"/>
          <w:wBefore w:w="125" w:type="dxa"/>
          <w:trHeight w:val="250"/>
        </w:trPr>
        <w:tc>
          <w:tcPr>
            <w:tcW w:w="10361" w:type="dxa"/>
            <w:gridSpan w:val="88"/>
            <w:tcBorders>
              <w:top w:val="single" w:sz="4" w:space="0" w:color="auto"/>
              <w:left w:val="single" w:sz="4" w:space="0" w:color="auto"/>
              <w:bottom w:val="single" w:sz="4" w:space="0" w:color="auto"/>
              <w:right w:val="single" w:sz="4" w:space="0" w:color="auto"/>
            </w:tcBorders>
            <w:shd w:val="clear" w:color="auto" w:fill="F7CAAC"/>
            <w:hideMark/>
          </w:tcPr>
          <w:p w14:paraId="4ED993BE" w14:textId="77777777" w:rsidR="002912BC" w:rsidRDefault="002912BC" w:rsidP="002912BC">
            <w:pPr>
              <w:jc w:val="both"/>
            </w:pPr>
            <w:r>
              <w:rPr>
                <w:b/>
              </w:rPr>
              <w:t>Zkušenosti s vedením kvalifikačních a rigorózních prací</w:t>
            </w:r>
          </w:p>
        </w:tc>
      </w:tr>
      <w:tr w:rsidR="002912BC" w14:paraId="22C8B4AE" w14:textId="77777777" w:rsidTr="009F6871">
        <w:trPr>
          <w:gridBefore w:val="3"/>
          <w:wBefore w:w="125" w:type="dxa"/>
          <w:trHeight w:val="408"/>
        </w:trPr>
        <w:tc>
          <w:tcPr>
            <w:tcW w:w="10361" w:type="dxa"/>
            <w:gridSpan w:val="88"/>
            <w:tcBorders>
              <w:top w:val="single" w:sz="4" w:space="0" w:color="auto"/>
              <w:left w:val="single" w:sz="4" w:space="0" w:color="auto"/>
              <w:bottom w:val="single" w:sz="4" w:space="0" w:color="auto"/>
              <w:right w:val="single" w:sz="4" w:space="0" w:color="auto"/>
            </w:tcBorders>
          </w:tcPr>
          <w:p w14:paraId="5319E08F" w14:textId="77777777" w:rsidR="002912BC" w:rsidRDefault="002912BC" w:rsidP="002912BC">
            <w:pPr>
              <w:spacing w:before="120" w:after="120"/>
              <w:jc w:val="both"/>
            </w:pPr>
            <w:r w:rsidRPr="00014F82">
              <w:t xml:space="preserve">Počet obhájených prací, které vyučující vedl v období </w:t>
            </w:r>
            <w:proofErr w:type="gramStart"/>
            <w:r w:rsidRPr="00014F82">
              <w:t>201</w:t>
            </w:r>
            <w:r>
              <w:t>6</w:t>
            </w:r>
            <w:r w:rsidRPr="00014F82">
              <w:t xml:space="preserve"> </w:t>
            </w:r>
            <w:r w:rsidRPr="00014F82">
              <w:rPr>
                <w:rFonts w:eastAsia="Calibri"/>
              </w:rPr>
              <w:t xml:space="preserve">– </w:t>
            </w:r>
            <w:r w:rsidRPr="00014F82">
              <w:t>20</w:t>
            </w:r>
            <w:r>
              <w:t>20</w:t>
            </w:r>
            <w:proofErr w:type="gramEnd"/>
            <w:r w:rsidRPr="003E0550">
              <w:t xml:space="preserve">: </w:t>
            </w:r>
            <w:r w:rsidRPr="003E0550">
              <w:rPr>
                <w:b/>
                <w:bCs/>
              </w:rPr>
              <w:t>26</w:t>
            </w:r>
            <w:r w:rsidRPr="003E0550">
              <w:t xml:space="preserve"> BP, </w:t>
            </w:r>
            <w:r w:rsidRPr="003E0550">
              <w:rPr>
                <w:b/>
                <w:bCs/>
              </w:rPr>
              <w:t>18</w:t>
            </w:r>
            <w:r w:rsidRPr="003E0550">
              <w:t xml:space="preserve"> DP.</w:t>
            </w:r>
          </w:p>
        </w:tc>
      </w:tr>
      <w:tr w:rsidR="002912BC" w14:paraId="6658ADEC" w14:textId="77777777" w:rsidTr="009F6871">
        <w:trPr>
          <w:gridBefore w:val="3"/>
          <w:wBefore w:w="125" w:type="dxa"/>
          <w:cantSplit/>
        </w:trPr>
        <w:tc>
          <w:tcPr>
            <w:tcW w:w="3411" w:type="dxa"/>
            <w:gridSpan w:val="17"/>
            <w:tcBorders>
              <w:top w:val="single" w:sz="12" w:space="0" w:color="auto"/>
              <w:left w:val="single" w:sz="4" w:space="0" w:color="auto"/>
              <w:bottom w:val="single" w:sz="4" w:space="0" w:color="auto"/>
              <w:right w:val="single" w:sz="4" w:space="0" w:color="auto"/>
            </w:tcBorders>
            <w:shd w:val="clear" w:color="auto" w:fill="F7CAAC"/>
            <w:hideMark/>
          </w:tcPr>
          <w:p w14:paraId="08C82BD0" w14:textId="77777777" w:rsidR="002912BC" w:rsidRDefault="002912BC" w:rsidP="002912BC">
            <w:pPr>
              <w:jc w:val="both"/>
            </w:pPr>
            <w:r>
              <w:rPr>
                <w:b/>
              </w:rPr>
              <w:t xml:space="preserve">Obor habilitačního řízení </w:t>
            </w:r>
          </w:p>
        </w:tc>
        <w:tc>
          <w:tcPr>
            <w:tcW w:w="2293" w:type="dxa"/>
            <w:gridSpan w:val="16"/>
            <w:tcBorders>
              <w:top w:val="single" w:sz="12" w:space="0" w:color="auto"/>
              <w:left w:val="single" w:sz="4" w:space="0" w:color="auto"/>
              <w:bottom w:val="single" w:sz="4" w:space="0" w:color="auto"/>
              <w:right w:val="single" w:sz="4" w:space="0" w:color="auto"/>
            </w:tcBorders>
            <w:shd w:val="clear" w:color="auto" w:fill="F7CAAC"/>
            <w:hideMark/>
          </w:tcPr>
          <w:p w14:paraId="024591AC" w14:textId="77777777" w:rsidR="002912BC" w:rsidRDefault="002912BC" w:rsidP="002912BC">
            <w:pPr>
              <w:jc w:val="both"/>
            </w:pPr>
            <w:r>
              <w:rPr>
                <w:b/>
              </w:rPr>
              <w:t>Rok udělení hodnosti</w:t>
            </w:r>
          </w:p>
        </w:tc>
        <w:tc>
          <w:tcPr>
            <w:tcW w:w="2190" w:type="dxa"/>
            <w:gridSpan w:val="27"/>
            <w:tcBorders>
              <w:top w:val="single" w:sz="12" w:space="0" w:color="auto"/>
              <w:left w:val="single" w:sz="4" w:space="0" w:color="auto"/>
              <w:bottom w:val="single" w:sz="4" w:space="0" w:color="auto"/>
              <w:right w:val="single" w:sz="12" w:space="0" w:color="auto"/>
            </w:tcBorders>
            <w:shd w:val="clear" w:color="auto" w:fill="F7CAAC"/>
            <w:hideMark/>
          </w:tcPr>
          <w:p w14:paraId="41F2356C" w14:textId="77777777" w:rsidR="002912BC" w:rsidRDefault="002912BC" w:rsidP="002912BC">
            <w:pPr>
              <w:jc w:val="both"/>
            </w:pPr>
            <w:r>
              <w:rPr>
                <w:b/>
              </w:rPr>
              <w:t>Řízení konáno na VŠ</w:t>
            </w:r>
          </w:p>
        </w:tc>
        <w:tc>
          <w:tcPr>
            <w:tcW w:w="2467" w:type="dxa"/>
            <w:gridSpan w:val="28"/>
            <w:tcBorders>
              <w:top w:val="single" w:sz="12" w:space="0" w:color="auto"/>
              <w:left w:val="single" w:sz="12" w:space="0" w:color="auto"/>
              <w:bottom w:val="single" w:sz="4" w:space="0" w:color="auto"/>
              <w:right w:val="single" w:sz="4" w:space="0" w:color="auto"/>
            </w:tcBorders>
            <w:shd w:val="clear" w:color="auto" w:fill="F7CAAC"/>
            <w:hideMark/>
          </w:tcPr>
          <w:p w14:paraId="03F84416" w14:textId="77777777" w:rsidR="002912BC" w:rsidRDefault="002912BC" w:rsidP="002912BC">
            <w:pPr>
              <w:jc w:val="both"/>
              <w:rPr>
                <w:b/>
              </w:rPr>
            </w:pPr>
            <w:r>
              <w:rPr>
                <w:b/>
              </w:rPr>
              <w:t>Ohlasy publikací</w:t>
            </w:r>
          </w:p>
        </w:tc>
      </w:tr>
      <w:tr w:rsidR="002912BC" w:rsidRPr="00E46B37" w14:paraId="66B1C94F" w14:textId="77777777" w:rsidTr="009F6871">
        <w:trPr>
          <w:gridBefore w:val="3"/>
          <w:wBefore w:w="125" w:type="dxa"/>
          <w:cantSplit/>
        </w:trPr>
        <w:tc>
          <w:tcPr>
            <w:tcW w:w="3411" w:type="dxa"/>
            <w:gridSpan w:val="17"/>
            <w:tcBorders>
              <w:top w:val="single" w:sz="4" w:space="0" w:color="auto"/>
              <w:left w:val="single" w:sz="4" w:space="0" w:color="auto"/>
              <w:bottom w:val="single" w:sz="4" w:space="0" w:color="auto"/>
              <w:right w:val="single" w:sz="4" w:space="0" w:color="auto"/>
            </w:tcBorders>
          </w:tcPr>
          <w:p w14:paraId="73151DD5" w14:textId="77777777" w:rsidR="002912BC" w:rsidRPr="004B296A" w:rsidRDefault="002912BC" w:rsidP="002912BC">
            <w:pPr>
              <w:spacing w:before="40" w:after="40"/>
              <w:jc w:val="both"/>
            </w:pPr>
            <w:r w:rsidRPr="004B296A">
              <w:t>Nástroje a procesy</w:t>
            </w:r>
          </w:p>
        </w:tc>
        <w:tc>
          <w:tcPr>
            <w:tcW w:w="2293" w:type="dxa"/>
            <w:gridSpan w:val="16"/>
            <w:tcBorders>
              <w:top w:val="single" w:sz="4" w:space="0" w:color="auto"/>
              <w:left w:val="single" w:sz="4" w:space="0" w:color="auto"/>
              <w:bottom w:val="single" w:sz="4" w:space="0" w:color="auto"/>
              <w:right w:val="single" w:sz="4" w:space="0" w:color="auto"/>
            </w:tcBorders>
          </w:tcPr>
          <w:p w14:paraId="0C267230" w14:textId="77777777" w:rsidR="002912BC" w:rsidRPr="004B296A" w:rsidRDefault="002912BC" w:rsidP="002912BC">
            <w:pPr>
              <w:spacing w:before="40" w:after="40"/>
              <w:jc w:val="both"/>
            </w:pPr>
            <w:r w:rsidRPr="004B296A">
              <w:t>2018</w:t>
            </w:r>
          </w:p>
        </w:tc>
        <w:tc>
          <w:tcPr>
            <w:tcW w:w="2190" w:type="dxa"/>
            <w:gridSpan w:val="27"/>
            <w:tcBorders>
              <w:top w:val="single" w:sz="4" w:space="0" w:color="auto"/>
              <w:left w:val="single" w:sz="4" w:space="0" w:color="auto"/>
              <w:bottom w:val="single" w:sz="4" w:space="0" w:color="auto"/>
              <w:right w:val="single" w:sz="12" w:space="0" w:color="auto"/>
            </w:tcBorders>
          </w:tcPr>
          <w:p w14:paraId="39F74E04" w14:textId="77777777" w:rsidR="002912BC" w:rsidRPr="004B296A" w:rsidRDefault="002912BC" w:rsidP="002912BC">
            <w:pPr>
              <w:spacing w:before="40" w:after="40"/>
              <w:jc w:val="both"/>
            </w:pPr>
            <w:r w:rsidRPr="004B296A">
              <w:t>UTB Zlín</w:t>
            </w:r>
          </w:p>
        </w:tc>
        <w:tc>
          <w:tcPr>
            <w:tcW w:w="868" w:type="dxa"/>
            <w:gridSpan w:val="15"/>
            <w:tcBorders>
              <w:top w:val="single" w:sz="4" w:space="0" w:color="auto"/>
              <w:left w:val="single" w:sz="12" w:space="0" w:color="auto"/>
              <w:bottom w:val="single" w:sz="4" w:space="0" w:color="auto"/>
              <w:right w:val="single" w:sz="4" w:space="0" w:color="auto"/>
            </w:tcBorders>
            <w:shd w:val="clear" w:color="auto" w:fill="F7CAAC"/>
            <w:hideMark/>
          </w:tcPr>
          <w:p w14:paraId="5F78BA3B" w14:textId="77777777" w:rsidR="002912BC" w:rsidRPr="00E46B37" w:rsidRDefault="002912BC" w:rsidP="002912BC">
            <w:pPr>
              <w:jc w:val="both"/>
              <w:rPr>
                <w:sz w:val="19"/>
                <w:szCs w:val="19"/>
              </w:rPr>
            </w:pPr>
            <w:r w:rsidRPr="00E46B37">
              <w:rPr>
                <w:b/>
                <w:sz w:val="19"/>
                <w:szCs w:val="19"/>
              </w:rPr>
              <w:t>WOS</w:t>
            </w:r>
          </w:p>
        </w:tc>
        <w:tc>
          <w:tcPr>
            <w:tcW w:w="871"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58D4DEA" w14:textId="77777777" w:rsidR="002912BC" w:rsidRPr="00E46B37" w:rsidRDefault="002912BC" w:rsidP="002912BC">
            <w:pPr>
              <w:jc w:val="both"/>
              <w:rPr>
                <w:sz w:val="19"/>
                <w:szCs w:val="19"/>
              </w:rPr>
            </w:pPr>
            <w:proofErr w:type="spellStart"/>
            <w:r w:rsidRPr="00E46B37">
              <w:rPr>
                <w:b/>
                <w:sz w:val="19"/>
                <w:szCs w:val="19"/>
              </w:rPr>
              <w:t>Scopus</w:t>
            </w:r>
            <w:proofErr w:type="spellEnd"/>
          </w:p>
        </w:tc>
        <w:tc>
          <w:tcPr>
            <w:tcW w:w="728"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8F2D3BE" w14:textId="77777777" w:rsidR="002912BC" w:rsidRPr="00E46B37" w:rsidRDefault="002912BC" w:rsidP="002912BC">
            <w:pPr>
              <w:jc w:val="both"/>
              <w:rPr>
                <w:sz w:val="19"/>
                <w:szCs w:val="19"/>
              </w:rPr>
            </w:pPr>
            <w:r w:rsidRPr="00E46B37">
              <w:rPr>
                <w:b/>
                <w:sz w:val="19"/>
                <w:szCs w:val="19"/>
              </w:rPr>
              <w:t>ostatní</w:t>
            </w:r>
          </w:p>
        </w:tc>
      </w:tr>
      <w:tr w:rsidR="002912BC" w:rsidRPr="00F17AD3" w14:paraId="0677295E" w14:textId="77777777" w:rsidTr="009F6871">
        <w:trPr>
          <w:gridBefore w:val="3"/>
          <w:wBefore w:w="125" w:type="dxa"/>
          <w:cantSplit/>
          <w:trHeight w:val="70"/>
        </w:trPr>
        <w:tc>
          <w:tcPr>
            <w:tcW w:w="3411" w:type="dxa"/>
            <w:gridSpan w:val="17"/>
            <w:tcBorders>
              <w:top w:val="single" w:sz="4" w:space="0" w:color="auto"/>
              <w:left w:val="single" w:sz="4" w:space="0" w:color="auto"/>
              <w:bottom w:val="single" w:sz="4" w:space="0" w:color="auto"/>
              <w:right w:val="single" w:sz="4" w:space="0" w:color="auto"/>
            </w:tcBorders>
            <w:shd w:val="clear" w:color="auto" w:fill="F7CAAC"/>
            <w:hideMark/>
          </w:tcPr>
          <w:p w14:paraId="4D84B8C2" w14:textId="77777777" w:rsidR="002912BC" w:rsidRPr="003552A1" w:rsidRDefault="002912BC" w:rsidP="002912BC">
            <w:pPr>
              <w:jc w:val="both"/>
            </w:pPr>
            <w:r w:rsidRPr="003552A1">
              <w:rPr>
                <w:b/>
              </w:rPr>
              <w:t>Obor jmenovacího řízení</w:t>
            </w:r>
          </w:p>
        </w:tc>
        <w:tc>
          <w:tcPr>
            <w:tcW w:w="2293"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77B0DB3E" w14:textId="77777777" w:rsidR="002912BC" w:rsidRPr="003552A1" w:rsidRDefault="002912BC" w:rsidP="002912BC">
            <w:pPr>
              <w:jc w:val="both"/>
            </w:pPr>
            <w:r w:rsidRPr="003552A1">
              <w:rPr>
                <w:b/>
              </w:rPr>
              <w:t>Rok udělení hodnosti</w:t>
            </w:r>
          </w:p>
        </w:tc>
        <w:tc>
          <w:tcPr>
            <w:tcW w:w="2190" w:type="dxa"/>
            <w:gridSpan w:val="27"/>
            <w:tcBorders>
              <w:top w:val="single" w:sz="4" w:space="0" w:color="auto"/>
              <w:left w:val="single" w:sz="4" w:space="0" w:color="auto"/>
              <w:bottom w:val="single" w:sz="4" w:space="0" w:color="auto"/>
              <w:right w:val="single" w:sz="12" w:space="0" w:color="auto"/>
            </w:tcBorders>
            <w:shd w:val="clear" w:color="auto" w:fill="F7CAAC"/>
            <w:hideMark/>
          </w:tcPr>
          <w:p w14:paraId="56D7C186" w14:textId="77777777" w:rsidR="002912BC" w:rsidRPr="00886CCE" w:rsidRDefault="002912BC" w:rsidP="002912BC">
            <w:pPr>
              <w:jc w:val="both"/>
            </w:pPr>
            <w:r w:rsidRPr="003552A1">
              <w:rPr>
                <w:b/>
              </w:rPr>
              <w:t>Řízení konáno na VŠ</w:t>
            </w:r>
          </w:p>
        </w:tc>
        <w:tc>
          <w:tcPr>
            <w:tcW w:w="868" w:type="dxa"/>
            <w:gridSpan w:val="15"/>
            <w:vMerge w:val="restart"/>
            <w:tcBorders>
              <w:top w:val="single" w:sz="4" w:space="0" w:color="auto"/>
              <w:left w:val="single" w:sz="12" w:space="0" w:color="auto"/>
              <w:bottom w:val="single" w:sz="4" w:space="0" w:color="auto"/>
              <w:right w:val="single" w:sz="4" w:space="0" w:color="auto"/>
            </w:tcBorders>
          </w:tcPr>
          <w:p w14:paraId="2E281004" w14:textId="77777777" w:rsidR="002912BC" w:rsidRPr="00F17AD3" w:rsidRDefault="002912BC" w:rsidP="002912BC">
            <w:pPr>
              <w:jc w:val="both"/>
              <w:rPr>
                <w:b/>
              </w:rPr>
            </w:pPr>
            <w:r w:rsidRPr="00F17AD3">
              <w:rPr>
                <w:b/>
              </w:rPr>
              <w:t>11</w:t>
            </w:r>
          </w:p>
        </w:tc>
        <w:tc>
          <w:tcPr>
            <w:tcW w:w="871" w:type="dxa"/>
            <w:gridSpan w:val="8"/>
            <w:vMerge w:val="restart"/>
            <w:tcBorders>
              <w:top w:val="single" w:sz="4" w:space="0" w:color="auto"/>
              <w:left w:val="single" w:sz="4" w:space="0" w:color="auto"/>
              <w:bottom w:val="single" w:sz="4" w:space="0" w:color="auto"/>
              <w:right w:val="single" w:sz="4" w:space="0" w:color="auto"/>
            </w:tcBorders>
          </w:tcPr>
          <w:p w14:paraId="51FB373A" w14:textId="77777777" w:rsidR="002912BC" w:rsidRPr="00F17AD3" w:rsidRDefault="002912BC" w:rsidP="002912BC">
            <w:pPr>
              <w:jc w:val="both"/>
              <w:rPr>
                <w:b/>
              </w:rPr>
            </w:pPr>
            <w:r>
              <w:rPr>
                <w:b/>
              </w:rPr>
              <w:t>83</w:t>
            </w:r>
          </w:p>
        </w:tc>
        <w:tc>
          <w:tcPr>
            <w:tcW w:w="728" w:type="dxa"/>
            <w:gridSpan w:val="5"/>
            <w:vMerge w:val="restart"/>
            <w:tcBorders>
              <w:top w:val="single" w:sz="4" w:space="0" w:color="auto"/>
              <w:left w:val="single" w:sz="4" w:space="0" w:color="auto"/>
              <w:bottom w:val="single" w:sz="4" w:space="0" w:color="auto"/>
              <w:right w:val="single" w:sz="4" w:space="0" w:color="auto"/>
            </w:tcBorders>
          </w:tcPr>
          <w:p w14:paraId="2D829ABE" w14:textId="77777777" w:rsidR="002912BC" w:rsidRPr="00F17AD3" w:rsidRDefault="002912BC" w:rsidP="002912BC">
            <w:pPr>
              <w:jc w:val="both"/>
              <w:rPr>
                <w:b/>
              </w:rPr>
            </w:pPr>
            <w:r w:rsidRPr="00F17AD3">
              <w:rPr>
                <w:b/>
              </w:rPr>
              <w:t>5</w:t>
            </w:r>
          </w:p>
        </w:tc>
      </w:tr>
      <w:tr w:rsidR="002912BC" w14:paraId="68001FC1" w14:textId="77777777" w:rsidTr="009F6871">
        <w:trPr>
          <w:gridBefore w:val="3"/>
          <w:wBefore w:w="125" w:type="dxa"/>
          <w:trHeight w:val="205"/>
        </w:trPr>
        <w:tc>
          <w:tcPr>
            <w:tcW w:w="3411" w:type="dxa"/>
            <w:gridSpan w:val="17"/>
            <w:tcBorders>
              <w:top w:val="single" w:sz="4" w:space="0" w:color="auto"/>
              <w:left w:val="single" w:sz="4" w:space="0" w:color="auto"/>
              <w:bottom w:val="single" w:sz="4" w:space="0" w:color="auto"/>
              <w:right w:val="single" w:sz="4" w:space="0" w:color="auto"/>
            </w:tcBorders>
          </w:tcPr>
          <w:p w14:paraId="247AB36C" w14:textId="77777777" w:rsidR="002912BC" w:rsidRPr="003552A1" w:rsidRDefault="002912BC" w:rsidP="002912BC">
            <w:pPr>
              <w:spacing w:before="40" w:after="40"/>
              <w:jc w:val="both"/>
            </w:pPr>
            <w:r w:rsidRPr="00374FFC">
              <w:t>---</w:t>
            </w:r>
          </w:p>
        </w:tc>
        <w:tc>
          <w:tcPr>
            <w:tcW w:w="2293" w:type="dxa"/>
            <w:gridSpan w:val="16"/>
            <w:tcBorders>
              <w:top w:val="single" w:sz="4" w:space="0" w:color="auto"/>
              <w:left w:val="single" w:sz="4" w:space="0" w:color="auto"/>
              <w:bottom w:val="single" w:sz="4" w:space="0" w:color="auto"/>
              <w:right w:val="single" w:sz="4" w:space="0" w:color="auto"/>
            </w:tcBorders>
          </w:tcPr>
          <w:p w14:paraId="1241F986" w14:textId="77777777" w:rsidR="002912BC" w:rsidRPr="003552A1" w:rsidRDefault="002912BC" w:rsidP="002912BC">
            <w:pPr>
              <w:spacing w:before="40" w:after="40"/>
              <w:jc w:val="both"/>
            </w:pPr>
            <w:r w:rsidRPr="00374FFC">
              <w:t>---</w:t>
            </w:r>
          </w:p>
        </w:tc>
        <w:tc>
          <w:tcPr>
            <w:tcW w:w="2190" w:type="dxa"/>
            <w:gridSpan w:val="27"/>
            <w:tcBorders>
              <w:top w:val="single" w:sz="4" w:space="0" w:color="auto"/>
              <w:left w:val="single" w:sz="4" w:space="0" w:color="auto"/>
              <w:bottom w:val="single" w:sz="4" w:space="0" w:color="auto"/>
              <w:right w:val="single" w:sz="12" w:space="0" w:color="auto"/>
            </w:tcBorders>
          </w:tcPr>
          <w:p w14:paraId="080E4181" w14:textId="77777777" w:rsidR="002912BC" w:rsidRPr="003552A1" w:rsidRDefault="002912BC" w:rsidP="002912BC">
            <w:pPr>
              <w:spacing w:before="40" w:after="40"/>
              <w:jc w:val="both"/>
            </w:pPr>
            <w:r w:rsidRPr="00374FFC">
              <w:t>---</w:t>
            </w:r>
          </w:p>
        </w:tc>
        <w:tc>
          <w:tcPr>
            <w:tcW w:w="868" w:type="dxa"/>
            <w:gridSpan w:val="15"/>
            <w:vMerge/>
            <w:tcBorders>
              <w:top w:val="single" w:sz="4" w:space="0" w:color="auto"/>
              <w:left w:val="single" w:sz="12" w:space="0" w:color="auto"/>
              <w:bottom w:val="single" w:sz="4" w:space="0" w:color="auto"/>
              <w:right w:val="single" w:sz="4" w:space="0" w:color="auto"/>
            </w:tcBorders>
            <w:vAlign w:val="center"/>
            <w:hideMark/>
          </w:tcPr>
          <w:p w14:paraId="25F3B1B4" w14:textId="77777777" w:rsidR="002912BC" w:rsidRDefault="002912BC" w:rsidP="002912BC">
            <w:pPr>
              <w:rPr>
                <w:b/>
              </w:rPr>
            </w:pPr>
          </w:p>
        </w:tc>
        <w:tc>
          <w:tcPr>
            <w:tcW w:w="871" w:type="dxa"/>
            <w:gridSpan w:val="8"/>
            <w:vMerge/>
            <w:tcBorders>
              <w:top w:val="single" w:sz="4" w:space="0" w:color="auto"/>
              <w:left w:val="single" w:sz="4" w:space="0" w:color="auto"/>
              <w:bottom w:val="single" w:sz="4" w:space="0" w:color="auto"/>
              <w:right w:val="single" w:sz="4" w:space="0" w:color="auto"/>
            </w:tcBorders>
            <w:vAlign w:val="center"/>
            <w:hideMark/>
          </w:tcPr>
          <w:p w14:paraId="10F516F1" w14:textId="77777777" w:rsidR="002912BC" w:rsidRDefault="002912BC" w:rsidP="002912BC">
            <w:pPr>
              <w:rPr>
                <w:b/>
              </w:rPr>
            </w:pPr>
          </w:p>
        </w:tc>
        <w:tc>
          <w:tcPr>
            <w:tcW w:w="728" w:type="dxa"/>
            <w:gridSpan w:val="5"/>
            <w:vMerge/>
            <w:tcBorders>
              <w:top w:val="single" w:sz="4" w:space="0" w:color="auto"/>
              <w:left w:val="single" w:sz="4" w:space="0" w:color="auto"/>
              <w:bottom w:val="single" w:sz="4" w:space="0" w:color="auto"/>
              <w:right w:val="single" w:sz="4" w:space="0" w:color="auto"/>
            </w:tcBorders>
            <w:vAlign w:val="center"/>
            <w:hideMark/>
          </w:tcPr>
          <w:p w14:paraId="257DD925" w14:textId="77777777" w:rsidR="002912BC" w:rsidRDefault="002912BC" w:rsidP="002912BC">
            <w:pPr>
              <w:rPr>
                <w:b/>
              </w:rPr>
            </w:pPr>
          </w:p>
        </w:tc>
      </w:tr>
      <w:tr w:rsidR="002912BC" w14:paraId="0F630A1D" w14:textId="77777777" w:rsidTr="009F6871">
        <w:trPr>
          <w:gridBefore w:val="3"/>
          <w:wBefore w:w="125" w:type="dxa"/>
        </w:trPr>
        <w:tc>
          <w:tcPr>
            <w:tcW w:w="10361" w:type="dxa"/>
            <w:gridSpan w:val="88"/>
            <w:tcBorders>
              <w:top w:val="single" w:sz="4" w:space="0" w:color="auto"/>
              <w:left w:val="single" w:sz="4" w:space="0" w:color="auto"/>
              <w:bottom w:val="single" w:sz="4" w:space="0" w:color="auto"/>
              <w:right w:val="single" w:sz="4" w:space="0" w:color="auto"/>
            </w:tcBorders>
            <w:shd w:val="clear" w:color="auto" w:fill="F7CAAC"/>
            <w:hideMark/>
          </w:tcPr>
          <w:p w14:paraId="67CF1B9B" w14:textId="77777777" w:rsidR="002912BC" w:rsidRDefault="002912BC" w:rsidP="002912BC">
            <w:pPr>
              <w:jc w:val="both"/>
              <w:rPr>
                <w:b/>
              </w:rPr>
            </w:pPr>
            <w:r>
              <w:rPr>
                <w:b/>
              </w:rPr>
              <w:t xml:space="preserve">Přehled o nejvýznamnější publikační a další tvůrčí činnosti nebo další profesní činnosti u odborníků z praxe vztahující se k zabezpečovaným předmětům </w:t>
            </w:r>
          </w:p>
        </w:tc>
      </w:tr>
      <w:tr w:rsidR="002912BC" w14:paraId="51EE676C" w14:textId="77777777" w:rsidTr="009F6871">
        <w:trPr>
          <w:gridBefore w:val="3"/>
          <w:wBefore w:w="125" w:type="dxa"/>
          <w:trHeight w:val="2347"/>
        </w:trPr>
        <w:tc>
          <w:tcPr>
            <w:tcW w:w="10361" w:type="dxa"/>
            <w:gridSpan w:val="88"/>
            <w:tcBorders>
              <w:top w:val="single" w:sz="4" w:space="0" w:color="auto"/>
              <w:left w:val="single" w:sz="4" w:space="0" w:color="auto"/>
              <w:bottom w:val="single" w:sz="4" w:space="0" w:color="auto"/>
              <w:right w:val="single" w:sz="4" w:space="0" w:color="auto"/>
            </w:tcBorders>
          </w:tcPr>
          <w:p w14:paraId="6587B73A" w14:textId="77777777" w:rsidR="002912BC" w:rsidRPr="0071460E" w:rsidRDefault="002912BC" w:rsidP="002912BC">
            <w:pPr>
              <w:spacing w:before="100" w:after="100"/>
              <w:jc w:val="both"/>
              <w:rPr>
                <w:lang w:val="en-GB"/>
              </w:rPr>
            </w:pPr>
            <w:r w:rsidRPr="0071460E">
              <w:rPr>
                <w:b/>
                <w:bCs/>
                <w:caps/>
                <w:lang w:val="en-GB"/>
              </w:rPr>
              <w:t>Bílek</w:t>
            </w:r>
            <w:r w:rsidRPr="0071460E">
              <w:rPr>
                <w:caps/>
                <w:lang w:val="en-GB"/>
              </w:rPr>
              <w:t xml:space="preserve">, </w:t>
            </w:r>
            <w:r w:rsidRPr="0071460E">
              <w:rPr>
                <w:b/>
                <w:bCs/>
                <w:caps/>
                <w:lang w:val="en-GB"/>
              </w:rPr>
              <w:t>O. (20%)</w:t>
            </w:r>
            <w:r w:rsidRPr="0071460E">
              <w:rPr>
                <w:caps/>
                <w:lang w:val="en-GB"/>
              </w:rPr>
              <w:t>, Milde, R., Strnad, J., Žaludek, M., Bednařík, M.:</w:t>
            </w:r>
            <w:r w:rsidRPr="0071460E">
              <w:rPr>
                <w:lang w:val="en-GB"/>
              </w:rPr>
              <w:t xml:space="preserve"> Prediction and </w:t>
            </w:r>
            <w:proofErr w:type="spellStart"/>
            <w:r w:rsidRPr="0071460E">
              <w:rPr>
                <w:lang w:val="en-GB"/>
              </w:rPr>
              <w:t>modeling</w:t>
            </w:r>
            <w:proofErr w:type="spellEnd"/>
            <w:r w:rsidRPr="0071460E">
              <w:rPr>
                <w:lang w:val="en-GB"/>
              </w:rPr>
              <w:t xml:space="preserve"> of roughness in ball end milling with tool-surface inclination. </w:t>
            </w:r>
            <w:r w:rsidRPr="0071460E">
              <w:rPr>
                <w:i/>
                <w:iCs/>
                <w:color w:val="2E2E2E"/>
                <w:lang w:val="en-GB"/>
              </w:rPr>
              <w:t>IOP Conference Series: Materials Science and Engineering</w:t>
            </w:r>
            <w:r w:rsidRPr="0071460E">
              <w:rPr>
                <w:lang w:val="en-GB"/>
              </w:rPr>
              <w:t xml:space="preserve"> </w:t>
            </w:r>
            <w:r w:rsidRPr="0071460E">
              <w:rPr>
                <w:color w:val="2E2E2E"/>
                <w:lang w:val="en-GB"/>
              </w:rPr>
              <w:t>726(1)</w:t>
            </w:r>
            <w:r w:rsidRPr="0071460E">
              <w:rPr>
                <w:lang w:val="en-GB"/>
              </w:rPr>
              <w:t xml:space="preserve">, Art. No. </w:t>
            </w:r>
            <w:r w:rsidRPr="0071460E">
              <w:rPr>
                <w:color w:val="2E2E2E"/>
                <w:lang w:val="en-GB"/>
              </w:rPr>
              <w:t xml:space="preserve">012003, </w:t>
            </w:r>
            <w:r w:rsidRPr="0071460E">
              <w:rPr>
                <w:b/>
                <w:bCs/>
                <w:color w:val="2E2E2E"/>
                <w:lang w:val="en-GB"/>
              </w:rPr>
              <w:t>2020</w:t>
            </w:r>
            <w:r w:rsidRPr="0071460E">
              <w:rPr>
                <w:lang w:val="en-GB"/>
              </w:rPr>
              <w:t xml:space="preserve">. </w:t>
            </w:r>
          </w:p>
          <w:p w14:paraId="228D0ADB" w14:textId="77777777" w:rsidR="002912BC" w:rsidRPr="0071460E" w:rsidRDefault="002912BC" w:rsidP="002912BC">
            <w:pPr>
              <w:spacing w:before="100" w:after="100"/>
              <w:jc w:val="both"/>
              <w:rPr>
                <w:lang w:val="en-GB"/>
              </w:rPr>
            </w:pPr>
            <w:r w:rsidRPr="0071460E">
              <w:rPr>
                <w:b/>
                <w:bCs/>
                <w:caps/>
                <w:lang w:val="en-GB"/>
              </w:rPr>
              <w:t>Bílek</w:t>
            </w:r>
            <w:r w:rsidRPr="0071460E">
              <w:rPr>
                <w:caps/>
                <w:lang w:val="en-GB"/>
              </w:rPr>
              <w:t xml:space="preserve">, </w:t>
            </w:r>
            <w:r w:rsidRPr="0071460E">
              <w:rPr>
                <w:b/>
                <w:bCs/>
                <w:caps/>
                <w:lang w:val="en-GB"/>
              </w:rPr>
              <w:t>O. (40%)</w:t>
            </w:r>
            <w:r w:rsidRPr="0071460E">
              <w:rPr>
                <w:caps/>
                <w:lang w:val="en-GB"/>
              </w:rPr>
              <w:t>, Šuba, O., Baďurová, J.:</w:t>
            </w:r>
            <w:r w:rsidRPr="0071460E">
              <w:rPr>
                <w:lang w:val="en-GB"/>
              </w:rPr>
              <w:t xml:space="preserve"> A numerical simulation of static stiffness and strength of circular saw blade. </w:t>
            </w:r>
            <w:r w:rsidRPr="0071460E">
              <w:rPr>
                <w:i/>
                <w:iCs/>
                <w:lang w:val="en-GB"/>
              </w:rPr>
              <w:t xml:space="preserve">MATEC Web of Conferences </w:t>
            </w:r>
            <w:r w:rsidRPr="0071460E">
              <w:rPr>
                <w:lang w:val="en-GB"/>
              </w:rPr>
              <w:t xml:space="preserve">210, Art. No. 04031, </w:t>
            </w:r>
            <w:r w:rsidRPr="0071460E">
              <w:rPr>
                <w:b/>
                <w:bCs/>
                <w:lang w:val="en-GB"/>
              </w:rPr>
              <w:t>2018</w:t>
            </w:r>
            <w:r w:rsidRPr="0071460E">
              <w:rPr>
                <w:lang w:val="en-GB"/>
              </w:rPr>
              <w:t xml:space="preserve">. ISSN 2261-236X. </w:t>
            </w:r>
          </w:p>
          <w:p w14:paraId="17E644C9" w14:textId="77777777" w:rsidR="002912BC" w:rsidRPr="0071460E" w:rsidRDefault="002912BC" w:rsidP="002912BC">
            <w:pPr>
              <w:spacing w:before="100" w:after="100"/>
              <w:jc w:val="both"/>
              <w:rPr>
                <w:b/>
                <w:caps/>
                <w:lang w:val="en-GB"/>
              </w:rPr>
            </w:pPr>
            <w:r w:rsidRPr="0071460E">
              <w:rPr>
                <w:b/>
                <w:bCs/>
                <w:caps/>
                <w:lang w:val="en-GB"/>
              </w:rPr>
              <w:t>Bílek</w:t>
            </w:r>
            <w:r w:rsidRPr="0071460E">
              <w:rPr>
                <w:caps/>
                <w:lang w:val="en-GB"/>
              </w:rPr>
              <w:t xml:space="preserve">, </w:t>
            </w:r>
            <w:r w:rsidRPr="0071460E">
              <w:rPr>
                <w:b/>
                <w:bCs/>
                <w:caps/>
                <w:lang w:val="en-GB"/>
              </w:rPr>
              <w:t>O. (25%)</w:t>
            </w:r>
            <w:r w:rsidRPr="0071460E">
              <w:rPr>
                <w:caps/>
                <w:lang w:val="en-GB"/>
              </w:rPr>
              <w:t>, Pata, V., Kubišová, M., Řezníček, M.:</w:t>
            </w:r>
            <w:r w:rsidRPr="0071460E">
              <w:rPr>
                <w:lang w:val="en-GB"/>
              </w:rPr>
              <w:t xml:space="preserve"> Mathematical methods of surface roughness evaluation of areas with a distinctive inclination. </w:t>
            </w:r>
            <w:r w:rsidRPr="0071460E">
              <w:rPr>
                <w:i/>
                <w:iCs/>
                <w:lang w:val="en-GB"/>
              </w:rPr>
              <w:t xml:space="preserve">Manufacturing Technology </w:t>
            </w:r>
            <w:r w:rsidRPr="0071460E">
              <w:rPr>
                <w:lang w:val="en-GB"/>
              </w:rPr>
              <w:t xml:space="preserve">18(3), 363-368, </w:t>
            </w:r>
            <w:r w:rsidRPr="0071460E">
              <w:rPr>
                <w:b/>
                <w:bCs/>
                <w:lang w:val="en-GB"/>
              </w:rPr>
              <w:t>2018</w:t>
            </w:r>
            <w:r w:rsidRPr="0071460E">
              <w:rPr>
                <w:lang w:val="en-GB"/>
              </w:rPr>
              <w:t>. ISSN 1213-2489.</w:t>
            </w:r>
          </w:p>
          <w:p w14:paraId="77E98299" w14:textId="77777777" w:rsidR="002912BC" w:rsidRPr="0071460E" w:rsidRDefault="002912BC" w:rsidP="002912BC">
            <w:pPr>
              <w:spacing w:before="100" w:after="100"/>
              <w:jc w:val="both"/>
              <w:rPr>
                <w:lang w:val="en-GB"/>
              </w:rPr>
            </w:pPr>
            <w:r w:rsidRPr="0071460E">
              <w:rPr>
                <w:b/>
                <w:caps/>
                <w:lang w:val="en-GB"/>
              </w:rPr>
              <w:t>Bílek</w:t>
            </w:r>
            <w:r w:rsidRPr="0071460E">
              <w:rPr>
                <w:b/>
                <w:lang w:val="en-GB"/>
              </w:rPr>
              <w:t>, O. (50%)</w:t>
            </w:r>
            <w:r w:rsidRPr="0071460E">
              <w:rPr>
                <w:lang w:val="en-GB"/>
              </w:rPr>
              <w:t xml:space="preserve">, </w:t>
            </w:r>
            <w:r w:rsidRPr="0071460E">
              <w:rPr>
                <w:caps/>
                <w:lang w:val="en-GB"/>
              </w:rPr>
              <w:t>Smetka, P., Baďurová, J</w:t>
            </w:r>
            <w:r w:rsidRPr="0071460E">
              <w:rPr>
                <w:lang w:val="en-GB"/>
              </w:rPr>
              <w:t>.: Deflection of complex geometry cutting tools. </w:t>
            </w:r>
            <w:r w:rsidRPr="0071460E">
              <w:rPr>
                <w:i/>
                <w:lang w:val="en-GB"/>
              </w:rPr>
              <w:t xml:space="preserve">Manufacturing Technology </w:t>
            </w:r>
            <w:r w:rsidRPr="0071460E">
              <w:rPr>
                <w:lang w:val="en-GB"/>
              </w:rPr>
              <w:t xml:space="preserve">17(6), 830-836, </w:t>
            </w:r>
            <w:r w:rsidRPr="0071460E">
              <w:rPr>
                <w:b/>
                <w:lang w:val="en-GB"/>
              </w:rPr>
              <w:t>2017</w:t>
            </w:r>
            <w:r w:rsidRPr="0071460E">
              <w:rPr>
                <w:lang w:val="en-GB"/>
              </w:rPr>
              <w:t xml:space="preserve">. </w:t>
            </w:r>
          </w:p>
          <w:p w14:paraId="54440E88" w14:textId="77777777" w:rsidR="002912BC" w:rsidRDefault="002912BC" w:rsidP="002912BC">
            <w:pPr>
              <w:spacing w:before="100" w:after="100"/>
              <w:jc w:val="both"/>
              <w:rPr>
                <w:b/>
              </w:rPr>
            </w:pPr>
            <w:r w:rsidRPr="0071460E">
              <w:rPr>
                <w:b/>
                <w:bCs/>
                <w:lang w:val="en-GB"/>
              </w:rPr>
              <w:t>BÍLEK</w:t>
            </w:r>
            <w:r w:rsidRPr="0071460E">
              <w:rPr>
                <w:b/>
                <w:lang w:val="en-GB"/>
              </w:rPr>
              <w:t>,</w:t>
            </w:r>
            <w:r w:rsidRPr="0071460E">
              <w:rPr>
                <w:lang w:val="en-GB"/>
              </w:rPr>
              <w:t xml:space="preserve"> </w:t>
            </w:r>
            <w:r w:rsidRPr="0071460E">
              <w:rPr>
                <w:b/>
                <w:bCs/>
                <w:lang w:val="en-GB"/>
              </w:rPr>
              <w:t xml:space="preserve">O. </w:t>
            </w:r>
            <w:r w:rsidRPr="0071460E">
              <w:rPr>
                <w:b/>
                <w:lang w:val="en-GB"/>
              </w:rPr>
              <w:t>(50%)</w:t>
            </w:r>
            <w:r w:rsidRPr="0071460E">
              <w:rPr>
                <w:lang w:val="en-GB"/>
              </w:rPr>
              <w:t>,</w:t>
            </w:r>
            <w:r w:rsidRPr="0071460E">
              <w:rPr>
                <w:b/>
                <w:lang w:val="en-GB"/>
              </w:rPr>
              <w:t xml:space="preserve"> </w:t>
            </w:r>
            <w:r w:rsidRPr="0071460E">
              <w:rPr>
                <w:bCs/>
                <w:lang w:val="en-GB"/>
              </w:rPr>
              <w:t>VAŠINA</w:t>
            </w:r>
            <w:r w:rsidRPr="0071460E">
              <w:rPr>
                <w:lang w:val="en-GB"/>
              </w:rPr>
              <w:t xml:space="preserve">, </w:t>
            </w:r>
            <w:r w:rsidRPr="0071460E">
              <w:rPr>
                <w:bCs/>
                <w:lang w:val="en-GB"/>
              </w:rPr>
              <w:t>M</w:t>
            </w:r>
            <w:r w:rsidRPr="0071460E">
              <w:rPr>
                <w:lang w:val="en-GB"/>
              </w:rPr>
              <w:t xml:space="preserve">.: Influence of machined surface shape on light absorption. </w:t>
            </w:r>
            <w:r w:rsidRPr="0071460E">
              <w:rPr>
                <w:i/>
                <w:iCs/>
                <w:lang w:val="en-GB"/>
              </w:rPr>
              <w:t xml:space="preserve">MM Science Journal </w:t>
            </w:r>
            <w:r w:rsidRPr="0071460E">
              <w:rPr>
                <w:lang w:val="en-GB"/>
              </w:rPr>
              <w:t xml:space="preserve">6, 1851-1854, </w:t>
            </w:r>
            <w:r w:rsidRPr="0071460E">
              <w:rPr>
                <w:b/>
                <w:lang w:val="en-GB"/>
              </w:rPr>
              <w:t>2017</w:t>
            </w:r>
            <w:r w:rsidRPr="0071460E">
              <w:rPr>
                <w:lang w:val="en-GB"/>
              </w:rPr>
              <w:t>.</w:t>
            </w:r>
            <w:r w:rsidRPr="004B296A">
              <w:t xml:space="preserve"> </w:t>
            </w:r>
          </w:p>
        </w:tc>
      </w:tr>
      <w:tr w:rsidR="002912BC" w14:paraId="765949F9" w14:textId="77777777" w:rsidTr="009F6871">
        <w:trPr>
          <w:gridBefore w:val="3"/>
          <w:wBefore w:w="125" w:type="dxa"/>
          <w:trHeight w:val="218"/>
        </w:trPr>
        <w:tc>
          <w:tcPr>
            <w:tcW w:w="10361" w:type="dxa"/>
            <w:gridSpan w:val="88"/>
            <w:tcBorders>
              <w:top w:val="single" w:sz="4" w:space="0" w:color="auto"/>
              <w:left w:val="single" w:sz="4" w:space="0" w:color="auto"/>
              <w:bottom w:val="single" w:sz="4" w:space="0" w:color="auto"/>
              <w:right w:val="single" w:sz="4" w:space="0" w:color="auto"/>
            </w:tcBorders>
            <w:shd w:val="clear" w:color="auto" w:fill="F7CAAC"/>
            <w:hideMark/>
          </w:tcPr>
          <w:p w14:paraId="42028947" w14:textId="77777777" w:rsidR="002912BC" w:rsidRDefault="002912BC" w:rsidP="002912BC">
            <w:pPr>
              <w:rPr>
                <w:b/>
              </w:rPr>
            </w:pPr>
            <w:r>
              <w:rPr>
                <w:b/>
              </w:rPr>
              <w:t>Působení v zahraničí</w:t>
            </w:r>
          </w:p>
        </w:tc>
      </w:tr>
      <w:tr w:rsidR="002912BC" w:rsidRPr="00886CCE" w14:paraId="28B6CCA3" w14:textId="77777777" w:rsidTr="009F6871">
        <w:trPr>
          <w:gridBefore w:val="3"/>
          <w:wBefore w:w="125" w:type="dxa"/>
          <w:trHeight w:val="328"/>
        </w:trPr>
        <w:tc>
          <w:tcPr>
            <w:tcW w:w="10361" w:type="dxa"/>
            <w:gridSpan w:val="88"/>
            <w:tcBorders>
              <w:top w:val="single" w:sz="4" w:space="0" w:color="auto"/>
              <w:left w:val="single" w:sz="4" w:space="0" w:color="auto"/>
              <w:bottom w:val="single" w:sz="4" w:space="0" w:color="auto"/>
              <w:right w:val="single" w:sz="4" w:space="0" w:color="auto"/>
            </w:tcBorders>
          </w:tcPr>
          <w:p w14:paraId="5A77C5D9" w14:textId="77777777" w:rsidR="002912BC" w:rsidRPr="00720EA9" w:rsidRDefault="002912BC" w:rsidP="002912BC">
            <w:pPr>
              <w:pStyle w:val="Normlnweb"/>
              <w:spacing w:before="120" w:beforeAutospacing="0" w:after="60" w:afterAutospacing="0"/>
              <w:rPr>
                <w:sz w:val="20"/>
                <w:szCs w:val="20"/>
              </w:rPr>
            </w:pPr>
            <w:r w:rsidRPr="00720EA9">
              <w:rPr>
                <w:sz w:val="20"/>
                <w:szCs w:val="20"/>
              </w:rPr>
              <w:t xml:space="preserve">2014: TU </w:t>
            </w:r>
            <w:proofErr w:type="spellStart"/>
            <w:r w:rsidRPr="00720EA9">
              <w:rPr>
                <w:sz w:val="20"/>
                <w:szCs w:val="20"/>
              </w:rPr>
              <w:t>Wien</w:t>
            </w:r>
            <w:proofErr w:type="spellEnd"/>
            <w:r w:rsidRPr="00720EA9">
              <w:rPr>
                <w:sz w:val="20"/>
                <w:szCs w:val="20"/>
              </w:rPr>
              <w:t>, Vídeň, Rakousko, CEEPUS (1 měsíc)</w:t>
            </w:r>
          </w:p>
          <w:p w14:paraId="22A23C58" w14:textId="77777777" w:rsidR="002912BC" w:rsidRDefault="002912BC" w:rsidP="002912BC">
            <w:pPr>
              <w:pStyle w:val="Normlnweb"/>
              <w:spacing w:before="60" w:beforeAutospacing="0" w:after="60" w:afterAutospacing="0"/>
              <w:rPr>
                <w:sz w:val="20"/>
                <w:szCs w:val="20"/>
              </w:rPr>
            </w:pPr>
            <w:r w:rsidRPr="00720EA9">
              <w:rPr>
                <w:sz w:val="20"/>
                <w:szCs w:val="20"/>
              </w:rPr>
              <w:t xml:space="preserve">2016: </w:t>
            </w:r>
            <w:proofErr w:type="spellStart"/>
            <w:r w:rsidRPr="00720EA9">
              <w:rPr>
                <w:sz w:val="20"/>
                <w:szCs w:val="20"/>
              </w:rPr>
              <w:t>Cracow</w:t>
            </w:r>
            <w:proofErr w:type="spellEnd"/>
            <w:r w:rsidRPr="00720EA9">
              <w:rPr>
                <w:sz w:val="20"/>
                <w:szCs w:val="20"/>
              </w:rPr>
              <w:t xml:space="preserve"> </w:t>
            </w:r>
            <w:proofErr w:type="spellStart"/>
            <w:r w:rsidRPr="00720EA9">
              <w:rPr>
                <w:sz w:val="20"/>
                <w:szCs w:val="20"/>
              </w:rPr>
              <w:t>Technical</w:t>
            </w:r>
            <w:proofErr w:type="spellEnd"/>
            <w:r w:rsidRPr="00720EA9">
              <w:rPr>
                <w:sz w:val="20"/>
                <w:szCs w:val="20"/>
              </w:rPr>
              <w:t xml:space="preserve"> University, Krakov, Polsko, CEEPUS (1 měsíc)</w:t>
            </w:r>
          </w:p>
          <w:p w14:paraId="085A2947" w14:textId="77777777" w:rsidR="00720EA9" w:rsidRDefault="00720EA9" w:rsidP="002912BC">
            <w:pPr>
              <w:pStyle w:val="Normlnweb"/>
              <w:spacing w:before="60" w:beforeAutospacing="0" w:after="60" w:afterAutospacing="0"/>
              <w:rPr>
                <w:sz w:val="20"/>
                <w:szCs w:val="20"/>
              </w:rPr>
            </w:pPr>
          </w:p>
          <w:p w14:paraId="1FAD7330" w14:textId="77777777" w:rsidR="00720EA9" w:rsidRDefault="00720EA9" w:rsidP="002912BC">
            <w:pPr>
              <w:pStyle w:val="Normlnweb"/>
              <w:spacing w:before="60" w:beforeAutospacing="0" w:after="60" w:afterAutospacing="0"/>
              <w:rPr>
                <w:sz w:val="20"/>
                <w:szCs w:val="20"/>
              </w:rPr>
            </w:pPr>
          </w:p>
          <w:p w14:paraId="235D1362" w14:textId="77777777" w:rsidR="00720EA9" w:rsidRDefault="00720EA9" w:rsidP="002912BC">
            <w:pPr>
              <w:pStyle w:val="Normlnweb"/>
              <w:spacing w:before="60" w:beforeAutospacing="0" w:after="60" w:afterAutospacing="0"/>
              <w:rPr>
                <w:sz w:val="20"/>
                <w:szCs w:val="20"/>
              </w:rPr>
            </w:pPr>
          </w:p>
          <w:p w14:paraId="2FDD8FC3" w14:textId="2E89C387" w:rsidR="00720EA9" w:rsidRDefault="00720EA9" w:rsidP="002912BC">
            <w:pPr>
              <w:pStyle w:val="Normlnweb"/>
              <w:spacing w:before="60" w:beforeAutospacing="0" w:after="60" w:afterAutospacing="0"/>
              <w:rPr>
                <w:sz w:val="20"/>
                <w:szCs w:val="20"/>
              </w:rPr>
            </w:pPr>
          </w:p>
          <w:p w14:paraId="761EEDAD" w14:textId="1B910BAC" w:rsidR="00720EA9" w:rsidRDefault="00720EA9" w:rsidP="002912BC">
            <w:pPr>
              <w:pStyle w:val="Normlnweb"/>
              <w:spacing w:before="60" w:beforeAutospacing="0" w:after="60" w:afterAutospacing="0"/>
              <w:rPr>
                <w:sz w:val="20"/>
                <w:szCs w:val="20"/>
              </w:rPr>
            </w:pPr>
          </w:p>
          <w:p w14:paraId="267988D9" w14:textId="77777777" w:rsidR="00720EA9" w:rsidRDefault="00720EA9" w:rsidP="002912BC">
            <w:pPr>
              <w:pStyle w:val="Normlnweb"/>
              <w:spacing w:before="60" w:beforeAutospacing="0" w:after="60" w:afterAutospacing="0"/>
              <w:rPr>
                <w:sz w:val="20"/>
                <w:szCs w:val="20"/>
              </w:rPr>
            </w:pPr>
          </w:p>
          <w:p w14:paraId="3FEE015B" w14:textId="44BD5E75" w:rsidR="00720EA9" w:rsidRPr="00886CCE" w:rsidRDefault="00720EA9" w:rsidP="002912BC">
            <w:pPr>
              <w:pStyle w:val="Normlnweb"/>
              <w:spacing w:before="60" w:beforeAutospacing="0" w:after="60" w:afterAutospacing="0"/>
              <w:rPr>
                <w:b/>
              </w:rPr>
            </w:pPr>
          </w:p>
        </w:tc>
      </w:tr>
      <w:tr w:rsidR="002912BC" w14:paraId="4848547E" w14:textId="77777777" w:rsidTr="009F6871">
        <w:trPr>
          <w:gridBefore w:val="3"/>
          <w:wBefore w:w="125" w:type="dxa"/>
          <w:cantSplit/>
          <w:trHeight w:val="470"/>
        </w:trPr>
        <w:tc>
          <w:tcPr>
            <w:tcW w:w="2562"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07D5551F" w14:textId="77777777" w:rsidR="002912BC" w:rsidRDefault="002912BC" w:rsidP="002912BC">
            <w:pPr>
              <w:jc w:val="both"/>
              <w:rPr>
                <w:b/>
              </w:rPr>
            </w:pPr>
            <w:r>
              <w:rPr>
                <w:b/>
              </w:rPr>
              <w:t xml:space="preserve">Podpis </w:t>
            </w:r>
          </w:p>
        </w:tc>
        <w:tc>
          <w:tcPr>
            <w:tcW w:w="4465" w:type="dxa"/>
            <w:gridSpan w:val="40"/>
            <w:tcBorders>
              <w:top w:val="single" w:sz="4" w:space="0" w:color="auto"/>
              <w:left w:val="single" w:sz="4" w:space="0" w:color="auto"/>
              <w:bottom w:val="single" w:sz="4" w:space="0" w:color="auto"/>
              <w:right w:val="single" w:sz="4" w:space="0" w:color="auto"/>
            </w:tcBorders>
          </w:tcPr>
          <w:p w14:paraId="1E2F39D1" w14:textId="77777777" w:rsidR="002912BC" w:rsidRDefault="002912BC" w:rsidP="002912BC">
            <w:pPr>
              <w:jc w:val="both"/>
            </w:pPr>
          </w:p>
        </w:tc>
        <w:tc>
          <w:tcPr>
            <w:tcW w:w="867"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4C9B935" w14:textId="77777777" w:rsidR="002912BC" w:rsidRDefault="002912BC" w:rsidP="002912BC">
            <w:pPr>
              <w:jc w:val="both"/>
            </w:pPr>
            <w:r>
              <w:rPr>
                <w:b/>
              </w:rPr>
              <w:t>datum</w:t>
            </w:r>
          </w:p>
        </w:tc>
        <w:tc>
          <w:tcPr>
            <w:tcW w:w="2467" w:type="dxa"/>
            <w:gridSpan w:val="28"/>
            <w:tcBorders>
              <w:top w:val="single" w:sz="4" w:space="0" w:color="auto"/>
              <w:left w:val="single" w:sz="4" w:space="0" w:color="auto"/>
              <w:bottom w:val="single" w:sz="4" w:space="0" w:color="auto"/>
              <w:right w:val="single" w:sz="4" w:space="0" w:color="auto"/>
            </w:tcBorders>
          </w:tcPr>
          <w:p w14:paraId="19D2D529" w14:textId="77777777" w:rsidR="002912BC" w:rsidRDefault="002912BC" w:rsidP="002912BC">
            <w:pPr>
              <w:jc w:val="both"/>
            </w:pPr>
          </w:p>
        </w:tc>
      </w:tr>
      <w:tr w:rsidR="002912BC" w14:paraId="20CA54CF" w14:textId="77777777" w:rsidTr="009F6871">
        <w:trPr>
          <w:gridBefore w:val="2"/>
          <w:wBefore w:w="61" w:type="dxa"/>
        </w:trPr>
        <w:tc>
          <w:tcPr>
            <w:tcW w:w="10425" w:type="dxa"/>
            <w:gridSpan w:val="89"/>
            <w:tcBorders>
              <w:top w:val="single" w:sz="4" w:space="0" w:color="auto"/>
              <w:left w:val="single" w:sz="4" w:space="0" w:color="auto"/>
              <w:bottom w:val="double" w:sz="4" w:space="0" w:color="auto"/>
              <w:right w:val="single" w:sz="4" w:space="0" w:color="auto"/>
            </w:tcBorders>
            <w:shd w:val="clear" w:color="auto" w:fill="BDD6EE"/>
            <w:hideMark/>
          </w:tcPr>
          <w:p w14:paraId="0AC0C821" w14:textId="61E0FCD6" w:rsidR="002912BC" w:rsidRDefault="00E316E9" w:rsidP="002912BC">
            <w:pPr>
              <w:jc w:val="both"/>
              <w:rPr>
                <w:b/>
                <w:sz w:val="28"/>
              </w:rPr>
            </w:pPr>
            <w:r>
              <w:lastRenderedPageBreak/>
              <w:br w:type="page"/>
            </w:r>
            <w:r w:rsidR="002912BC">
              <w:rPr>
                <w:b/>
                <w:sz w:val="28"/>
              </w:rPr>
              <w:t>C-I – Personální zabezpečení</w:t>
            </w:r>
          </w:p>
        </w:tc>
      </w:tr>
      <w:tr w:rsidR="002912BC" w14:paraId="36F16ACC" w14:textId="77777777" w:rsidTr="009F6871">
        <w:trPr>
          <w:gridBefore w:val="2"/>
          <w:wBefore w:w="61" w:type="dxa"/>
        </w:trPr>
        <w:tc>
          <w:tcPr>
            <w:tcW w:w="2580" w:type="dxa"/>
            <w:gridSpan w:val="6"/>
            <w:tcBorders>
              <w:top w:val="double" w:sz="4" w:space="0" w:color="auto"/>
              <w:left w:val="single" w:sz="4" w:space="0" w:color="auto"/>
              <w:bottom w:val="single" w:sz="4" w:space="0" w:color="auto"/>
              <w:right w:val="single" w:sz="4" w:space="0" w:color="auto"/>
            </w:tcBorders>
            <w:shd w:val="clear" w:color="auto" w:fill="F7CAAC"/>
            <w:hideMark/>
          </w:tcPr>
          <w:p w14:paraId="0D24533B" w14:textId="77777777" w:rsidR="002912BC" w:rsidRDefault="002912BC" w:rsidP="002912BC">
            <w:pPr>
              <w:jc w:val="both"/>
              <w:rPr>
                <w:b/>
              </w:rPr>
            </w:pPr>
            <w:r>
              <w:rPr>
                <w:b/>
              </w:rPr>
              <w:t>Vysoká škola</w:t>
            </w:r>
          </w:p>
        </w:tc>
        <w:tc>
          <w:tcPr>
            <w:tcW w:w="7845" w:type="dxa"/>
            <w:gridSpan w:val="83"/>
            <w:tcBorders>
              <w:top w:val="single" w:sz="4" w:space="0" w:color="auto"/>
              <w:left w:val="single" w:sz="4" w:space="0" w:color="auto"/>
              <w:bottom w:val="single" w:sz="4" w:space="0" w:color="auto"/>
              <w:right w:val="single" w:sz="4" w:space="0" w:color="auto"/>
            </w:tcBorders>
          </w:tcPr>
          <w:p w14:paraId="4599C398" w14:textId="77777777" w:rsidR="002912BC" w:rsidRDefault="002912BC" w:rsidP="002912BC">
            <w:pPr>
              <w:jc w:val="both"/>
            </w:pPr>
            <w:r w:rsidRPr="00014F82">
              <w:t>Univerzita Tomáše Bati ve Zlíně</w:t>
            </w:r>
          </w:p>
        </w:tc>
      </w:tr>
      <w:tr w:rsidR="002912BC" w14:paraId="6F49D800" w14:textId="77777777" w:rsidTr="009F6871">
        <w:trPr>
          <w:gridBefore w:val="2"/>
          <w:wBefore w:w="61" w:type="dxa"/>
        </w:trPr>
        <w:tc>
          <w:tcPr>
            <w:tcW w:w="258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669AE002" w14:textId="77777777" w:rsidR="002912BC" w:rsidRDefault="002912BC" w:rsidP="002912BC">
            <w:pPr>
              <w:jc w:val="both"/>
              <w:rPr>
                <w:b/>
              </w:rPr>
            </w:pPr>
            <w:r>
              <w:rPr>
                <w:b/>
              </w:rPr>
              <w:t>Součást vysoké školy</w:t>
            </w:r>
          </w:p>
        </w:tc>
        <w:tc>
          <w:tcPr>
            <w:tcW w:w="7845" w:type="dxa"/>
            <w:gridSpan w:val="83"/>
            <w:tcBorders>
              <w:top w:val="single" w:sz="4" w:space="0" w:color="auto"/>
              <w:left w:val="single" w:sz="4" w:space="0" w:color="auto"/>
              <w:bottom w:val="single" w:sz="4" w:space="0" w:color="auto"/>
              <w:right w:val="single" w:sz="4" w:space="0" w:color="auto"/>
            </w:tcBorders>
          </w:tcPr>
          <w:p w14:paraId="5E90AD01" w14:textId="77777777" w:rsidR="002912BC" w:rsidRDefault="002912BC" w:rsidP="002912BC">
            <w:pPr>
              <w:jc w:val="both"/>
            </w:pPr>
            <w:r w:rsidRPr="00014F82">
              <w:t>Fakulta technologická</w:t>
            </w:r>
          </w:p>
        </w:tc>
      </w:tr>
      <w:tr w:rsidR="002912BC" w14:paraId="756BD62F" w14:textId="77777777" w:rsidTr="009F6871">
        <w:trPr>
          <w:gridBefore w:val="2"/>
          <w:wBefore w:w="61" w:type="dxa"/>
        </w:trPr>
        <w:tc>
          <w:tcPr>
            <w:tcW w:w="258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7EF073A1" w14:textId="77777777" w:rsidR="002912BC" w:rsidRDefault="002912BC" w:rsidP="002912BC">
            <w:pPr>
              <w:jc w:val="both"/>
              <w:rPr>
                <w:b/>
              </w:rPr>
            </w:pPr>
            <w:r>
              <w:rPr>
                <w:b/>
              </w:rPr>
              <w:t>Název studijního programu</w:t>
            </w:r>
          </w:p>
        </w:tc>
        <w:tc>
          <w:tcPr>
            <w:tcW w:w="7845" w:type="dxa"/>
            <w:gridSpan w:val="83"/>
            <w:tcBorders>
              <w:top w:val="single" w:sz="4" w:space="0" w:color="auto"/>
              <w:left w:val="single" w:sz="4" w:space="0" w:color="auto"/>
              <w:bottom w:val="single" w:sz="4" w:space="0" w:color="auto"/>
              <w:right w:val="single" w:sz="4" w:space="0" w:color="auto"/>
            </w:tcBorders>
          </w:tcPr>
          <w:p w14:paraId="6990DC99" w14:textId="6D484ADC" w:rsidR="002912BC" w:rsidRDefault="001F18A6" w:rsidP="002912BC">
            <w:pPr>
              <w:jc w:val="both"/>
            </w:pPr>
            <w:r>
              <w:t>Nástroje a procesy</w:t>
            </w:r>
          </w:p>
        </w:tc>
      </w:tr>
      <w:tr w:rsidR="002912BC" w14:paraId="492E44FC" w14:textId="77777777" w:rsidTr="009F6871">
        <w:trPr>
          <w:gridBefore w:val="2"/>
          <w:wBefore w:w="61" w:type="dxa"/>
        </w:trPr>
        <w:tc>
          <w:tcPr>
            <w:tcW w:w="258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4504CBE6" w14:textId="77777777" w:rsidR="002912BC" w:rsidRDefault="002912BC" w:rsidP="002912BC">
            <w:pPr>
              <w:jc w:val="both"/>
              <w:rPr>
                <w:b/>
              </w:rPr>
            </w:pPr>
            <w:r>
              <w:rPr>
                <w:b/>
              </w:rPr>
              <w:t>Jméno a příjmení</w:t>
            </w:r>
          </w:p>
        </w:tc>
        <w:tc>
          <w:tcPr>
            <w:tcW w:w="4494" w:type="dxa"/>
            <w:gridSpan w:val="41"/>
            <w:tcBorders>
              <w:top w:val="single" w:sz="4" w:space="0" w:color="auto"/>
              <w:left w:val="single" w:sz="4" w:space="0" w:color="auto"/>
              <w:bottom w:val="single" w:sz="4" w:space="0" w:color="auto"/>
              <w:right w:val="single" w:sz="4" w:space="0" w:color="auto"/>
            </w:tcBorders>
          </w:tcPr>
          <w:p w14:paraId="640F1616" w14:textId="77777777" w:rsidR="002912BC" w:rsidRPr="003552A1" w:rsidRDefault="002912BC" w:rsidP="002912BC">
            <w:pPr>
              <w:jc w:val="both"/>
              <w:rPr>
                <w:b/>
                <w:bCs/>
              </w:rPr>
            </w:pPr>
            <w:bookmarkStart w:id="287" w:name="Hausnerová"/>
            <w:bookmarkEnd w:id="287"/>
            <w:r w:rsidRPr="003552A1">
              <w:rPr>
                <w:b/>
                <w:bCs/>
              </w:rPr>
              <w:t>Berenika Hausnerová</w:t>
            </w:r>
          </w:p>
        </w:tc>
        <w:tc>
          <w:tcPr>
            <w:tcW w:w="906"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1CF3A89" w14:textId="77777777" w:rsidR="002912BC" w:rsidRDefault="002912BC" w:rsidP="002912BC">
            <w:pPr>
              <w:jc w:val="both"/>
              <w:rPr>
                <w:b/>
              </w:rPr>
            </w:pPr>
            <w:r>
              <w:rPr>
                <w:b/>
              </w:rPr>
              <w:t>Tituly</w:t>
            </w:r>
          </w:p>
        </w:tc>
        <w:tc>
          <w:tcPr>
            <w:tcW w:w="2445" w:type="dxa"/>
            <w:gridSpan w:val="27"/>
            <w:tcBorders>
              <w:top w:val="single" w:sz="4" w:space="0" w:color="auto"/>
              <w:left w:val="single" w:sz="4" w:space="0" w:color="auto"/>
              <w:bottom w:val="single" w:sz="4" w:space="0" w:color="auto"/>
              <w:right w:val="single" w:sz="4" w:space="0" w:color="auto"/>
            </w:tcBorders>
          </w:tcPr>
          <w:p w14:paraId="76056CDD" w14:textId="77777777" w:rsidR="002912BC" w:rsidRDefault="002912BC" w:rsidP="002912BC">
            <w:pPr>
              <w:jc w:val="both"/>
            </w:pPr>
            <w:r>
              <w:t>prof. Ing., Ph.D.</w:t>
            </w:r>
          </w:p>
        </w:tc>
      </w:tr>
      <w:tr w:rsidR="002912BC" w:rsidRPr="003552A1" w14:paraId="522F7F44" w14:textId="77777777" w:rsidTr="009F6871">
        <w:trPr>
          <w:gridBefore w:val="2"/>
          <w:wBefore w:w="61" w:type="dxa"/>
        </w:trPr>
        <w:tc>
          <w:tcPr>
            <w:tcW w:w="258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0F194434" w14:textId="77777777" w:rsidR="002912BC" w:rsidRDefault="002912BC" w:rsidP="002912BC">
            <w:pPr>
              <w:jc w:val="both"/>
              <w:rPr>
                <w:b/>
              </w:rPr>
            </w:pPr>
            <w:r>
              <w:rPr>
                <w:b/>
              </w:rPr>
              <w:t>Rok narození</w:t>
            </w:r>
          </w:p>
        </w:tc>
        <w:tc>
          <w:tcPr>
            <w:tcW w:w="854" w:type="dxa"/>
            <w:gridSpan w:val="10"/>
            <w:tcBorders>
              <w:top w:val="single" w:sz="4" w:space="0" w:color="auto"/>
              <w:left w:val="single" w:sz="4" w:space="0" w:color="auto"/>
              <w:bottom w:val="single" w:sz="4" w:space="0" w:color="auto"/>
              <w:right w:val="single" w:sz="4" w:space="0" w:color="auto"/>
            </w:tcBorders>
          </w:tcPr>
          <w:p w14:paraId="575A2B66" w14:textId="77777777" w:rsidR="002912BC" w:rsidRDefault="002912BC" w:rsidP="002912BC">
            <w:pPr>
              <w:jc w:val="both"/>
            </w:pPr>
            <w:r>
              <w:t>1971</w:t>
            </w:r>
          </w:p>
        </w:tc>
        <w:tc>
          <w:tcPr>
            <w:tcW w:w="1894"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393FBDD9" w14:textId="77777777" w:rsidR="002912BC" w:rsidRDefault="002912BC" w:rsidP="002912BC">
            <w:pPr>
              <w:jc w:val="both"/>
              <w:rPr>
                <w:b/>
              </w:rPr>
            </w:pPr>
            <w:r>
              <w:rPr>
                <w:b/>
              </w:rPr>
              <w:t>typ vztahu k VŠ</w:t>
            </w:r>
          </w:p>
        </w:tc>
        <w:tc>
          <w:tcPr>
            <w:tcW w:w="898" w:type="dxa"/>
            <w:gridSpan w:val="17"/>
            <w:tcBorders>
              <w:top w:val="single" w:sz="4" w:space="0" w:color="auto"/>
              <w:left w:val="single" w:sz="4" w:space="0" w:color="auto"/>
              <w:bottom w:val="single" w:sz="4" w:space="0" w:color="auto"/>
              <w:right w:val="single" w:sz="4" w:space="0" w:color="auto"/>
            </w:tcBorders>
          </w:tcPr>
          <w:p w14:paraId="5D6306D8" w14:textId="77777777" w:rsidR="002912BC" w:rsidRPr="003552A1" w:rsidRDefault="002912BC" w:rsidP="002912BC">
            <w:pPr>
              <w:jc w:val="both"/>
            </w:pPr>
            <w:r w:rsidRPr="003552A1">
              <w:t>pp.</w:t>
            </w:r>
          </w:p>
        </w:tc>
        <w:tc>
          <w:tcPr>
            <w:tcW w:w="848"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3B0A8494" w14:textId="77777777" w:rsidR="002912BC" w:rsidRPr="003552A1" w:rsidRDefault="002912BC" w:rsidP="002912BC">
            <w:pPr>
              <w:jc w:val="both"/>
              <w:rPr>
                <w:b/>
              </w:rPr>
            </w:pPr>
            <w:r w:rsidRPr="003552A1">
              <w:rPr>
                <w:b/>
              </w:rPr>
              <w:t>rozsah</w:t>
            </w:r>
          </w:p>
        </w:tc>
        <w:tc>
          <w:tcPr>
            <w:tcW w:w="906" w:type="dxa"/>
            <w:gridSpan w:val="15"/>
            <w:tcBorders>
              <w:top w:val="single" w:sz="4" w:space="0" w:color="auto"/>
              <w:left w:val="single" w:sz="4" w:space="0" w:color="auto"/>
              <w:bottom w:val="single" w:sz="4" w:space="0" w:color="auto"/>
              <w:right w:val="single" w:sz="4" w:space="0" w:color="auto"/>
            </w:tcBorders>
          </w:tcPr>
          <w:p w14:paraId="1D8D0220" w14:textId="77777777" w:rsidR="002912BC" w:rsidRPr="003552A1" w:rsidRDefault="002912BC" w:rsidP="002912BC">
            <w:pPr>
              <w:jc w:val="both"/>
            </w:pPr>
            <w:r w:rsidRPr="003552A1">
              <w:t>40</w:t>
            </w:r>
          </w:p>
        </w:tc>
        <w:tc>
          <w:tcPr>
            <w:tcW w:w="840"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5974FBB" w14:textId="77777777" w:rsidR="002912BC" w:rsidRPr="003552A1" w:rsidRDefault="002912BC" w:rsidP="002912BC">
            <w:pPr>
              <w:jc w:val="both"/>
              <w:rPr>
                <w:b/>
              </w:rPr>
            </w:pPr>
            <w:r w:rsidRPr="003552A1">
              <w:rPr>
                <w:b/>
              </w:rPr>
              <w:t>do kdy</w:t>
            </w:r>
          </w:p>
        </w:tc>
        <w:tc>
          <w:tcPr>
            <w:tcW w:w="1605" w:type="dxa"/>
            <w:gridSpan w:val="14"/>
            <w:tcBorders>
              <w:top w:val="single" w:sz="4" w:space="0" w:color="auto"/>
              <w:left w:val="single" w:sz="4" w:space="0" w:color="auto"/>
              <w:bottom w:val="single" w:sz="4" w:space="0" w:color="auto"/>
              <w:right w:val="single" w:sz="4" w:space="0" w:color="auto"/>
            </w:tcBorders>
          </w:tcPr>
          <w:p w14:paraId="58DA850F" w14:textId="77777777" w:rsidR="002912BC" w:rsidRPr="003552A1" w:rsidRDefault="002912BC" w:rsidP="002912BC">
            <w:pPr>
              <w:jc w:val="both"/>
            </w:pPr>
            <w:r w:rsidRPr="003552A1">
              <w:t>N</w:t>
            </w:r>
          </w:p>
        </w:tc>
      </w:tr>
      <w:tr w:rsidR="002912BC" w14:paraId="464CEC11" w14:textId="77777777" w:rsidTr="009F6871">
        <w:trPr>
          <w:gridBefore w:val="2"/>
          <w:wBefore w:w="61" w:type="dxa"/>
        </w:trPr>
        <w:tc>
          <w:tcPr>
            <w:tcW w:w="5328" w:type="dxa"/>
            <w:gridSpan w:val="23"/>
            <w:tcBorders>
              <w:top w:val="single" w:sz="4" w:space="0" w:color="auto"/>
              <w:left w:val="single" w:sz="4" w:space="0" w:color="auto"/>
              <w:bottom w:val="single" w:sz="4" w:space="0" w:color="auto"/>
              <w:right w:val="single" w:sz="4" w:space="0" w:color="auto"/>
            </w:tcBorders>
            <w:shd w:val="clear" w:color="auto" w:fill="F7CAAC"/>
            <w:hideMark/>
          </w:tcPr>
          <w:p w14:paraId="03324659" w14:textId="77777777" w:rsidR="002912BC" w:rsidRDefault="002912BC" w:rsidP="002912BC">
            <w:pPr>
              <w:jc w:val="both"/>
              <w:rPr>
                <w:b/>
              </w:rPr>
            </w:pPr>
            <w:r>
              <w:rPr>
                <w:b/>
              </w:rPr>
              <w:t>Typ vztahu na součásti VŠ, která uskutečňuje st. program</w:t>
            </w:r>
          </w:p>
        </w:tc>
        <w:tc>
          <w:tcPr>
            <w:tcW w:w="898" w:type="dxa"/>
            <w:gridSpan w:val="17"/>
            <w:tcBorders>
              <w:top w:val="single" w:sz="4" w:space="0" w:color="auto"/>
              <w:left w:val="single" w:sz="4" w:space="0" w:color="auto"/>
              <w:bottom w:val="single" w:sz="4" w:space="0" w:color="auto"/>
              <w:right w:val="single" w:sz="4" w:space="0" w:color="auto"/>
            </w:tcBorders>
          </w:tcPr>
          <w:p w14:paraId="3AC1745D" w14:textId="77777777" w:rsidR="002912BC" w:rsidRPr="00254ABF" w:rsidRDefault="002912BC" w:rsidP="002912BC">
            <w:pPr>
              <w:jc w:val="both"/>
              <w:rPr>
                <w:color w:val="FF0000"/>
              </w:rPr>
            </w:pPr>
            <w:r w:rsidRPr="00254ABF">
              <w:t>---</w:t>
            </w:r>
          </w:p>
        </w:tc>
        <w:tc>
          <w:tcPr>
            <w:tcW w:w="848"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2A99D7D3" w14:textId="77777777" w:rsidR="002912BC" w:rsidRDefault="002912BC" w:rsidP="002912BC">
            <w:pPr>
              <w:jc w:val="both"/>
              <w:rPr>
                <w:b/>
              </w:rPr>
            </w:pPr>
            <w:r>
              <w:rPr>
                <w:b/>
              </w:rPr>
              <w:t>rozsah</w:t>
            </w:r>
          </w:p>
        </w:tc>
        <w:tc>
          <w:tcPr>
            <w:tcW w:w="906" w:type="dxa"/>
            <w:gridSpan w:val="15"/>
            <w:tcBorders>
              <w:top w:val="single" w:sz="4" w:space="0" w:color="auto"/>
              <w:left w:val="single" w:sz="4" w:space="0" w:color="auto"/>
              <w:bottom w:val="single" w:sz="4" w:space="0" w:color="auto"/>
              <w:right w:val="single" w:sz="4" w:space="0" w:color="auto"/>
            </w:tcBorders>
          </w:tcPr>
          <w:p w14:paraId="6AF9816E" w14:textId="77777777" w:rsidR="002912BC" w:rsidRDefault="002912BC" w:rsidP="002912BC">
            <w:pPr>
              <w:jc w:val="both"/>
            </w:pPr>
            <w:r>
              <w:t>---</w:t>
            </w:r>
          </w:p>
        </w:tc>
        <w:tc>
          <w:tcPr>
            <w:tcW w:w="840"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0E7599E" w14:textId="77777777" w:rsidR="002912BC" w:rsidRDefault="002912BC" w:rsidP="002912BC">
            <w:pPr>
              <w:jc w:val="both"/>
              <w:rPr>
                <w:b/>
              </w:rPr>
            </w:pPr>
            <w:r>
              <w:rPr>
                <w:b/>
              </w:rPr>
              <w:t>do kdy</w:t>
            </w:r>
          </w:p>
        </w:tc>
        <w:tc>
          <w:tcPr>
            <w:tcW w:w="1605" w:type="dxa"/>
            <w:gridSpan w:val="14"/>
            <w:tcBorders>
              <w:top w:val="single" w:sz="4" w:space="0" w:color="auto"/>
              <w:left w:val="single" w:sz="4" w:space="0" w:color="auto"/>
              <w:bottom w:val="single" w:sz="4" w:space="0" w:color="auto"/>
              <w:right w:val="single" w:sz="4" w:space="0" w:color="auto"/>
            </w:tcBorders>
          </w:tcPr>
          <w:p w14:paraId="4665B13B" w14:textId="77777777" w:rsidR="002912BC" w:rsidRDefault="002912BC" w:rsidP="002912BC">
            <w:pPr>
              <w:jc w:val="both"/>
            </w:pPr>
            <w:r>
              <w:t>---</w:t>
            </w:r>
          </w:p>
        </w:tc>
      </w:tr>
      <w:tr w:rsidR="002912BC" w14:paraId="292D9035" w14:textId="77777777" w:rsidTr="009F6871">
        <w:trPr>
          <w:gridBefore w:val="2"/>
          <w:wBefore w:w="61" w:type="dxa"/>
        </w:trPr>
        <w:tc>
          <w:tcPr>
            <w:tcW w:w="6226" w:type="dxa"/>
            <w:gridSpan w:val="40"/>
            <w:tcBorders>
              <w:top w:val="single" w:sz="4" w:space="0" w:color="auto"/>
              <w:left w:val="single" w:sz="4" w:space="0" w:color="auto"/>
              <w:bottom w:val="single" w:sz="4" w:space="0" w:color="auto"/>
              <w:right w:val="single" w:sz="4" w:space="0" w:color="auto"/>
            </w:tcBorders>
            <w:shd w:val="clear" w:color="auto" w:fill="F7CAAC"/>
            <w:hideMark/>
          </w:tcPr>
          <w:p w14:paraId="10091FFF" w14:textId="77777777" w:rsidR="002912BC" w:rsidRDefault="002912BC" w:rsidP="002912BC">
            <w:pPr>
              <w:jc w:val="both"/>
            </w:pPr>
            <w:r>
              <w:rPr>
                <w:b/>
              </w:rPr>
              <w:t>Další současná působení jako akademický pracovník na jiných VŠ</w:t>
            </w:r>
          </w:p>
        </w:tc>
        <w:tc>
          <w:tcPr>
            <w:tcW w:w="1754" w:type="dxa"/>
            <w:gridSpan w:val="22"/>
            <w:tcBorders>
              <w:top w:val="single" w:sz="4" w:space="0" w:color="auto"/>
              <w:left w:val="single" w:sz="4" w:space="0" w:color="auto"/>
              <w:bottom w:val="single" w:sz="4" w:space="0" w:color="auto"/>
              <w:right w:val="single" w:sz="4" w:space="0" w:color="auto"/>
            </w:tcBorders>
            <w:shd w:val="clear" w:color="auto" w:fill="F7CAAC"/>
            <w:hideMark/>
          </w:tcPr>
          <w:p w14:paraId="491D289E" w14:textId="77777777" w:rsidR="002912BC" w:rsidRDefault="002912BC" w:rsidP="002912BC">
            <w:pPr>
              <w:jc w:val="both"/>
              <w:rPr>
                <w:b/>
              </w:rPr>
            </w:pPr>
            <w:r>
              <w:rPr>
                <w:b/>
              </w:rPr>
              <w:t xml:space="preserve">typ </w:t>
            </w:r>
            <w:proofErr w:type="spellStart"/>
            <w:r>
              <w:rPr>
                <w:b/>
              </w:rPr>
              <w:t>prac</w:t>
            </w:r>
            <w:proofErr w:type="spellEnd"/>
            <w:r>
              <w:rPr>
                <w:b/>
              </w:rPr>
              <w:t>. vztahu</w:t>
            </w:r>
          </w:p>
        </w:tc>
        <w:tc>
          <w:tcPr>
            <w:tcW w:w="2445" w:type="dxa"/>
            <w:gridSpan w:val="27"/>
            <w:tcBorders>
              <w:top w:val="single" w:sz="4" w:space="0" w:color="auto"/>
              <w:left w:val="single" w:sz="4" w:space="0" w:color="auto"/>
              <w:bottom w:val="single" w:sz="4" w:space="0" w:color="auto"/>
              <w:right w:val="single" w:sz="4" w:space="0" w:color="auto"/>
            </w:tcBorders>
            <w:shd w:val="clear" w:color="auto" w:fill="F7CAAC"/>
            <w:hideMark/>
          </w:tcPr>
          <w:p w14:paraId="7EAC0AF7" w14:textId="77777777" w:rsidR="002912BC" w:rsidRDefault="002912BC" w:rsidP="002912BC">
            <w:pPr>
              <w:jc w:val="both"/>
              <w:rPr>
                <w:b/>
              </w:rPr>
            </w:pPr>
            <w:r>
              <w:rPr>
                <w:b/>
              </w:rPr>
              <w:t>rozsah</w:t>
            </w:r>
          </w:p>
        </w:tc>
      </w:tr>
      <w:tr w:rsidR="002912BC" w14:paraId="3AD44703" w14:textId="77777777" w:rsidTr="009F6871">
        <w:trPr>
          <w:gridBefore w:val="2"/>
          <w:wBefore w:w="61" w:type="dxa"/>
        </w:trPr>
        <w:tc>
          <w:tcPr>
            <w:tcW w:w="6226" w:type="dxa"/>
            <w:gridSpan w:val="40"/>
            <w:tcBorders>
              <w:top w:val="single" w:sz="4" w:space="0" w:color="auto"/>
              <w:left w:val="single" w:sz="4" w:space="0" w:color="auto"/>
              <w:bottom w:val="single" w:sz="4" w:space="0" w:color="auto"/>
              <w:right w:val="single" w:sz="4" w:space="0" w:color="auto"/>
            </w:tcBorders>
          </w:tcPr>
          <w:p w14:paraId="5401F913" w14:textId="77777777" w:rsidR="002912BC" w:rsidRDefault="002912BC" w:rsidP="002912BC">
            <w:pPr>
              <w:jc w:val="both"/>
            </w:pPr>
            <w:r w:rsidRPr="00014F82">
              <w:t>---</w:t>
            </w:r>
          </w:p>
        </w:tc>
        <w:tc>
          <w:tcPr>
            <w:tcW w:w="1754" w:type="dxa"/>
            <w:gridSpan w:val="22"/>
            <w:tcBorders>
              <w:top w:val="single" w:sz="4" w:space="0" w:color="auto"/>
              <w:left w:val="single" w:sz="4" w:space="0" w:color="auto"/>
              <w:bottom w:val="single" w:sz="4" w:space="0" w:color="auto"/>
              <w:right w:val="single" w:sz="4" w:space="0" w:color="auto"/>
            </w:tcBorders>
          </w:tcPr>
          <w:p w14:paraId="6ABD341A" w14:textId="77777777" w:rsidR="002912BC" w:rsidRDefault="002912BC" w:rsidP="002912BC">
            <w:pPr>
              <w:jc w:val="both"/>
            </w:pPr>
            <w:r w:rsidRPr="00014F82">
              <w:t>---</w:t>
            </w:r>
          </w:p>
        </w:tc>
        <w:tc>
          <w:tcPr>
            <w:tcW w:w="2445" w:type="dxa"/>
            <w:gridSpan w:val="27"/>
            <w:tcBorders>
              <w:top w:val="single" w:sz="4" w:space="0" w:color="auto"/>
              <w:left w:val="single" w:sz="4" w:space="0" w:color="auto"/>
              <w:bottom w:val="single" w:sz="4" w:space="0" w:color="auto"/>
              <w:right w:val="single" w:sz="4" w:space="0" w:color="auto"/>
            </w:tcBorders>
          </w:tcPr>
          <w:p w14:paraId="7784C05A" w14:textId="77777777" w:rsidR="002912BC" w:rsidRDefault="002912BC" w:rsidP="002912BC">
            <w:pPr>
              <w:jc w:val="both"/>
            </w:pPr>
            <w:r w:rsidRPr="00014F82">
              <w:t>---</w:t>
            </w:r>
          </w:p>
        </w:tc>
      </w:tr>
      <w:tr w:rsidR="002912BC" w14:paraId="314A836F" w14:textId="77777777" w:rsidTr="009F6871">
        <w:trPr>
          <w:gridBefore w:val="2"/>
          <w:wBefore w:w="61" w:type="dxa"/>
        </w:trPr>
        <w:tc>
          <w:tcPr>
            <w:tcW w:w="6226" w:type="dxa"/>
            <w:gridSpan w:val="40"/>
            <w:tcBorders>
              <w:top w:val="single" w:sz="4" w:space="0" w:color="auto"/>
              <w:left w:val="single" w:sz="4" w:space="0" w:color="auto"/>
              <w:bottom w:val="single" w:sz="4" w:space="0" w:color="auto"/>
              <w:right w:val="single" w:sz="4" w:space="0" w:color="auto"/>
            </w:tcBorders>
          </w:tcPr>
          <w:p w14:paraId="7CB523EA" w14:textId="77777777" w:rsidR="002912BC" w:rsidRDefault="002912BC" w:rsidP="002912BC">
            <w:pPr>
              <w:jc w:val="both"/>
            </w:pPr>
          </w:p>
        </w:tc>
        <w:tc>
          <w:tcPr>
            <w:tcW w:w="1754" w:type="dxa"/>
            <w:gridSpan w:val="22"/>
            <w:tcBorders>
              <w:top w:val="single" w:sz="4" w:space="0" w:color="auto"/>
              <w:left w:val="single" w:sz="4" w:space="0" w:color="auto"/>
              <w:bottom w:val="single" w:sz="4" w:space="0" w:color="auto"/>
              <w:right w:val="single" w:sz="4" w:space="0" w:color="auto"/>
            </w:tcBorders>
          </w:tcPr>
          <w:p w14:paraId="4C2FC271" w14:textId="77777777" w:rsidR="002912BC" w:rsidRDefault="002912BC" w:rsidP="002912BC">
            <w:pPr>
              <w:jc w:val="both"/>
            </w:pPr>
          </w:p>
        </w:tc>
        <w:tc>
          <w:tcPr>
            <w:tcW w:w="2445" w:type="dxa"/>
            <w:gridSpan w:val="27"/>
            <w:tcBorders>
              <w:top w:val="single" w:sz="4" w:space="0" w:color="auto"/>
              <w:left w:val="single" w:sz="4" w:space="0" w:color="auto"/>
              <w:bottom w:val="single" w:sz="4" w:space="0" w:color="auto"/>
              <w:right w:val="single" w:sz="4" w:space="0" w:color="auto"/>
            </w:tcBorders>
          </w:tcPr>
          <w:p w14:paraId="5F433B65" w14:textId="77777777" w:rsidR="002912BC" w:rsidRDefault="002912BC" w:rsidP="002912BC">
            <w:pPr>
              <w:jc w:val="both"/>
            </w:pPr>
          </w:p>
        </w:tc>
      </w:tr>
      <w:tr w:rsidR="002912BC" w14:paraId="06C62F71" w14:textId="77777777" w:rsidTr="009F6871">
        <w:trPr>
          <w:gridBefore w:val="2"/>
          <w:wBefore w:w="61" w:type="dxa"/>
        </w:trPr>
        <w:tc>
          <w:tcPr>
            <w:tcW w:w="6226" w:type="dxa"/>
            <w:gridSpan w:val="40"/>
            <w:tcBorders>
              <w:top w:val="single" w:sz="4" w:space="0" w:color="auto"/>
              <w:left w:val="single" w:sz="4" w:space="0" w:color="auto"/>
              <w:bottom w:val="single" w:sz="4" w:space="0" w:color="auto"/>
              <w:right w:val="single" w:sz="4" w:space="0" w:color="auto"/>
            </w:tcBorders>
          </w:tcPr>
          <w:p w14:paraId="12A108D4" w14:textId="77777777" w:rsidR="002912BC" w:rsidRDefault="002912BC" w:rsidP="002912BC">
            <w:pPr>
              <w:jc w:val="both"/>
            </w:pPr>
          </w:p>
        </w:tc>
        <w:tc>
          <w:tcPr>
            <w:tcW w:w="1754" w:type="dxa"/>
            <w:gridSpan w:val="22"/>
            <w:tcBorders>
              <w:top w:val="single" w:sz="4" w:space="0" w:color="auto"/>
              <w:left w:val="single" w:sz="4" w:space="0" w:color="auto"/>
              <w:bottom w:val="single" w:sz="4" w:space="0" w:color="auto"/>
              <w:right w:val="single" w:sz="4" w:space="0" w:color="auto"/>
            </w:tcBorders>
          </w:tcPr>
          <w:p w14:paraId="46DC55C7" w14:textId="77777777" w:rsidR="002912BC" w:rsidRDefault="002912BC" w:rsidP="002912BC">
            <w:pPr>
              <w:jc w:val="both"/>
            </w:pPr>
          </w:p>
        </w:tc>
        <w:tc>
          <w:tcPr>
            <w:tcW w:w="2445" w:type="dxa"/>
            <w:gridSpan w:val="27"/>
            <w:tcBorders>
              <w:top w:val="single" w:sz="4" w:space="0" w:color="auto"/>
              <w:left w:val="single" w:sz="4" w:space="0" w:color="auto"/>
              <w:bottom w:val="single" w:sz="4" w:space="0" w:color="auto"/>
              <w:right w:val="single" w:sz="4" w:space="0" w:color="auto"/>
            </w:tcBorders>
          </w:tcPr>
          <w:p w14:paraId="0DD385F1" w14:textId="77777777" w:rsidR="002912BC" w:rsidRDefault="002912BC" w:rsidP="002912BC">
            <w:pPr>
              <w:jc w:val="both"/>
            </w:pPr>
          </w:p>
        </w:tc>
      </w:tr>
      <w:tr w:rsidR="002912BC" w14:paraId="6E9D7E76" w14:textId="77777777" w:rsidTr="009F6871">
        <w:trPr>
          <w:gridBefore w:val="2"/>
          <w:wBefore w:w="61" w:type="dxa"/>
        </w:trPr>
        <w:tc>
          <w:tcPr>
            <w:tcW w:w="6226" w:type="dxa"/>
            <w:gridSpan w:val="40"/>
            <w:tcBorders>
              <w:top w:val="single" w:sz="4" w:space="0" w:color="auto"/>
              <w:left w:val="single" w:sz="4" w:space="0" w:color="auto"/>
              <w:bottom w:val="single" w:sz="4" w:space="0" w:color="auto"/>
              <w:right w:val="single" w:sz="4" w:space="0" w:color="auto"/>
            </w:tcBorders>
          </w:tcPr>
          <w:p w14:paraId="7C16C110" w14:textId="77777777" w:rsidR="002912BC" w:rsidRDefault="002912BC" w:rsidP="002912BC">
            <w:pPr>
              <w:jc w:val="both"/>
            </w:pPr>
          </w:p>
        </w:tc>
        <w:tc>
          <w:tcPr>
            <w:tcW w:w="1754" w:type="dxa"/>
            <w:gridSpan w:val="22"/>
            <w:tcBorders>
              <w:top w:val="single" w:sz="4" w:space="0" w:color="auto"/>
              <w:left w:val="single" w:sz="4" w:space="0" w:color="auto"/>
              <w:bottom w:val="single" w:sz="4" w:space="0" w:color="auto"/>
              <w:right w:val="single" w:sz="4" w:space="0" w:color="auto"/>
            </w:tcBorders>
          </w:tcPr>
          <w:p w14:paraId="0FF979CD" w14:textId="77777777" w:rsidR="002912BC" w:rsidRDefault="002912BC" w:rsidP="002912BC">
            <w:pPr>
              <w:jc w:val="both"/>
            </w:pPr>
          </w:p>
        </w:tc>
        <w:tc>
          <w:tcPr>
            <w:tcW w:w="2445" w:type="dxa"/>
            <w:gridSpan w:val="27"/>
            <w:tcBorders>
              <w:top w:val="single" w:sz="4" w:space="0" w:color="auto"/>
              <w:left w:val="single" w:sz="4" w:space="0" w:color="auto"/>
              <w:bottom w:val="single" w:sz="4" w:space="0" w:color="auto"/>
              <w:right w:val="single" w:sz="4" w:space="0" w:color="auto"/>
            </w:tcBorders>
          </w:tcPr>
          <w:p w14:paraId="70C27208" w14:textId="77777777" w:rsidR="002912BC" w:rsidRDefault="002912BC" w:rsidP="002912BC">
            <w:pPr>
              <w:jc w:val="both"/>
            </w:pPr>
          </w:p>
        </w:tc>
      </w:tr>
      <w:tr w:rsidR="002912BC" w14:paraId="21FD2665" w14:textId="77777777" w:rsidTr="009F6871">
        <w:trPr>
          <w:gridBefore w:val="2"/>
          <w:wBefore w:w="61" w:type="dxa"/>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2B0961E4" w14:textId="77777777" w:rsidR="002912BC" w:rsidRDefault="002912BC" w:rsidP="002912BC">
            <w:pPr>
              <w:jc w:val="both"/>
            </w:pPr>
            <w:r>
              <w:rPr>
                <w:b/>
              </w:rPr>
              <w:t>Předměty příslušného studijního programu a způsob zapojení do jejich výuky, příp. další zapojení do uskutečňování studijního programu</w:t>
            </w:r>
          </w:p>
        </w:tc>
      </w:tr>
      <w:tr w:rsidR="002912BC" w14:paraId="6BB07DFD" w14:textId="77777777" w:rsidTr="009F6871">
        <w:trPr>
          <w:gridBefore w:val="2"/>
          <w:wBefore w:w="61" w:type="dxa"/>
          <w:trHeight w:val="360"/>
        </w:trPr>
        <w:tc>
          <w:tcPr>
            <w:tcW w:w="10425" w:type="dxa"/>
            <w:gridSpan w:val="89"/>
            <w:tcBorders>
              <w:top w:val="nil"/>
              <w:left w:val="single" w:sz="4" w:space="0" w:color="auto"/>
              <w:bottom w:val="single" w:sz="4" w:space="0" w:color="auto"/>
              <w:right w:val="single" w:sz="4" w:space="0" w:color="auto"/>
            </w:tcBorders>
          </w:tcPr>
          <w:p w14:paraId="322C293C" w14:textId="29F69A12" w:rsidR="001F18A6" w:rsidRDefault="001F18A6" w:rsidP="001F18A6">
            <w:pPr>
              <w:spacing w:before="120" w:after="60"/>
              <w:jc w:val="both"/>
            </w:pPr>
            <w:r>
              <w:t>Fyzika polymerů</w:t>
            </w:r>
            <w:r w:rsidRPr="000765EF">
              <w:t xml:space="preserve"> (garant</w:t>
            </w:r>
            <w:r w:rsidR="0024296E">
              <w:t xml:space="preserve"> předmětu</w:t>
            </w:r>
            <w:r w:rsidRPr="000765EF">
              <w:t>)</w:t>
            </w:r>
          </w:p>
          <w:p w14:paraId="46CA010F" w14:textId="77777777" w:rsidR="001F18A6" w:rsidRPr="000765EF" w:rsidRDefault="001F18A6" w:rsidP="001F18A6">
            <w:pPr>
              <w:jc w:val="both"/>
            </w:pPr>
          </w:p>
          <w:p w14:paraId="4EDC1222" w14:textId="4E976F8B" w:rsidR="002912BC" w:rsidRDefault="001F18A6" w:rsidP="001F18A6">
            <w:pPr>
              <w:spacing w:before="60" w:after="120"/>
              <w:jc w:val="both"/>
            </w:pPr>
            <w:r w:rsidRPr="007F3FD2">
              <w:rPr>
                <w:b/>
                <w:u w:val="single"/>
              </w:rPr>
              <w:t>Š</w:t>
            </w:r>
            <w:r>
              <w:rPr>
                <w:b/>
                <w:u w:val="single"/>
              </w:rPr>
              <w:t>kolitel, vyučující, člen oborové rady</w:t>
            </w:r>
          </w:p>
        </w:tc>
      </w:tr>
      <w:tr w:rsidR="002912BC" w14:paraId="233F29E0" w14:textId="77777777" w:rsidTr="009F6871">
        <w:trPr>
          <w:gridBefore w:val="2"/>
          <w:wBefore w:w="61" w:type="dxa"/>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6CDE325E" w14:textId="77777777" w:rsidR="002912BC" w:rsidRDefault="002912BC" w:rsidP="002912BC">
            <w:pPr>
              <w:jc w:val="both"/>
            </w:pPr>
            <w:r>
              <w:rPr>
                <w:b/>
              </w:rPr>
              <w:t xml:space="preserve">Údaje o vzdělání na VŠ </w:t>
            </w:r>
          </w:p>
        </w:tc>
      </w:tr>
      <w:tr w:rsidR="002912BC" w14:paraId="3FA54E36" w14:textId="77777777" w:rsidTr="009F6871">
        <w:trPr>
          <w:gridBefore w:val="2"/>
          <w:wBefore w:w="61" w:type="dxa"/>
          <w:trHeight w:val="483"/>
        </w:trPr>
        <w:tc>
          <w:tcPr>
            <w:tcW w:w="10425" w:type="dxa"/>
            <w:gridSpan w:val="89"/>
            <w:tcBorders>
              <w:top w:val="single" w:sz="4" w:space="0" w:color="auto"/>
              <w:left w:val="single" w:sz="4" w:space="0" w:color="auto"/>
              <w:bottom w:val="single" w:sz="4" w:space="0" w:color="auto"/>
              <w:right w:val="single" w:sz="4" w:space="0" w:color="auto"/>
            </w:tcBorders>
          </w:tcPr>
          <w:p w14:paraId="4936353D" w14:textId="77777777" w:rsidR="002912BC" w:rsidRDefault="002912BC" w:rsidP="002912BC">
            <w:pPr>
              <w:spacing w:before="120" w:after="120"/>
              <w:jc w:val="both"/>
              <w:rPr>
                <w:b/>
              </w:rPr>
            </w:pPr>
            <w:r w:rsidRPr="003552A1">
              <w:rPr>
                <w:rFonts w:eastAsia="Calibri"/>
              </w:rPr>
              <w:t xml:space="preserve">1998: VUT Brno, FT Zlín, obor </w:t>
            </w:r>
            <w:r w:rsidRPr="003552A1">
              <w:t>Technologie makromolekulárních látek</w:t>
            </w:r>
            <w:r w:rsidRPr="003552A1">
              <w:rPr>
                <w:rFonts w:eastAsia="Calibri"/>
              </w:rPr>
              <w:t>, Ph.D.</w:t>
            </w:r>
          </w:p>
        </w:tc>
      </w:tr>
      <w:tr w:rsidR="002912BC" w14:paraId="40EBFBAE" w14:textId="77777777" w:rsidTr="009F6871">
        <w:trPr>
          <w:gridBefore w:val="2"/>
          <w:wBefore w:w="61" w:type="dxa"/>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43B63A6B" w14:textId="77777777" w:rsidR="002912BC" w:rsidRDefault="002912BC" w:rsidP="002912BC">
            <w:pPr>
              <w:jc w:val="both"/>
              <w:rPr>
                <w:b/>
              </w:rPr>
            </w:pPr>
            <w:r>
              <w:rPr>
                <w:b/>
              </w:rPr>
              <w:t>Údaje o odborném působení od absolvování VŠ</w:t>
            </w:r>
          </w:p>
        </w:tc>
      </w:tr>
      <w:tr w:rsidR="002912BC" w14:paraId="1AC99C76" w14:textId="77777777" w:rsidTr="009F6871">
        <w:trPr>
          <w:gridBefore w:val="2"/>
          <w:wBefore w:w="61" w:type="dxa"/>
          <w:trHeight w:val="1090"/>
        </w:trPr>
        <w:tc>
          <w:tcPr>
            <w:tcW w:w="10425" w:type="dxa"/>
            <w:gridSpan w:val="89"/>
            <w:tcBorders>
              <w:top w:val="single" w:sz="4" w:space="0" w:color="auto"/>
              <w:left w:val="single" w:sz="4" w:space="0" w:color="auto"/>
              <w:bottom w:val="single" w:sz="4" w:space="0" w:color="auto"/>
              <w:right w:val="single" w:sz="4" w:space="0" w:color="auto"/>
            </w:tcBorders>
          </w:tcPr>
          <w:p w14:paraId="38230FC3" w14:textId="77777777" w:rsidR="002912BC" w:rsidRPr="003552A1" w:rsidRDefault="002912BC" w:rsidP="002912BC">
            <w:pPr>
              <w:autoSpaceDE w:val="0"/>
              <w:autoSpaceDN w:val="0"/>
              <w:adjustRightInd w:val="0"/>
              <w:spacing w:before="120" w:after="60"/>
              <w:jc w:val="both"/>
              <w:rPr>
                <w:rFonts w:eastAsia="Calibri"/>
              </w:rPr>
            </w:pPr>
            <w:r w:rsidRPr="003552A1">
              <w:rPr>
                <w:rFonts w:eastAsia="Calibri"/>
              </w:rPr>
              <w:t xml:space="preserve">1997 – dosud: VUT Brno (od r. 2001 UTB Zlín), akademický pracovník </w:t>
            </w:r>
          </w:p>
          <w:p w14:paraId="3420859B" w14:textId="77777777" w:rsidR="002912BC" w:rsidRPr="003552A1" w:rsidRDefault="002912BC" w:rsidP="002912BC">
            <w:pPr>
              <w:autoSpaceDE w:val="0"/>
              <w:autoSpaceDN w:val="0"/>
              <w:adjustRightInd w:val="0"/>
              <w:spacing w:before="60" w:after="60"/>
              <w:jc w:val="both"/>
              <w:rPr>
                <w:rFonts w:eastAsia="Calibri"/>
              </w:rPr>
            </w:pPr>
            <w:proofErr w:type="gramStart"/>
            <w:r w:rsidRPr="003552A1">
              <w:rPr>
                <w:rFonts w:eastAsia="Calibri"/>
              </w:rPr>
              <w:t>2006 – 2009</w:t>
            </w:r>
            <w:proofErr w:type="gramEnd"/>
            <w:r w:rsidRPr="003552A1">
              <w:rPr>
                <w:rFonts w:eastAsia="Calibri"/>
              </w:rPr>
              <w:t xml:space="preserve">: UTB Zlín, FT, proděkanka pro doktorské studium a zahraniční styky </w:t>
            </w:r>
          </w:p>
          <w:p w14:paraId="5EB25603" w14:textId="77777777" w:rsidR="002912BC" w:rsidRPr="003552A1" w:rsidRDefault="002912BC" w:rsidP="002912BC">
            <w:pPr>
              <w:spacing w:before="60" w:after="60"/>
              <w:jc w:val="both"/>
              <w:rPr>
                <w:rFonts w:eastAsia="Calibri"/>
              </w:rPr>
            </w:pPr>
            <w:proofErr w:type="gramStart"/>
            <w:r w:rsidRPr="003552A1">
              <w:rPr>
                <w:rFonts w:eastAsia="Calibri"/>
              </w:rPr>
              <w:t>2009 – 2011</w:t>
            </w:r>
            <w:proofErr w:type="gramEnd"/>
            <w:r w:rsidRPr="003552A1">
              <w:rPr>
                <w:rFonts w:eastAsia="Calibri"/>
              </w:rPr>
              <w:t xml:space="preserve">: UTB Zlín, prorektorka pro zahraniční vztahy </w:t>
            </w:r>
          </w:p>
          <w:p w14:paraId="7A9A8E99" w14:textId="77777777" w:rsidR="002912BC" w:rsidRPr="003552A1" w:rsidRDefault="002912BC" w:rsidP="002912BC">
            <w:pPr>
              <w:spacing w:before="60" w:after="60"/>
              <w:jc w:val="both"/>
              <w:rPr>
                <w:rFonts w:eastAsia="Calibri"/>
              </w:rPr>
            </w:pPr>
            <w:proofErr w:type="gramStart"/>
            <w:r w:rsidRPr="003552A1">
              <w:rPr>
                <w:rFonts w:eastAsia="Calibri"/>
              </w:rPr>
              <w:t>2011 – 2012</w:t>
            </w:r>
            <w:proofErr w:type="gramEnd"/>
            <w:r w:rsidRPr="003552A1">
              <w:rPr>
                <w:rFonts w:eastAsia="Calibri"/>
              </w:rPr>
              <w:t xml:space="preserve">: UTB Zlín, prorektorka pro vědu a výzkum </w:t>
            </w:r>
          </w:p>
          <w:p w14:paraId="165D77CC" w14:textId="77777777" w:rsidR="002912BC" w:rsidRDefault="002912BC" w:rsidP="002912BC">
            <w:pPr>
              <w:spacing w:after="120"/>
              <w:jc w:val="both"/>
            </w:pPr>
            <w:r w:rsidRPr="003552A1">
              <w:rPr>
                <w:rFonts w:eastAsia="Calibri"/>
              </w:rPr>
              <w:t>2012 – dosud: UTB Zlín, FT, ředitelka Ústavu výrobního inženýrství</w:t>
            </w:r>
          </w:p>
        </w:tc>
      </w:tr>
      <w:tr w:rsidR="002912BC" w14:paraId="3E351FF9" w14:textId="77777777" w:rsidTr="009F6871">
        <w:trPr>
          <w:gridBefore w:val="2"/>
          <w:wBefore w:w="61" w:type="dxa"/>
          <w:trHeight w:val="250"/>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43841C0E" w14:textId="77777777" w:rsidR="002912BC" w:rsidRDefault="002912BC" w:rsidP="002912BC">
            <w:pPr>
              <w:jc w:val="both"/>
            </w:pPr>
            <w:r>
              <w:rPr>
                <w:b/>
              </w:rPr>
              <w:t>Zkušenosti s vedením kvalifikačních a rigorózních prací</w:t>
            </w:r>
          </w:p>
        </w:tc>
      </w:tr>
      <w:tr w:rsidR="002912BC" w14:paraId="210B986D" w14:textId="77777777" w:rsidTr="009F6871">
        <w:trPr>
          <w:gridBefore w:val="2"/>
          <w:wBefore w:w="61" w:type="dxa"/>
          <w:trHeight w:val="408"/>
        </w:trPr>
        <w:tc>
          <w:tcPr>
            <w:tcW w:w="10425" w:type="dxa"/>
            <w:gridSpan w:val="89"/>
            <w:tcBorders>
              <w:top w:val="single" w:sz="4" w:space="0" w:color="auto"/>
              <w:left w:val="single" w:sz="4" w:space="0" w:color="auto"/>
              <w:bottom w:val="single" w:sz="4" w:space="0" w:color="auto"/>
              <w:right w:val="single" w:sz="4" w:space="0" w:color="auto"/>
            </w:tcBorders>
          </w:tcPr>
          <w:p w14:paraId="171879F6" w14:textId="03308881" w:rsidR="002912BC" w:rsidRDefault="002912BC" w:rsidP="002912BC">
            <w:pPr>
              <w:spacing w:before="120" w:after="120"/>
              <w:jc w:val="both"/>
            </w:pPr>
            <w:r w:rsidRPr="00014F82">
              <w:t xml:space="preserve">Počet obhájených prací, které vyučující vedl v období </w:t>
            </w:r>
            <w:proofErr w:type="gramStart"/>
            <w:r w:rsidRPr="00014F82">
              <w:t>201</w:t>
            </w:r>
            <w:r>
              <w:t>6</w:t>
            </w:r>
            <w:r w:rsidRPr="00014F82">
              <w:t xml:space="preserve"> </w:t>
            </w:r>
            <w:r w:rsidRPr="00014F82">
              <w:rPr>
                <w:rFonts w:eastAsia="Calibri"/>
              </w:rPr>
              <w:t xml:space="preserve">– </w:t>
            </w:r>
            <w:r w:rsidRPr="00014F82">
              <w:t>20</w:t>
            </w:r>
            <w:r>
              <w:t>20</w:t>
            </w:r>
            <w:proofErr w:type="gramEnd"/>
            <w:r w:rsidRPr="00014F82">
              <w:t xml:space="preserve">: </w:t>
            </w:r>
            <w:r w:rsidRPr="003552A1">
              <w:rPr>
                <w:b/>
                <w:bCs/>
              </w:rPr>
              <w:t>1</w:t>
            </w:r>
            <w:r w:rsidRPr="003552A1">
              <w:t xml:space="preserve"> DP, </w:t>
            </w:r>
            <w:r w:rsidR="007274A8">
              <w:rPr>
                <w:b/>
                <w:bCs/>
              </w:rPr>
              <w:t>5</w:t>
            </w:r>
            <w:r>
              <w:rPr>
                <w:b/>
                <w:bCs/>
              </w:rPr>
              <w:t xml:space="preserve"> </w:t>
            </w:r>
            <w:proofErr w:type="spellStart"/>
            <w:r w:rsidRPr="003552A1">
              <w:t>DisP</w:t>
            </w:r>
            <w:proofErr w:type="spellEnd"/>
            <w:r w:rsidRPr="003552A1">
              <w:t>.</w:t>
            </w:r>
          </w:p>
        </w:tc>
      </w:tr>
      <w:tr w:rsidR="002912BC" w14:paraId="5F324EC5" w14:textId="77777777" w:rsidTr="009F6871">
        <w:trPr>
          <w:gridBefore w:val="2"/>
          <w:wBefore w:w="61" w:type="dxa"/>
          <w:cantSplit/>
        </w:trPr>
        <w:tc>
          <w:tcPr>
            <w:tcW w:w="3434" w:type="dxa"/>
            <w:gridSpan w:val="16"/>
            <w:tcBorders>
              <w:top w:val="single" w:sz="12" w:space="0" w:color="auto"/>
              <w:left w:val="single" w:sz="4" w:space="0" w:color="auto"/>
              <w:bottom w:val="single" w:sz="4" w:space="0" w:color="auto"/>
              <w:right w:val="single" w:sz="4" w:space="0" w:color="auto"/>
            </w:tcBorders>
            <w:shd w:val="clear" w:color="auto" w:fill="F7CAAC"/>
            <w:hideMark/>
          </w:tcPr>
          <w:p w14:paraId="54E36111" w14:textId="77777777" w:rsidR="002912BC" w:rsidRDefault="002912BC" w:rsidP="002912BC">
            <w:pPr>
              <w:jc w:val="both"/>
            </w:pPr>
            <w:r>
              <w:rPr>
                <w:b/>
              </w:rPr>
              <w:t xml:space="preserve">Obor habilitačního řízení </w:t>
            </w:r>
          </w:p>
        </w:tc>
        <w:tc>
          <w:tcPr>
            <w:tcW w:w="2309" w:type="dxa"/>
            <w:gridSpan w:val="17"/>
            <w:tcBorders>
              <w:top w:val="single" w:sz="12" w:space="0" w:color="auto"/>
              <w:left w:val="single" w:sz="4" w:space="0" w:color="auto"/>
              <w:bottom w:val="single" w:sz="4" w:space="0" w:color="auto"/>
              <w:right w:val="single" w:sz="4" w:space="0" w:color="auto"/>
            </w:tcBorders>
            <w:shd w:val="clear" w:color="auto" w:fill="F7CAAC"/>
            <w:hideMark/>
          </w:tcPr>
          <w:p w14:paraId="320FB05A" w14:textId="77777777" w:rsidR="002912BC" w:rsidRDefault="002912BC" w:rsidP="002912BC">
            <w:pPr>
              <w:jc w:val="both"/>
            </w:pPr>
            <w:r>
              <w:rPr>
                <w:b/>
              </w:rPr>
              <w:t>Rok udělení hodnosti</w:t>
            </w:r>
          </w:p>
        </w:tc>
        <w:tc>
          <w:tcPr>
            <w:tcW w:w="2204" w:type="dxa"/>
            <w:gridSpan w:val="27"/>
            <w:tcBorders>
              <w:top w:val="single" w:sz="12" w:space="0" w:color="auto"/>
              <w:left w:val="single" w:sz="4" w:space="0" w:color="auto"/>
              <w:bottom w:val="single" w:sz="4" w:space="0" w:color="auto"/>
              <w:right w:val="single" w:sz="12" w:space="0" w:color="auto"/>
            </w:tcBorders>
            <w:shd w:val="clear" w:color="auto" w:fill="F7CAAC"/>
            <w:hideMark/>
          </w:tcPr>
          <w:p w14:paraId="1EED4B1B" w14:textId="77777777" w:rsidR="002912BC" w:rsidRDefault="002912BC" w:rsidP="002912BC">
            <w:pPr>
              <w:jc w:val="both"/>
            </w:pPr>
            <w:r>
              <w:rPr>
                <w:b/>
              </w:rPr>
              <w:t>Řízení konáno na VŠ</w:t>
            </w:r>
          </w:p>
        </w:tc>
        <w:tc>
          <w:tcPr>
            <w:tcW w:w="2478" w:type="dxa"/>
            <w:gridSpan w:val="29"/>
            <w:tcBorders>
              <w:top w:val="single" w:sz="12" w:space="0" w:color="auto"/>
              <w:left w:val="single" w:sz="12" w:space="0" w:color="auto"/>
              <w:bottom w:val="single" w:sz="4" w:space="0" w:color="auto"/>
              <w:right w:val="single" w:sz="4" w:space="0" w:color="auto"/>
            </w:tcBorders>
            <w:shd w:val="clear" w:color="auto" w:fill="F7CAAC"/>
            <w:hideMark/>
          </w:tcPr>
          <w:p w14:paraId="10671F8E" w14:textId="77777777" w:rsidR="002912BC" w:rsidRDefault="002912BC" w:rsidP="002912BC">
            <w:pPr>
              <w:jc w:val="both"/>
              <w:rPr>
                <w:b/>
              </w:rPr>
            </w:pPr>
            <w:r>
              <w:rPr>
                <w:b/>
              </w:rPr>
              <w:t>Ohlasy publikací</w:t>
            </w:r>
          </w:p>
        </w:tc>
      </w:tr>
      <w:tr w:rsidR="002912BC" w:rsidRPr="00E46B37" w14:paraId="24DDD693" w14:textId="77777777" w:rsidTr="009F6871">
        <w:trPr>
          <w:gridBefore w:val="2"/>
          <w:wBefore w:w="61" w:type="dxa"/>
          <w:cantSplit/>
        </w:trPr>
        <w:tc>
          <w:tcPr>
            <w:tcW w:w="3434" w:type="dxa"/>
            <w:gridSpan w:val="16"/>
            <w:tcBorders>
              <w:top w:val="single" w:sz="4" w:space="0" w:color="auto"/>
              <w:left w:val="single" w:sz="4" w:space="0" w:color="auto"/>
              <w:bottom w:val="single" w:sz="4" w:space="0" w:color="auto"/>
              <w:right w:val="single" w:sz="4" w:space="0" w:color="auto"/>
            </w:tcBorders>
          </w:tcPr>
          <w:p w14:paraId="2804C0A5" w14:textId="77777777" w:rsidR="002912BC" w:rsidRPr="003552A1" w:rsidRDefault="002912BC" w:rsidP="002912BC">
            <w:pPr>
              <w:spacing w:before="40" w:after="40"/>
              <w:jc w:val="both"/>
            </w:pPr>
            <w:r w:rsidRPr="003552A1">
              <w:rPr>
                <w:rFonts w:eastAsia="Calibri"/>
                <w:lang w:eastAsia="en-US"/>
              </w:rPr>
              <w:t>Technologie makromolekulárních látek</w:t>
            </w:r>
          </w:p>
        </w:tc>
        <w:tc>
          <w:tcPr>
            <w:tcW w:w="2309" w:type="dxa"/>
            <w:gridSpan w:val="17"/>
            <w:tcBorders>
              <w:top w:val="single" w:sz="4" w:space="0" w:color="auto"/>
              <w:left w:val="single" w:sz="4" w:space="0" w:color="auto"/>
              <w:bottom w:val="single" w:sz="4" w:space="0" w:color="auto"/>
              <w:right w:val="single" w:sz="4" w:space="0" w:color="auto"/>
            </w:tcBorders>
          </w:tcPr>
          <w:p w14:paraId="595F550E" w14:textId="77777777" w:rsidR="002912BC" w:rsidRPr="003552A1" w:rsidRDefault="002912BC" w:rsidP="002912BC">
            <w:pPr>
              <w:spacing w:before="40" w:after="40"/>
              <w:jc w:val="both"/>
            </w:pPr>
            <w:r w:rsidRPr="003552A1">
              <w:t>2004</w:t>
            </w:r>
          </w:p>
        </w:tc>
        <w:tc>
          <w:tcPr>
            <w:tcW w:w="2204" w:type="dxa"/>
            <w:gridSpan w:val="27"/>
            <w:tcBorders>
              <w:top w:val="single" w:sz="4" w:space="0" w:color="auto"/>
              <w:left w:val="single" w:sz="4" w:space="0" w:color="auto"/>
              <w:bottom w:val="single" w:sz="4" w:space="0" w:color="auto"/>
              <w:right w:val="single" w:sz="12" w:space="0" w:color="auto"/>
            </w:tcBorders>
          </w:tcPr>
          <w:p w14:paraId="394ECF21" w14:textId="77777777" w:rsidR="002912BC" w:rsidRPr="003552A1" w:rsidRDefault="002912BC" w:rsidP="002912BC">
            <w:pPr>
              <w:spacing w:before="40" w:after="40"/>
              <w:jc w:val="both"/>
            </w:pPr>
            <w:r w:rsidRPr="003552A1">
              <w:t>UTB Zlín</w:t>
            </w:r>
          </w:p>
        </w:tc>
        <w:tc>
          <w:tcPr>
            <w:tcW w:w="873" w:type="dxa"/>
            <w:gridSpan w:val="15"/>
            <w:tcBorders>
              <w:top w:val="single" w:sz="4" w:space="0" w:color="auto"/>
              <w:left w:val="single" w:sz="12" w:space="0" w:color="auto"/>
              <w:bottom w:val="single" w:sz="4" w:space="0" w:color="auto"/>
              <w:right w:val="single" w:sz="4" w:space="0" w:color="auto"/>
            </w:tcBorders>
            <w:shd w:val="clear" w:color="auto" w:fill="F7CAAC"/>
            <w:hideMark/>
          </w:tcPr>
          <w:p w14:paraId="1F6D050C" w14:textId="77777777" w:rsidR="002912BC" w:rsidRPr="00E46B37" w:rsidRDefault="002912BC" w:rsidP="002912BC">
            <w:pPr>
              <w:jc w:val="both"/>
              <w:rPr>
                <w:sz w:val="19"/>
                <w:szCs w:val="19"/>
              </w:rPr>
            </w:pPr>
            <w:r w:rsidRPr="00E46B37">
              <w:rPr>
                <w:b/>
                <w:sz w:val="19"/>
                <w:szCs w:val="19"/>
              </w:rPr>
              <w:t>WOS</w:t>
            </w:r>
          </w:p>
        </w:tc>
        <w:tc>
          <w:tcPr>
            <w:tcW w:w="877"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346771F4" w14:textId="77777777" w:rsidR="002912BC" w:rsidRPr="00E46B37" w:rsidRDefault="002912BC" w:rsidP="002912BC">
            <w:pPr>
              <w:jc w:val="both"/>
              <w:rPr>
                <w:sz w:val="19"/>
                <w:szCs w:val="19"/>
              </w:rPr>
            </w:pPr>
            <w:proofErr w:type="spellStart"/>
            <w:r w:rsidRPr="00E46B37">
              <w:rPr>
                <w:b/>
                <w:sz w:val="19"/>
                <w:szCs w:val="19"/>
              </w:rPr>
              <w:t>Scopus</w:t>
            </w:r>
            <w:proofErr w:type="spellEnd"/>
          </w:p>
        </w:tc>
        <w:tc>
          <w:tcPr>
            <w:tcW w:w="728"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F8B7A40" w14:textId="77777777" w:rsidR="002912BC" w:rsidRPr="00E46B37" w:rsidRDefault="002912BC" w:rsidP="002912BC">
            <w:pPr>
              <w:jc w:val="both"/>
              <w:rPr>
                <w:sz w:val="19"/>
                <w:szCs w:val="19"/>
              </w:rPr>
            </w:pPr>
            <w:r w:rsidRPr="00E46B37">
              <w:rPr>
                <w:b/>
                <w:sz w:val="19"/>
                <w:szCs w:val="19"/>
              </w:rPr>
              <w:t>ostatní</w:t>
            </w:r>
          </w:p>
        </w:tc>
      </w:tr>
      <w:tr w:rsidR="002912BC" w:rsidRPr="00E46B37" w14:paraId="2473095B" w14:textId="77777777" w:rsidTr="009F6871">
        <w:trPr>
          <w:gridBefore w:val="2"/>
          <w:wBefore w:w="61" w:type="dxa"/>
          <w:cantSplit/>
          <w:trHeight w:val="70"/>
        </w:trPr>
        <w:tc>
          <w:tcPr>
            <w:tcW w:w="3434"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6D7D797A" w14:textId="77777777" w:rsidR="002912BC" w:rsidRPr="003552A1" w:rsidRDefault="002912BC" w:rsidP="002912BC">
            <w:pPr>
              <w:jc w:val="both"/>
            </w:pPr>
            <w:r w:rsidRPr="003552A1">
              <w:rPr>
                <w:b/>
              </w:rPr>
              <w:t>Obor jmenovacího řízení</w:t>
            </w:r>
          </w:p>
        </w:tc>
        <w:tc>
          <w:tcPr>
            <w:tcW w:w="2309" w:type="dxa"/>
            <w:gridSpan w:val="17"/>
            <w:tcBorders>
              <w:top w:val="single" w:sz="4" w:space="0" w:color="auto"/>
              <w:left w:val="single" w:sz="4" w:space="0" w:color="auto"/>
              <w:bottom w:val="single" w:sz="4" w:space="0" w:color="auto"/>
              <w:right w:val="single" w:sz="4" w:space="0" w:color="auto"/>
            </w:tcBorders>
            <w:shd w:val="clear" w:color="auto" w:fill="F7CAAC"/>
            <w:hideMark/>
          </w:tcPr>
          <w:p w14:paraId="01AA2061" w14:textId="77777777" w:rsidR="002912BC" w:rsidRPr="003552A1" w:rsidRDefault="002912BC" w:rsidP="002912BC">
            <w:pPr>
              <w:jc w:val="both"/>
            </w:pPr>
            <w:r w:rsidRPr="003552A1">
              <w:rPr>
                <w:b/>
              </w:rPr>
              <w:t>Rok udělení hodnosti</w:t>
            </w:r>
          </w:p>
        </w:tc>
        <w:tc>
          <w:tcPr>
            <w:tcW w:w="2204" w:type="dxa"/>
            <w:gridSpan w:val="27"/>
            <w:tcBorders>
              <w:top w:val="single" w:sz="4" w:space="0" w:color="auto"/>
              <w:left w:val="single" w:sz="4" w:space="0" w:color="auto"/>
              <w:bottom w:val="single" w:sz="4" w:space="0" w:color="auto"/>
              <w:right w:val="single" w:sz="12" w:space="0" w:color="auto"/>
            </w:tcBorders>
            <w:shd w:val="clear" w:color="auto" w:fill="F7CAAC"/>
            <w:hideMark/>
          </w:tcPr>
          <w:p w14:paraId="76A8E1CE" w14:textId="77777777" w:rsidR="002912BC" w:rsidRPr="003552A1" w:rsidRDefault="002912BC" w:rsidP="002912BC">
            <w:pPr>
              <w:jc w:val="both"/>
            </w:pPr>
            <w:r w:rsidRPr="003552A1">
              <w:rPr>
                <w:b/>
              </w:rPr>
              <w:t>Řízení konáno na VŠ</w:t>
            </w:r>
          </w:p>
        </w:tc>
        <w:tc>
          <w:tcPr>
            <w:tcW w:w="873" w:type="dxa"/>
            <w:gridSpan w:val="15"/>
            <w:vMerge w:val="restart"/>
            <w:tcBorders>
              <w:top w:val="single" w:sz="4" w:space="0" w:color="auto"/>
              <w:left w:val="single" w:sz="12" w:space="0" w:color="auto"/>
              <w:bottom w:val="single" w:sz="4" w:space="0" w:color="auto"/>
              <w:right w:val="single" w:sz="4" w:space="0" w:color="auto"/>
            </w:tcBorders>
          </w:tcPr>
          <w:p w14:paraId="47EBA15C" w14:textId="77777777" w:rsidR="002912BC" w:rsidRPr="00E46B37" w:rsidRDefault="002912BC" w:rsidP="002912BC">
            <w:pPr>
              <w:jc w:val="both"/>
              <w:rPr>
                <w:b/>
              </w:rPr>
            </w:pPr>
            <w:r>
              <w:rPr>
                <w:b/>
              </w:rPr>
              <w:t>472</w:t>
            </w:r>
          </w:p>
        </w:tc>
        <w:tc>
          <w:tcPr>
            <w:tcW w:w="877" w:type="dxa"/>
            <w:gridSpan w:val="9"/>
            <w:vMerge w:val="restart"/>
            <w:tcBorders>
              <w:top w:val="single" w:sz="4" w:space="0" w:color="auto"/>
              <w:left w:val="single" w:sz="4" w:space="0" w:color="auto"/>
              <w:bottom w:val="single" w:sz="4" w:space="0" w:color="auto"/>
              <w:right w:val="single" w:sz="4" w:space="0" w:color="auto"/>
            </w:tcBorders>
          </w:tcPr>
          <w:p w14:paraId="359A1FAA" w14:textId="77777777" w:rsidR="002912BC" w:rsidRPr="00E46B37" w:rsidRDefault="002912BC" w:rsidP="002912BC">
            <w:pPr>
              <w:jc w:val="both"/>
              <w:rPr>
                <w:b/>
              </w:rPr>
            </w:pPr>
            <w:r>
              <w:rPr>
                <w:b/>
              </w:rPr>
              <w:t>563</w:t>
            </w:r>
          </w:p>
        </w:tc>
        <w:tc>
          <w:tcPr>
            <w:tcW w:w="728" w:type="dxa"/>
            <w:gridSpan w:val="5"/>
            <w:vMerge w:val="restart"/>
            <w:tcBorders>
              <w:top w:val="single" w:sz="4" w:space="0" w:color="auto"/>
              <w:left w:val="single" w:sz="4" w:space="0" w:color="auto"/>
              <w:bottom w:val="single" w:sz="4" w:space="0" w:color="auto"/>
              <w:right w:val="single" w:sz="4" w:space="0" w:color="auto"/>
            </w:tcBorders>
          </w:tcPr>
          <w:p w14:paraId="74BD7D0B" w14:textId="77777777" w:rsidR="002912BC" w:rsidRPr="00E46B37" w:rsidRDefault="002912BC" w:rsidP="002912BC">
            <w:pPr>
              <w:jc w:val="both"/>
              <w:rPr>
                <w:b/>
                <w:sz w:val="18"/>
                <w:szCs w:val="18"/>
              </w:rPr>
            </w:pPr>
            <w:proofErr w:type="spellStart"/>
            <w:r w:rsidRPr="00E46B37">
              <w:rPr>
                <w:b/>
                <w:sz w:val="18"/>
                <w:szCs w:val="18"/>
              </w:rPr>
              <w:t>neevid</w:t>
            </w:r>
            <w:proofErr w:type="spellEnd"/>
            <w:r w:rsidRPr="00E46B37">
              <w:rPr>
                <w:b/>
                <w:sz w:val="18"/>
                <w:szCs w:val="18"/>
              </w:rPr>
              <w:t>.</w:t>
            </w:r>
          </w:p>
        </w:tc>
      </w:tr>
      <w:tr w:rsidR="002912BC" w14:paraId="39E2199D" w14:textId="77777777" w:rsidTr="009F6871">
        <w:trPr>
          <w:gridBefore w:val="2"/>
          <w:wBefore w:w="61" w:type="dxa"/>
          <w:trHeight w:val="205"/>
        </w:trPr>
        <w:tc>
          <w:tcPr>
            <w:tcW w:w="3434" w:type="dxa"/>
            <w:gridSpan w:val="16"/>
            <w:tcBorders>
              <w:top w:val="single" w:sz="4" w:space="0" w:color="auto"/>
              <w:left w:val="single" w:sz="4" w:space="0" w:color="auto"/>
              <w:bottom w:val="single" w:sz="4" w:space="0" w:color="auto"/>
              <w:right w:val="single" w:sz="4" w:space="0" w:color="auto"/>
            </w:tcBorders>
          </w:tcPr>
          <w:p w14:paraId="6C3AB35C" w14:textId="77777777" w:rsidR="002912BC" w:rsidRPr="003552A1" w:rsidRDefault="002912BC" w:rsidP="002912BC">
            <w:pPr>
              <w:spacing w:before="40" w:after="40"/>
              <w:jc w:val="both"/>
            </w:pPr>
            <w:r w:rsidRPr="003552A1">
              <w:rPr>
                <w:rFonts w:eastAsia="Calibri"/>
                <w:lang w:eastAsia="en-US"/>
              </w:rPr>
              <w:t>Technologie makromolekulárních látek</w:t>
            </w:r>
          </w:p>
        </w:tc>
        <w:tc>
          <w:tcPr>
            <w:tcW w:w="2309" w:type="dxa"/>
            <w:gridSpan w:val="17"/>
            <w:tcBorders>
              <w:top w:val="single" w:sz="4" w:space="0" w:color="auto"/>
              <w:left w:val="single" w:sz="4" w:space="0" w:color="auto"/>
              <w:bottom w:val="single" w:sz="4" w:space="0" w:color="auto"/>
              <w:right w:val="single" w:sz="4" w:space="0" w:color="auto"/>
            </w:tcBorders>
          </w:tcPr>
          <w:p w14:paraId="22FFBF51" w14:textId="77777777" w:rsidR="002912BC" w:rsidRPr="003552A1" w:rsidRDefault="002912BC" w:rsidP="002912BC">
            <w:pPr>
              <w:spacing w:before="40" w:after="40"/>
              <w:jc w:val="both"/>
            </w:pPr>
            <w:r w:rsidRPr="003552A1">
              <w:t>20</w:t>
            </w:r>
            <w:r>
              <w:t>12</w:t>
            </w:r>
          </w:p>
        </w:tc>
        <w:tc>
          <w:tcPr>
            <w:tcW w:w="2204" w:type="dxa"/>
            <w:gridSpan w:val="27"/>
            <w:tcBorders>
              <w:top w:val="single" w:sz="4" w:space="0" w:color="auto"/>
              <w:left w:val="single" w:sz="4" w:space="0" w:color="auto"/>
              <w:bottom w:val="single" w:sz="4" w:space="0" w:color="auto"/>
              <w:right w:val="single" w:sz="12" w:space="0" w:color="auto"/>
            </w:tcBorders>
          </w:tcPr>
          <w:p w14:paraId="485B59AC" w14:textId="77777777" w:rsidR="002912BC" w:rsidRPr="003552A1" w:rsidRDefault="002912BC" w:rsidP="002912BC">
            <w:pPr>
              <w:spacing w:before="40" w:after="40"/>
              <w:jc w:val="both"/>
            </w:pPr>
            <w:r w:rsidRPr="003552A1">
              <w:t>UTB Zlín</w:t>
            </w:r>
          </w:p>
        </w:tc>
        <w:tc>
          <w:tcPr>
            <w:tcW w:w="873" w:type="dxa"/>
            <w:gridSpan w:val="15"/>
            <w:vMerge/>
            <w:tcBorders>
              <w:top w:val="single" w:sz="4" w:space="0" w:color="auto"/>
              <w:left w:val="single" w:sz="12" w:space="0" w:color="auto"/>
              <w:bottom w:val="single" w:sz="4" w:space="0" w:color="auto"/>
              <w:right w:val="single" w:sz="4" w:space="0" w:color="auto"/>
            </w:tcBorders>
            <w:vAlign w:val="center"/>
            <w:hideMark/>
          </w:tcPr>
          <w:p w14:paraId="738BEDC1" w14:textId="77777777" w:rsidR="002912BC" w:rsidRDefault="002912BC" w:rsidP="002912BC">
            <w:pPr>
              <w:rPr>
                <w:b/>
              </w:rPr>
            </w:pPr>
          </w:p>
        </w:tc>
        <w:tc>
          <w:tcPr>
            <w:tcW w:w="877" w:type="dxa"/>
            <w:gridSpan w:val="9"/>
            <w:vMerge/>
            <w:tcBorders>
              <w:top w:val="single" w:sz="4" w:space="0" w:color="auto"/>
              <w:left w:val="single" w:sz="4" w:space="0" w:color="auto"/>
              <w:bottom w:val="single" w:sz="4" w:space="0" w:color="auto"/>
              <w:right w:val="single" w:sz="4" w:space="0" w:color="auto"/>
            </w:tcBorders>
            <w:vAlign w:val="center"/>
            <w:hideMark/>
          </w:tcPr>
          <w:p w14:paraId="5A2CEFE3" w14:textId="77777777" w:rsidR="002912BC" w:rsidRDefault="002912BC" w:rsidP="002912BC">
            <w:pPr>
              <w:rPr>
                <w:b/>
              </w:rPr>
            </w:pPr>
          </w:p>
        </w:tc>
        <w:tc>
          <w:tcPr>
            <w:tcW w:w="728" w:type="dxa"/>
            <w:gridSpan w:val="5"/>
            <w:vMerge/>
            <w:tcBorders>
              <w:top w:val="single" w:sz="4" w:space="0" w:color="auto"/>
              <w:left w:val="single" w:sz="4" w:space="0" w:color="auto"/>
              <w:bottom w:val="single" w:sz="4" w:space="0" w:color="auto"/>
              <w:right w:val="single" w:sz="4" w:space="0" w:color="auto"/>
            </w:tcBorders>
            <w:vAlign w:val="center"/>
            <w:hideMark/>
          </w:tcPr>
          <w:p w14:paraId="08FBAB2A" w14:textId="77777777" w:rsidR="002912BC" w:rsidRDefault="002912BC" w:rsidP="002912BC">
            <w:pPr>
              <w:rPr>
                <w:b/>
              </w:rPr>
            </w:pPr>
          </w:p>
        </w:tc>
      </w:tr>
      <w:tr w:rsidR="002912BC" w14:paraId="6274F17F" w14:textId="77777777" w:rsidTr="009F6871">
        <w:trPr>
          <w:gridBefore w:val="2"/>
          <w:wBefore w:w="61" w:type="dxa"/>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31FD6E15" w14:textId="77777777" w:rsidR="002912BC" w:rsidRDefault="002912BC" w:rsidP="002912BC">
            <w:pPr>
              <w:jc w:val="both"/>
              <w:rPr>
                <w:b/>
              </w:rPr>
            </w:pPr>
            <w:r>
              <w:rPr>
                <w:b/>
              </w:rPr>
              <w:t xml:space="preserve">Přehled o nejvýznamnější publikační a další tvůrčí činnosti nebo další profesní činnosti u odborníků z praxe vztahující se k zabezpečovaným předmětům </w:t>
            </w:r>
          </w:p>
        </w:tc>
      </w:tr>
      <w:tr w:rsidR="002912BC" w14:paraId="7CBCB8C6" w14:textId="77777777" w:rsidTr="009F6871">
        <w:trPr>
          <w:gridBefore w:val="2"/>
          <w:wBefore w:w="61" w:type="dxa"/>
          <w:trHeight w:val="2347"/>
        </w:trPr>
        <w:tc>
          <w:tcPr>
            <w:tcW w:w="10425" w:type="dxa"/>
            <w:gridSpan w:val="89"/>
            <w:tcBorders>
              <w:top w:val="single" w:sz="4" w:space="0" w:color="auto"/>
              <w:left w:val="single" w:sz="4" w:space="0" w:color="auto"/>
              <w:bottom w:val="single" w:sz="4" w:space="0" w:color="auto"/>
              <w:right w:val="single" w:sz="4" w:space="0" w:color="auto"/>
            </w:tcBorders>
          </w:tcPr>
          <w:p w14:paraId="3B61751F" w14:textId="77777777" w:rsidR="002912BC" w:rsidRPr="009A5218" w:rsidRDefault="002912BC" w:rsidP="002912BC">
            <w:pPr>
              <w:shd w:val="clear" w:color="auto" w:fill="F8F8F8"/>
              <w:spacing w:before="120" w:after="120"/>
              <w:jc w:val="both"/>
              <w:rPr>
                <w:bCs/>
                <w:lang w:val="en-GB"/>
              </w:rPr>
            </w:pPr>
            <w:r w:rsidRPr="009A5218">
              <w:rPr>
                <w:bCs/>
                <w:lang w:val="en-GB"/>
              </w:rPr>
              <w:t>MUKUND, B.N.,</w:t>
            </w:r>
            <w:r w:rsidRPr="009A5218">
              <w:rPr>
                <w:b/>
                <w:bCs/>
                <w:lang w:val="en-GB"/>
              </w:rPr>
              <w:t xml:space="preserve"> HAUSNEROVÁ, B. (60%)</w:t>
            </w:r>
            <w:r w:rsidRPr="009A5218">
              <w:rPr>
                <w:lang w:val="en-GB"/>
              </w:rPr>
              <w:t>:</w:t>
            </w:r>
            <w:r w:rsidRPr="009A5218">
              <w:rPr>
                <w:b/>
                <w:bCs/>
                <w:lang w:val="en-GB"/>
              </w:rPr>
              <w:t xml:space="preserve"> </w:t>
            </w:r>
            <w:r w:rsidRPr="009A5218">
              <w:rPr>
                <w:bCs/>
                <w:lang w:val="en-GB"/>
              </w:rPr>
              <w:t xml:space="preserve">Variation in particle size fraction to optimize metal injection </w:t>
            </w:r>
            <w:proofErr w:type="spellStart"/>
            <w:r w:rsidRPr="009A5218">
              <w:rPr>
                <w:bCs/>
                <w:lang w:val="en-GB"/>
              </w:rPr>
              <w:t>molding</w:t>
            </w:r>
            <w:proofErr w:type="spellEnd"/>
            <w:r w:rsidRPr="009A5218">
              <w:rPr>
                <w:bCs/>
                <w:lang w:val="en-GB"/>
              </w:rPr>
              <w:t xml:space="preserve"> of water atomized 17-4PH stainless steel feedstocks. </w:t>
            </w:r>
            <w:r w:rsidRPr="009A5218">
              <w:rPr>
                <w:bCs/>
                <w:i/>
                <w:lang w:val="en-GB"/>
              </w:rPr>
              <w:t>Powder Technology</w:t>
            </w:r>
            <w:r w:rsidRPr="009A5218">
              <w:rPr>
                <w:bCs/>
                <w:lang w:val="en-GB"/>
              </w:rPr>
              <w:t xml:space="preserve"> 368, 130-136, </w:t>
            </w:r>
            <w:r w:rsidRPr="009A5218">
              <w:rPr>
                <w:b/>
                <w:lang w:val="en-GB"/>
              </w:rPr>
              <w:t>2020</w:t>
            </w:r>
            <w:r w:rsidRPr="009A5218">
              <w:rPr>
                <w:bCs/>
                <w:lang w:val="en-GB"/>
              </w:rPr>
              <w:t>.</w:t>
            </w:r>
          </w:p>
          <w:p w14:paraId="24D6F3E4" w14:textId="77777777" w:rsidR="002912BC" w:rsidRPr="009A5218" w:rsidRDefault="002912BC" w:rsidP="002912BC">
            <w:pPr>
              <w:spacing w:before="120" w:after="120"/>
              <w:jc w:val="both"/>
              <w:rPr>
                <w:rStyle w:val="sourcetitletxt1"/>
                <w:rFonts w:cs="Arial"/>
                <w:bCs/>
                <w:lang w:val="en-GB"/>
              </w:rPr>
            </w:pPr>
            <w:r w:rsidRPr="009A5218">
              <w:rPr>
                <w:rStyle w:val="sourcetitletxt1"/>
                <w:rFonts w:cs="Arial"/>
                <w:lang w:val="en-GB"/>
              </w:rPr>
              <w:t xml:space="preserve">FILIP, P., </w:t>
            </w:r>
            <w:r w:rsidRPr="00BE69D8">
              <w:rPr>
                <w:rStyle w:val="sourcetitletxt1"/>
                <w:rFonts w:cs="Arial"/>
                <w:b/>
                <w:bCs/>
                <w:lang w:val="en-GB"/>
              </w:rPr>
              <w:t>HAUSNEROVÁ, B. (70%)</w:t>
            </w:r>
            <w:r w:rsidRPr="009A5218">
              <w:rPr>
                <w:rStyle w:val="sourcetitletxt1"/>
                <w:rFonts w:cs="Arial"/>
                <w:lang w:val="en-GB"/>
              </w:rPr>
              <w:t xml:space="preserve">, BARETTA, C.: Master flow curves as a tool to modelling ceramic injection </w:t>
            </w:r>
            <w:proofErr w:type="spellStart"/>
            <w:r w:rsidRPr="009A5218">
              <w:rPr>
                <w:rStyle w:val="sourcetitletxt1"/>
                <w:rFonts w:cs="Arial"/>
                <w:lang w:val="en-GB"/>
              </w:rPr>
              <w:t>molding</w:t>
            </w:r>
            <w:proofErr w:type="spellEnd"/>
            <w:r w:rsidRPr="009A5218">
              <w:rPr>
                <w:rStyle w:val="sourcetitletxt1"/>
                <w:rFonts w:cs="Arial"/>
                <w:lang w:val="en-GB"/>
              </w:rPr>
              <w:t xml:space="preserve">. </w:t>
            </w:r>
            <w:r w:rsidRPr="009A5218">
              <w:rPr>
                <w:rStyle w:val="sourcetitletxt1"/>
                <w:rFonts w:cs="Arial"/>
                <w:i/>
                <w:iCs/>
                <w:lang w:val="en-GB"/>
              </w:rPr>
              <w:t>Ceramics International</w:t>
            </w:r>
            <w:r w:rsidRPr="009A5218">
              <w:rPr>
                <w:rStyle w:val="sourcetitletxt1"/>
                <w:rFonts w:cs="Arial"/>
                <w:lang w:val="en-GB"/>
              </w:rPr>
              <w:t xml:space="preserve"> 45, 7468-7471, </w:t>
            </w:r>
            <w:r w:rsidRPr="00BE69D8">
              <w:rPr>
                <w:rStyle w:val="sourcetitletxt1"/>
                <w:rFonts w:cs="Arial"/>
                <w:b/>
                <w:bCs/>
                <w:lang w:val="en-GB"/>
              </w:rPr>
              <w:t>2019</w:t>
            </w:r>
            <w:r w:rsidRPr="009A5218">
              <w:rPr>
                <w:rStyle w:val="sourcetitletxt1"/>
                <w:rFonts w:cs="Arial"/>
                <w:lang w:val="en-GB"/>
              </w:rPr>
              <w:t>.</w:t>
            </w:r>
          </w:p>
          <w:p w14:paraId="65572C32" w14:textId="77777777" w:rsidR="002912BC" w:rsidRPr="009A5218" w:rsidRDefault="002912BC" w:rsidP="002912BC">
            <w:pPr>
              <w:spacing w:before="120" w:after="120"/>
              <w:jc w:val="both"/>
              <w:rPr>
                <w:rStyle w:val="sourcetitletxt1"/>
                <w:rFonts w:ascii="Arial Narrow" w:hAnsi="Arial Narrow" w:cs="Arial"/>
                <w:bCs/>
                <w:lang w:val="en-GB"/>
              </w:rPr>
            </w:pPr>
            <w:r w:rsidRPr="009A5218">
              <w:rPr>
                <w:rStyle w:val="sourcetitletxt1"/>
                <w:rFonts w:cs="Arial"/>
                <w:lang w:val="en-GB"/>
              </w:rPr>
              <w:t xml:space="preserve">RAMAKERS-VAN DORP, E., HAENEL, T., STURM, F., MOEGINGER, B., </w:t>
            </w:r>
            <w:r w:rsidRPr="00BE69D8">
              <w:rPr>
                <w:rStyle w:val="sourcetitletxt1"/>
                <w:rFonts w:cs="Arial"/>
                <w:b/>
                <w:bCs/>
                <w:lang w:val="en-GB"/>
              </w:rPr>
              <w:t>HAUSNEROVÁ, B. (40%)</w:t>
            </w:r>
            <w:r w:rsidRPr="009A5218">
              <w:rPr>
                <w:rStyle w:val="sourcetitletxt1"/>
                <w:rFonts w:cs="Arial"/>
                <w:lang w:val="en-GB"/>
              </w:rPr>
              <w:t xml:space="preserve">: On merging DMA and </w:t>
            </w:r>
            <w:proofErr w:type="spellStart"/>
            <w:r w:rsidRPr="009A5218">
              <w:rPr>
                <w:rStyle w:val="sourcetitletxt1"/>
                <w:rFonts w:cs="Arial"/>
                <w:lang w:val="en-GB"/>
              </w:rPr>
              <w:t>microindentation</w:t>
            </w:r>
            <w:proofErr w:type="spellEnd"/>
            <w:r w:rsidRPr="009A5218">
              <w:rPr>
                <w:rStyle w:val="sourcetitletxt1"/>
                <w:rFonts w:cs="Arial"/>
                <w:lang w:val="en-GB"/>
              </w:rPr>
              <w:t xml:space="preserve"> to determine local mechanical properties of polymers. </w:t>
            </w:r>
            <w:r w:rsidRPr="009A5218">
              <w:rPr>
                <w:rStyle w:val="sourcetitletxt1"/>
                <w:rFonts w:cs="Arial"/>
                <w:i/>
                <w:lang w:val="en-GB"/>
              </w:rPr>
              <w:t>Polymer Testing</w:t>
            </w:r>
            <w:r w:rsidRPr="009A5218">
              <w:rPr>
                <w:rStyle w:val="sourcetitletxt1"/>
                <w:rFonts w:cs="Arial"/>
                <w:lang w:val="en-GB"/>
              </w:rPr>
              <w:t xml:space="preserve"> 68, 359-364, </w:t>
            </w:r>
            <w:r w:rsidRPr="00BE69D8">
              <w:rPr>
                <w:rStyle w:val="sourcetitletxt1"/>
                <w:rFonts w:cs="Arial"/>
                <w:b/>
                <w:bCs/>
                <w:lang w:val="en-GB"/>
              </w:rPr>
              <w:t>2018</w:t>
            </w:r>
            <w:r w:rsidRPr="009A5218">
              <w:rPr>
                <w:rStyle w:val="sourcetitletxt1"/>
                <w:rFonts w:cs="Arial"/>
                <w:lang w:val="en-GB"/>
              </w:rPr>
              <w:t xml:space="preserve">. </w:t>
            </w:r>
          </w:p>
          <w:p w14:paraId="5C47671C" w14:textId="77777777" w:rsidR="002912BC" w:rsidRPr="009A5218" w:rsidRDefault="002912BC" w:rsidP="002912BC">
            <w:pPr>
              <w:autoSpaceDE w:val="0"/>
              <w:autoSpaceDN w:val="0"/>
              <w:adjustRightInd w:val="0"/>
              <w:spacing w:before="120" w:after="120"/>
              <w:jc w:val="both"/>
              <w:rPr>
                <w:b/>
                <w:bCs/>
                <w:lang w:val="en-GB"/>
              </w:rPr>
            </w:pPr>
            <w:r w:rsidRPr="009A5218">
              <w:rPr>
                <w:b/>
                <w:lang w:val="en-GB"/>
              </w:rPr>
              <w:t>HAUSNEROVÁ, B. (60%)</w:t>
            </w:r>
            <w:r w:rsidRPr="009A5218">
              <w:rPr>
                <w:lang w:val="en-GB"/>
              </w:rPr>
              <w:t xml:space="preserve">, </w:t>
            </w:r>
            <w:r w:rsidRPr="009A5218">
              <w:rPr>
                <w:bCs/>
                <w:lang w:val="en-GB"/>
              </w:rPr>
              <w:t>MUKUND, B.N., SANÉTRNÍK, D.:</w:t>
            </w:r>
            <w:r w:rsidRPr="009A5218">
              <w:rPr>
                <w:b/>
                <w:bCs/>
                <w:lang w:val="en-GB"/>
              </w:rPr>
              <w:t xml:space="preserve"> </w:t>
            </w:r>
            <w:r w:rsidRPr="009A5218">
              <w:rPr>
                <w:lang w:val="en-GB"/>
              </w:rPr>
              <w:t xml:space="preserve">Rheological properties of gas and water atomized 17-4PH stainless steel MIM feedstocks: Effect of powder shape and size. </w:t>
            </w:r>
            <w:r w:rsidRPr="009A5218">
              <w:rPr>
                <w:i/>
                <w:lang w:val="en-GB"/>
              </w:rPr>
              <w:t>Powder Technology</w:t>
            </w:r>
            <w:r w:rsidRPr="009A5218">
              <w:rPr>
                <w:lang w:val="en-GB"/>
              </w:rPr>
              <w:t xml:space="preserve"> 312, </w:t>
            </w:r>
            <w:r w:rsidRPr="009A5218">
              <w:rPr>
                <w:b/>
                <w:lang w:val="en-GB"/>
              </w:rPr>
              <w:t>2017</w:t>
            </w:r>
            <w:r w:rsidRPr="009A5218">
              <w:rPr>
                <w:lang w:val="en-GB"/>
              </w:rPr>
              <w:t>.</w:t>
            </w:r>
          </w:p>
          <w:p w14:paraId="3A4B7B0F" w14:textId="77777777" w:rsidR="002912BC" w:rsidRDefault="002912BC" w:rsidP="002912BC">
            <w:pPr>
              <w:spacing w:before="120" w:after="120"/>
              <w:jc w:val="both"/>
              <w:rPr>
                <w:b/>
              </w:rPr>
            </w:pPr>
            <w:r w:rsidRPr="009A5218">
              <w:rPr>
                <w:b/>
                <w:bCs/>
                <w:lang w:val="en-GB"/>
              </w:rPr>
              <w:t>HAUSNEROVÁ, B. (60%)</w:t>
            </w:r>
            <w:r w:rsidRPr="009A5218">
              <w:rPr>
                <w:bCs/>
                <w:lang w:val="en-GB"/>
              </w:rPr>
              <w:t>, BLEYAN, D.,</w:t>
            </w:r>
            <w:r w:rsidRPr="009A5218">
              <w:rPr>
                <w:b/>
                <w:bCs/>
                <w:lang w:val="en-GB"/>
              </w:rPr>
              <w:t xml:space="preserve"> </w:t>
            </w:r>
            <w:r w:rsidRPr="009A5218">
              <w:rPr>
                <w:bCs/>
                <w:lang w:val="en-GB"/>
              </w:rPr>
              <w:t>KAŠPÁRKOVÁ, V., PATA, V.:</w:t>
            </w:r>
            <w:r w:rsidRPr="009A5218">
              <w:rPr>
                <w:b/>
                <w:bCs/>
                <w:lang w:val="en-GB"/>
              </w:rPr>
              <w:t xml:space="preserve"> </w:t>
            </w:r>
            <w:r w:rsidRPr="009A5218">
              <w:rPr>
                <w:lang w:val="en-GB"/>
              </w:rPr>
              <w:t xml:space="preserve">Surface adhesion between ceramic injection </w:t>
            </w:r>
            <w:proofErr w:type="spellStart"/>
            <w:r w:rsidRPr="009A5218">
              <w:rPr>
                <w:lang w:val="en-GB"/>
              </w:rPr>
              <w:t>molding</w:t>
            </w:r>
            <w:proofErr w:type="spellEnd"/>
            <w:r w:rsidRPr="009A5218">
              <w:rPr>
                <w:lang w:val="en-GB"/>
              </w:rPr>
              <w:t xml:space="preserve"> feedstocks and processing tools.</w:t>
            </w:r>
            <w:r w:rsidRPr="009A5218">
              <w:rPr>
                <w:i/>
                <w:lang w:val="en-GB"/>
              </w:rPr>
              <w:t xml:space="preserve"> Ceramics International </w:t>
            </w:r>
            <w:r w:rsidRPr="009A5218">
              <w:rPr>
                <w:lang w:val="en-GB"/>
              </w:rPr>
              <w:t xml:space="preserve">42, 460-465, </w:t>
            </w:r>
            <w:r w:rsidRPr="009A5218">
              <w:rPr>
                <w:b/>
                <w:lang w:val="en-GB"/>
              </w:rPr>
              <w:t>2016</w:t>
            </w:r>
            <w:r w:rsidRPr="009A5218">
              <w:rPr>
                <w:lang w:val="en-GB"/>
              </w:rPr>
              <w:t>.</w:t>
            </w:r>
            <w:r w:rsidRPr="00A728E3">
              <w:t xml:space="preserve"> </w:t>
            </w:r>
          </w:p>
        </w:tc>
      </w:tr>
      <w:tr w:rsidR="002912BC" w14:paraId="5C32D1AF" w14:textId="77777777" w:rsidTr="009F6871">
        <w:trPr>
          <w:gridBefore w:val="2"/>
          <w:wBefore w:w="61" w:type="dxa"/>
          <w:trHeight w:val="218"/>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6F098B53" w14:textId="77777777" w:rsidR="002912BC" w:rsidRDefault="002912BC" w:rsidP="002912BC">
            <w:pPr>
              <w:rPr>
                <w:b/>
              </w:rPr>
            </w:pPr>
            <w:r>
              <w:rPr>
                <w:b/>
              </w:rPr>
              <w:t>Působení v zahraničí</w:t>
            </w:r>
          </w:p>
        </w:tc>
      </w:tr>
      <w:tr w:rsidR="002912BC" w14:paraId="4E6659F9" w14:textId="77777777" w:rsidTr="009F6871">
        <w:trPr>
          <w:gridBefore w:val="2"/>
          <w:wBefore w:w="61" w:type="dxa"/>
          <w:trHeight w:val="328"/>
        </w:trPr>
        <w:tc>
          <w:tcPr>
            <w:tcW w:w="10425" w:type="dxa"/>
            <w:gridSpan w:val="89"/>
            <w:tcBorders>
              <w:top w:val="single" w:sz="4" w:space="0" w:color="auto"/>
              <w:left w:val="single" w:sz="4" w:space="0" w:color="auto"/>
              <w:bottom w:val="single" w:sz="4" w:space="0" w:color="auto"/>
              <w:right w:val="single" w:sz="4" w:space="0" w:color="auto"/>
            </w:tcBorders>
          </w:tcPr>
          <w:p w14:paraId="24A2FB05" w14:textId="1F83ABA0" w:rsidR="002912BC" w:rsidRDefault="002912BC" w:rsidP="002912BC">
            <w:pPr>
              <w:spacing w:before="120" w:after="120"/>
              <w:rPr>
                <w:rFonts w:ascii="TimesNewRomanPSMT" w:eastAsia="Calibri" w:hAnsi="TimesNewRomanPSMT" w:cs="TimesNewRomanPSMT"/>
              </w:rPr>
            </w:pPr>
            <w:proofErr w:type="gramStart"/>
            <w:r w:rsidRPr="003552A1">
              <w:rPr>
                <w:rFonts w:ascii="TimesNewRomanPSMT" w:eastAsia="Calibri" w:hAnsi="TimesNewRomanPSMT" w:cs="TimesNewRomanPSMT"/>
              </w:rPr>
              <w:t>1994 – 1995</w:t>
            </w:r>
            <w:proofErr w:type="gramEnd"/>
            <w:r w:rsidRPr="003552A1">
              <w:rPr>
                <w:rFonts w:ascii="TimesNewRomanPSMT" w:eastAsia="Calibri" w:hAnsi="TimesNewRomanPSMT" w:cs="TimesNewRomanPSMT"/>
              </w:rPr>
              <w:t xml:space="preserve">: </w:t>
            </w:r>
            <w:proofErr w:type="spellStart"/>
            <w:r w:rsidRPr="003552A1">
              <w:rPr>
                <w:rFonts w:ascii="TimesNewRomanPSMT" w:eastAsia="Calibri" w:hAnsi="TimesNewRomanPSMT" w:cs="TimesNewRomanPSMT"/>
              </w:rPr>
              <w:t>Chalmers</w:t>
            </w:r>
            <w:proofErr w:type="spellEnd"/>
            <w:r w:rsidRPr="003552A1">
              <w:rPr>
                <w:rFonts w:ascii="TimesNewRomanPSMT" w:eastAsia="Calibri" w:hAnsi="TimesNewRomanPSMT" w:cs="TimesNewRomanPSMT"/>
              </w:rPr>
              <w:t xml:space="preserve"> University </w:t>
            </w:r>
            <w:proofErr w:type="spellStart"/>
            <w:r w:rsidRPr="003552A1">
              <w:rPr>
                <w:rFonts w:ascii="TimesNewRomanPSMT" w:eastAsia="Calibri" w:hAnsi="TimesNewRomanPSMT" w:cs="TimesNewRomanPSMT"/>
              </w:rPr>
              <w:t>of</w:t>
            </w:r>
            <w:proofErr w:type="spellEnd"/>
            <w:r w:rsidRPr="003552A1">
              <w:rPr>
                <w:rFonts w:ascii="TimesNewRomanPSMT" w:eastAsia="Calibri" w:hAnsi="TimesNewRomanPSMT" w:cs="TimesNewRomanPSMT"/>
              </w:rPr>
              <w:t xml:space="preserve"> Technology, Göteborg, Švédsko (10 měsíců)</w:t>
            </w:r>
          </w:p>
          <w:p w14:paraId="195BD4D8" w14:textId="73013363" w:rsidR="00720EA9" w:rsidRDefault="00720EA9" w:rsidP="002912BC">
            <w:pPr>
              <w:spacing w:before="120" w:after="120"/>
              <w:rPr>
                <w:b/>
              </w:rPr>
            </w:pPr>
          </w:p>
          <w:p w14:paraId="101D63C4" w14:textId="77777777" w:rsidR="00720EA9" w:rsidRDefault="00720EA9" w:rsidP="002912BC">
            <w:pPr>
              <w:spacing w:before="120" w:after="120"/>
              <w:rPr>
                <w:b/>
              </w:rPr>
            </w:pPr>
          </w:p>
          <w:p w14:paraId="1B84BD7E" w14:textId="77777777" w:rsidR="002912BC" w:rsidRDefault="002912BC" w:rsidP="002912BC">
            <w:pPr>
              <w:rPr>
                <w:b/>
              </w:rPr>
            </w:pPr>
          </w:p>
        </w:tc>
      </w:tr>
      <w:tr w:rsidR="002912BC" w14:paraId="3B0D0961" w14:textId="77777777" w:rsidTr="009F6871">
        <w:trPr>
          <w:gridBefore w:val="2"/>
          <w:wBefore w:w="61" w:type="dxa"/>
          <w:cantSplit/>
          <w:trHeight w:val="470"/>
        </w:trPr>
        <w:tc>
          <w:tcPr>
            <w:tcW w:w="258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47967F12" w14:textId="77777777" w:rsidR="002912BC" w:rsidRDefault="002912BC" w:rsidP="002912BC">
            <w:pPr>
              <w:jc w:val="both"/>
              <w:rPr>
                <w:b/>
              </w:rPr>
            </w:pPr>
            <w:r>
              <w:rPr>
                <w:b/>
              </w:rPr>
              <w:t xml:space="preserve">Podpis </w:t>
            </w:r>
          </w:p>
        </w:tc>
        <w:tc>
          <w:tcPr>
            <w:tcW w:w="4494" w:type="dxa"/>
            <w:gridSpan w:val="41"/>
            <w:tcBorders>
              <w:top w:val="single" w:sz="4" w:space="0" w:color="auto"/>
              <w:left w:val="single" w:sz="4" w:space="0" w:color="auto"/>
              <w:bottom w:val="single" w:sz="4" w:space="0" w:color="auto"/>
              <w:right w:val="single" w:sz="4" w:space="0" w:color="auto"/>
            </w:tcBorders>
          </w:tcPr>
          <w:p w14:paraId="7395B8AB" w14:textId="77777777" w:rsidR="002912BC" w:rsidRDefault="002912BC" w:rsidP="002912BC">
            <w:pPr>
              <w:jc w:val="both"/>
            </w:pPr>
          </w:p>
        </w:tc>
        <w:tc>
          <w:tcPr>
            <w:tcW w:w="873"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1DA5DDF" w14:textId="77777777" w:rsidR="002912BC" w:rsidRDefault="002912BC" w:rsidP="002912BC">
            <w:pPr>
              <w:jc w:val="both"/>
            </w:pPr>
            <w:r>
              <w:rPr>
                <w:b/>
              </w:rPr>
              <w:t>datum</w:t>
            </w:r>
          </w:p>
        </w:tc>
        <w:tc>
          <w:tcPr>
            <w:tcW w:w="2478" w:type="dxa"/>
            <w:gridSpan w:val="29"/>
            <w:tcBorders>
              <w:top w:val="single" w:sz="4" w:space="0" w:color="auto"/>
              <w:left w:val="single" w:sz="4" w:space="0" w:color="auto"/>
              <w:bottom w:val="single" w:sz="4" w:space="0" w:color="auto"/>
              <w:right w:val="single" w:sz="4" w:space="0" w:color="auto"/>
            </w:tcBorders>
          </w:tcPr>
          <w:p w14:paraId="415027A0" w14:textId="77777777" w:rsidR="002912BC" w:rsidRDefault="002912BC" w:rsidP="002912BC">
            <w:pPr>
              <w:jc w:val="both"/>
            </w:pPr>
          </w:p>
        </w:tc>
      </w:tr>
      <w:tr w:rsidR="002912BC" w14:paraId="1A2554E5" w14:textId="77777777" w:rsidTr="009F6871">
        <w:trPr>
          <w:gridBefore w:val="2"/>
          <w:wBefore w:w="61" w:type="dxa"/>
        </w:trPr>
        <w:tc>
          <w:tcPr>
            <w:tcW w:w="10425" w:type="dxa"/>
            <w:gridSpan w:val="89"/>
            <w:tcBorders>
              <w:top w:val="single" w:sz="4" w:space="0" w:color="auto"/>
              <w:left w:val="single" w:sz="4" w:space="0" w:color="auto"/>
              <w:bottom w:val="double" w:sz="4" w:space="0" w:color="auto"/>
              <w:right w:val="single" w:sz="4" w:space="0" w:color="auto"/>
            </w:tcBorders>
            <w:shd w:val="clear" w:color="auto" w:fill="BDD6EE"/>
            <w:hideMark/>
          </w:tcPr>
          <w:p w14:paraId="6F2FDC5A" w14:textId="528900FD" w:rsidR="002912BC" w:rsidRDefault="00E316E9" w:rsidP="002912BC">
            <w:pPr>
              <w:jc w:val="both"/>
              <w:rPr>
                <w:b/>
                <w:sz w:val="28"/>
              </w:rPr>
            </w:pPr>
            <w:r>
              <w:lastRenderedPageBreak/>
              <w:br w:type="page"/>
            </w:r>
            <w:r w:rsidR="002912BC">
              <w:rPr>
                <w:b/>
                <w:sz w:val="28"/>
              </w:rPr>
              <w:t>C-I – Personální zabezpečení</w:t>
            </w:r>
          </w:p>
        </w:tc>
      </w:tr>
      <w:tr w:rsidR="002912BC" w14:paraId="5FD651F4" w14:textId="77777777" w:rsidTr="009F6871">
        <w:trPr>
          <w:gridBefore w:val="2"/>
          <w:wBefore w:w="61" w:type="dxa"/>
        </w:trPr>
        <w:tc>
          <w:tcPr>
            <w:tcW w:w="2580" w:type="dxa"/>
            <w:gridSpan w:val="6"/>
            <w:tcBorders>
              <w:top w:val="double" w:sz="4" w:space="0" w:color="auto"/>
              <w:left w:val="single" w:sz="4" w:space="0" w:color="auto"/>
              <w:bottom w:val="single" w:sz="4" w:space="0" w:color="auto"/>
              <w:right w:val="single" w:sz="4" w:space="0" w:color="auto"/>
            </w:tcBorders>
            <w:shd w:val="clear" w:color="auto" w:fill="F7CAAC"/>
            <w:hideMark/>
          </w:tcPr>
          <w:p w14:paraId="253693C2" w14:textId="77777777" w:rsidR="002912BC" w:rsidRDefault="002912BC" w:rsidP="002912BC">
            <w:pPr>
              <w:jc w:val="both"/>
              <w:rPr>
                <w:b/>
              </w:rPr>
            </w:pPr>
            <w:r>
              <w:rPr>
                <w:b/>
              </w:rPr>
              <w:t>Vysoká škola</w:t>
            </w:r>
          </w:p>
        </w:tc>
        <w:tc>
          <w:tcPr>
            <w:tcW w:w="7845" w:type="dxa"/>
            <w:gridSpan w:val="83"/>
            <w:tcBorders>
              <w:top w:val="single" w:sz="4" w:space="0" w:color="auto"/>
              <w:left w:val="single" w:sz="4" w:space="0" w:color="auto"/>
              <w:bottom w:val="single" w:sz="4" w:space="0" w:color="auto"/>
              <w:right w:val="single" w:sz="4" w:space="0" w:color="auto"/>
            </w:tcBorders>
          </w:tcPr>
          <w:p w14:paraId="39CF46A7" w14:textId="77777777" w:rsidR="002912BC" w:rsidRDefault="002912BC" w:rsidP="002912BC">
            <w:pPr>
              <w:jc w:val="both"/>
            </w:pPr>
            <w:r w:rsidRPr="00014F82">
              <w:t>Univerzita Tomáše Bati ve Zlíně</w:t>
            </w:r>
          </w:p>
        </w:tc>
      </w:tr>
      <w:tr w:rsidR="002912BC" w14:paraId="078EBD78" w14:textId="77777777" w:rsidTr="009F6871">
        <w:trPr>
          <w:gridBefore w:val="2"/>
          <w:wBefore w:w="61" w:type="dxa"/>
        </w:trPr>
        <w:tc>
          <w:tcPr>
            <w:tcW w:w="258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3C12DCF3" w14:textId="77777777" w:rsidR="002912BC" w:rsidRDefault="002912BC" w:rsidP="002912BC">
            <w:pPr>
              <w:jc w:val="both"/>
              <w:rPr>
                <w:b/>
              </w:rPr>
            </w:pPr>
            <w:r>
              <w:rPr>
                <w:b/>
              </w:rPr>
              <w:t>Součást vysoké školy</w:t>
            </w:r>
          </w:p>
        </w:tc>
        <w:tc>
          <w:tcPr>
            <w:tcW w:w="7845" w:type="dxa"/>
            <w:gridSpan w:val="83"/>
            <w:tcBorders>
              <w:top w:val="single" w:sz="4" w:space="0" w:color="auto"/>
              <w:left w:val="single" w:sz="4" w:space="0" w:color="auto"/>
              <w:bottom w:val="single" w:sz="4" w:space="0" w:color="auto"/>
              <w:right w:val="single" w:sz="4" w:space="0" w:color="auto"/>
            </w:tcBorders>
          </w:tcPr>
          <w:p w14:paraId="3AB331EA" w14:textId="77777777" w:rsidR="002912BC" w:rsidRDefault="002912BC" w:rsidP="002912BC">
            <w:pPr>
              <w:jc w:val="both"/>
            </w:pPr>
            <w:r w:rsidRPr="00014F82">
              <w:t>Fakulta technologická</w:t>
            </w:r>
          </w:p>
        </w:tc>
      </w:tr>
      <w:tr w:rsidR="002912BC" w14:paraId="26CEDA0C" w14:textId="77777777" w:rsidTr="009F6871">
        <w:trPr>
          <w:gridBefore w:val="2"/>
          <w:wBefore w:w="61" w:type="dxa"/>
        </w:trPr>
        <w:tc>
          <w:tcPr>
            <w:tcW w:w="258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0A0767CF" w14:textId="77777777" w:rsidR="002912BC" w:rsidRDefault="002912BC" w:rsidP="002912BC">
            <w:pPr>
              <w:jc w:val="both"/>
              <w:rPr>
                <w:b/>
              </w:rPr>
            </w:pPr>
            <w:r>
              <w:rPr>
                <w:b/>
              </w:rPr>
              <w:t>Název studijního programu</w:t>
            </w:r>
          </w:p>
        </w:tc>
        <w:tc>
          <w:tcPr>
            <w:tcW w:w="7845" w:type="dxa"/>
            <w:gridSpan w:val="83"/>
            <w:tcBorders>
              <w:top w:val="single" w:sz="4" w:space="0" w:color="auto"/>
              <w:left w:val="single" w:sz="4" w:space="0" w:color="auto"/>
              <w:bottom w:val="single" w:sz="4" w:space="0" w:color="auto"/>
              <w:right w:val="single" w:sz="4" w:space="0" w:color="auto"/>
            </w:tcBorders>
          </w:tcPr>
          <w:p w14:paraId="5926210D" w14:textId="2BE27E73" w:rsidR="002912BC" w:rsidRDefault="001F18A6" w:rsidP="002912BC">
            <w:pPr>
              <w:jc w:val="both"/>
            </w:pPr>
            <w:r>
              <w:t>Nástroje a procesy</w:t>
            </w:r>
          </w:p>
        </w:tc>
      </w:tr>
      <w:tr w:rsidR="002912BC" w14:paraId="6E93CEBB" w14:textId="77777777" w:rsidTr="009F6871">
        <w:trPr>
          <w:gridBefore w:val="2"/>
          <w:wBefore w:w="61" w:type="dxa"/>
        </w:trPr>
        <w:tc>
          <w:tcPr>
            <w:tcW w:w="258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688FCE88" w14:textId="77777777" w:rsidR="002912BC" w:rsidRDefault="002912BC" w:rsidP="002912BC">
            <w:pPr>
              <w:jc w:val="both"/>
              <w:rPr>
                <w:b/>
              </w:rPr>
            </w:pPr>
            <w:r>
              <w:rPr>
                <w:b/>
              </w:rPr>
              <w:t>Jméno a příjmení</w:t>
            </w:r>
          </w:p>
        </w:tc>
        <w:tc>
          <w:tcPr>
            <w:tcW w:w="4494" w:type="dxa"/>
            <w:gridSpan w:val="41"/>
            <w:tcBorders>
              <w:top w:val="single" w:sz="4" w:space="0" w:color="auto"/>
              <w:left w:val="single" w:sz="4" w:space="0" w:color="auto"/>
              <w:bottom w:val="single" w:sz="4" w:space="0" w:color="auto"/>
              <w:right w:val="single" w:sz="4" w:space="0" w:color="auto"/>
            </w:tcBorders>
          </w:tcPr>
          <w:p w14:paraId="6FF31EE1" w14:textId="77777777" w:rsidR="002912BC" w:rsidRPr="003552A1" w:rsidRDefault="002912BC" w:rsidP="002912BC">
            <w:pPr>
              <w:jc w:val="both"/>
              <w:rPr>
                <w:b/>
                <w:bCs/>
              </w:rPr>
            </w:pPr>
            <w:bookmarkStart w:id="288" w:name="Javořík"/>
            <w:bookmarkEnd w:id="288"/>
            <w:r>
              <w:rPr>
                <w:b/>
                <w:bCs/>
              </w:rPr>
              <w:t xml:space="preserve">Jakub </w:t>
            </w:r>
            <w:proofErr w:type="spellStart"/>
            <w:r>
              <w:rPr>
                <w:b/>
                <w:bCs/>
              </w:rPr>
              <w:t>Javořík</w:t>
            </w:r>
            <w:proofErr w:type="spellEnd"/>
          </w:p>
        </w:tc>
        <w:tc>
          <w:tcPr>
            <w:tcW w:w="906"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CF49805" w14:textId="77777777" w:rsidR="002912BC" w:rsidRDefault="002912BC" w:rsidP="002912BC">
            <w:pPr>
              <w:jc w:val="both"/>
              <w:rPr>
                <w:b/>
              </w:rPr>
            </w:pPr>
            <w:r>
              <w:rPr>
                <w:b/>
              </w:rPr>
              <w:t>Tituly</w:t>
            </w:r>
          </w:p>
        </w:tc>
        <w:tc>
          <w:tcPr>
            <w:tcW w:w="2445" w:type="dxa"/>
            <w:gridSpan w:val="27"/>
            <w:tcBorders>
              <w:top w:val="single" w:sz="4" w:space="0" w:color="auto"/>
              <w:left w:val="single" w:sz="4" w:space="0" w:color="auto"/>
              <w:bottom w:val="single" w:sz="4" w:space="0" w:color="auto"/>
              <w:right w:val="single" w:sz="4" w:space="0" w:color="auto"/>
            </w:tcBorders>
          </w:tcPr>
          <w:p w14:paraId="2E78E271" w14:textId="77777777" w:rsidR="002912BC" w:rsidRDefault="002912BC" w:rsidP="002912BC">
            <w:pPr>
              <w:jc w:val="both"/>
            </w:pPr>
            <w:r>
              <w:t>doc. Ing., Ph.D.</w:t>
            </w:r>
          </w:p>
        </w:tc>
      </w:tr>
      <w:tr w:rsidR="002912BC" w:rsidRPr="003552A1" w14:paraId="46F14F1E" w14:textId="77777777" w:rsidTr="009F6871">
        <w:trPr>
          <w:gridBefore w:val="2"/>
          <w:wBefore w:w="61" w:type="dxa"/>
        </w:trPr>
        <w:tc>
          <w:tcPr>
            <w:tcW w:w="258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376ED94A" w14:textId="77777777" w:rsidR="002912BC" w:rsidRDefault="002912BC" w:rsidP="002912BC">
            <w:pPr>
              <w:jc w:val="both"/>
              <w:rPr>
                <w:b/>
              </w:rPr>
            </w:pPr>
            <w:r>
              <w:rPr>
                <w:b/>
              </w:rPr>
              <w:t>Rok narození</w:t>
            </w:r>
          </w:p>
        </w:tc>
        <w:tc>
          <w:tcPr>
            <w:tcW w:w="854" w:type="dxa"/>
            <w:gridSpan w:val="10"/>
            <w:tcBorders>
              <w:top w:val="single" w:sz="4" w:space="0" w:color="auto"/>
              <w:left w:val="single" w:sz="4" w:space="0" w:color="auto"/>
              <w:bottom w:val="single" w:sz="4" w:space="0" w:color="auto"/>
              <w:right w:val="single" w:sz="4" w:space="0" w:color="auto"/>
            </w:tcBorders>
          </w:tcPr>
          <w:p w14:paraId="3292C161" w14:textId="77777777" w:rsidR="002912BC" w:rsidRDefault="002912BC" w:rsidP="002912BC">
            <w:pPr>
              <w:jc w:val="both"/>
            </w:pPr>
            <w:r>
              <w:t>1976</w:t>
            </w:r>
          </w:p>
        </w:tc>
        <w:tc>
          <w:tcPr>
            <w:tcW w:w="1894"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43116361" w14:textId="77777777" w:rsidR="002912BC" w:rsidRDefault="002912BC" w:rsidP="002912BC">
            <w:pPr>
              <w:jc w:val="both"/>
              <w:rPr>
                <w:b/>
              </w:rPr>
            </w:pPr>
            <w:r>
              <w:rPr>
                <w:b/>
              </w:rPr>
              <w:t>typ vztahu k VŠ</w:t>
            </w:r>
          </w:p>
        </w:tc>
        <w:tc>
          <w:tcPr>
            <w:tcW w:w="898" w:type="dxa"/>
            <w:gridSpan w:val="17"/>
            <w:tcBorders>
              <w:top w:val="single" w:sz="4" w:space="0" w:color="auto"/>
              <w:left w:val="single" w:sz="4" w:space="0" w:color="auto"/>
              <w:bottom w:val="single" w:sz="4" w:space="0" w:color="auto"/>
              <w:right w:val="single" w:sz="4" w:space="0" w:color="auto"/>
            </w:tcBorders>
          </w:tcPr>
          <w:p w14:paraId="0D1E6279" w14:textId="77777777" w:rsidR="002912BC" w:rsidRPr="003552A1" w:rsidRDefault="002912BC" w:rsidP="002912BC">
            <w:pPr>
              <w:jc w:val="both"/>
            </w:pPr>
            <w:r w:rsidRPr="003552A1">
              <w:t>pp.</w:t>
            </w:r>
          </w:p>
        </w:tc>
        <w:tc>
          <w:tcPr>
            <w:tcW w:w="848"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61B47474" w14:textId="77777777" w:rsidR="002912BC" w:rsidRPr="003552A1" w:rsidRDefault="002912BC" w:rsidP="002912BC">
            <w:pPr>
              <w:jc w:val="both"/>
              <w:rPr>
                <w:b/>
              </w:rPr>
            </w:pPr>
            <w:r w:rsidRPr="003552A1">
              <w:rPr>
                <w:b/>
              </w:rPr>
              <w:t>rozsah</w:t>
            </w:r>
          </w:p>
        </w:tc>
        <w:tc>
          <w:tcPr>
            <w:tcW w:w="906" w:type="dxa"/>
            <w:gridSpan w:val="15"/>
            <w:tcBorders>
              <w:top w:val="single" w:sz="4" w:space="0" w:color="auto"/>
              <w:left w:val="single" w:sz="4" w:space="0" w:color="auto"/>
              <w:bottom w:val="single" w:sz="4" w:space="0" w:color="auto"/>
              <w:right w:val="single" w:sz="4" w:space="0" w:color="auto"/>
            </w:tcBorders>
          </w:tcPr>
          <w:p w14:paraId="62E45E54" w14:textId="77777777" w:rsidR="002912BC" w:rsidRPr="003552A1" w:rsidRDefault="002912BC" w:rsidP="002912BC">
            <w:pPr>
              <w:jc w:val="both"/>
            </w:pPr>
            <w:r w:rsidRPr="003552A1">
              <w:t>40</w:t>
            </w:r>
          </w:p>
        </w:tc>
        <w:tc>
          <w:tcPr>
            <w:tcW w:w="840"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E03B4B3" w14:textId="77777777" w:rsidR="002912BC" w:rsidRPr="003552A1" w:rsidRDefault="002912BC" w:rsidP="002912BC">
            <w:pPr>
              <w:jc w:val="both"/>
              <w:rPr>
                <w:b/>
              </w:rPr>
            </w:pPr>
            <w:r w:rsidRPr="003552A1">
              <w:rPr>
                <w:b/>
              </w:rPr>
              <w:t>do kdy</w:t>
            </w:r>
          </w:p>
        </w:tc>
        <w:tc>
          <w:tcPr>
            <w:tcW w:w="1605" w:type="dxa"/>
            <w:gridSpan w:val="14"/>
            <w:tcBorders>
              <w:top w:val="single" w:sz="4" w:space="0" w:color="auto"/>
              <w:left w:val="single" w:sz="4" w:space="0" w:color="auto"/>
              <w:bottom w:val="single" w:sz="4" w:space="0" w:color="auto"/>
              <w:right w:val="single" w:sz="4" w:space="0" w:color="auto"/>
            </w:tcBorders>
          </w:tcPr>
          <w:p w14:paraId="1F381E5B" w14:textId="77777777" w:rsidR="002912BC" w:rsidRPr="003552A1" w:rsidRDefault="002912BC" w:rsidP="002912BC">
            <w:pPr>
              <w:jc w:val="both"/>
            </w:pPr>
            <w:r w:rsidRPr="003552A1">
              <w:t>N</w:t>
            </w:r>
          </w:p>
        </w:tc>
      </w:tr>
      <w:tr w:rsidR="002912BC" w14:paraId="0A17F094" w14:textId="77777777" w:rsidTr="009F6871">
        <w:trPr>
          <w:gridBefore w:val="2"/>
          <w:wBefore w:w="61" w:type="dxa"/>
        </w:trPr>
        <w:tc>
          <w:tcPr>
            <w:tcW w:w="5328" w:type="dxa"/>
            <w:gridSpan w:val="23"/>
            <w:tcBorders>
              <w:top w:val="single" w:sz="4" w:space="0" w:color="auto"/>
              <w:left w:val="single" w:sz="4" w:space="0" w:color="auto"/>
              <w:bottom w:val="single" w:sz="4" w:space="0" w:color="auto"/>
              <w:right w:val="single" w:sz="4" w:space="0" w:color="auto"/>
            </w:tcBorders>
            <w:shd w:val="clear" w:color="auto" w:fill="F7CAAC"/>
            <w:hideMark/>
          </w:tcPr>
          <w:p w14:paraId="3275055F" w14:textId="77777777" w:rsidR="002912BC" w:rsidRDefault="002912BC" w:rsidP="002912BC">
            <w:pPr>
              <w:jc w:val="both"/>
              <w:rPr>
                <w:b/>
              </w:rPr>
            </w:pPr>
            <w:r>
              <w:rPr>
                <w:b/>
              </w:rPr>
              <w:t>Typ vztahu na součásti VŠ, která uskutečňuje st. program</w:t>
            </w:r>
          </w:p>
        </w:tc>
        <w:tc>
          <w:tcPr>
            <w:tcW w:w="898" w:type="dxa"/>
            <w:gridSpan w:val="17"/>
            <w:tcBorders>
              <w:top w:val="single" w:sz="4" w:space="0" w:color="auto"/>
              <w:left w:val="single" w:sz="4" w:space="0" w:color="auto"/>
              <w:bottom w:val="single" w:sz="4" w:space="0" w:color="auto"/>
              <w:right w:val="single" w:sz="4" w:space="0" w:color="auto"/>
            </w:tcBorders>
          </w:tcPr>
          <w:p w14:paraId="4E5BCE53" w14:textId="77777777" w:rsidR="002912BC" w:rsidRPr="00254ABF" w:rsidRDefault="002912BC" w:rsidP="002912BC">
            <w:pPr>
              <w:jc w:val="both"/>
              <w:rPr>
                <w:color w:val="FF0000"/>
              </w:rPr>
            </w:pPr>
            <w:r w:rsidRPr="00254ABF">
              <w:t>---</w:t>
            </w:r>
          </w:p>
        </w:tc>
        <w:tc>
          <w:tcPr>
            <w:tcW w:w="848"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33072490" w14:textId="77777777" w:rsidR="002912BC" w:rsidRDefault="002912BC" w:rsidP="002912BC">
            <w:pPr>
              <w:jc w:val="both"/>
              <w:rPr>
                <w:b/>
              </w:rPr>
            </w:pPr>
            <w:r>
              <w:rPr>
                <w:b/>
              </w:rPr>
              <w:t>rozsah</w:t>
            </w:r>
          </w:p>
        </w:tc>
        <w:tc>
          <w:tcPr>
            <w:tcW w:w="906" w:type="dxa"/>
            <w:gridSpan w:val="15"/>
            <w:tcBorders>
              <w:top w:val="single" w:sz="4" w:space="0" w:color="auto"/>
              <w:left w:val="single" w:sz="4" w:space="0" w:color="auto"/>
              <w:bottom w:val="single" w:sz="4" w:space="0" w:color="auto"/>
              <w:right w:val="single" w:sz="4" w:space="0" w:color="auto"/>
            </w:tcBorders>
          </w:tcPr>
          <w:p w14:paraId="34127D0F" w14:textId="77777777" w:rsidR="002912BC" w:rsidRDefault="002912BC" w:rsidP="002912BC">
            <w:pPr>
              <w:jc w:val="both"/>
            </w:pPr>
            <w:r>
              <w:t>---</w:t>
            </w:r>
          </w:p>
        </w:tc>
        <w:tc>
          <w:tcPr>
            <w:tcW w:w="840"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4546CA2" w14:textId="77777777" w:rsidR="002912BC" w:rsidRDefault="002912BC" w:rsidP="002912BC">
            <w:pPr>
              <w:jc w:val="both"/>
              <w:rPr>
                <w:b/>
              </w:rPr>
            </w:pPr>
            <w:r>
              <w:rPr>
                <w:b/>
              </w:rPr>
              <w:t>do kdy</w:t>
            </w:r>
          </w:p>
        </w:tc>
        <w:tc>
          <w:tcPr>
            <w:tcW w:w="1605" w:type="dxa"/>
            <w:gridSpan w:val="14"/>
            <w:tcBorders>
              <w:top w:val="single" w:sz="4" w:space="0" w:color="auto"/>
              <w:left w:val="single" w:sz="4" w:space="0" w:color="auto"/>
              <w:bottom w:val="single" w:sz="4" w:space="0" w:color="auto"/>
              <w:right w:val="single" w:sz="4" w:space="0" w:color="auto"/>
            </w:tcBorders>
          </w:tcPr>
          <w:p w14:paraId="75D867ED" w14:textId="77777777" w:rsidR="002912BC" w:rsidRDefault="002912BC" w:rsidP="002912BC">
            <w:pPr>
              <w:jc w:val="both"/>
            </w:pPr>
            <w:r>
              <w:t>---</w:t>
            </w:r>
          </w:p>
        </w:tc>
      </w:tr>
      <w:tr w:rsidR="002912BC" w14:paraId="37F4F4D6" w14:textId="77777777" w:rsidTr="009F6871">
        <w:trPr>
          <w:gridBefore w:val="2"/>
          <w:wBefore w:w="61" w:type="dxa"/>
        </w:trPr>
        <w:tc>
          <w:tcPr>
            <w:tcW w:w="6226" w:type="dxa"/>
            <w:gridSpan w:val="40"/>
            <w:tcBorders>
              <w:top w:val="single" w:sz="4" w:space="0" w:color="auto"/>
              <w:left w:val="single" w:sz="4" w:space="0" w:color="auto"/>
              <w:bottom w:val="single" w:sz="4" w:space="0" w:color="auto"/>
              <w:right w:val="single" w:sz="4" w:space="0" w:color="auto"/>
            </w:tcBorders>
            <w:shd w:val="clear" w:color="auto" w:fill="F7CAAC"/>
            <w:hideMark/>
          </w:tcPr>
          <w:p w14:paraId="53750C72" w14:textId="77777777" w:rsidR="002912BC" w:rsidRDefault="002912BC" w:rsidP="002912BC">
            <w:pPr>
              <w:jc w:val="both"/>
            </w:pPr>
            <w:r>
              <w:rPr>
                <w:b/>
              </w:rPr>
              <w:t>Další současná působení jako akademický pracovník na jiných VŠ</w:t>
            </w:r>
          </w:p>
        </w:tc>
        <w:tc>
          <w:tcPr>
            <w:tcW w:w="1754" w:type="dxa"/>
            <w:gridSpan w:val="22"/>
            <w:tcBorders>
              <w:top w:val="single" w:sz="4" w:space="0" w:color="auto"/>
              <w:left w:val="single" w:sz="4" w:space="0" w:color="auto"/>
              <w:bottom w:val="single" w:sz="4" w:space="0" w:color="auto"/>
              <w:right w:val="single" w:sz="4" w:space="0" w:color="auto"/>
            </w:tcBorders>
            <w:shd w:val="clear" w:color="auto" w:fill="F7CAAC"/>
            <w:hideMark/>
          </w:tcPr>
          <w:p w14:paraId="4C6B5179" w14:textId="77777777" w:rsidR="002912BC" w:rsidRDefault="002912BC" w:rsidP="002912BC">
            <w:pPr>
              <w:jc w:val="both"/>
              <w:rPr>
                <w:b/>
              </w:rPr>
            </w:pPr>
            <w:r>
              <w:rPr>
                <w:b/>
              </w:rPr>
              <w:t xml:space="preserve">typ </w:t>
            </w:r>
            <w:proofErr w:type="spellStart"/>
            <w:r>
              <w:rPr>
                <w:b/>
              </w:rPr>
              <w:t>prac</w:t>
            </w:r>
            <w:proofErr w:type="spellEnd"/>
            <w:r>
              <w:rPr>
                <w:b/>
              </w:rPr>
              <w:t>. vztahu</w:t>
            </w:r>
          </w:p>
        </w:tc>
        <w:tc>
          <w:tcPr>
            <w:tcW w:w="2445" w:type="dxa"/>
            <w:gridSpan w:val="27"/>
            <w:tcBorders>
              <w:top w:val="single" w:sz="4" w:space="0" w:color="auto"/>
              <w:left w:val="single" w:sz="4" w:space="0" w:color="auto"/>
              <w:bottom w:val="single" w:sz="4" w:space="0" w:color="auto"/>
              <w:right w:val="single" w:sz="4" w:space="0" w:color="auto"/>
            </w:tcBorders>
            <w:shd w:val="clear" w:color="auto" w:fill="F7CAAC"/>
            <w:hideMark/>
          </w:tcPr>
          <w:p w14:paraId="4C21638D" w14:textId="77777777" w:rsidR="002912BC" w:rsidRDefault="002912BC" w:rsidP="002912BC">
            <w:pPr>
              <w:jc w:val="both"/>
              <w:rPr>
                <w:b/>
              </w:rPr>
            </w:pPr>
            <w:r>
              <w:rPr>
                <w:b/>
              </w:rPr>
              <w:t>rozsah</w:t>
            </w:r>
          </w:p>
        </w:tc>
      </w:tr>
      <w:tr w:rsidR="002912BC" w14:paraId="1BF17E7E" w14:textId="77777777" w:rsidTr="009F6871">
        <w:trPr>
          <w:gridBefore w:val="2"/>
          <w:wBefore w:w="61" w:type="dxa"/>
        </w:trPr>
        <w:tc>
          <w:tcPr>
            <w:tcW w:w="6226" w:type="dxa"/>
            <w:gridSpan w:val="40"/>
            <w:tcBorders>
              <w:top w:val="single" w:sz="4" w:space="0" w:color="auto"/>
              <w:left w:val="single" w:sz="4" w:space="0" w:color="auto"/>
              <w:bottom w:val="single" w:sz="4" w:space="0" w:color="auto"/>
              <w:right w:val="single" w:sz="4" w:space="0" w:color="auto"/>
            </w:tcBorders>
          </w:tcPr>
          <w:p w14:paraId="4B617CB3" w14:textId="77777777" w:rsidR="002912BC" w:rsidRDefault="002912BC" w:rsidP="002912BC">
            <w:pPr>
              <w:jc w:val="both"/>
            </w:pPr>
            <w:r w:rsidRPr="00014F82">
              <w:t>---</w:t>
            </w:r>
          </w:p>
        </w:tc>
        <w:tc>
          <w:tcPr>
            <w:tcW w:w="1754" w:type="dxa"/>
            <w:gridSpan w:val="22"/>
            <w:tcBorders>
              <w:top w:val="single" w:sz="4" w:space="0" w:color="auto"/>
              <w:left w:val="single" w:sz="4" w:space="0" w:color="auto"/>
              <w:bottom w:val="single" w:sz="4" w:space="0" w:color="auto"/>
              <w:right w:val="single" w:sz="4" w:space="0" w:color="auto"/>
            </w:tcBorders>
          </w:tcPr>
          <w:p w14:paraId="75F9B963" w14:textId="77777777" w:rsidR="002912BC" w:rsidRDefault="002912BC" w:rsidP="002912BC">
            <w:pPr>
              <w:jc w:val="both"/>
            </w:pPr>
            <w:r w:rsidRPr="00014F82">
              <w:t>---</w:t>
            </w:r>
          </w:p>
        </w:tc>
        <w:tc>
          <w:tcPr>
            <w:tcW w:w="2445" w:type="dxa"/>
            <w:gridSpan w:val="27"/>
            <w:tcBorders>
              <w:top w:val="single" w:sz="4" w:space="0" w:color="auto"/>
              <w:left w:val="single" w:sz="4" w:space="0" w:color="auto"/>
              <w:bottom w:val="single" w:sz="4" w:space="0" w:color="auto"/>
              <w:right w:val="single" w:sz="4" w:space="0" w:color="auto"/>
            </w:tcBorders>
          </w:tcPr>
          <w:p w14:paraId="084A0D6B" w14:textId="77777777" w:rsidR="002912BC" w:rsidRDefault="002912BC" w:rsidP="002912BC">
            <w:pPr>
              <w:jc w:val="both"/>
            </w:pPr>
            <w:r w:rsidRPr="00014F82">
              <w:t>---</w:t>
            </w:r>
          </w:p>
        </w:tc>
      </w:tr>
      <w:tr w:rsidR="002912BC" w14:paraId="6EF28E5F" w14:textId="77777777" w:rsidTr="009F6871">
        <w:trPr>
          <w:gridBefore w:val="2"/>
          <w:wBefore w:w="61" w:type="dxa"/>
        </w:trPr>
        <w:tc>
          <w:tcPr>
            <w:tcW w:w="6226" w:type="dxa"/>
            <w:gridSpan w:val="40"/>
            <w:tcBorders>
              <w:top w:val="single" w:sz="4" w:space="0" w:color="auto"/>
              <w:left w:val="single" w:sz="4" w:space="0" w:color="auto"/>
              <w:bottom w:val="single" w:sz="4" w:space="0" w:color="auto"/>
              <w:right w:val="single" w:sz="4" w:space="0" w:color="auto"/>
            </w:tcBorders>
          </w:tcPr>
          <w:p w14:paraId="1A8E593B" w14:textId="77777777" w:rsidR="002912BC" w:rsidRDefault="002912BC" w:rsidP="002912BC">
            <w:pPr>
              <w:jc w:val="both"/>
            </w:pPr>
          </w:p>
        </w:tc>
        <w:tc>
          <w:tcPr>
            <w:tcW w:w="1754" w:type="dxa"/>
            <w:gridSpan w:val="22"/>
            <w:tcBorders>
              <w:top w:val="single" w:sz="4" w:space="0" w:color="auto"/>
              <w:left w:val="single" w:sz="4" w:space="0" w:color="auto"/>
              <w:bottom w:val="single" w:sz="4" w:space="0" w:color="auto"/>
              <w:right w:val="single" w:sz="4" w:space="0" w:color="auto"/>
            </w:tcBorders>
          </w:tcPr>
          <w:p w14:paraId="6201DB69" w14:textId="77777777" w:rsidR="002912BC" w:rsidRDefault="002912BC" w:rsidP="002912BC">
            <w:pPr>
              <w:jc w:val="both"/>
            </w:pPr>
          </w:p>
        </w:tc>
        <w:tc>
          <w:tcPr>
            <w:tcW w:w="2445" w:type="dxa"/>
            <w:gridSpan w:val="27"/>
            <w:tcBorders>
              <w:top w:val="single" w:sz="4" w:space="0" w:color="auto"/>
              <w:left w:val="single" w:sz="4" w:space="0" w:color="auto"/>
              <w:bottom w:val="single" w:sz="4" w:space="0" w:color="auto"/>
              <w:right w:val="single" w:sz="4" w:space="0" w:color="auto"/>
            </w:tcBorders>
          </w:tcPr>
          <w:p w14:paraId="7C4B4713" w14:textId="77777777" w:rsidR="002912BC" w:rsidRDefault="002912BC" w:rsidP="002912BC">
            <w:pPr>
              <w:jc w:val="both"/>
            </w:pPr>
          </w:p>
        </w:tc>
      </w:tr>
      <w:tr w:rsidR="002912BC" w14:paraId="5CB1E6D3" w14:textId="77777777" w:rsidTr="009F6871">
        <w:trPr>
          <w:gridBefore w:val="2"/>
          <w:wBefore w:w="61" w:type="dxa"/>
        </w:trPr>
        <w:tc>
          <w:tcPr>
            <w:tcW w:w="6226" w:type="dxa"/>
            <w:gridSpan w:val="40"/>
            <w:tcBorders>
              <w:top w:val="single" w:sz="4" w:space="0" w:color="auto"/>
              <w:left w:val="single" w:sz="4" w:space="0" w:color="auto"/>
              <w:bottom w:val="single" w:sz="4" w:space="0" w:color="auto"/>
              <w:right w:val="single" w:sz="4" w:space="0" w:color="auto"/>
            </w:tcBorders>
          </w:tcPr>
          <w:p w14:paraId="6A4CD70F" w14:textId="77777777" w:rsidR="002912BC" w:rsidRDefault="002912BC" w:rsidP="002912BC">
            <w:pPr>
              <w:jc w:val="both"/>
            </w:pPr>
          </w:p>
        </w:tc>
        <w:tc>
          <w:tcPr>
            <w:tcW w:w="1754" w:type="dxa"/>
            <w:gridSpan w:val="22"/>
            <w:tcBorders>
              <w:top w:val="single" w:sz="4" w:space="0" w:color="auto"/>
              <w:left w:val="single" w:sz="4" w:space="0" w:color="auto"/>
              <w:bottom w:val="single" w:sz="4" w:space="0" w:color="auto"/>
              <w:right w:val="single" w:sz="4" w:space="0" w:color="auto"/>
            </w:tcBorders>
          </w:tcPr>
          <w:p w14:paraId="20E340BB" w14:textId="77777777" w:rsidR="002912BC" w:rsidRDefault="002912BC" w:rsidP="002912BC">
            <w:pPr>
              <w:jc w:val="both"/>
            </w:pPr>
          </w:p>
        </w:tc>
        <w:tc>
          <w:tcPr>
            <w:tcW w:w="2445" w:type="dxa"/>
            <w:gridSpan w:val="27"/>
            <w:tcBorders>
              <w:top w:val="single" w:sz="4" w:space="0" w:color="auto"/>
              <w:left w:val="single" w:sz="4" w:space="0" w:color="auto"/>
              <w:bottom w:val="single" w:sz="4" w:space="0" w:color="auto"/>
              <w:right w:val="single" w:sz="4" w:space="0" w:color="auto"/>
            </w:tcBorders>
          </w:tcPr>
          <w:p w14:paraId="4936F716" w14:textId="77777777" w:rsidR="002912BC" w:rsidRDefault="002912BC" w:rsidP="002912BC">
            <w:pPr>
              <w:jc w:val="both"/>
            </w:pPr>
          </w:p>
        </w:tc>
      </w:tr>
      <w:tr w:rsidR="002912BC" w14:paraId="6E65DD1C" w14:textId="77777777" w:rsidTr="009F6871">
        <w:trPr>
          <w:gridBefore w:val="2"/>
          <w:wBefore w:w="61" w:type="dxa"/>
        </w:trPr>
        <w:tc>
          <w:tcPr>
            <w:tcW w:w="6226" w:type="dxa"/>
            <w:gridSpan w:val="40"/>
            <w:tcBorders>
              <w:top w:val="single" w:sz="4" w:space="0" w:color="auto"/>
              <w:left w:val="single" w:sz="4" w:space="0" w:color="auto"/>
              <w:bottom w:val="single" w:sz="4" w:space="0" w:color="auto"/>
              <w:right w:val="single" w:sz="4" w:space="0" w:color="auto"/>
            </w:tcBorders>
          </w:tcPr>
          <w:p w14:paraId="2FF112B5" w14:textId="77777777" w:rsidR="002912BC" w:rsidRDefault="002912BC" w:rsidP="002912BC">
            <w:pPr>
              <w:jc w:val="both"/>
            </w:pPr>
          </w:p>
        </w:tc>
        <w:tc>
          <w:tcPr>
            <w:tcW w:w="1754" w:type="dxa"/>
            <w:gridSpan w:val="22"/>
            <w:tcBorders>
              <w:top w:val="single" w:sz="4" w:space="0" w:color="auto"/>
              <w:left w:val="single" w:sz="4" w:space="0" w:color="auto"/>
              <w:bottom w:val="single" w:sz="4" w:space="0" w:color="auto"/>
              <w:right w:val="single" w:sz="4" w:space="0" w:color="auto"/>
            </w:tcBorders>
          </w:tcPr>
          <w:p w14:paraId="4E676C5D" w14:textId="77777777" w:rsidR="002912BC" w:rsidRDefault="002912BC" w:rsidP="002912BC">
            <w:pPr>
              <w:jc w:val="both"/>
            </w:pPr>
          </w:p>
        </w:tc>
        <w:tc>
          <w:tcPr>
            <w:tcW w:w="2445" w:type="dxa"/>
            <w:gridSpan w:val="27"/>
            <w:tcBorders>
              <w:top w:val="single" w:sz="4" w:space="0" w:color="auto"/>
              <w:left w:val="single" w:sz="4" w:space="0" w:color="auto"/>
              <w:bottom w:val="single" w:sz="4" w:space="0" w:color="auto"/>
              <w:right w:val="single" w:sz="4" w:space="0" w:color="auto"/>
            </w:tcBorders>
          </w:tcPr>
          <w:p w14:paraId="70B517FB" w14:textId="77777777" w:rsidR="002912BC" w:rsidRDefault="002912BC" w:rsidP="002912BC">
            <w:pPr>
              <w:jc w:val="both"/>
            </w:pPr>
          </w:p>
        </w:tc>
      </w:tr>
      <w:tr w:rsidR="002912BC" w14:paraId="4106F959" w14:textId="77777777" w:rsidTr="009F6871">
        <w:trPr>
          <w:gridBefore w:val="2"/>
          <w:wBefore w:w="61" w:type="dxa"/>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54E06EC9" w14:textId="77777777" w:rsidR="002912BC" w:rsidRDefault="002912BC" w:rsidP="002912BC">
            <w:pPr>
              <w:jc w:val="both"/>
            </w:pPr>
            <w:r>
              <w:rPr>
                <w:b/>
              </w:rPr>
              <w:t>Předměty příslušného studijního programu a způsob zapojení do jejich výuky, příp. další zapojení do uskutečňování studijního programu</w:t>
            </w:r>
          </w:p>
        </w:tc>
      </w:tr>
      <w:tr w:rsidR="002912BC" w14:paraId="0A8D9BF8" w14:textId="77777777" w:rsidTr="009F6871">
        <w:trPr>
          <w:gridBefore w:val="2"/>
          <w:wBefore w:w="61" w:type="dxa"/>
          <w:trHeight w:val="360"/>
        </w:trPr>
        <w:tc>
          <w:tcPr>
            <w:tcW w:w="10425" w:type="dxa"/>
            <w:gridSpan w:val="89"/>
            <w:tcBorders>
              <w:top w:val="nil"/>
              <w:left w:val="single" w:sz="4" w:space="0" w:color="auto"/>
              <w:bottom w:val="single" w:sz="4" w:space="0" w:color="auto"/>
              <w:right w:val="single" w:sz="4" w:space="0" w:color="auto"/>
            </w:tcBorders>
          </w:tcPr>
          <w:p w14:paraId="4B89D4D1" w14:textId="2B69A08F" w:rsidR="001F18A6" w:rsidRDefault="0011490A" w:rsidP="001F18A6">
            <w:pPr>
              <w:spacing w:before="120" w:after="60"/>
              <w:jc w:val="both"/>
            </w:pPr>
            <w:r>
              <w:t>Mechanika elastomerů</w:t>
            </w:r>
            <w:r w:rsidR="001F18A6" w:rsidRPr="000765EF">
              <w:t xml:space="preserve"> (garant</w:t>
            </w:r>
            <w:r w:rsidR="0024296E">
              <w:t xml:space="preserve"> předmětu</w:t>
            </w:r>
            <w:r w:rsidR="001F18A6" w:rsidRPr="000765EF">
              <w:t>)</w:t>
            </w:r>
          </w:p>
          <w:p w14:paraId="4447EFE7" w14:textId="77777777" w:rsidR="001F18A6" w:rsidRPr="000765EF" w:rsidRDefault="001F18A6" w:rsidP="001F18A6">
            <w:pPr>
              <w:jc w:val="both"/>
            </w:pPr>
          </w:p>
          <w:p w14:paraId="02FBA24A" w14:textId="5D9315C7" w:rsidR="002912BC" w:rsidRDefault="001F18A6" w:rsidP="001F18A6">
            <w:pPr>
              <w:spacing w:before="60" w:after="120"/>
              <w:jc w:val="both"/>
            </w:pPr>
            <w:r w:rsidRPr="007F3FD2">
              <w:rPr>
                <w:b/>
                <w:u w:val="single"/>
              </w:rPr>
              <w:t>Š</w:t>
            </w:r>
            <w:r>
              <w:rPr>
                <w:b/>
                <w:u w:val="single"/>
              </w:rPr>
              <w:t>kolitel, vyučující</w:t>
            </w:r>
          </w:p>
        </w:tc>
      </w:tr>
      <w:tr w:rsidR="002912BC" w14:paraId="5F384859" w14:textId="77777777" w:rsidTr="009F6871">
        <w:trPr>
          <w:gridBefore w:val="2"/>
          <w:wBefore w:w="61" w:type="dxa"/>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75A53D94" w14:textId="77777777" w:rsidR="002912BC" w:rsidRDefault="002912BC" w:rsidP="002912BC">
            <w:pPr>
              <w:jc w:val="both"/>
            </w:pPr>
            <w:r>
              <w:rPr>
                <w:b/>
              </w:rPr>
              <w:t xml:space="preserve">Údaje o vzdělání na VŠ </w:t>
            </w:r>
          </w:p>
        </w:tc>
      </w:tr>
      <w:tr w:rsidR="002912BC" w:rsidRPr="0045399A" w14:paraId="5EE72377" w14:textId="77777777" w:rsidTr="009F6871">
        <w:trPr>
          <w:gridBefore w:val="2"/>
          <w:wBefore w:w="61" w:type="dxa"/>
          <w:trHeight w:val="483"/>
        </w:trPr>
        <w:tc>
          <w:tcPr>
            <w:tcW w:w="10425" w:type="dxa"/>
            <w:gridSpan w:val="89"/>
            <w:tcBorders>
              <w:top w:val="single" w:sz="4" w:space="0" w:color="auto"/>
              <w:left w:val="single" w:sz="4" w:space="0" w:color="auto"/>
              <w:bottom w:val="single" w:sz="4" w:space="0" w:color="auto"/>
              <w:right w:val="single" w:sz="4" w:space="0" w:color="auto"/>
            </w:tcBorders>
          </w:tcPr>
          <w:p w14:paraId="0D3C5720" w14:textId="77777777" w:rsidR="002912BC" w:rsidRPr="0045399A" w:rsidRDefault="002912BC" w:rsidP="002912BC">
            <w:pPr>
              <w:spacing w:before="120" w:after="120"/>
              <w:jc w:val="both"/>
              <w:rPr>
                <w:b/>
              </w:rPr>
            </w:pPr>
            <w:r w:rsidRPr="0045399A">
              <w:t xml:space="preserve">2002: MENDELU Brno, LDF, </w:t>
            </w:r>
            <w:r w:rsidRPr="0045399A">
              <w:rPr>
                <w:rFonts w:eastAsia="Calibri"/>
              </w:rPr>
              <w:t xml:space="preserve">SP Lesní inženýrství, </w:t>
            </w:r>
            <w:r w:rsidRPr="0045399A">
              <w:t xml:space="preserve">obor </w:t>
            </w:r>
            <w:r w:rsidRPr="0045399A">
              <w:rPr>
                <w:rFonts w:eastAsia="Arial Unicode MS"/>
                <w:bCs/>
              </w:rPr>
              <w:t>Technika a mechanizace lesnické výroby</w:t>
            </w:r>
            <w:r w:rsidRPr="0045399A">
              <w:t>, Ph.D.</w:t>
            </w:r>
          </w:p>
        </w:tc>
      </w:tr>
      <w:tr w:rsidR="002912BC" w14:paraId="4B54F19F" w14:textId="77777777" w:rsidTr="009F6871">
        <w:trPr>
          <w:gridBefore w:val="2"/>
          <w:wBefore w:w="61" w:type="dxa"/>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644878F3" w14:textId="77777777" w:rsidR="002912BC" w:rsidRDefault="002912BC" w:rsidP="002912BC">
            <w:pPr>
              <w:jc w:val="both"/>
              <w:rPr>
                <w:b/>
              </w:rPr>
            </w:pPr>
            <w:r>
              <w:rPr>
                <w:b/>
              </w:rPr>
              <w:t>Údaje o odborném působení od absolvování VŠ</w:t>
            </w:r>
          </w:p>
        </w:tc>
      </w:tr>
      <w:tr w:rsidR="002912BC" w14:paraId="163D8818" w14:textId="77777777" w:rsidTr="00445F9B">
        <w:trPr>
          <w:gridBefore w:val="2"/>
          <w:wBefore w:w="61" w:type="dxa"/>
          <w:trHeight w:val="731"/>
        </w:trPr>
        <w:tc>
          <w:tcPr>
            <w:tcW w:w="10425" w:type="dxa"/>
            <w:gridSpan w:val="89"/>
            <w:tcBorders>
              <w:top w:val="single" w:sz="4" w:space="0" w:color="auto"/>
              <w:left w:val="single" w:sz="4" w:space="0" w:color="auto"/>
              <w:bottom w:val="single" w:sz="4" w:space="0" w:color="auto"/>
              <w:right w:val="single" w:sz="4" w:space="0" w:color="auto"/>
            </w:tcBorders>
          </w:tcPr>
          <w:p w14:paraId="14C63775" w14:textId="77777777" w:rsidR="002912BC" w:rsidRPr="0045399A" w:rsidRDefault="002912BC" w:rsidP="002912BC">
            <w:pPr>
              <w:spacing w:before="120" w:after="60"/>
              <w:jc w:val="both"/>
            </w:pPr>
            <w:proofErr w:type="gramStart"/>
            <w:r w:rsidRPr="0045399A">
              <w:t>2002 – 2003</w:t>
            </w:r>
            <w:proofErr w:type="gramEnd"/>
            <w:r w:rsidRPr="0045399A">
              <w:t>: DYAS, spol. s r.o., vedoucí systému řízení jakosti</w:t>
            </w:r>
          </w:p>
          <w:p w14:paraId="2214E262" w14:textId="7BB491DC" w:rsidR="002912BC" w:rsidRPr="0070186E" w:rsidRDefault="002912BC" w:rsidP="0070186E">
            <w:pPr>
              <w:spacing w:before="60" w:after="120"/>
              <w:ind w:left="1117" w:hanging="1117"/>
              <w:jc w:val="both"/>
            </w:pPr>
            <w:r w:rsidRPr="0045399A">
              <w:rPr>
                <w:rFonts w:eastAsia="Arial Unicode MS"/>
              </w:rPr>
              <w:t xml:space="preserve">2003 – </w:t>
            </w:r>
            <w:r w:rsidR="00733F2D">
              <w:rPr>
                <w:rFonts w:eastAsia="Arial Unicode MS"/>
              </w:rPr>
              <w:t>dosud</w:t>
            </w:r>
            <w:r w:rsidRPr="0045399A">
              <w:rPr>
                <w:rFonts w:eastAsia="Arial Unicode MS"/>
              </w:rPr>
              <w:t>: UTB Zlín, FT, Ústav výrobního inženýrství, odborný asistent</w:t>
            </w:r>
            <w:r w:rsidR="00733F2D">
              <w:rPr>
                <w:rFonts w:eastAsia="Arial Unicode MS"/>
              </w:rPr>
              <w:t>,</w:t>
            </w:r>
            <w:r w:rsidR="00733F2D" w:rsidRPr="004B296A">
              <w:t xml:space="preserve"> od r. 201</w:t>
            </w:r>
            <w:r w:rsidR="00733F2D">
              <w:t>3</w:t>
            </w:r>
            <w:r w:rsidR="00733F2D" w:rsidRPr="004B296A">
              <w:t xml:space="preserve"> doce</w:t>
            </w:r>
            <w:r w:rsidR="005D5469">
              <w:t>nt</w:t>
            </w:r>
          </w:p>
        </w:tc>
      </w:tr>
      <w:tr w:rsidR="002912BC" w14:paraId="39CE5381" w14:textId="77777777" w:rsidTr="009F6871">
        <w:trPr>
          <w:gridBefore w:val="2"/>
          <w:wBefore w:w="61" w:type="dxa"/>
          <w:trHeight w:val="250"/>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519AC6ED" w14:textId="77777777" w:rsidR="002912BC" w:rsidRDefault="002912BC" w:rsidP="002912BC">
            <w:pPr>
              <w:jc w:val="both"/>
            </w:pPr>
            <w:r>
              <w:rPr>
                <w:b/>
              </w:rPr>
              <w:t>Zkušenosti s vedením kvalifikačních a rigorózních prací</w:t>
            </w:r>
          </w:p>
        </w:tc>
      </w:tr>
      <w:tr w:rsidR="002912BC" w14:paraId="60B62344" w14:textId="77777777" w:rsidTr="009F6871">
        <w:trPr>
          <w:gridBefore w:val="2"/>
          <w:wBefore w:w="61" w:type="dxa"/>
          <w:trHeight w:val="408"/>
        </w:trPr>
        <w:tc>
          <w:tcPr>
            <w:tcW w:w="10425" w:type="dxa"/>
            <w:gridSpan w:val="89"/>
            <w:tcBorders>
              <w:top w:val="single" w:sz="4" w:space="0" w:color="auto"/>
              <w:left w:val="single" w:sz="4" w:space="0" w:color="auto"/>
              <w:bottom w:val="single" w:sz="4" w:space="0" w:color="auto"/>
              <w:right w:val="single" w:sz="4" w:space="0" w:color="auto"/>
            </w:tcBorders>
          </w:tcPr>
          <w:p w14:paraId="3B665ACC" w14:textId="35EC47BA" w:rsidR="002912BC" w:rsidRDefault="002912BC" w:rsidP="002912BC">
            <w:pPr>
              <w:spacing w:before="120" w:after="120"/>
              <w:jc w:val="both"/>
            </w:pPr>
            <w:r w:rsidRPr="00014F82">
              <w:t xml:space="preserve">Počet obhájených prací, které vyučující vedl v </w:t>
            </w:r>
            <w:r w:rsidRPr="00D60DDE">
              <w:t xml:space="preserve">období </w:t>
            </w:r>
            <w:proofErr w:type="gramStart"/>
            <w:r w:rsidRPr="00D60DDE">
              <w:t xml:space="preserve">2016 </w:t>
            </w:r>
            <w:r w:rsidRPr="00D60DDE">
              <w:rPr>
                <w:rFonts w:eastAsia="Calibri"/>
              </w:rPr>
              <w:t xml:space="preserve">– </w:t>
            </w:r>
            <w:r w:rsidRPr="00D60DDE">
              <w:t>2020</w:t>
            </w:r>
            <w:proofErr w:type="gramEnd"/>
            <w:r w:rsidRPr="00014F82">
              <w:t xml:space="preserve">: </w:t>
            </w:r>
            <w:r>
              <w:rPr>
                <w:b/>
                <w:bCs/>
              </w:rPr>
              <w:t>8</w:t>
            </w:r>
            <w:r w:rsidRPr="003552A1">
              <w:t xml:space="preserve"> </w:t>
            </w:r>
            <w:r>
              <w:t>B</w:t>
            </w:r>
            <w:r w:rsidRPr="003552A1">
              <w:t xml:space="preserve">P, </w:t>
            </w:r>
            <w:r>
              <w:rPr>
                <w:b/>
                <w:bCs/>
              </w:rPr>
              <w:t>5</w:t>
            </w:r>
            <w:r w:rsidRPr="003552A1">
              <w:rPr>
                <w:b/>
                <w:bCs/>
              </w:rPr>
              <w:t xml:space="preserve"> </w:t>
            </w:r>
            <w:r w:rsidRPr="003552A1">
              <w:t>DP</w:t>
            </w:r>
            <w:r w:rsidR="00DB6668">
              <w:t xml:space="preserve">, </w:t>
            </w:r>
            <w:r w:rsidR="00DB6668">
              <w:rPr>
                <w:b/>
                <w:bCs/>
              </w:rPr>
              <w:t xml:space="preserve">1 </w:t>
            </w:r>
            <w:proofErr w:type="spellStart"/>
            <w:r w:rsidR="00DB6668" w:rsidRPr="003552A1">
              <w:t>DisP</w:t>
            </w:r>
            <w:proofErr w:type="spellEnd"/>
            <w:r w:rsidR="00DB6668" w:rsidRPr="003552A1">
              <w:t>.</w:t>
            </w:r>
          </w:p>
        </w:tc>
      </w:tr>
      <w:tr w:rsidR="002912BC" w14:paraId="467AB17A" w14:textId="77777777" w:rsidTr="009F6871">
        <w:trPr>
          <w:gridBefore w:val="2"/>
          <w:wBefore w:w="61" w:type="dxa"/>
          <w:cantSplit/>
        </w:trPr>
        <w:tc>
          <w:tcPr>
            <w:tcW w:w="3434" w:type="dxa"/>
            <w:gridSpan w:val="16"/>
            <w:tcBorders>
              <w:top w:val="single" w:sz="12" w:space="0" w:color="auto"/>
              <w:left w:val="single" w:sz="4" w:space="0" w:color="auto"/>
              <w:bottom w:val="single" w:sz="4" w:space="0" w:color="auto"/>
              <w:right w:val="single" w:sz="4" w:space="0" w:color="auto"/>
            </w:tcBorders>
            <w:shd w:val="clear" w:color="auto" w:fill="F7CAAC"/>
            <w:hideMark/>
          </w:tcPr>
          <w:p w14:paraId="4673DBC4" w14:textId="77777777" w:rsidR="002912BC" w:rsidRDefault="002912BC" w:rsidP="002912BC">
            <w:pPr>
              <w:jc w:val="both"/>
            </w:pPr>
            <w:r>
              <w:rPr>
                <w:b/>
              </w:rPr>
              <w:t xml:space="preserve">Obor habilitačního řízení </w:t>
            </w:r>
          </w:p>
        </w:tc>
        <w:tc>
          <w:tcPr>
            <w:tcW w:w="2309" w:type="dxa"/>
            <w:gridSpan w:val="17"/>
            <w:tcBorders>
              <w:top w:val="single" w:sz="12" w:space="0" w:color="auto"/>
              <w:left w:val="single" w:sz="4" w:space="0" w:color="auto"/>
              <w:bottom w:val="single" w:sz="4" w:space="0" w:color="auto"/>
              <w:right w:val="single" w:sz="4" w:space="0" w:color="auto"/>
            </w:tcBorders>
            <w:shd w:val="clear" w:color="auto" w:fill="F7CAAC"/>
            <w:hideMark/>
          </w:tcPr>
          <w:p w14:paraId="65C2D5E7" w14:textId="77777777" w:rsidR="002912BC" w:rsidRDefault="002912BC" w:rsidP="002912BC">
            <w:pPr>
              <w:jc w:val="both"/>
            </w:pPr>
            <w:r>
              <w:rPr>
                <w:b/>
              </w:rPr>
              <w:t>Rok udělení hodnosti</w:t>
            </w:r>
          </w:p>
        </w:tc>
        <w:tc>
          <w:tcPr>
            <w:tcW w:w="2204" w:type="dxa"/>
            <w:gridSpan w:val="27"/>
            <w:tcBorders>
              <w:top w:val="single" w:sz="12" w:space="0" w:color="auto"/>
              <w:left w:val="single" w:sz="4" w:space="0" w:color="auto"/>
              <w:bottom w:val="single" w:sz="4" w:space="0" w:color="auto"/>
              <w:right w:val="single" w:sz="12" w:space="0" w:color="auto"/>
            </w:tcBorders>
            <w:shd w:val="clear" w:color="auto" w:fill="F7CAAC"/>
            <w:hideMark/>
          </w:tcPr>
          <w:p w14:paraId="7E94E7BD" w14:textId="77777777" w:rsidR="002912BC" w:rsidRDefault="002912BC" w:rsidP="002912BC">
            <w:pPr>
              <w:jc w:val="both"/>
            </w:pPr>
            <w:r>
              <w:rPr>
                <w:b/>
              </w:rPr>
              <w:t>Řízení konáno na VŠ</w:t>
            </w:r>
          </w:p>
        </w:tc>
        <w:tc>
          <w:tcPr>
            <w:tcW w:w="2478" w:type="dxa"/>
            <w:gridSpan w:val="29"/>
            <w:tcBorders>
              <w:top w:val="single" w:sz="12" w:space="0" w:color="auto"/>
              <w:left w:val="single" w:sz="12" w:space="0" w:color="auto"/>
              <w:bottom w:val="single" w:sz="4" w:space="0" w:color="auto"/>
              <w:right w:val="single" w:sz="4" w:space="0" w:color="auto"/>
            </w:tcBorders>
            <w:shd w:val="clear" w:color="auto" w:fill="F7CAAC"/>
            <w:hideMark/>
          </w:tcPr>
          <w:p w14:paraId="318B4249" w14:textId="77777777" w:rsidR="002912BC" w:rsidRDefault="002912BC" w:rsidP="002912BC">
            <w:pPr>
              <w:jc w:val="both"/>
              <w:rPr>
                <w:b/>
              </w:rPr>
            </w:pPr>
            <w:r>
              <w:rPr>
                <w:b/>
              </w:rPr>
              <w:t>Ohlasy publikací</w:t>
            </w:r>
          </w:p>
        </w:tc>
      </w:tr>
      <w:tr w:rsidR="002912BC" w:rsidRPr="00E46B37" w14:paraId="11CD4BB4" w14:textId="77777777" w:rsidTr="009F6871">
        <w:trPr>
          <w:gridBefore w:val="2"/>
          <w:wBefore w:w="61" w:type="dxa"/>
          <w:cantSplit/>
        </w:trPr>
        <w:tc>
          <w:tcPr>
            <w:tcW w:w="3434" w:type="dxa"/>
            <w:gridSpan w:val="16"/>
            <w:tcBorders>
              <w:top w:val="single" w:sz="4" w:space="0" w:color="auto"/>
              <w:left w:val="single" w:sz="4" w:space="0" w:color="auto"/>
              <w:bottom w:val="single" w:sz="4" w:space="0" w:color="auto"/>
              <w:right w:val="single" w:sz="4" w:space="0" w:color="auto"/>
            </w:tcBorders>
          </w:tcPr>
          <w:p w14:paraId="6BF76FAE" w14:textId="77777777" w:rsidR="002912BC" w:rsidRPr="0045399A" w:rsidRDefault="002912BC" w:rsidP="002912BC">
            <w:pPr>
              <w:spacing w:before="40" w:after="40"/>
              <w:jc w:val="both"/>
            </w:pPr>
            <w:r w:rsidRPr="0045399A">
              <w:rPr>
                <w:bCs/>
              </w:rPr>
              <w:t>Zpracování dřeva a procesy tvorby nábytku</w:t>
            </w:r>
          </w:p>
        </w:tc>
        <w:tc>
          <w:tcPr>
            <w:tcW w:w="2309" w:type="dxa"/>
            <w:gridSpan w:val="17"/>
            <w:tcBorders>
              <w:top w:val="single" w:sz="4" w:space="0" w:color="auto"/>
              <w:left w:val="single" w:sz="4" w:space="0" w:color="auto"/>
              <w:bottom w:val="single" w:sz="4" w:space="0" w:color="auto"/>
              <w:right w:val="single" w:sz="4" w:space="0" w:color="auto"/>
            </w:tcBorders>
          </w:tcPr>
          <w:p w14:paraId="0E8468AA" w14:textId="77777777" w:rsidR="002912BC" w:rsidRPr="0045399A" w:rsidRDefault="002912BC" w:rsidP="002912BC">
            <w:pPr>
              <w:spacing w:before="40" w:after="40"/>
              <w:jc w:val="both"/>
            </w:pPr>
            <w:r w:rsidRPr="0045399A">
              <w:t>2013</w:t>
            </w:r>
          </w:p>
        </w:tc>
        <w:tc>
          <w:tcPr>
            <w:tcW w:w="2204" w:type="dxa"/>
            <w:gridSpan w:val="27"/>
            <w:tcBorders>
              <w:top w:val="single" w:sz="4" w:space="0" w:color="auto"/>
              <w:left w:val="single" w:sz="4" w:space="0" w:color="auto"/>
              <w:bottom w:val="single" w:sz="4" w:space="0" w:color="auto"/>
              <w:right w:val="single" w:sz="12" w:space="0" w:color="auto"/>
            </w:tcBorders>
          </w:tcPr>
          <w:p w14:paraId="08AFFE61" w14:textId="77777777" w:rsidR="002912BC" w:rsidRPr="0045399A" w:rsidRDefault="002912BC" w:rsidP="002912BC">
            <w:pPr>
              <w:spacing w:before="40" w:after="40"/>
              <w:jc w:val="both"/>
            </w:pPr>
            <w:r w:rsidRPr="0045399A">
              <w:rPr>
                <w:rFonts w:ascii="TimesNewRomanPSMT" w:eastAsia="Calibri" w:hAnsi="TimesNewRomanPSMT" w:cs="TimesNewRomanPSMT"/>
                <w:lang w:eastAsia="en-US"/>
              </w:rPr>
              <w:t>MENDELU Brno</w:t>
            </w:r>
          </w:p>
        </w:tc>
        <w:tc>
          <w:tcPr>
            <w:tcW w:w="873" w:type="dxa"/>
            <w:gridSpan w:val="15"/>
            <w:tcBorders>
              <w:top w:val="single" w:sz="4" w:space="0" w:color="auto"/>
              <w:left w:val="single" w:sz="12" w:space="0" w:color="auto"/>
              <w:bottom w:val="single" w:sz="4" w:space="0" w:color="auto"/>
              <w:right w:val="single" w:sz="4" w:space="0" w:color="auto"/>
            </w:tcBorders>
            <w:shd w:val="clear" w:color="auto" w:fill="F7CAAC"/>
            <w:hideMark/>
          </w:tcPr>
          <w:p w14:paraId="62BE80B0" w14:textId="77777777" w:rsidR="002912BC" w:rsidRPr="00E46B37" w:rsidRDefault="002912BC" w:rsidP="002912BC">
            <w:pPr>
              <w:jc w:val="both"/>
              <w:rPr>
                <w:sz w:val="19"/>
                <w:szCs w:val="19"/>
              </w:rPr>
            </w:pPr>
            <w:r w:rsidRPr="00E46B37">
              <w:rPr>
                <w:b/>
                <w:sz w:val="19"/>
                <w:szCs w:val="19"/>
              </w:rPr>
              <w:t>WOS</w:t>
            </w:r>
          </w:p>
        </w:tc>
        <w:tc>
          <w:tcPr>
            <w:tcW w:w="877"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415BDBA5" w14:textId="77777777" w:rsidR="002912BC" w:rsidRPr="00E46B37" w:rsidRDefault="002912BC" w:rsidP="002912BC">
            <w:pPr>
              <w:jc w:val="both"/>
              <w:rPr>
                <w:sz w:val="19"/>
                <w:szCs w:val="19"/>
              </w:rPr>
            </w:pPr>
            <w:proofErr w:type="spellStart"/>
            <w:r w:rsidRPr="00E46B37">
              <w:rPr>
                <w:b/>
                <w:sz w:val="19"/>
                <w:szCs w:val="19"/>
              </w:rPr>
              <w:t>Scopus</w:t>
            </w:r>
            <w:proofErr w:type="spellEnd"/>
          </w:p>
        </w:tc>
        <w:tc>
          <w:tcPr>
            <w:tcW w:w="728"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C061E82" w14:textId="77777777" w:rsidR="002912BC" w:rsidRPr="00E46B37" w:rsidRDefault="002912BC" w:rsidP="002912BC">
            <w:pPr>
              <w:jc w:val="both"/>
              <w:rPr>
                <w:sz w:val="19"/>
                <w:szCs w:val="19"/>
              </w:rPr>
            </w:pPr>
            <w:r w:rsidRPr="00E46B37">
              <w:rPr>
                <w:b/>
                <w:sz w:val="19"/>
                <w:szCs w:val="19"/>
              </w:rPr>
              <w:t>ostatní</w:t>
            </w:r>
          </w:p>
        </w:tc>
      </w:tr>
      <w:tr w:rsidR="002912BC" w:rsidRPr="00E46B37" w14:paraId="792D0558" w14:textId="77777777" w:rsidTr="009F6871">
        <w:trPr>
          <w:gridBefore w:val="2"/>
          <w:wBefore w:w="61" w:type="dxa"/>
          <w:cantSplit/>
          <w:trHeight w:val="70"/>
        </w:trPr>
        <w:tc>
          <w:tcPr>
            <w:tcW w:w="3434"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0BDDF037" w14:textId="77777777" w:rsidR="002912BC" w:rsidRPr="003552A1" w:rsidRDefault="002912BC" w:rsidP="002912BC">
            <w:pPr>
              <w:jc w:val="both"/>
            </w:pPr>
            <w:r w:rsidRPr="003552A1">
              <w:rPr>
                <w:b/>
              </w:rPr>
              <w:t>Obor jmenovacího řízení</w:t>
            </w:r>
          </w:p>
        </w:tc>
        <w:tc>
          <w:tcPr>
            <w:tcW w:w="2309" w:type="dxa"/>
            <w:gridSpan w:val="17"/>
            <w:tcBorders>
              <w:top w:val="single" w:sz="4" w:space="0" w:color="auto"/>
              <w:left w:val="single" w:sz="4" w:space="0" w:color="auto"/>
              <w:bottom w:val="single" w:sz="4" w:space="0" w:color="auto"/>
              <w:right w:val="single" w:sz="4" w:space="0" w:color="auto"/>
            </w:tcBorders>
            <w:shd w:val="clear" w:color="auto" w:fill="F7CAAC"/>
            <w:hideMark/>
          </w:tcPr>
          <w:p w14:paraId="5C552DD1" w14:textId="77777777" w:rsidR="002912BC" w:rsidRPr="003552A1" w:rsidRDefault="002912BC" w:rsidP="002912BC">
            <w:pPr>
              <w:jc w:val="both"/>
            </w:pPr>
            <w:r w:rsidRPr="003552A1">
              <w:rPr>
                <w:b/>
              </w:rPr>
              <w:t>Rok udělení hodnosti</w:t>
            </w:r>
          </w:p>
        </w:tc>
        <w:tc>
          <w:tcPr>
            <w:tcW w:w="2204" w:type="dxa"/>
            <w:gridSpan w:val="27"/>
            <w:tcBorders>
              <w:top w:val="single" w:sz="4" w:space="0" w:color="auto"/>
              <w:left w:val="single" w:sz="4" w:space="0" w:color="auto"/>
              <w:bottom w:val="single" w:sz="4" w:space="0" w:color="auto"/>
              <w:right w:val="single" w:sz="12" w:space="0" w:color="auto"/>
            </w:tcBorders>
            <w:shd w:val="clear" w:color="auto" w:fill="F7CAAC"/>
            <w:hideMark/>
          </w:tcPr>
          <w:p w14:paraId="4ACBA1D6" w14:textId="77777777" w:rsidR="002912BC" w:rsidRPr="003552A1" w:rsidRDefault="002912BC" w:rsidP="002912BC">
            <w:pPr>
              <w:jc w:val="both"/>
            </w:pPr>
            <w:r w:rsidRPr="003552A1">
              <w:rPr>
                <w:b/>
              </w:rPr>
              <w:t>Řízení konáno na VŠ</w:t>
            </w:r>
          </w:p>
        </w:tc>
        <w:tc>
          <w:tcPr>
            <w:tcW w:w="873" w:type="dxa"/>
            <w:gridSpan w:val="15"/>
            <w:vMerge w:val="restart"/>
            <w:tcBorders>
              <w:top w:val="single" w:sz="4" w:space="0" w:color="auto"/>
              <w:left w:val="single" w:sz="12" w:space="0" w:color="auto"/>
              <w:bottom w:val="single" w:sz="4" w:space="0" w:color="auto"/>
              <w:right w:val="single" w:sz="4" w:space="0" w:color="auto"/>
            </w:tcBorders>
          </w:tcPr>
          <w:p w14:paraId="010C72B3" w14:textId="77777777" w:rsidR="002912BC" w:rsidRPr="00E46B37" w:rsidRDefault="002912BC" w:rsidP="002912BC">
            <w:pPr>
              <w:jc w:val="both"/>
              <w:rPr>
                <w:b/>
              </w:rPr>
            </w:pPr>
            <w:r>
              <w:rPr>
                <w:b/>
              </w:rPr>
              <w:t>13</w:t>
            </w:r>
          </w:p>
        </w:tc>
        <w:tc>
          <w:tcPr>
            <w:tcW w:w="877" w:type="dxa"/>
            <w:gridSpan w:val="9"/>
            <w:vMerge w:val="restart"/>
            <w:tcBorders>
              <w:top w:val="single" w:sz="4" w:space="0" w:color="auto"/>
              <w:left w:val="single" w:sz="4" w:space="0" w:color="auto"/>
              <w:bottom w:val="single" w:sz="4" w:space="0" w:color="auto"/>
              <w:right w:val="single" w:sz="4" w:space="0" w:color="auto"/>
            </w:tcBorders>
          </w:tcPr>
          <w:p w14:paraId="5598FC57" w14:textId="77777777" w:rsidR="002912BC" w:rsidRPr="00E46B37" w:rsidRDefault="002912BC" w:rsidP="002912BC">
            <w:pPr>
              <w:jc w:val="both"/>
              <w:rPr>
                <w:b/>
              </w:rPr>
            </w:pPr>
            <w:r>
              <w:rPr>
                <w:b/>
              </w:rPr>
              <w:t>252</w:t>
            </w:r>
          </w:p>
        </w:tc>
        <w:tc>
          <w:tcPr>
            <w:tcW w:w="728" w:type="dxa"/>
            <w:gridSpan w:val="5"/>
            <w:vMerge w:val="restart"/>
            <w:tcBorders>
              <w:top w:val="single" w:sz="4" w:space="0" w:color="auto"/>
              <w:left w:val="single" w:sz="4" w:space="0" w:color="auto"/>
              <w:bottom w:val="single" w:sz="4" w:space="0" w:color="auto"/>
              <w:right w:val="single" w:sz="4" w:space="0" w:color="auto"/>
            </w:tcBorders>
          </w:tcPr>
          <w:p w14:paraId="6915821A" w14:textId="77777777" w:rsidR="002912BC" w:rsidRPr="00E46B37" w:rsidRDefault="002912BC" w:rsidP="002912BC">
            <w:pPr>
              <w:jc w:val="both"/>
              <w:rPr>
                <w:b/>
                <w:sz w:val="18"/>
                <w:szCs w:val="18"/>
              </w:rPr>
            </w:pPr>
            <w:proofErr w:type="spellStart"/>
            <w:r w:rsidRPr="00E46B37">
              <w:rPr>
                <w:b/>
                <w:sz w:val="18"/>
                <w:szCs w:val="18"/>
              </w:rPr>
              <w:t>neevid</w:t>
            </w:r>
            <w:proofErr w:type="spellEnd"/>
            <w:r w:rsidRPr="00E46B37">
              <w:rPr>
                <w:b/>
                <w:sz w:val="18"/>
                <w:szCs w:val="18"/>
              </w:rPr>
              <w:t>.</w:t>
            </w:r>
          </w:p>
        </w:tc>
      </w:tr>
      <w:tr w:rsidR="002912BC" w14:paraId="04E8CB54" w14:textId="77777777" w:rsidTr="009F6871">
        <w:trPr>
          <w:gridBefore w:val="2"/>
          <w:wBefore w:w="61" w:type="dxa"/>
          <w:trHeight w:val="205"/>
        </w:trPr>
        <w:tc>
          <w:tcPr>
            <w:tcW w:w="3434" w:type="dxa"/>
            <w:gridSpan w:val="16"/>
            <w:tcBorders>
              <w:top w:val="single" w:sz="4" w:space="0" w:color="auto"/>
              <w:left w:val="single" w:sz="4" w:space="0" w:color="auto"/>
              <w:bottom w:val="single" w:sz="4" w:space="0" w:color="auto"/>
              <w:right w:val="single" w:sz="4" w:space="0" w:color="auto"/>
            </w:tcBorders>
          </w:tcPr>
          <w:p w14:paraId="4F33025F" w14:textId="77777777" w:rsidR="002912BC" w:rsidRPr="003552A1" w:rsidRDefault="002912BC" w:rsidP="002912BC">
            <w:pPr>
              <w:spacing w:before="40" w:after="40"/>
              <w:jc w:val="both"/>
            </w:pPr>
            <w:r w:rsidRPr="00827804">
              <w:t>---</w:t>
            </w:r>
          </w:p>
        </w:tc>
        <w:tc>
          <w:tcPr>
            <w:tcW w:w="2309" w:type="dxa"/>
            <w:gridSpan w:val="17"/>
            <w:tcBorders>
              <w:top w:val="single" w:sz="4" w:space="0" w:color="auto"/>
              <w:left w:val="single" w:sz="4" w:space="0" w:color="auto"/>
              <w:bottom w:val="single" w:sz="4" w:space="0" w:color="auto"/>
              <w:right w:val="single" w:sz="4" w:space="0" w:color="auto"/>
            </w:tcBorders>
          </w:tcPr>
          <w:p w14:paraId="72EEC4A9" w14:textId="77777777" w:rsidR="002912BC" w:rsidRPr="003552A1" w:rsidRDefault="002912BC" w:rsidP="002912BC">
            <w:pPr>
              <w:spacing w:before="40" w:after="40"/>
              <w:jc w:val="both"/>
            </w:pPr>
            <w:r w:rsidRPr="00827804">
              <w:t>---</w:t>
            </w:r>
          </w:p>
        </w:tc>
        <w:tc>
          <w:tcPr>
            <w:tcW w:w="2204" w:type="dxa"/>
            <w:gridSpan w:val="27"/>
            <w:tcBorders>
              <w:top w:val="single" w:sz="4" w:space="0" w:color="auto"/>
              <w:left w:val="single" w:sz="4" w:space="0" w:color="auto"/>
              <w:bottom w:val="single" w:sz="4" w:space="0" w:color="auto"/>
              <w:right w:val="single" w:sz="12" w:space="0" w:color="auto"/>
            </w:tcBorders>
          </w:tcPr>
          <w:p w14:paraId="4CFB728B" w14:textId="77777777" w:rsidR="002912BC" w:rsidRPr="003552A1" w:rsidRDefault="002912BC" w:rsidP="002912BC">
            <w:pPr>
              <w:spacing w:before="40" w:after="40"/>
              <w:jc w:val="both"/>
            </w:pPr>
            <w:r w:rsidRPr="00827804">
              <w:t>---</w:t>
            </w:r>
          </w:p>
        </w:tc>
        <w:tc>
          <w:tcPr>
            <w:tcW w:w="873" w:type="dxa"/>
            <w:gridSpan w:val="15"/>
            <w:vMerge/>
            <w:tcBorders>
              <w:top w:val="single" w:sz="4" w:space="0" w:color="auto"/>
              <w:left w:val="single" w:sz="12" w:space="0" w:color="auto"/>
              <w:bottom w:val="single" w:sz="4" w:space="0" w:color="auto"/>
              <w:right w:val="single" w:sz="4" w:space="0" w:color="auto"/>
            </w:tcBorders>
            <w:vAlign w:val="center"/>
            <w:hideMark/>
          </w:tcPr>
          <w:p w14:paraId="65660EBE" w14:textId="77777777" w:rsidR="002912BC" w:rsidRDefault="002912BC" w:rsidP="002912BC">
            <w:pPr>
              <w:rPr>
                <w:b/>
              </w:rPr>
            </w:pPr>
          </w:p>
        </w:tc>
        <w:tc>
          <w:tcPr>
            <w:tcW w:w="877" w:type="dxa"/>
            <w:gridSpan w:val="9"/>
            <w:vMerge/>
            <w:tcBorders>
              <w:top w:val="single" w:sz="4" w:space="0" w:color="auto"/>
              <w:left w:val="single" w:sz="4" w:space="0" w:color="auto"/>
              <w:bottom w:val="single" w:sz="4" w:space="0" w:color="auto"/>
              <w:right w:val="single" w:sz="4" w:space="0" w:color="auto"/>
            </w:tcBorders>
            <w:vAlign w:val="center"/>
            <w:hideMark/>
          </w:tcPr>
          <w:p w14:paraId="17507D78" w14:textId="77777777" w:rsidR="002912BC" w:rsidRDefault="002912BC" w:rsidP="002912BC">
            <w:pPr>
              <w:rPr>
                <w:b/>
              </w:rPr>
            </w:pPr>
          </w:p>
        </w:tc>
        <w:tc>
          <w:tcPr>
            <w:tcW w:w="728" w:type="dxa"/>
            <w:gridSpan w:val="5"/>
            <w:vMerge/>
            <w:tcBorders>
              <w:top w:val="single" w:sz="4" w:space="0" w:color="auto"/>
              <w:left w:val="single" w:sz="4" w:space="0" w:color="auto"/>
              <w:bottom w:val="single" w:sz="4" w:space="0" w:color="auto"/>
              <w:right w:val="single" w:sz="4" w:space="0" w:color="auto"/>
            </w:tcBorders>
            <w:vAlign w:val="center"/>
            <w:hideMark/>
          </w:tcPr>
          <w:p w14:paraId="05EA3465" w14:textId="77777777" w:rsidR="002912BC" w:rsidRDefault="002912BC" w:rsidP="002912BC">
            <w:pPr>
              <w:rPr>
                <w:b/>
              </w:rPr>
            </w:pPr>
          </w:p>
        </w:tc>
      </w:tr>
      <w:tr w:rsidR="002912BC" w14:paraId="64123098" w14:textId="77777777" w:rsidTr="009F6871">
        <w:trPr>
          <w:gridBefore w:val="2"/>
          <w:wBefore w:w="61" w:type="dxa"/>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71CD17AD" w14:textId="77777777" w:rsidR="002912BC" w:rsidRDefault="002912BC" w:rsidP="002912BC">
            <w:pPr>
              <w:jc w:val="both"/>
              <w:rPr>
                <w:b/>
              </w:rPr>
            </w:pPr>
            <w:r>
              <w:rPr>
                <w:b/>
              </w:rPr>
              <w:t xml:space="preserve">Přehled o nejvýznamnější publikační a další tvůrčí činnosti nebo další profesní činnosti u odborníků z praxe vztahující se k zabezpečovaným předmětům </w:t>
            </w:r>
          </w:p>
        </w:tc>
      </w:tr>
      <w:tr w:rsidR="002912BC" w14:paraId="2B5536FC" w14:textId="77777777" w:rsidTr="009F6871">
        <w:trPr>
          <w:gridBefore w:val="2"/>
          <w:wBefore w:w="61" w:type="dxa"/>
          <w:trHeight w:val="3149"/>
        </w:trPr>
        <w:tc>
          <w:tcPr>
            <w:tcW w:w="10425" w:type="dxa"/>
            <w:gridSpan w:val="89"/>
            <w:tcBorders>
              <w:top w:val="single" w:sz="4" w:space="0" w:color="auto"/>
              <w:left w:val="single" w:sz="4" w:space="0" w:color="auto"/>
              <w:bottom w:val="single" w:sz="4" w:space="0" w:color="auto"/>
              <w:right w:val="single" w:sz="4" w:space="0" w:color="auto"/>
            </w:tcBorders>
          </w:tcPr>
          <w:p w14:paraId="28DF3506" w14:textId="77777777" w:rsidR="002912BC" w:rsidRPr="009A5218" w:rsidRDefault="002912BC" w:rsidP="002912BC">
            <w:pPr>
              <w:spacing w:before="120" w:after="120"/>
              <w:jc w:val="both"/>
              <w:rPr>
                <w:lang w:val="en-GB"/>
              </w:rPr>
            </w:pPr>
            <w:r w:rsidRPr="009A5218">
              <w:rPr>
                <w:lang w:val="en-GB"/>
              </w:rPr>
              <w:t>KEERTHIWANSA, R.,</w:t>
            </w:r>
            <w:r w:rsidRPr="009A5218">
              <w:rPr>
                <w:b/>
                <w:lang w:val="en-GB"/>
              </w:rPr>
              <w:t xml:space="preserve"> JAVOŘÍK, J. (90%)</w:t>
            </w:r>
            <w:r w:rsidRPr="009A5218">
              <w:rPr>
                <w:lang w:val="en-GB"/>
              </w:rPr>
              <w:t xml:space="preserve">, KLEDROWETZ, J.: </w:t>
            </w:r>
            <w:proofErr w:type="spellStart"/>
            <w:r w:rsidRPr="009A5218">
              <w:rPr>
                <w:lang w:val="en-GB"/>
              </w:rPr>
              <w:t>Hyperelastic</w:t>
            </w:r>
            <w:proofErr w:type="spellEnd"/>
            <w:r w:rsidRPr="009A5218">
              <w:rPr>
                <w:lang w:val="en-GB"/>
              </w:rPr>
              <w:t xml:space="preserve">-material characterization: A comparison of material constants. </w:t>
            </w:r>
            <w:proofErr w:type="spellStart"/>
            <w:r w:rsidRPr="009A5218">
              <w:rPr>
                <w:i/>
                <w:lang w:val="en-GB"/>
              </w:rPr>
              <w:t>Materiali</w:t>
            </w:r>
            <w:proofErr w:type="spellEnd"/>
            <w:r w:rsidRPr="009A5218">
              <w:rPr>
                <w:i/>
                <w:lang w:val="en-GB"/>
              </w:rPr>
              <w:t xml:space="preserve"> in </w:t>
            </w:r>
            <w:proofErr w:type="spellStart"/>
            <w:r w:rsidRPr="009A5218">
              <w:rPr>
                <w:i/>
                <w:lang w:val="en-GB"/>
              </w:rPr>
              <w:t>Tehnologije</w:t>
            </w:r>
            <w:proofErr w:type="spellEnd"/>
            <w:r w:rsidRPr="009A5218">
              <w:rPr>
                <w:lang w:val="en-GB"/>
              </w:rPr>
              <w:t xml:space="preserve"> 54(1), 121-123, </w:t>
            </w:r>
            <w:r w:rsidRPr="009A5218">
              <w:rPr>
                <w:b/>
                <w:lang w:val="en-GB"/>
              </w:rPr>
              <w:t>2020</w:t>
            </w:r>
            <w:r w:rsidRPr="009A5218">
              <w:rPr>
                <w:lang w:val="en-GB"/>
              </w:rPr>
              <w:t>. ISSN 1580-2949.</w:t>
            </w:r>
          </w:p>
          <w:p w14:paraId="1602000C" w14:textId="77777777" w:rsidR="002912BC" w:rsidRPr="009A5218" w:rsidRDefault="002912BC" w:rsidP="002912BC">
            <w:pPr>
              <w:spacing w:before="120" w:after="120"/>
              <w:jc w:val="both"/>
              <w:rPr>
                <w:b/>
                <w:lang w:val="en-GB"/>
              </w:rPr>
            </w:pPr>
            <w:r w:rsidRPr="009A5218">
              <w:rPr>
                <w:lang w:val="en-GB"/>
              </w:rPr>
              <w:t>KEERTHIWANSA, R.,</w:t>
            </w:r>
            <w:r w:rsidRPr="009A5218">
              <w:rPr>
                <w:b/>
                <w:lang w:val="en-GB"/>
              </w:rPr>
              <w:t xml:space="preserve"> JAVOŘÍK, J. (80%)</w:t>
            </w:r>
            <w:r w:rsidRPr="009A5218">
              <w:rPr>
                <w:lang w:val="en-GB"/>
              </w:rPr>
              <w:t xml:space="preserve">, RUSNÁKOVÁ, S., KLEDROWETZ, J., GROSS, P.: </w:t>
            </w:r>
            <w:proofErr w:type="spellStart"/>
            <w:r w:rsidRPr="009A5218">
              <w:rPr>
                <w:lang w:val="en-GB"/>
              </w:rPr>
              <w:t>Hyperelastic</w:t>
            </w:r>
            <w:proofErr w:type="spellEnd"/>
            <w:r w:rsidRPr="009A5218">
              <w:rPr>
                <w:lang w:val="en-GB"/>
              </w:rPr>
              <w:t xml:space="preserve"> material characterization: How the change in </w:t>
            </w:r>
            <w:proofErr w:type="spellStart"/>
            <w:r w:rsidRPr="009A5218">
              <w:rPr>
                <w:lang w:val="en-GB"/>
              </w:rPr>
              <w:t>mooney-rivlin</w:t>
            </w:r>
            <w:proofErr w:type="spellEnd"/>
            <w:r w:rsidRPr="009A5218">
              <w:rPr>
                <w:lang w:val="en-GB"/>
              </w:rPr>
              <w:t xml:space="preserve"> parameter values effect the model curve. </w:t>
            </w:r>
            <w:r w:rsidRPr="009A5218">
              <w:rPr>
                <w:i/>
                <w:lang w:val="en-GB"/>
              </w:rPr>
              <w:t>Materials Science Forum</w:t>
            </w:r>
            <w:r w:rsidRPr="009A5218">
              <w:rPr>
                <w:lang w:val="en-GB"/>
              </w:rPr>
              <w:t xml:space="preserve"> 994, 265-271, </w:t>
            </w:r>
            <w:r w:rsidRPr="009A5218">
              <w:rPr>
                <w:b/>
                <w:lang w:val="en-GB"/>
              </w:rPr>
              <w:t>2020</w:t>
            </w:r>
            <w:r w:rsidRPr="009A5218">
              <w:rPr>
                <w:lang w:val="en-GB"/>
              </w:rPr>
              <w:t>.  ISSN 0255-5476.</w:t>
            </w:r>
          </w:p>
          <w:p w14:paraId="65C8902B" w14:textId="77777777" w:rsidR="002912BC" w:rsidRPr="009A5218" w:rsidRDefault="002912BC" w:rsidP="002912BC">
            <w:pPr>
              <w:spacing w:before="120" w:after="120"/>
              <w:jc w:val="both"/>
              <w:rPr>
                <w:lang w:val="en-GB"/>
              </w:rPr>
            </w:pPr>
            <w:r w:rsidRPr="009A5218">
              <w:rPr>
                <w:b/>
                <w:lang w:val="en-GB"/>
              </w:rPr>
              <w:t>JAVOŘÍK, J. (85%)</w:t>
            </w:r>
            <w:r w:rsidRPr="009A5218">
              <w:rPr>
                <w:lang w:val="en-GB"/>
              </w:rPr>
              <w:t xml:space="preserve">, KLEDROWETZ, J., KEERTHIWANSA, R., NEKOKSA, P.: The numerical analysis of axially loaded elastomeric bushing. </w:t>
            </w:r>
            <w:r w:rsidRPr="009A5218">
              <w:rPr>
                <w:i/>
                <w:lang w:val="en-GB"/>
              </w:rPr>
              <w:t>Materials Science Forum</w:t>
            </w:r>
            <w:r w:rsidRPr="009A5218">
              <w:rPr>
                <w:lang w:val="en-GB"/>
              </w:rPr>
              <w:t xml:space="preserve"> 919, 315-324, </w:t>
            </w:r>
            <w:r w:rsidRPr="009A5218">
              <w:rPr>
                <w:b/>
                <w:lang w:val="en-GB"/>
              </w:rPr>
              <w:t>2018</w:t>
            </w:r>
            <w:r w:rsidRPr="009A5218">
              <w:rPr>
                <w:lang w:val="en-GB"/>
              </w:rPr>
              <w:t>.  ISSN 1662-9752.</w:t>
            </w:r>
          </w:p>
          <w:p w14:paraId="5A4FAA38" w14:textId="77777777" w:rsidR="002912BC" w:rsidRPr="009A5218" w:rsidRDefault="002912BC" w:rsidP="002912BC">
            <w:pPr>
              <w:spacing w:before="120" w:after="120"/>
              <w:jc w:val="both"/>
              <w:rPr>
                <w:lang w:val="en-GB"/>
              </w:rPr>
            </w:pPr>
            <w:r w:rsidRPr="009A5218">
              <w:rPr>
                <w:b/>
                <w:lang w:val="en-GB"/>
              </w:rPr>
              <w:t>JAVOŘÍK, J. (85%)</w:t>
            </w:r>
            <w:r w:rsidRPr="009A5218">
              <w:rPr>
                <w:lang w:val="en-GB"/>
              </w:rPr>
              <w:t xml:space="preserve">, NEKOKSA, P., KLEDROWETZ, J., KEERTHIWANSA, R.: Applicable FEM models for layered beams. </w:t>
            </w:r>
            <w:r w:rsidRPr="009A5218">
              <w:rPr>
                <w:i/>
                <w:lang w:val="en-GB"/>
              </w:rPr>
              <w:t>Manufacturing Technology</w:t>
            </w:r>
            <w:r w:rsidRPr="009A5218">
              <w:rPr>
                <w:lang w:val="en-GB"/>
              </w:rPr>
              <w:t xml:space="preserve"> 17(4), 474-479, </w:t>
            </w:r>
            <w:r w:rsidRPr="009A5218">
              <w:rPr>
                <w:b/>
                <w:lang w:val="en-GB"/>
              </w:rPr>
              <w:t>2017</w:t>
            </w:r>
            <w:r w:rsidRPr="009A5218">
              <w:rPr>
                <w:lang w:val="en-GB"/>
              </w:rPr>
              <w:t>. ISSN 1213-2489.</w:t>
            </w:r>
          </w:p>
          <w:p w14:paraId="3D421610" w14:textId="77777777" w:rsidR="002912BC" w:rsidRDefault="002912BC" w:rsidP="002912BC">
            <w:pPr>
              <w:pStyle w:val="Default"/>
              <w:spacing w:before="120" w:after="120"/>
              <w:jc w:val="both"/>
              <w:rPr>
                <w:b/>
              </w:rPr>
            </w:pPr>
            <w:r w:rsidRPr="009A5218">
              <w:rPr>
                <w:b/>
                <w:sz w:val="20"/>
                <w:szCs w:val="20"/>
                <w:lang w:val="en-GB"/>
              </w:rPr>
              <w:t>JAVOŘÍK</w:t>
            </w:r>
            <w:r w:rsidRPr="009A5218">
              <w:rPr>
                <w:b/>
                <w:bCs/>
                <w:sz w:val="20"/>
                <w:szCs w:val="20"/>
                <w:lang w:val="en-GB"/>
              </w:rPr>
              <w:t>, J. (100%)</w:t>
            </w:r>
            <w:r w:rsidRPr="009A5218">
              <w:rPr>
                <w:sz w:val="20"/>
                <w:szCs w:val="20"/>
                <w:lang w:val="en-GB"/>
              </w:rPr>
              <w:t xml:space="preserve">: Numerical optimization of large shade sail support. </w:t>
            </w:r>
            <w:r w:rsidRPr="009A5218">
              <w:rPr>
                <w:i/>
                <w:sz w:val="20"/>
                <w:szCs w:val="20"/>
                <w:lang w:val="en-GB"/>
              </w:rPr>
              <w:t xml:space="preserve">Manufacturing Technology </w:t>
            </w:r>
            <w:r w:rsidRPr="009A5218">
              <w:rPr>
                <w:sz w:val="20"/>
                <w:szCs w:val="20"/>
                <w:lang w:val="en-GB"/>
              </w:rPr>
              <w:t xml:space="preserve">16(4), 707-712, </w:t>
            </w:r>
            <w:r w:rsidRPr="009A5218">
              <w:rPr>
                <w:b/>
                <w:bCs/>
                <w:sz w:val="20"/>
                <w:szCs w:val="20"/>
                <w:lang w:val="en-GB"/>
              </w:rPr>
              <w:t>2016</w:t>
            </w:r>
            <w:r w:rsidRPr="009A5218">
              <w:rPr>
                <w:sz w:val="20"/>
                <w:szCs w:val="20"/>
                <w:lang w:val="en-GB"/>
              </w:rPr>
              <w:t>. ISSN 1213-2489.</w:t>
            </w:r>
            <w:r w:rsidRPr="0045399A">
              <w:rPr>
                <w:sz w:val="20"/>
                <w:szCs w:val="20"/>
              </w:rPr>
              <w:t xml:space="preserve"> </w:t>
            </w:r>
          </w:p>
        </w:tc>
      </w:tr>
      <w:tr w:rsidR="002912BC" w14:paraId="36646FBA" w14:textId="77777777" w:rsidTr="009F6871">
        <w:trPr>
          <w:gridBefore w:val="2"/>
          <w:wBefore w:w="61" w:type="dxa"/>
          <w:trHeight w:val="218"/>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7F2B2CD9" w14:textId="77777777" w:rsidR="002912BC" w:rsidRDefault="002912BC" w:rsidP="002912BC">
            <w:pPr>
              <w:rPr>
                <w:b/>
              </w:rPr>
            </w:pPr>
            <w:r>
              <w:rPr>
                <w:b/>
              </w:rPr>
              <w:t>Působení v zahraničí</w:t>
            </w:r>
          </w:p>
        </w:tc>
      </w:tr>
      <w:tr w:rsidR="002912BC" w14:paraId="378169F0" w14:textId="77777777" w:rsidTr="009F6871">
        <w:trPr>
          <w:gridBefore w:val="2"/>
          <w:wBefore w:w="61" w:type="dxa"/>
          <w:trHeight w:val="328"/>
        </w:trPr>
        <w:tc>
          <w:tcPr>
            <w:tcW w:w="10425" w:type="dxa"/>
            <w:gridSpan w:val="89"/>
            <w:tcBorders>
              <w:top w:val="single" w:sz="4" w:space="0" w:color="auto"/>
              <w:left w:val="single" w:sz="4" w:space="0" w:color="auto"/>
              <w:bottom w:val="single" w:sz="4" w:space="0" w:color="auto"/>
              <w:right w:val="single" w:sz="4" w:space="0" w:color="auto"/>
            </w:tcBorders>
          </w:tcPr>
          <w:p w14:paraId="461F05D1" w14:textId="77777777" w:rsidR="002912BC" w:rsidRDefault="002912BC" w:rsidP="002912BC">
            <w:pPr>
              <w:spacing w:after="60"/>
              <w:jc w:val="both"/>
            </w:pPr>
            <w:r>
              <w:t>---</w:t>
            </w:r>
          </w:p>
          <w:p w14:paraId="767CA12C" w14:textId="77777777" w:rsidR="002912BC" w:rsidRDefault="002912BC" w:rsidP="002912BC">
            <w:pPr>
              <w:rPr>
                <w:b/>
              </w:rPr>
            </w:pPr>
          </w:p>
          <w:p w14:paraId="00FB80E6" w14:textId="77777777" w:rsidR="00720EA9" w:rsidRDefault="00720EA9" w:rsidP="002912BC">
            <w:pPr>
              <w:rPr>
                <w:b/>
              </w:rPr>
            </w:pPr>
          </w:p>
          <w:p w14:paraId="6EA4026A" w14:textId="77777777" w:rsidR="00720EA9" w:rsidRDefault="00720EA9" w:rsidP="002912BC">
            <w:pPr>
              <w:rPr>
                <w:b/>
              </w:rPr>
            </w:pPr>
          </w:p>
          <w:p w14:paraId="2C8970DF" w14:textId="77777777" w:rsidR="00720EA9" w:rsidRDefault="00720EA9" w:rsidP="002912BC">
            <w:pPr>
              <w:rPr>
                <w:b/>
              </w:rPr>
            </w:pPr>
          </w:p>
          <w:p w14:paraId="41ABE014" w14:textId="77777777" w:rsidR="00720EA9" w:rsidRDefault="00720EA9" w:rsidP="002912BC">
            <w:pPr>
              <w:rPr>
                <w:b/>
              </w:rPr>
            </w:pPr>
          </w:p>
          <w:p w14:paraId="2F2EF533" w14:textId="79C03DE6" w:rsidR="00445F9B" w:rsidRDefault="00445F9B" w:rsidP="002912BC">
            <w:pPr>
              <w:rPr>
                <w:b/>
              </w:rPr>
            </w:pPr>
          </w:p>
        </w:tc>
      </w:tr>
      <w:tr w:rsidR="002912BC" w14:paraId="55B391AD" w14:textId="77777777" w:rsidTr="009F6871">
        <w:trPr>
          <w:gridBefore w:val="2"/>
          <w:wBefore w:w="61" w:type="dxa"/>
          <w:cantSplit/>
          <w:trHeight w:val="470"/>
        </w:trPr>
        <w:tc>
          <w:tcPr>
            <w:tcW w:w="258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7AC9EFCE" w14:textId="77777777" w:rsidR="002912BC" w:rsidRDefault="002912BC" w:rsidP="002912BC">
            <w:pPr>
              <w:jc w:val="both"/>
              <w:rPr>
                <w:b/>
              </w:rPr>
            </w:pPr>
            <w:r>
              <w:rPr>
                <w:b/>
              </w:rPr>
              <w:t xml:space="preserve">Podpis </w:t>
            </w:r>
          </w:p>
        </w:tc>
        <w:tc>
          <w:tcPr>
            <w:tcW w:w="4494" w:type="dxa"/>
            <w:gridSpan w:val="41"/>
            <w:tcBorders>
              <w:top w:val="single" w:sz="4" w:space="0" w:color="auto"/>
              <w:left w:val="single" w:sz="4" w:space="0" w:color="auto"/>
              <w:bottom w:val="single" w:sz="4" w:space="0" w:color="auto"/>
              <w:right w:val="single" w:sz="4" w:space="0" w:color="auto"/>
            </w:tcBorders>
          </w:tcPr>
          <w:p w14:paraId="3001A6F3" w14:textId="77777777" w:rsidR="002912BC" w:rsidRDefault="002912BC" w:rsidP="002912BC">
            <w:pPr>
              <w:jc w:val="both"/>
            </w:pPr>
          </w:p>
        </w:tc>
        <w:tc>
          <w:tcPr>
            <w:tcW w:w="873"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A6E8E85" w14:textId="77777777" w:rsidR="002912BC" w:rsidRDefault="002912BC" w:rsidP="002912BC">
            <w:pPr>
              <w:jc w:val="both"/>
            </w:pPr>
            <w:r>
              <w:rPr>
                <w:b/>
              </w:rPr>
              <w:t>datum</w:t>
            </w:r>
          </w:p>
        </w:tc>
        <w:tc>
          <w:tcPr>
            <w:tcW w:w="2478" w:type="dxa"/>
            <w:gridSpan w:val="29"/>
            <w:tcBorders>
              <w:top w:val="single" w:sz="4" w:space="0" w:color="auto"/>
              <w:left w:val="single" w:sz="4" w:space="0" w:color="auto"/>
              <w:bottom w:val="single" w:sz="4" w:space="0" w:color="auto"/>
              <w:right w:val="single" w:sz="4" w:space="0" w:color="auto"/>
            </w:tcBorders>
          </w:tcPr>
          <w:p w14:paraId="0E5E60C8" w14:textId="77777777" w:rsidR="002912BC" w:rsidRDefault="002912BC" w:rsidP="002912BC">
            <w:pPr>
              <w:jc w:val="both"/>
            </w:pPr>
          </w:p>
        </w:tc>
      </w:tr>
      <w:tr w:rsidR="002912BC" w14:paraId="24AE2486" w14:textId="77777777" w:rsidTr="009F6871">
        <w:tc>
          <w:tcPr>
            <w:tcW w:w="10486" w:type="dxa"/>
            <w:gridSpan w:val="91"/>
            <w:tcBorders>
              <w:bottom w:val="double" w:sz="4" w:space="0" w:color="auto"/>
            </w:tcBorders>
            <w:shd w:val="clear" w:color="auto" w:fill="BDD6EE"/>
          </w:tcPr>
          <w:p w14:paraId="5FC50719" w14:textId="575815BA" w:rsidR="002912BC" w:rsidRDefault="00E316E9" w:rsidP="002912BC">
            <w:pPr>
              <w:jc w:val="both"/>
              <w:rPr>
                <w:b/>
                <w:sz w:val="28"/>
              </w:rPr>
            </w:pPr>
            <w:r>
              <w:lastRenderedPageBreak/>
              <w:br w:type="page"/>
            </w:r>
            <w:r w:rsidR="002912BC">
              <w:rPr>
                <w:b/>
                <w:sz w:val="28"/>
              </w:rPr>
              <w:t>C-I – Personální zabezpečení</w:t>
            </w:r>
          </w:p>
        </w:tc>
      </w:tr>
      <w:tr w:rsidR="002912BC" w:rsidRPr="00A405B4" w14:paraId="1DFBCD45" w14:textId="77777777" w:rsidTr="009F6871">
        <w:tc>
          <w:tcPr>
            <w:tcW w:w="2650" w:type="dxa"/>
            <w:gridSpan w:val="9"/>
            <w:tcBorders>
              <w:top w:val="double" w:sz="4" w:space="0" w:color="auto"/>
            </w:tcBorders>
            <w:shd w:val="clear" w:color="auto" w:fill="F7CAAC"/>
          </w:tcPr>
          <w:p w14:paraId="47BBFC60" w14:textId="77777777" w:rsidR="002912BC" w:rsidRDefault="002912BC" w:rsidP="002912BC">
            <w:pPr>
              <w:jc w:val="both"/>
              <w:rPr>
                <w:b/>
              </w:rPr>
            </w:pPr>
            <w:r>
              <w:rPr>
                <w:b/>
              </w:rPr>
              <w:t>Vysoká škola</w:t>
            </w:r>
          </w:p>
        </w:tc>
        <w:tc>
          <w:tcPr>
            <w:tcW w:w="7836" w:type="dxa"/>
            <w:gridSpan w:val="82"/>
          </w:tcPr>
          <w:p w14:paraId="11CDC499" w14:textId="77777777" w:rsidR="002912BC" w:rsidRPr="00A405B4" w:rsidRDefault="002912BC" w:rsidP="002912BC">
            <w:pPr>
              <w:jc w:val="both"/>
            </w:pPr>
            <w:r w:rsidRPr="00A405B4">
              <w:t>Univerzita Tomáše Bati ve Zlíně</w:t>
            </w:r>
          </w:p>
        </w:tc>
      </w:tr>
      <w:tr w:rsidR="002912BC" w:rsidRPr="00A405B4" w14:paraId="22E887CF" w14:textId="77777777" w:rsidTr="009F6871">
        <w:tc>
          <w:tcPr>
            <w:tcW w:w="2650" w:type="dxa"/>
            <w:gridSpan w:val="9"/>
            <w:shd w:val="clear" w:color="auto" w:fill="F7CAAC"/>
          </w:tcPr>
          <w:p w14:paraId="5FFE7F92" w14:textId="77777777" w:rsidR="002912BC" w:rsidRDefault="002912BC" w:rsidP="002912BC">
            <w:pPr>
              <w:jc w:val="both"/>
              <w:rPr>
                <w:b/>
              </w:rPr>
            </w:pPr>
            <w:r>
              <w:rPr>
                <w:b/>
              </w:rPr>
              <w:t>Součást vysoké školy</w:t>
            </w:r>
          </w:p>
        </w:tc>
        <w:tc>
          <w:tcPr>
            <w:tcW w:w="7836" w:type="dxa"/>
            <w:gridSpan w:val="82"/>
          </w:tcPr>
          <w:p w14:paraId="4170E406" w14:textId="77777777" w:rsidR="002912BC" w:rsidRPr="00A405B4" w:rsidRDefault="002912BC" w:rsidP="002912BC">
            <w:pPr>
              <w:jc w:val="both"/>
            </w:pPr>
            <w:r w:rsidRPr="00A405B4">
              <w:t>Fakulta technologická</w:t>
            </w:r>
          </w:p>
        </w:tc>
      </w:tr>
      <w:tr w:rsidR="002912BC" w14:paraId="5AE3F6A5" w14:textId="77777777" w:rsidTr="009F6871">
        <w:tc>
          <w:tcPr>
            <w:tcW w:w="2650" w:type="dxa"/>
            <w:gridSpan w:val="9"/>
            <w:shd w:val="clear" w:color="auto" w:fill="F7CAAC"/>
          </w:tcPr>
          <w:p w14:paraId="4DAECA91" w14:textId="77777777" w:rsidR="002912BC" w:rsidRDefault="002912BC" w:rsidP="002912BC">
            <w:pPr>
              <w:jc w:val="both"/>
              <w:rPr>
                <w:b/>
              </w:rPr>
            </w:pPr>
            <w:r>
              <w:rPr>
                <w:b/>
              </w:rPr>
              <w:t>Název studijního programu</w:t>
            </w:r>
          </w:p>
        </w:tc>
        <w:tc>
          <w:tcPr>
            <w:tcW w:w="7836" w:type="dxa"/>
            <w:gridSpan w:val="82"/>
          </w:tcPr>
          <w:p w14:paraId="459E099F" w14:textId="15DADE50" w:rsidR="002912BC" w:rsidRDefault="001F18A6" w:rsidP="002912BC">
            <w:pPr>
              <w:jc w:val="both"/>
            </w:pPr>
            <w:r>
              <w:t>Nástroje a procesy</w:t>
            </w:r>
          </w:p>
        </w:tc>
      </w:tr>
      <w:tr w:rsidR="002912BC" w14:paraId="1B112C6A" w14:textId="77777777" w:rsidTr="009F6871">
        <w:tc>
          <w:tcPr>
            <w:tcW w:w="2650" w:type="dxa"/>
            <w:gridSpan w:val="9"/>
            <w:shd w:val="clear" w:color="auto" w:fill="F7CAAC"/>
          </w:tcPr>
          <w:p w14:paraId="767A08A1" w14:textId="77777777" w:rsidR="002912BC" w:rsidRDefault="002912BC" w:rsidP="002912BC">
            <w:pPr>
              <w:jc w:val="both"/>
              <w:rPr>
                <w:b/>
              </w:rPr>
            </w:pPr>
            <w:r>
              <w:rPr>
                <w:b/>
              </w:rPr>
              <w:t>Jméno a příjmení</w:t>
            </w:r>
          </w:p>
        </w:tc>
        <w:tc>
          <w:tcPr>
            <w:tcW w:w="4419" w:type="dxa"/>
            <w:gridSpan w:val="39"/>
          </w:tcPr>
          <w:p w14:paraId="42AA0FE2" w14:textId="77777777" w:rsidR="002912BC" w:rsidRPr="00E5693F" w:rsidRDefault="002912BC" w:rsidP="002912BC">
            <w:pPr>
              <w:jc w:val="both"/>
              <w:rPr>
                <w:b/>
                <w:bCs/>
              </w:rPr>
            </w:pPr>
            <w:bookmarkStart w:id="289" w:name="Měřínská"/>
            <w:bookmarkEnd w:id="289"/>
            <w:r w:rsidRPr="00B07511">
              <w:rPr>
                <w:b/>
                <w:bCs/>
              </w:rPr>
              <w:t>Dagmar Měřínská</w:t>
            </w:r>
          </w:p>
        </w:tc>
        <w:tc>
          <w:tcPr>
            <w:tcW w:w="911" w:type="dxa"/>
            <w:gridSpan w:val="13"/>
            <w:shd w:val="clear" w:color="auto" w:fill="F7CAAC"/>
          </w:tcPr>
          <w:p w14:paraId="113033A3" w14:textId="77777777" w:rsidR="002912BC" w:rsidRDefault="002912BC" w:rsidP="002912BC">
            <w:pPr>
              <w:jc w:val="both"/>
              <w:rPr>
                <w:b/>
              </w:rPr>
            </w:pPr>
            <w:r>
              <w:rPr>
                <w:b/>
              </w:rPr>
              <w:t>Tituly</w:t>
            </w:r>
          </w:p>
        </w:tc>
        <w:tc>
          <w:tcPr>
            <w:tcW w:w="2506" w:type="dxa"/>
            <w:gridSpan w:val="30"/>
          </w:tcPr>
          <w:p w14:paraId="0139A23A" w14:textId="77777777" w:rsidR="002912BC" w:rsidRDefault="002912BC" w:rsidP="002912BC">
            <w:pPr>
              <w:jc w:val="both"/>
            </w:pPr>
            <w:r>
              <w:t>doc. Ing., Ph.D.</w:t>
            </w:r>
          </w:p>
        </w:tc>
      </w:tr>
      <w:tr w:rsidR="002912BC" w:rsidRPr="00C32277" w14:paraId="44D546D2" w14:textId="77777777" w:rsidTr="009F6871">
        <w:tc>
          <w:tcPr>
            <w:tcW w:w="2650" w:type="dxa"/>
            <w:gridSpan w:val="9"/>
            <w:shd w:val="clear" w:color="auto" w:fill="F7CAAC"/>
          </w:tcPr>
          <w:p w14:paraId="7CE1B1D3" w14:textId="77777777" w:rsidR="002912BC" w:rsidRDefault="002912BC" w:rsidP="002912BC">
            <w:pPr>
              <w:jc w:val="both"/>
              <w:rPr>
                <w:b/>
              </w:rPr>
            </w:pPr>
            <w:r>
              <w:rPr>
                <w:b/>
              </w:rPr>
              <w:t>Rok narození</w:t>
            </w:r>
          </w:p>
        </w:tc>
        <w:tc>
          <w:tcPr>
            <w:tcW w:w="816" w:type="dxa"/>
            <w:gridSpan w:val="7"/>
          </w:tcPr>
          <w:p w14:paraId="796FF6C1" w14:textId="77777777" w:rsidR="002912BC" w:rsidRDefault="002912BC" w:rsidP="002912BC">
            <w:pPr>
              <w:jc w:val="both"/>
            </w:pPr>
            <w:r>
              <w:t>1969</w:t>
            </w:r>
          </w:p>
        </w:tc>
        <w:tc>
          <w:tcPr>
            <w:tcW w:w="1978" w:type="dxa"/>
            <w:gridSpan w:val="11"/>
            <w:shd w:val="clear" w:color="auto" w:fill="F7CAAC"/>
          </w:tcPr>
          <w:p w14:paraId="575A3F86" w14:textId="77777777" w:rsidR="002912BC" w:rsidRDefault="002912BC" w:rsidP="002912BC">
            <w:pPr>
              <w:jc w:val="both"/>
              <w:rPr>
                <w:b/>
              </w:rPr>
            </w:pPr>
            <w:r>
              <w:rPr>
                <w:b/>
              </w:rPr>
              <w:t>typ vztahu k VŠ</w:t>
            </w:r>
          </w:p>
        </w:tc>
        <w:tc>
          <w:tcPr>
            <w:tcW w:w="738" w:type="dxa"/>
            <w:gridSpan w:val="12"/>
          </w:tcPr>
          <w:p w14:paraId="3C43E9CC" w14:textId="77777777" w:rsidR="002912BC" w:rsidRDefault="002912BC" w:rsidP="002912BC">
            <w:pPr>
              <w:jc w:val="both"/>
            </w:pPr>
            <w:r w:rsidRPr="00A0283C">
              <w:t>pp.</w:t>
            </w:r>
          </w:p>
        </w:tc>
        <w:tc>
          <w:tcPr>
            <w:tcW w:w="887" w:type="dxa"/>
            <w:gridSpan w:val="9"/>
            <w:shd w:val="clear" w:color="auto" w:fill="F7CAAC"/>
          </w:tcPr>
          <w:p w14:paraId="146D0317" w14:textId="77777777" w:rsidR="002912BC" w:rsidRDefault="002912BC" w:rsidP="002912BC">
            <w:pPr>
              <w:jc w:val="both"/>
              <w:rPr>
                <w:b/>
              </w:rPr>
            </w:pPr>
            <w:r>
              <w:rPr>
                <w:b/>
              </w:rPr>
              <w:t>rozsah</w:t>
            </w:r>
          </w:p>
        </w:tc>
        <w:tc>
          <w:tcPr>
            <w:tcW w:w="911" w:type="dxa"/>
            <w:gridSpan w:val="13"/>
          </w:tcPr>
          <w:p w14:paraId="351C43E0" w14:textId="77777777" w:rsidR="002912BC" w:rsidRDefault="002912BC" w:rsidP="002912BC">
            <w:pPr>
              <w:jc w:val="both"/>
            </w:pPr>
            <w:r w:rsidRPr="00A0283C">
              <w:t>40</w:t>
            </w:r>
          </w:p>
        </w:tc>
        <w:tc>
          <w:tcPr>
            <w:tcW w:w="739" w:type="dxa"/>
            <w:gridSpan w:val="14"/>
            <w:shd w:val="clear" w:color="auto" w:fill="F7CAAC"/>
          </w:tcPr>
          <w:p w14:paraId="1864BCE6" w14:textId="77777777" w:rsidR="002912BC" w:rsidRDefault="002912BC" w:rsidP="002912BC">
            <w:pPr>
              <w:jc w:val="both"/>
              <w:rPr>
                <w:b/>
              </w:rPr>
            </w:pPr>
            <w:r>
              <w:rPr>
                <w:b/>
              </w:rPr>
              <w:t>do kdy</w:t>
            </w:r>
          </w:p>
        </w:tc>
        <w:tc>
          <w:tcPr>
            <w:tcW w:w="1767" w:type="dxa"/>
            <w:gridSpan w:val="16"/>
          </w:tcPr>
          <w:p w14:paraId="6BAF72D5" w14:textId="77777777" w:rsidR="002912BC" w:rsidRPr="00C32277" w:rsidRDefault="002912BC" w:rsidP="002912BC">
            <w:pPr>
              <w:jc w:val="both"/>
              <w:rPr>
                <w:highlight w:val="green"/>
              </w:rPr>
            </w:pPr>
            <w:r>
              <w:t>N</w:t>
            </w:r>
          </w:p>
        </w:tc>
      </w:tr>
      <w:tr w:rsidR="002912BC" w:rsidRPr="00C32277" w14:paraId="2F729C16" w14:textId="77777777" w:rsidTr="009F6871">
        <w:tc>
          <w:tcPr>
            <w:tcW w:w="5444" w:type="dxa"/>
            <w:gridSpan w:val="27"/>
            <w:shd w:val="clear" w:color="auto" w:fill="F7CAAC"/>
          </w:tcPr>
          <w:p w14:paraId="450AC06E" w14:textId="77777777" w:rsidR="002912BC" w:rsidRDefault="002912BC" w:rsidP="002912BC">
            <w:pPr>
              <w:jc w:val="both"/>
              <w:rPr>
                <w:b/>
              </w:rPr>
            </w:pPr>
            <w:r>
              <w:rPr>
                <w:b/>
              </w:rPr>
              <w:t>Typ vztahu na součásti VŠ, která uskutečňuje st. program</w:t>
            </w:r>
          </w:p>
        </w:tc>
        <w:tc>
          <w:tcPr>
            <w:tcW w:w="738" w:type="dxa"/>
            <w:gridSpan w:val="12"/>
          </w:tcPr>
          <w:p w14:paraId="48850325" w14:textId="77777777" w:rsidR="002912BC" w:rsidRDefault="002912BC" w:rsidP="002912BC">
            <w:pPr>
              <w:jc w:val="both"/>
            </w:pPr>
            <w:r>
              <w:t>---</w:t>
            </w:r>
          </w:p>
        </w:tc>
        <w:tc>
          <w:tcPr>
            <w:tcW w:w="887" w:type="dxa"/>
            <w:gridSpan w:val="9"/>
            <w:shd w:val="clear" w:color="auto" w:fill="F7CAAC"/>
          </w:tcPr>
          <w:p w14:paraId="31D66B59" w14:textId="77777777" w:rsidR="002912BC" w:rsidRDefault="002912BC" w:rsidP="002912BC">
            <w:pPr>
              <w:jc w:val="both"/>
              <w:rPr>
                <w:b/>
              </w:rPr>
            </w:pPr>
            <w:r>
              <w:rPr>
                <w:b/>
              </w:rPr>
              <w:t>rozsah</w:t>
            </w:r>
          </w:p>
        </w:tc>
        <w:tc>
          <w:tcPr>
            <w:tcW w:w="911" w:type="dxa"/>
            <w:gridSpan w:val="13"/>
          </w:tcPr>
          <w:p w14:paraId="09E1050F" w14:textId="77777777" w:rsidR="002912BC" w:rsidRDefault="002912BC" w:rsidP="002912BC">
            <w:pPr>
              <w:jc w:val="both"/>
            </w:pPr>
            <w:r>
              <w:t>---</w:t>
            </w:r>
          </w:p>
        </w:tc>
        <w:tc>
          <w:tcPr>
            <w:tcW w:w="739" w:type="dxa"/>
            <w:gridSpan w:val="14"/>
            <w:shd w:val="clear" w:color="auto" w:fill="F7CAAC"/>
          </w:tcPr>
          <w:p w14:paraId="188BCE1E" w14:textId="77777777" w:rsidR="002912BC" w:rsidRDefault="002912BC" w:rsidP="002912BC">
            <w:pPr>
              <w:jc w:val="both"/>
              <w:rPr>
                <w:b/>
              </w:rPr>
            </w:pPr>
            <w:r>
              <w:rPr>
                <w:b/>
              </w:rPr>
              <w:t>do kdy</w:t>
            </w:r>
          </w:p>
        </w:tc>
        <w:tc>
          <w:tcPr>
            <w:tcW w:w="1767" w:type="dxa"/>
            <w:gridSpan w:val="16"/>
          </w:tcPr>
          <w:p w14:paraId="466F1B2E" w14:textId="77777777" w:rsidR="002912BC" w:rsidRPr="00C32277" w:rsidRDefault="002912BC" w:rsidP="002912BC">
            <w:pPr>
              <w:jc w:val="both"/>
              <w:rPr>
                <w:highlight w:val="green"/>
              </w:rPr>
            </w:pPr>
            <w:r w:rsidRPr="00360EEB">
              <w:t>---</w:t>
            </w:r>
          </w:p>
        </w:tc>
      </w:tr>
      <w:tr w:rsidR="002912BC" w14:paraId="29D0CF66" w14:textId="77777777" w:rsidTr="009F6871">
        <w:tc>
          <w:tcPr>
            <w:tcW w:w="6182" w:type="dxa"/>
            <w:gridSpan w:val="39"/>
            <w:shd w:val="clear" w:color="auto" w:fill="F7CAAC"/>
          </w:tcPr>
          <w:p w14:paraId="5ADAD2CE" w14:textId="77777777" w:rsidR="002912BC" w:rsidRDefault="002912BC" w:rsidP="002912BC">
            <w:pPr>
              <w:jc w:val="both"/>
            </w:pPr>
            <w:r>
              <w:rPr>
                <w:b/>
              </w:rPr>
              <w:t>Další současná působení jako akademický pracovník na jiných VŠ</w:t>
            </w:r>
          </w:p>
        </w:tc>
        <w:tc>
          <w:tcPr>
            <w:tcW w:w="1798" w:type="dxa"/>
            <w:gridSpan w:val="22"/>
            <w:shd w:val="clear" w:color="auto" w:fill="F7CAAC"/>
          </w:tcPr>
          <w:p w14:paraId="17D6085F" w14:textId="77777777" w:rsidR="002912BC" w:rsidRDefault="002912BC" w:rsidP="002912BC">
            <w:pPr>
              <w:jc w:val="both"/>
              <w:rPr>
                <w:b/>
              </w:rPr>
            </w:pPr>
            <w:r>
              <w:rPr>
                <w:b/>
              </w:rPr>
              <w:t xml:space="preserve">typ </w:t>
            </w:r>
            <w:proofErr w:type="spellStart"/>
            <w:r>
              <w:rPr>
                <w:b/>
              </w:rPr>
              <w:t>prac</w:t>
            </w:r>
            <w:proofErr w:type="spellEnd"/>
            <w:r>
              <w:rPr>
                <w:b/>
              </w:rPr>
              <w:t>. vztahu</w:t>
            </w:r>
          </w:p>
        </w:tc>
        <w:tc>
          <w:tcPr>
            <w:tcW w:w="2506" w:type="dxa"/>
            <w:gridSpan w:val="30"/>
            <w:shd w:val="clear" w:color="auto" w:fill="F7CAAC"/>
          </w:tcPr>
          <w:p w14:paraId="090BEEB2" w14:textId="77777777" w:rsidR="002912BC" w:rsidRDefault="002912BC" w:rsidP="002912BC">
            <w:pPr>
              <w:jc w:val="both"/>
              <w:rPr>
                <w:b/>
              </w:rPr>
            </w:pPr>
            <w:r>
              <w:rPr>
                <w:b/>
              </w:rPr>
              <w:t>rozsah</w:t>
            </w:r>
          </w:p>
        </w:tc>
      </w:tr>
      <w:tr w:rsidR="002912BC" w14:paraId="2BEFE6E1" w14:textId="77777777" w:rsidTr="009F6871">
        <w:tc>
          <w:tcPr>
            <w:tcW w:w="6182" w:type="dxa"/>
            <w:gridSpan w:val="39"/>
          </w:tcPr>
          <w:p w14:paraId="4AB14064" w14:textId="77777777" w:rsidR="002912BC" w:rsidRDefault="002912BC" w:rsidP="002912BC">
            <w:pPr>
              <w:jc w:val="both"/>
            </w:pPr>
            <w:r>
              <w:t>---</w:t>
            </w:r>
          </w:p>
        </w:tc>
        <w:tc>
          <w:tcPr>
            <w:tcW w:w="1798" w:type="dxa"/>
            <w:gridSpan w:val="22"/>
          </w:tcPr>
          <w:p w14:paraId="0D0008FC" w14:textId="77777777" w:rsidR="002912BC" w:rsidRDefault="002912BC" w:rsidP="002912BC">
            <w:pPr>
              <w:jc w:val="both"/>
            </w:pPr>
            <w:r>
              <w:t>---</w:t>
            </w:r>
          </w:p>
        </w:tc>
        <w:tc>
          <w:tcPr>
            <w:tcW w:w="2506" w:type="dxa"/>
            <w:gridSpan w:val="30"/>
          </w:tcPr>
          <w:p w14:paraId="5565580E" w14:textId="77777777" w:rsidR="002912BC" w:rsidRDefault="002912BC" w:rsidP="002912BC">
            <w:pPr>
              <w:jc w:val="both"/>
            </w:pPr>
            <w:r>
              <w:t>---</w:t>
            </w:r>
          </w:p>
        </w:tc>
      </w:tr>
      <w:tr w:rsidR="002912BC" w14:paraId="2CEB0743" w14:textId="77777777" w:rsidTr="009F6871">
        <w:tc>
          <w:tcPr>
            <w:tcW w:w="6182" w:type="dxa"/>
            <w:gridSpan w:val="39"/>
          </w:tcPr>
          <w:p w14:paraId="2D791EC1" w14:textId="77777777" w:rsidR="002912BC" w:rsidRDefault="002912BC" w:rsidP="002912BC">
            <w:pPr>
              <w:jc w:val="both"/>
            </w:pPr>
          </w:p>
        </w:tc>
        <w:tc>
          <w:tcPr>
            <w:tcW w:w="1798" w:type="dxa"/>
            <w:gridSpan w:val="22"/>
          </w:tcPr>
          <w:p w14:paraId="1A9DA3DD" w14:textId="77777777" w:rsidR="002912BC" w:rsidRDefault="002912BC" w:rsidP="002912BC">
            <w:pPr>
              <w:jc w:val="both"/>
            </w:pPr>
          </w:p>
        </w:tc>
        <w:tc>
          <w:tcPr>
            <w:tcW w:w="2506" w:type="dxa"/>
            <w:gridSpan w:val="30"/>
          </w:tcPr>
          <w:p w14:paraId="2CA40F48" w14:textId="77777777" w:rsidR="002912BC" w:rsidRDefault="002912BC" w:rsidP="002912BC">
            <w:pPr>
              <w:jc w:val="both"/>
            </w:pPr>
          </w:p>
        </w:tc>
      </w:tr>
      <w:tr w:rsidR="002912BC" w14:paraId="39F20265" w14:textId="77777777" w:rsidTr="009F6871">
        <w:tc>
          <w:tcPr>
            <w:tcW w:w="6182" w:type="dxa"/>
            <w:gridSpan w:val="39"/>
          </w:tcPr>
          <w:p w14:paraId="4F826177" w14:textId="77777777" w:rsidR="002912BC" w:rsidRDefault="002912BC" w:rsidP="002912BC">
            <w:pPr>
              <w:jc w:val="both"/>
            </w:pPr>
          </w:p>
        </w:tc>
        <w:tc>
          <w:tcPr>
            <w:tcW w:w="1798" w:type="dxa"/>
            <w:gridSpan w:val="22"/>
          </w:tcPr>
          <w:p w14:paraId="57E2010C" w14:textId="77777777" w:rsidR="002912BC" w:rsidRDefault="002912BC" w:rsidP="002912BC">
            <w:pPr>
              <w:jc w:val="both"/>
            </w:pPr>
          </w:p>
        </w:tc>
        <w:tc>
          <w:tcPr>
            <w:tcW w:w="2506" w:type="dxa"/>
            <w:gridSpan w:val="30"/>
          </w:tcPr>
          <w:p w14:paraId="144F1C01" w14:textId="77777777" w:rsidR="002912BC" w:rsidRDefault="002912BC" w:rsidP="002912BC">
            <w:pPr>
              <w:jc w:val="both"/>
            </w:pPr>
          </w:p>
        </w:tc>
      </w:tr>
      <w:tr w:rsidR="002912BC" w14:paraId="6CBDE140" w14:textId="77777777" w:rsidTr="009F6871">
        <w:tc>
          <w:tcPr>
            <w:tcW w:w="6182" w:type="dxa"/>
            <w:gridSpan w:val="39"/>
          </w:tcPr>
          <w:p w14:paraId="1452A0BB" w14:textId="77777777" w:rsidR="002912BC" w:rsidRDefault="002912BC" w:rsidP="002912BC">
            <w:pPr>
              <w:jc w:val="both"/>
            </w:pPr>
          </w:p>
        </w:tc>
        <w:tc>
          <w:tcPr>
            <w:tcW w:w="1798" w:type="dxa"/>
            <w:gridSpan w:val="22"/>
          </w:tcPr>
          <w:p w14:paraId="40ECD6B6" w14:textId="77777777" w:rsidR="002912BC" w:rsidRDefault="002912BC" w:rsidP="002912BC">
            <w:pPr>
              <w:jc w:val="both"/>
            </w:pPr>
          </w:p>
        </w:tc>
        <w:tc>
          <w:tcPr>
            <w:tcW w:w="2506" w:type="dxa"/>
            <w:gridSpan w:val="30"/>
          </w:tcPr>
          <w:p w14:paraId="58F5E779" w14:textId="77777777" w:rsidR="002912BC" w:rsidRDefault="002912BC" w:rsidP="002912BC">
            <w:pPr>
              <w:jc w:val="both"/>
            </w:pPr>
          </w:p>
        </w:tc>
      </w:tr>
      <w:tr w:rsidR="002912BC" w14:paraId="382CC323" w14:textId="77777777" w:rsidTr="009F6871">
        <w:tc>
          <w:tcPr>
            <w:tcW w:w="10486" w:type="dxa"/>
            <w:gridSpan w:val="91"/>
            <w:shd w:val="clear" w:color="auto" w:fill="F7CAAC"/>
          </w:tcPr>
          <w:p w14:paraId="4B773B5A" w14:textId="77777777" w:rsidR="002912BC" w:rsidRDefault="002912BC" w:rsidP="002912BC">
            <w:pPr>
              <w:jc w:val="both"/>
            </w:pPr>
            <w:r>
              <w:rPr>
                <w:b/>
              </w:rPr>
              <w:t>Předměty příslušného studijního programu a způsob zapojení do jejich výuky, příp. další zapojení do uskutečňování studijního programu</w:t>
            </w:r>
          </w:p>
        </w:tc>
      </w:tr>
      <w:tr w:rsidR="002912BC" w14:paraId="443B8DF0" w14:textId="77777777" w:rsidTr="009F6871">
        <w:trPr>
          <w:trHeight w:val="466"/>
        </w:trPr>
        <w:tc>
          <w:tcPr>
            <w:tcW w:w="10486" w:type="dxa"/>
            <w:gridSpan w:val="91"/>
            <w:tcBorders>
              <w:top w:val="nil"/>
            </w:tcBorders>
          </w:tcPr>
          <w:p w14:paraId="2846EE95" w14:textId="6EB7664E" w:rsidR="002912BC" w:rsidRPr="00445F9B" w:rsidRDefault="001F18A6" w:rsidP="001F18A6">
            <w:pPr>
              <w:pStyle w:val="Zkladntext"/>
              <w:spacing w:before="120" w:after="120"/>
              <w:ind w:left="0"/>
              <w:rPr>
                <w:sz w:val="20"/>
                <w:szCs w:val="20"/>
                <w:lang w:val="cs-CZ"/>
              </w:rPr>
            </w:pPr>
            <w:r w:rsidRPr="00445F9B">
              <w:rPr>
                <w:b/>
                <w:sz w:val="20"/>
                <w:szCs w:val="20"/>
                <w:u w:val="single"/>
                <w:lang w:val="cs-CZ"/>
              </w:rPr>
              <w:t>Školitel</w:t>
            </w:r>
          </w:p>
        </w:tc>
      </w:tr>
      <w:tr w:rsidR="002912BC" w14:paraId="79E0C6BC" w14:textId="77777777" w:rsidTr="009F6871">
        <w:tc>
          <w:tcPr>
            <w:tcW w:w="10486" w:type="dxa"/>
            <w:gridSpan w:val="91"/>
            <w:shd w:val="clear" w:color="auto" w:fill="F7CAAC"/>
          </w:tcPr>
          <w:p w14:paraId="3BC118CA" w14:textId="77777777" w:rsidR="002912BC" w:rsidRDefault="002912BC" w:rsidP="002912BC">
            <w:pPr>
              <w:jc w:val="both"/>
            </w:pPr>
            <w:r>
              <w:rPr>
                <w:b/>
              </w:rPr>
              <w:t xml:space="preserve">Údaje o vzdělání na VŠ </w:t>
            </w:r>
          </w:p>
        </w:tc>
      </w:tr>
      <w:tr w:rsidR="002912BC" w:rsidRPr="0050284C" w14:paraId="72469DD4" w14:textId="77777777" w:rsidTr="009F6871">
        <w:trPr>
          <w:trHeight w:val="346"/>
        </w:trPr>
        <w:tc>
          <w:tcPr>
            <w:tcW w:w="10486" w:type="dxa"/>
            <w:gridSpan w:val="91"/>
          </w:tcPr>
          <w:p w14:paraId="3F3513D5" w14:textId="77777777" w:rsidR="002912BC" w:rsidRPr="0050284C" w:rsidRDefault="002912BC" w:rsidP="002912BC">
            <w:pPr>
              <w:pStyle w:val="CVNormal"/>
              <w:spacing w:before="120" w:after="120"/>
              <w:ind w:left="0" w:right="0"/>
              <w:jc w:val="both"/>
              <w:rPr>
                <w:rFonts w:ascii="Times New Roman" w:hAnsi="Times New Roman"/>
                <w:b/>
              </w:rPr>
            </w:pPr>
            <w:r w:rsidRPr="0050284C">
              <w:rPr>
                <w:rFonts w:ascii="Times New Roman" w:hAnsi="Times New Roman"/>
                <w:kern w:val="2"/>
              </w:rPr>
              <w:t xml:space="preserve">2002: UTB </w:t>
            </w:r>
            <w:r w:rsidRPr="00445F9B">
              <w:rPr>
                <w:rFonts w:ascii="Times New Roman" w:hAnsi="Times New Roman"/>
                <w:kern w:val="2"/>
                <w:lang w:val="cs-CZ"/>
              </w:rPr>
              <w:t>Zlín, FT, SP Chemie a technologie materiálů, obor Technologie makromolekulárních látek, Ph.D.</w:t>
            </w:r>
          </w:p>
        </w:tc>
      </w:tr>
      <w:tr w:rsidR="002912BC" w:rsidRPr="00E5693F" w14:paraId="1D6FB1FD" w14:textId="77777777" w:rsidTr="009F6871">
        <w:tc>
          <w:tcPr>
            <w:tcW w:w="10486" w:type="dxa"/>
            <w:gridSpan w:val="91"/>
            <w:shd w:val="clear" w:color="auto" w:fill="F7CAAC"/>
          </w:tcPr>
          <w:p w14:paraId="1A21CAD9" w14:textId="77777777" w:rsidR="002912BC" w:rsidRPr="00E5693F" w:rsidRDefault="002912BC" w:rsidP="002912BC">
            <w:pPr>
              <w:jc w:val="both"/>
              <w:rPr>
                <w:b/>
              </w:rPr>
            </w:pPr>
            <w:r w:rsidRPr="00E5693F">
              <w:rPr>
                <w:b/>
              </w:rPr>
              <w:t>Údaje o odborném působení od absolvování VŠ</w:t>
            </w:r>
          </w:p>
        </w:tc>
      </w:tr>
      <w:tr w:rsidR="002912BC" w:rsidRPr="00E5693F" w14:paraId="223CBD5A" w14:textId="77777777" w:rsidTr="009F6871">
        <w:trPr>
          <w:trHeight w:val="375"/>
        </w:trPr>
        <w:tc>
          <w:tcPr>
            <w:tcW w:w="10486" w:type="dxa"/>
            <w:gridSpan w:val="91"/>
          </w:tcPr>
          <w:p w14:paraId="610BF181" w14:textId="77777777" w:rsidR="002912BC" w:rsidRPr="00E5693F" w:rsidRDefault="002912BC" w:rsidP="002912BC">
            <w:pPr>
              <w:spacing w:before="120" w:after="120"/>
              <w:jc w:val="both"/>
            </w:pPr>
            <w:r w:rsidRPr="00827804">
              <w:rPr>
                <w:kern w:val="2"/>
              </w:rPr>
              <w:t>2002 – dosud: UTB</w:t>
            </w:r>
            <w:r>
              <w:rPr>
                <w:kern w:val="2"/>
              </w:rPr>
              <w:t xml:space="preserve"> Zlín, FT, odborný asistent, od</w:t>
            </w:r>
            <w:r w:rsidRPr="00827804">
              <w:rPr>
                <w:kern w:val="2"/>
              </w:rPr>
              <w:t xml:space="preserve"> r. 2011 docent</w:t>
            </w:r>
          </w:p>
        </w:tc>
      </w:tr>
      <w:tr w:rsidR="002912BC" w14:paraId="1770EACD" w14:textId="77777777" w:rsidTr="009F6871">
        <w:trPr>
          <w:trHeight w:val="250"/>
        </w:trPr>
        <w:tc>
          <w:tcPr>
            <w:tcW w:w="10486" w:type="dxa"/>
            <w:gridSpan w:val="91"/>
            <w:shd w:val="clear" w:color="auto" w:fill="F7CAAC"/>
          </w:tcPr>
          <w:p w14:paraId="0F38F738" w14:textId="77777777" w:rsidR="002912BC" w:rsidRDefault="002912BC" w:rsidP="002912BC">
            <w:pPr>
              <w:jc w:val="both"/>
            </w:pPr>
            <w:r>
              <w:rPr>
                <w:b/>
              </w:rPr>
              <w:t>Zkušenosti s vedením kvalifikačních a rigorózních prací</w:t>
            </w:r>
          </w:p>
        </w:tc>
      </w:tr>
      <w:tr w:rsidR="002912BC" w:rsidRPr="00374FFC" w14:paraId="45C17AC5" w14:textId="77777777" w:rsidTr="009F6871">
        <w:trPr>
          <w:trHeight w:val="184"/>
        </w:trPr>
        <w:tc>
          <w:tcPr>
            <w:tcW w:w="10486" w:type="dxa"/>
            <w:gridSpan w:val="91"/>
          </w:tcPr>
          <w:p w14:paraId="61EC6A93" w14:textId="77777777" w:rsidR="002912BC" w:rsidRPr="00374FFC" w:rsidRDefault="002912BC" w:rsidP="002912BC">
            <w:pPr>
              <w:spacing w:before="120" w:after="120"/>
              <w:jc w:val="both"/>
            </w:pPr>
            <w:r w:rsidRPr="00014F82">
              <w:t xml:space="preserve">Počet obhájených prací, které vyučující vedl v období </w:t>
            </w:r>
            <w:proofErr w:type="gramStart"/>
            <w:r w:rsidRPr="00014F82">
              <w:t>201</w:t>
            </w:r>
            <w:r>
              <w:t>6</w:t>
            </w:r>
            <w:r w:rsidRPr="00014F82">
              <w:t xml:space="preserve"> </w:t>
            </w:r>
            <w:r w:rsidRPr="00014F82">
              <w:rPr>
                <w:rFonts w:eastAsia="Calibri"/>
              </w:rPr>
              <w:t xml:space="preserve">– </w:t>
            </w:r>
            <w:r w:rsidRPr="00014F82">
              <w:t>20</w:t>
            </w:r>
            <w:r>
              <w:t>20</w:t>
            </w:r>
            <w:proofErr w:type="gramEnd"/>
            <w:r w:rsidRPr="00014F82">
              <w:t xml:space="preserve">: </w:t>
            </w:r>
            <w:r w:rsidRPr="00B07511">
              <w:rPr>
                <w:b/>
                <w:bCs/>
              </w:rPr>
              <w:t xml:space="preserve">1 </w:t>
            </w:r>
            <w:r w:rsidRPr="00B07511">
              <w:t>BP,</w:t>
            </w:r>
            <w:r w:rsidRPr="00B07511">
              <w:rPr>
                <w:b/>
                <w:bCs/>
              </w:rPr>
              <w:t xml:space="preserve"> 7</w:t>
            </w:r>
            <w:r w:rsidRPr="00B07511">
              <w:t xml:space="preserve"> DP.</w:t>
            </w:r>
          </w:p>
        </w:tc>
      </w:tr>
      <w:tr w:rsidR="002912BC" w14:paraId="75D86E06" w14:textId="77777777" w:rsidTr="009F6871">
        <w:trPr>
          <w:cantSplit/>
        </w:trPr>
        <w:tc>
          <w:tcPr>
            <w:tcW w:w="3466" w:type="dxa"/>
            <w:gridSpan w:val="16"/>
            <w:tcBorders>
              <w:top w:val="single" w:sz="12" w:space="0" w:color="auto"/>
            </w:tcBorders>
            <w:shd w:val="clear" w:color="auto" w:fill="F7CAAC"/>
          </w:tcPr>
          <w:p w14:paraId="2A8FAA97" w14:textId="77777777" w:rsidR="002912BC" w:rsidRDefault="002912BC" w:rsidP="002912BC">
            <w:pPr>
              <w:jc w:val="both"/>
            </w:pPr>
            <w:r>
              <w:rPr>
                <w:b/>
              </w:rPr>
              <w:t xml:space="preserve">Obor habilitačního řízení </w:t>
            </w:r>
          </w:p>
        </w:tc>
        <w:tc>
          <w:tcPr>
            <w:tcW w:w="2271" w:type="dxa"/>
            <w:gridSpan w:val="16"/>
            <w:tcBorders>
              <w:top w:val="single" w:sz="12" w:space="0" w:color="auto"/>
            </w:tcBorders>
            <w:shd w:val="clear" w:color="auto" w:fill="F7CAAC"/>
          </w:tcPr>
          <w:p w14:paraId="64902038" w14:textId="77777777" w:rsidR="002912BC" w:rsidRDefault="002912BC" w:rsidP="002912BC">
            <w:pPr>
              <w:jc w:val="both"/>
            </w:pPr>
            <w:r>
              <w:rPr>
                <w:b/>
              </w:rPr>
              <w:t>Rok udělení hodnosti</w:t>
            </w:r>
          </w:p>
        </w:tc>
        <w:tc>
          <w:tcPr>
            <w:tcW w:w="2243" w:type="dxa"/>
            <w:gridSpan w:val="29"/>
            <w:tcBorders>
              <w:top w:val="single" w:sz="12" w:space="0" w:color="auto"/>
              <w:right w:val="single" w:sz="12" w:space="0" w:color="auto"/>
            </w:tcBorders>
            <w:shd w:val="clear" w:color="auto" w:fill="F7CAAC"/>
          </w:tcPr>
          <w:p w14:paraId="0830FB7C" w14:textId="77777777" w:rsidR="002912BC" w:rsidRDefault="002912BC" w:rsidP="002912BC">
            <w:pPr>
              <w:jc w:val="both"/>
            </w:pPr>
            <w:r>
              <w:rPr>
                <w:b/>
              </w:rPr>
              <w:t>Řízení konáno na VŠ</w:t>
            </w:r>
          </w:p>
        </w:tc>
        <w:tc>
          <w:tcPr>
            <w:tcW w:w="2506" w:type="dxa"/>
            <w:gridSpan w:val="30"/>
            <w:tcBorders>
              <w:top w:val="single" w:sz="12" w:space="0" w:color="auto"/>
              <w:left w:val="single" w:sz="12" w:space="0" w:color="auto"/>
            </w:tcBorders>
            <w:shd w:val="clear" w:color="auto" w:fill="F7CAAC"/>
          </w:tcPr>
          <w:p w14:paraId="5A2C702E" w14:textId="77777777" w:rsidR="002912BC" w:rsidRDefault="002912BC" w:rsidP="002912BC">
            <w:pPr>
              <w:jc w:val="both"/>
              <w:rPr>
                <w:b/>
              </w:rPr>
            </w:pPr>
            <w:r>
              <w:rPr>
                <w:b/>
              </w:rPr>
              <w:t>Ohlasy publikací</w:t>
            </w:r>
          </w:p>
        </w:tc>
      </w:tr>
      <w:tr w:rsidR="002912BC" w:rsidRPr="00E46B37" w14:paraId="65474A6A" w14:textId="77777777" w:rsidTr="009F6871">
        <w:trPr>
          <w:cantSplit/>
        </w:trPr>
        <w:tc>
          <w:tcPr>
            <w:tcW w:w="3466" w:type="dxa"/>
            <w:gridSpan w:val="16"/>
          </w:tcPr>
          <w:p w14:paraId="0B01C9CE" w14:textId="77777777" w:rsidR="002912BC" w:rsidRPr="0060369B" w:rsidRDefault="002912BC" w:rsidP="002912BC">
            <w:pPr>
              <w:spacing w:before="40" w:after="40"/>
              <w:jc w:val="both"/>
            </w:pPr>
            <w:r w:rsidRPr="00827804">
              <w:t>Technologie makromolekulárních látek</w:t>
            </w:r>
          </w:p>
        </w:tc>
        <w:tc>
          <w:tcPr>
            <w:tcW w:w="2271" w:type="dxa"/>
            <w:gridSpan w:val="16"/>
          </w:tcPr>
          <w:p w14:paraId="5EA78D6B" w14:textId="77777777" w:rsidR="002912BC" w:rsidRPr="0060369B" w:rsidRDefault="002912BC" w:rsidP="002912BC">
            <w:pPr>
              <w:spacing w:before="40" w:after="40"/>
              <w:jc w:val="both"/>
            </w:pPr>
            <w:r w:rsidRPr="00827804">
              <w:t>2011</w:t>
            </w:r>
          </w:p>
        </w:tc>
        <w:tc>
          <w:tcPr>
            <w:tcW w:w="2243" w:type="dxa"/>
            <w:gridSpan w:val="29"/>
            <w:tcBorders>
              <w:right w:val="single" w:sz="12" w:space="0" w:color="auto"/>
            </w:tcBorders>
          </w:tcPr>
          <w:p w14:paraId="5CE93ACE" w14:textId="77777777" w:rsidR="002912BC" w:rsidRPr="0060369B" w:rsidRDefault="002912BC" w:rsidP="002912BC">
            <w:pPr>
              <w:spacing w:before="40" w:after="40"/>
              <w:jc w:val="both"/>
            </w:pPr>
            <w:r w:rsidRPr="00827804">
              <w:t>UTB Zlín</w:t>
            </w:r>
          </w:p>
        </w:tc>
        <w:tc>
          <w:tcPr>
            <w:tcW w:w="739" w:type="dxa"/>
            <w:gridSpan w:val="14"/>
            <w:tcBorders>
              <w:left w:val="single" w:sz="12" w:space="0" w:color="auto"/>
            </w:tcBorders>
            <w:shd w:val="clear" w:color="auto" w:fill="F7CAAC"/>
          </w:tcPr>
          <w:p w14:paraId="7A81D11E" w14:textId="77777777" w:rsidR="002912BC" w:rsidRPr="00E46B37" w:rsidRDefault="002912BC" w:rsidP="002912BC">
            <w:pPr>
              <w:jc w:val="both"/>
              <w:rPr>
                <w:sz w:val="19"/>
                <w:szCs w:val="19"/>
              </w:rPr>
            </w:pPr>
            <w:r w:rsidRPr="00E46B37">
              <w:rPr>
                <w:b/>
                <w:sz w:val="19"/>
                <w:szCs w:val="19"/>
              </w:rPr>
              <w:t>WOS</w:t>
            </w:r>
          </w:p>
        </w:tc>
        <w:tc>
          <w:tcPr>
            <w:tcW w:w="866" w:type="dxa"/>
            <w:gridSpan w:val="10"/>
            <w:shd w:val="clear" w:color="auto" w:fill="F7CAAC"/>
          </w:tcPr>
          <w:p w14:paraId="61405565" w14:textId="77777777" w:rsidR="002912BC" w:rsidRPr="00E46B37" w:rsidRDefault="002912BC" w:rsidP="002912BC">
            <w:pPr>
              <w:jc w:val="both"/>
              <w:rPr>
                <w:sz w:val="19"/>
                <w:szCs w:val="19"/>
              </w:rPr>
            </w:pPr>
            <w:proofErr w:type="spellStart"/>
            <w:r w:rsidRPr="00E46B37">
              <w:rPr>
                <w:b/>
                <w:sz w:val="19"/>
                <w:szCs w:val="19"/>
              </w:rPr>
              <w:t>Scopus</w:t>
            </w:r>
            <w:proofErr w:type="spellEnd"/>
          </w:p>
        </w:tc>
        <w:tc>
          <w:tcPr>
            <w:tcW w:w="901" w:type="dxa"/>
            <w:gridSpan w:val="6"/>
            <w:shd w:val="clear" w:color="auto" w:fill="F7CAAC"/>
          </w:tcPr>
          <w:p w14:paraId="7C18FA4D" w14:textId="77777777" w:rsidR="002912BC" w:rsidRPr="00E46B37" w:rsidRDefault="002912BC" w:rsidP="002912BC">
            <w:pPr>
              <w:jc w:val="both"/>
              <w:rPr>
                <w:sz w:val="19"/>
                <w:szCs w:val="19"/>
              </w:rPr>
            </w:pPr>
            <w:r w:rsidRPr="00E46B37">
              <w:rPr>
                <w:b/>
                <w:sz w:val="19"/>
                <w:szCs w:val="19"/>
              </w:rPr>
              <w:t>ostatní</w:t>
            </w:r>
          </w:p>
        </w:tc>
      </w:tr>
      <w:tr w:rsidR="002912BC" w:rsidRPr="00B07511" w14:paraId="5C318C4C" w14:textId="77777777" w:rsidTr="009F6871">
        <w:trPr>
          <w:cantSplit/>
          <w:trHeight w:val="70"/>
        </w:trPr>
        <w:tc>
          <w:tcPr>
            <w:tcW w:w="3466" w:type="dxa"/>
            <w:gridSpan w:val="16"/>
            <w:shd w:val="clear" w:color="auto" w:fill="F7CAAC"/>
          </w:tcPr>
          <w:p w14:paraId="7AFEBAD1" w14:textId="77777777" w:rsidR="002912BC" w:rsidRDefault="002912BC" w:rsidP="002912BC">
            <w:pPr>
              <w:jc w:val="both"/>
            </w:pPr>
            <w:r>
              <w:rPr>
                <w:b/>
              </w:rPr>
              <w:t>Obor jmenovacího řízení</w:t>
            </w:r>
          </w:p>
        </w:tc>
        <w:tc>
          <w:tcPr>
            <w:tcW w:w="2271" w:type="dxa"/>
            <w:gridSpan w:val="16"/>
            <w:shd w:val="clear" w:color="auto" w:fill="F7CAAC"/>
          </w:tcPr>
          <w:p w14:paraId="1951DCDD" w14:textId="77777777" w:rsidR="002912BC" w:rsidRDefault="002912BC" w:rsidP="002912BC">
            <w:pPr>
              <w:jc w:val="both"/>
            </w:pPr>
            <w:r>
              <w:rPr>
                <w:b/>
              </w:rPr>
              <w:t>Rok udělení hodnosti</w:t>
            </w:r>
          </w:p>
        </w:tc>
        <w:tc>
          <w:tcPr>
            <w:tcW w:w="2243" w:type="dxa"/>
            <w:gridSpan w:val="29"/>
            <w:tcBorders>
              <w:right w:val="single" w:sz="12" w:space="0" w:color="auto"/>
            </w:tcBorders>
            <w:shd w:val="clear" w:color="auto" w:fill="F7CAAC"/>
          </w:tcPr>
          <w:p w14:paraId="7492C45A" w14:textId="77777777" w:rsidR="002912BC" w:rsidRDefault="002912BC" w:rsidP="002912BC">
            <w:pPr>
              <w:jc w:val="both"/>
            </w:pPr>
            <w:r>
              <w:rPr>
                <w:b/>
              </w:rPr>
              <w:t>Řízení konáno na VŠ</w:t>
            </w:r>
          </w:p>
        </w:tc>
        <w:tc>
          <w:tcPr>
            <w:tcW w:w="739" w:type="dxa"/>
            <w:gridSpan w:val="14"/>
            <w:vMerge w:val="restart"/>
            <w:tcBorders>
              <w:left w:val="single" w:sz="12" w:space="0" w:color="auto"/>
            </w:tcBorders>
          </w:tcPr>
          <w:p w14:paraId="3D83A822" w14:textId="77777777" w:rsidR="002912BC" w:rsidRPr="00B07511" w:rsidRDefault="002912BC" w:rsidP="002912BC">
            <w:pPr>
              <w:jc w:val="both"/>
              <w:rPr>
                <w:b/>
              </w:rPr>
            </w:pPr>
            <w:r w:rsidRPr="00B07511">
              <w:rPr>
                <w:b/>
              </w:rPr>
              <w:t>271</w:t>
            </w:r>
          </w:p>
        </w:tc>
        <w:tc>
          <w:tcPr>
            <w:tcW w:w="866" w:type="dxa"/>
            <w:gridSpan w:val="10"/>
            <w:vMerge w:val="restart"/>
          </w:tcPr>
          <w:p w14:paraId="7ED5E881" w14:textId="77777777" w:rsidR="002912BC" w:rsidRPr="00B07511" w:rsidRDefault="002912BC" w:rsidP="002912BC">
            <w:pPr>
              <w:jc w:val="both"/>
              <w:rPr>
                <w:b/>
              </w:rPr>
            </w:pPr>
            <w:r w:rsidRPr="00B07511">
              <w:rPr>
                <w:b/>
              </w:rPr>
              <w:t>306</w:t>
            </w:r>
          </w:p>
        </w:tc>
        <w:tc>
          <w:tcPr>
            <w:tcW w:w="901" w:type="dxa"/>
            <w:gridSpan w:val="6"/>
            <w:vMerge w:val="restart"/>
          </w:tcPr>
          <w:p w14:paraId="6F4599FE" w14:textId="77777777" w:rsidR="002912BC" w:rsidRPr="00B07511" w:rsidRDefault="002912BC" w:rsidP="002912BC">
            <w:pPr>
              <w:jc w:val="both"/>
              <w:rPr>
                <w:b/>
                <w:sz w:val="19"/>
                <w:szCs w:val="19"/>
              </w:rPr>
            </w:pPr>
            <w:proofErr w:type="spellStart"/>
            <w:r w:rsidRPr="00B07511">
              <w:rPr>
                <w:b/>
                <w:sz w:val="19"/>
                <w:szCs w:val="19"/>
              </w:rPr>
              <w:t>neevid</w:t>
            </w:r>
            <w:proofErr w:type="spellEnd"/>
            <w:r w:rsidRPr="00B07511">
              <w:rPr>
                <w:b/>
                <w:sz w:val="19"/>
                <w:szCs w:val="19"/>
              </w:rPr>
              <w:t>.</w:t>
            </w:r>
          </w:p>
        </w:tc>
      </w:tr>
      <w:tr w:rsidR="002912BC" w14:paraId="0A232F6D" w14:textId="77777777" w:rsidTr="009F6871">
        <w:trPr>
          <w:trHeight w:val="205"/>
        </w:trPr>
        <w:tc>
          <w:tcPr>
            <w:tcW w:w="3466" w:type="dxa"/>
            <w:gridSpan w:val="16"/>
          </w:tcPr>
          <w:p w14:paraId="73E03685" w14:textId="77777777" w:rsidR="002912BC" w:rsidRPr="00374FFC" w:rsidRDefault="002912BC" w:rsidP="002912BC">
            <w:pPr>
              <w:spacing w:before="40" w:after="40"/>
              <w:jc w:val="both"/>
            </w:pPr>
            <w:r w:rsidRPr="00374FFC">
              <w:t>---</w:t>
            </w:r>
          </w:p>
        </w:tc>
        <w:tc>
          <w:tcPr>
            <w:tcW w:w="2271" w:type="dxa"/>
            <w:gridSpan w:val="16"/>
          </w:tcPr>
          <w:p w14:paraId="7B987044" w14:textId="77777777" w:rsidR="002912BC" w:rsidRPr="00374FFC" w:rsidRDefault="002912BC" w:rsidP="002912BC">
            <w:pPr>
              <w:spacing w:before="40" w:after="40"/>
              <w:jc w:val="both"/>
            </w:pPr>
            <w:r w:rsidRPr="00374FFC">
              <w:t>---</w:t>
            </w:r>
          </w:p>
        </w:tc>
        <w:tc>
          <w:tcPr>
            <w:tcW w:w="2243" w:type="dxa"/>
            <w:gridSpan w:val="29"/>
            <w:tcBorders>
              <w:right w:val="single" w:sz="12" w:space="0" w:color="auto"/>
            </w:tcBorders>
          </w:tcPr>
          <w:p w14:paraId="2217ECE5" w14:textId="77777777" w:rsidR="002912BC" w:rsidRPr="00374FFC" w:rsidRDefault="002912BC" w:rsidP="002912BC">
            <w:pPr>
              <w:spacing w:before="40" w:after="40"/>
              <w:jc w:val="both"/>
            </w:pPr>
            <w:r w:rsidRPr="00374FFC">
              <w:t>---</w:t>
            </w:r>
          </w:p>
        </w:tc>
        <w:tc>
          <w:tcPr>
            <w:tcW w:w="739" w:type="dxa"/>
            <w:gridSpan w:val="14"/>
            <w:vMerge/>
            <w:tcBorders>
              <w:left w:val="single" w:sz="12" w:space="0" w:color="auto"/>
            </w:tcBorders>
            <w:vAlign w:val="center"/>
          </w:tcPr>
          <w:p w14:paraId="0AE7E157" w14:textId="77777777" w:rsidR="002912BC" w:rsidRDefault="002912BC" w:rsidP="002912BC">
            <w:pPr>
              <w:rPr>
                <w:b/>
              </w:rPr>
            </w:pPr>
          </w:p>
        </w:tc>
        <w:tc>
          <w:tcPr>
            <w:tcW w:w="866" w:type="dxa"/>
            <w:gridSpan w:val="10"/>
            <w:vMerge/>
            <w:vAlign w:val="center"/>
          </w:tcPr>
          <w:p w14:paraId="7CBC7967" w14:textId="77777777" w:rsidR="002912BC" w:rsidRDefault="002912BC" w:rsidP="002912BC">
            <w:pPr>
              <w:rPr>
                <w:b/>
              </w:rPr>
            </w:pPr>
          </w:p>
        </w:tc>
        <w:tc>
          <w:tcPr>
            <w:tcW w:w="901" w:type="dxa"/>
            <w:gridSpan w:val="6"/>
            <w:vMerge/>
            <w:vAlign w:val="center"/>
          </w:tcPr>
          <w:p w14:paraId="658A6A76" w14:textId="77777777" w:rsidR="002912BC" w:rsidRDefault="002912BC" w:rsidP="002912BC">
            <w:pPr>
              <w:rPr>
                <w:b/>
              </w:rPr>
            </w:pPr>
          </w:p>
        </w:tc>
      </w:tr>
      <w:tr w:rsidR="002912BC" w14:paraId="4311446A" w14:textId="77777777" w:rsidTr="009F6871">
        <w:tc>
          <w:tcPr>
            <w:tcW w:w="10486" w:type="dxa"/>
            <w:gridSpan w:val="91"/>
            <w:shd w:val="clear" w:color="auto" w:fill="F7CAAC"/>
          </w:tcPr>
          <w:p w14:paraId="02DF140F" w14:textId="77777777" w:rsidR="002912BC" w:rsidRDefault="002912BC" w:rsidP="002912BC">
            <w:pPr>
              <w:jc w:val="both"/>
              <w:rPr>
                <w:b/>
              </w:rPr>
            </w:pPr>
            <w:r>
              <w:rPr>
                <w:b/>
              </w:rPr>
              <w:t xml:space="preserve">Přehled o nejvýznamnější publikační a další tvůrčí činnosti nebo další profesní činnosti u odborníků z praxe vztahující se k zabezpečovaným předmětům </w:t>
            </w:r>
          </w:p>
        </w:tc>
      </w:tr>
      <w:tr w:rsidR="002912BC" w:rsidRPr="004C3B26" w14:paraId="17BC577A" w14:textId="77777777" w:rsidTr="009F6871">
        <w:trPr>
          <w:trHeight w:val="283"/>
        </w:trPr>
        <w:tc>
          <w:tcPr>
            <w:tcW w:w="10486" w:type="dxa"/>
            <w:gridSpan w:val="91"/>
          </w:tcPr>
          <w:p w14:paraId="087A5C7F" w14:textId="77777777" w:rsidR="002912BC" w:rsidRPr="00453E10" w:rsidRDefault="002912BC" w:rsidP="002912BC">
            <w:pPr>
              <w:spacing w:before="120" w:after="120"/>
              <w:jc w:val="both"/>
              <w:rPr>
                <w:lang w:val="en-GB"/>
              </w:rPr>
            </w:pPr>
            <w:r w:rsidRPr="00453E10">
              <w:rPr>
                <w:lang w:val="en-GB"/>
              </w:rPr>
              <w:t xml:space="preserve">POSCHL, M., VAŠINA, M., ZÁDRAPA, P., </w:t>
            </w:r>
            <w:r w:rsidRPr="00453E10">
              <w:rPr>
                <w:b/>
                <w:lang w:val="en-GB"/>
              </w:rPr>
              <w:t>MĚŘÍNSKÁ, D</w:t>
            </w:r>
            <w:r w:rsidRPr="00453E10">
              <w:rPr>
                <w:b/>
                <w:bCs/>
                <w:lang w:val="en-GB"/>
              </w:rPr>
              <w:t>. (20%)</w:t>
            </w:r>
            <w:r w:rsidRPr="00453E10">
              <w:rPr>
                <w:lang w:val="en-GB"/>
              </w:rPr>
              <w:t xml:space="preserve">, ŽALUDEK, M.: Study of carbon black types in SBR rubber: Mechanical and vibration damping properties. </w:t>
            </w:r>
            <w:r w:rsidRPr="00453E10">
              <w:rPr>
                <w:i/>
                <w:iCs/>
                <w:lang w:val="en-GB"/>
              </w:rPr>
              <w:t xml:space="preserve">Materials </w:t>
            </w:r>
            <w:r w:rsidRPr="00453E10">
              <w:rPr>
                <w:lang w:val="en-GB"/>
              </w:rPr>
              <w:t xml:space="preserve">13(10), </w:t>
            </w:r>
            <w:r w:rsidRPr="00453E10">
              <w:rPr>
                <w:b/>
                <w:bCs/>
                <w:lang w:val="en-GB"/>
              </w:rPr>
              <w:t>2020</w:t>
            </w:r>
            <w:r w:rsidRPr="00453E10">
              <w:rPr>
                <w:lang w:val="en-GB"/>
              </w:rPr>
              <w:t>. </w:t>
            </w:r>
          </w:p>
          <w:p w14:paraId="593B3147" w14:textId="77777777" w:rsidR="002912BC" w:rsidRPr="00453E10" w:rsidRDefault="002912BC" w:rsidP="002912BC">
            <w:pPr>
              <w:spacing w:before="120" w:after="120"/>
              <w:jc w:val="both"/>
              <w:rPr>
                <w:lang w:val="en-GB"/>
              </w:rPr>
            </w:pPr>
            <w:r w:rsidRPr="00453E10">
              <w:rPr>
                <w:b/>
                <w:lang w:val="en-GB"/>
              </w:rPr>
              <w:t>MĚŘÍNSKÁ, D</w:t>
            </w:r>
            <w:r w:rsidRPr="00453E10">
              <w:rPr>
                <w:b/>
                <w:bCs/>
                <w:lang w:val="en-GB"/>
              </w:rPr>
              <w:t>. (60%)</w:t>
            </w:r>
            <w:r w:rsidRPr="00453E10">
              <w:rPr>
                <w:lang w:val="en-GB"/>
              </w:rPr>
              <w:t xml:space="preserve">, TESAŘÍKOVÁ, A., KALENDOVÁ, A.: Polyethylene/ethylene vinyl acetate and ethylene octene copolymer/clay nanocomposite films: Different processing conditions and their effect on properties. </w:t>
            </w:r>
            <w:r w:rsidRPr="00453E10">
              <w:rPr>
                <w:i/>
                <w:iCs/>
                <w:lang w:val="en-GB"/>
              </w:rPr>
              <w:t>Polymer Engineering and Science</w:t>
            </w:r>
            <w:r w:rsidRPr="00453E10">
              <w:rPr>
                <w:lang w:val="en-GB"/>
              </w:rPr>
              <w:t xml:space="preserve"> 59(12), </w:t>
            </w:r>
            <w:r w:rsidRPr="00453E10">
              <w:rPr>
                <w:b/>
                <w:bCs/>
                <w:lang w:val="en-GB"/>
              </w:rPr>
              <w:t>2019</w:t>
            </w:r>
            <w:r w:rsidRPr="00453E10">
              <w:rPr>
                <w:lang w:val="en-GB"/>
              </w:rPr>
              <w:t>.</w:t>
            </w:r>
          </w:p>
          <w:p w14:paraId="4EDE5306" w14:textId="77777777" w:rsidR="002912BC" w:rsidRPr="00453E10" w:rsidRDefault="002912BC" w:rsidP="002912BC">
            <w:pPr>
              <w:spacing w:before="120" w:after="120"/>
              <w:jc w:val="both"/>
              <w:rPr>
                <w:lang w:val="en-GB"/>
              </w:rPr>
            </w:pPr>
            <w:r w:rsidRPr="00453E10">
              <w:rPr>
                <w:b/>
                <w:caps/>
                <w:lang w:val="en-GB"/>
              </w:rPr>
              <w:t>MeŘÍNSKÁ, d. (70%)</w:t>
            </w:r>
            <w:r w:rsidRPr="00453E10">
              <w:rPr>
                <w:caps/>
                <w:lang w:val="en-GB"/>
              </w:rPr>
              <w:t>, TesaŘÍkovÁ, A., KalendovÁ, A.:</w:t>
            </w:r>
            <w:r w:rsidRPr="00453E10">
              <w:rPr>
                <w:lang w:val="en-GB"/>
              </w:rPr>
              <w:t xml:space="preserve"> EVA copolymer/clay nanocomposite films processing conditions and the effect on barrier properties. </w:t>
            </w:r>
            <w:r w:rsidRPr="00453E10">
              <w:rPr>
                <w:i/>
                <w:lang w:val="en-GB"/>
              </w:rPr>
              <w:t>AIP Conference Proceedings</w:t>
            </w:r>
            <w:r w:rsidRPr="00453E10">
              <w:rPr>
                <w:lang w:val="en-GB"/>
              </w:rPr>
              <w:t xml:space="preserve"> 1981, Art. No. 020070, </w:t>
            </w:r>
            <w:r w:rsidRPr="00453E10">
              <w:rPr>
                <w:b/>
                <w:lang w:val="en-GB"/>
              </w:rPr>
              <w:t>2018</w:t>
            </w:r>
            <w:r w:rsidRPr="00453E10">
              <w:rPr>
                <w:lang w:val="en-GB"/>
              </w:rPr>
              <w:t>. DOI 10.1063/1.5045932.</w:t>
            </w:r>
          </w:p>
          <w:p w14:paraId="4223EC0A" w14:textId="77777777" w:rsidR="002912BC" w:rsidRPr="00453E10" w:rsidRDefault="002912BC" w:rsidP="002912BC">
            <w:pPr>
              <w:spacing w:before="120" w:after="120"/>
              <w:jc w:val="both"/>
              <w:rPr>
                <w:lang w:val="en-GB"/>
              </w:rPr>
            </w:pPr>
            <w:r w:rsidRPr="00453E10">
              <w:rPr>
                <w:caps/>
                <w:lang w:val="en-GB"/>
              </w:rPr>
              <w:t xml:space="preserve">TesaŘÍkovÁ, A., </w:t>
            </w:r>
            <w:r w:rsidRPr="00453E10">
              <w:rPr>
                <w:b/>
                <w:caps/>
                <w:lang w:val="en-GB"/>
              </w:rPr>
              <w:t>MeŘÍNSKÁ, d. (40%)</w:t>
            </w:r>
            <w:r w:rsidRPr="00453E10">
              <w:rPr>
                <w:caps/>
                <w:lang w:val="en-GB"/>
              </w:rPr>
              <w:t>, Kalous, J., Svoboda, P.</w:t>
            </w:r>
            <w:r w:rsidRPr="00453E10">
              <w:rPr>
                <w:lang w:val="en-GB"/>
              </w:rPr>
              <w:t xml:space="preserve">: Influence of clay nanofillers on properties of ethylene-octene copolymers. </w:t>
            </w:r>
            <w:r w:rsidRPr="00453E10">
              <w:rPr>
                <w:i/>
                <w:lang w:val="en-GB"/>
              </w:rPr>
              <w:t>Polymer Composites</w:t>
            </w:r>
            <w:r w:rsidRPr="00453E10">
              <w:rPr>
                <w:lang w:val="en-GB"/>
              </w:rPr>
              <w:t xml:space="preserve"> 39(12), 4581-4593, </w:t>
            </w:r>
            <w:r w:rsidRPr="00453E10">
              <w:rPr>
                <w:b/>
                <w:lang w:val="en-GB"/>
              </w:rPr>
              <w:t>2018</w:t>
            </w:r>
            <w:r w:rsidRPr="00453E10">
              <w:rPr>
                <w:lang w:val="en-GB"/>
              </w:rPr>
              <w:t xml:space="preserve">. </w:t>
            </w:r>
          </w:p>
          <w:p w14:paraId="772313D2" w14:textId="77777777" w:rsidR="002912BC" w:rsidRPr="004C3B26" w:rsidRDefault="002912BC" w:rsidP="002912BC">
            <w:pPr>
              <w:spacing w:before="120" w:after="120"/>
              <w:jc w:val="both"/>
              <w:outlineLvl w:val="1"/>
              <w:rPr>
                <w:bCs/>
              </w:rPr>
            </w:pPr>
            <w:r w:rsidRPr="00453E10">
              <w:rPr>
                <w:caps/>
                <w:lang w:val="en-GB"/>
              </w:rPr>
              <w:t xml:space="preserve">TesaŘÍkovÁ, A., </w:t>
            </w:r>
            <w:r w:rsidRPr="00453E10">
              <w:rPr>
                <w:b/>
                <w:caps/>
                <w:lang w:val="en-GB"/>
              </w:rPr>
              <w:t>MeŘÍNSKÁ, d. (40%)</w:t>
            </w:r>
            <w:r w:rsidRPr="00453E10">
              <w:rPr>
                <w:caps/>
                <w:lang w:val="en-GB"/>
              </w:rPr>
              <w:t>, Kalous, J., Svoboda, P.</w:t>
            </w:r>
            <w:r w:rsidRPr="00453E10">
              <w:rPr>
                <w:lang w:val="en-GB"/>
              </w:rPr>
              <w:t xml:space="preserve">: Ethylene-octene copolymers/organoclay nanocomposites: Preparation and properties. </w:t>
            </w:r>
            <w:r w:rsidRPr="00453E10">
              <w:rPr>
                <w:i/>
                <w:lang w:val="en-GB"/>
              </w:rPr>
              <w:t xml:space="preserve">Journal of Nanomaterials </w:t>
            </w:r>
            <w:r w:rsidRPr="00453E10">
              <w:rPr>
                <w:lang w:val="en-GB"/>
              </w:rPr>
              <w:t>2016,</w:t>
            </w:r>
            <w:r w:rsidRPr="00453E10">
              <w:rPr>
                <w:i/>
                <w:lang w:val="en-GB"/>
              </w:rPr>
              <w:t xml:space="preserve"> </w:t>
            </w:r>
            <w:r w:rsidRPr="00453E10">
              <w:rPr>
                <w:lang w:val="en-GB"/>
              </w:rPr>
              <w:t xml:space="preserve">Art. No. 6014064, </w:t>
            </w:r>
            <w:r w:rsidRPr="00453E10">
              <w:rPr>
                <w:b/>
                <w:lang w:val="en-GB"/>
              </w:rPr>
              <w:t>2016</w:t>
            </w:r>
            <w:r w:rsidRPr="00453E10">
              <w:rPr>
                <w:lang w:val="en-GB"/>
              </w:rPr>
              <w:t>. DOI 10.1155/2016/6014064.</w:t>
            </w:r>
          </w:p>
        </w:tc>
      </w:tr>
      <w:tr w:rsidR="002912BC" w14:paraId="28CF4A81" w14:textId="77777777" w:rsidTr="009F6871">
        <w:trPr>
          <w:trHeight w:val="179"/>
        </w:trPr>
        <w:tc>
          <w:tcPr>
            <w:tcW w:w="10486" w:type="dxa"/>
            <w:gridSpan w:val="91"/>
            <w:shd w:val="clear" w:color="auto" w:fill="F7CAAC"/>
          </w:tcPr>
          <w:p w14:paraId="2F74A449" w14:textId="77777777" w:rsidR="002912BC" w:rsidRDefault="002912BC" w:rsidP="002912BC">
            <w:pPr>
              <w:rPr>
                <w:b/>
              </w:rPr>
            </w:pPr>
            <w:r>
              <w:rPr>
                <w:b/>
              </w:rPr>
              <w:t>Působení v zahraničí</w:t>
            </w:r>
          </w:p>
        </w:tc>
      </w:tr>
      <w:tr w:rsidR="002912BC" w:rsidRPr="00D647F2" w14:paraId="49E4DBDC" w14:textId="77777777" w:rsidTr="009F6871">
        <w:trPr>
          <w:trHeight w:val="328"/>
        </w:trPr>
        <w:tc>
          <w:tcPr>
            <w:tcW w:w="10486" w:type="dxa"/>
            <w:gridSpan w:val="91"/>
          </w:tcPr>
          <w:p w14:paraId="336A035E" w14:textId="77777777" w:rsidR="002912BC" w:rsidRDefault="002912BC" w:rsidP="002912BC">
            <w:r>
              <w:t>---</w:t>
            </w:r>
          </w:p>
          <w:p w14:paraId="050FF216" w14:textId="77777777" w:rsidR="002912BC" w:rsidRDefault="002912BC" w:rsidP="002912BC"/>
          <w:p w14:paraId="4FC6EDAA" w14:textId="77777777" w:rsidR="002912BC" w:rsidRDefault="002912BC" w:rsidP="002912BC"/>
          <w:p w14:paraId="1D986B07" w14:textId="77777777" w:rsidR="002912BC" w:rsidRDefault="002912BC" w:rsidP="002912BC"/>
          <w:p w14:paraId="7B4E9DF7" w14:textId="77777777" w:rsidR="002912BC" w:rsidRDefault="002912BC" w:rsidP="002912BC"/>
          <w:p w14:paraId="120F164D" w14:textId="3A392ACE" w:rsidR="002912BC" w:rsidRDefault="002912BC" w:rsidP="002912BC"/>
          <w:p w14:paraId="3E2BFA11" w14:textId="3825358B" w:rsidR="0011490A" w:rsidRDefault="0011490A" w:rsidP="002912BC"/>
          <w:p w14:paraId="0683E766" w14:textId="0D50D5A0" w:rsidR="0011490A" w:rsidRDefault="0011490A" w:rsidP="002912BC"/>
          <w:p w14:paraId="71201CFC" w14:textId="7804E2C9" w:rsidR="0011490A" w:rsidRDefault="0011490A" w:rsidP="002912BC"/>
          <w:p w14:paraId="6E7D20F1" w14:textId="77777777" w:rsidR="0011490A" w:rsidRDefault="0011490A" w:rsidP="002912BC"/>
          <w:p w14:paraId="67D74E54" w14:textId="77777777" w:rsidR="002912BC" w:rsidRPr="00D647F2" w:rsidRDefault="002912BC" w:rsidP="002912BC"/>
        </w:tc>
      </w:tr>
      <w:tr w:rsidR="002912BC" w14:paraId="5F516D8C" w14:textId="77777777" w:rsidTr="009F6871">
        <w:trPr>
          <w:cantSplit/>
          <w:trHeight w:val="470"/>
        </w:trPr>
        <w:tc>
          <w:tcPr>
            <w:tcW w:w="2650" w:type="dxa"/>
            <w:gridSpan w:val="9"/>
            <w:shd w:val="clear" w:color="auto" w:fill="F7CAAC"/>
          </w:tcPr>
          <w:p w14:paraId="6BD35D9D" w14:textId="77777777" w:rsidR="002912BC" w:rsidRDefault="002912BC" w:rsidP="002912BC">
            <w:pPr>
              <w:jc w:val="both"/>
              <w:rPr>
                <w:b/>
              </w:rPr>
            </w:pPr>
            <w:r>
              <w:rPr>
                <w:b/>
              </w:rPr>
              <w:t xml:space="preserve">Podpis </w:t>
            </w:r>
          </w:p>
        </w:tc>
        <w:tc>
          <w:tcPr>
            <w:tcW w:w="4419" w:type="dxa"/>
            <w:gridSpan w:val="39"/>
          </w:tcPr>
          <w:p w14:paraId="26BB2FF2" w14:textId="77777777" w:rsidR="002912BC" w:rsidRDefault="002912BC" w:rsidP="002912BC">
            <w:pPr>
              <w:jc w:val="both"/>
            </w:pPr>
          </w:p>
        </w:tc>
        <w:tc>
          <w:tcPr>
            <w:tcW w:w="911" w:type="dxa"/>
            <w:gridSpan w:val="13"/>
            <w:shd w:val="clear" w:color="auto" w:fill="F7CAAC"/>
          </w:tcPr>
          <w:p w14:paraId="762B1D92" w14:textId="77777777" w:rsidR="002912BC" w:rsidRDefault="002912BC" w:rsidP="002912BC">
            <w:pPr>
              <w:jc w:val="both"/>
            </w:pPr>
            <w:r>
              <w:rPr>
                <w:b/>
              </w:rPr>
              <w:t>datum</w:t>
            </w:r>
          </w:p>
        </w:tc>
        <w:tc>
          <w:tcPr>
            <w:tcW w:w="2506" w:type="dxa"/>
            <w:gridSpan w:val="30"/>
          </w:tcPr>
          <w:p w14:paraId="6F1A4EE4" w14:textId="77777777" w:rsidR="002912BC" w:rsidRDefault="002912BC" w:rsidP="002912BC">
            <w:pPr>
              <w:jc w:val="both"/>
            </w:pPr>
          </w:p>
        </w:tc>
      </w:tr>
      <w:tr w:rsidR="002912BC" w14:paraId="2AB6F9C8" w14:textId="77777777" w:rsidTr="009F6871">
        <w:trPr>
          <w:gridBefore w:val="2"/>
          <w:wBefore w:w="61" w:type="dxa"/>
        </w:trPr>
        <w:tc>
          <w:tcPr>
            <w:tcW w:w="10425" w:type="dxa"/>
            <w:gridSpan w:val="89"/>
            <w:tcBorders>
              <w:top w:val="single" w:sz="4" w:space="0" w:color="auto"/>
              <w:left w:val="single" w:sz="4" w:space="0" w:color="auto"/>
              <w:bottom w:val="double" w:sz="4" w:space="0" w:color="auto"/>
              <w:right w:val="single" w:sz="4" w:space="0" w:color="auto"/>
            </w:tcBorders>
            <w:shd w:val="clear" w:color="auto" w:fill="BDD6EE"/>
            <w:hideMark/>
          </w:tcPr>
          <w:p w14:paraId="5E7E34A8" w14:textId="77777777" w:rsidR="002912BC" w:rsidRDefault="002912BC" w:rsidP="002912BC">
            <w:pPr>
              <w:jc w:val="both"/>
              <w:rPr>
                <w:b/>
                <w:sz w:val="28"/>
              </w:rPr>
            </w:pPr>
            <w:r>
              <w:rPr>
                <w:b/>
                <w:sz w:val="28"/>
              </w:rPr>
              <w:lastRenderedPageBreak/>
              <w:t>C-I – Personální zabezpečení</w:t>
            </w:r>
          </w:p>
        </w:tc>
      </w:tr>
      <w:tr w:rsidR="002912BC" w14:paraId="2D5D624F" w14:textId="77777777" w:rsidTr="009F6871">
        <w:trPr>
          <w:gridBefore w:val="2"/>
          <w:wBefore w:w="61" w:type="dxa"/>
        </w:trPr>
        <w:tc>
          <w:tcPr>
            <w:tcW w:w="2502"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489944F3" w14:textId="77777777" w:rsidR="002912BC" w:rsidRDefault="002912BC" w:rsidP="002912BC">
            <w:pPr>
              <w:jc w:val="both"/>
              <w:rPr>
                <w:b/>
              </w:rPr>
            </w:pPr>
            <w:r>
              <w:rPr>
                <w:b/>
              </w:rPr>
              <w:t>Vysoká škola</w:t>
            </w:r>
          </w:p>
        </w:tc>
        <w:tc>
          <w:tcPr>
            <w:tcW w:w="7923" w:type="dxa"/>
            <w:gridSpan w:val="86"/>
            <w:tcBorders>
              <w:top w:val="single" w:sz="4" w:space="0" w:color="auto"/>
              <w:left w:val="single" w:sz="4" w:space="0" w:color="auto"/>
              <w:bottom w:val="single" w:sz="4" w:space="0" w:color="auto"/>
              <w:right w:val="single" w:sz="4" w:space="0" w:color="auto"/>
            </w:tcBorders>
          </w:tcPr>
          <w:p w14:paraId="3AF6E935" w14:textId="77777777" w:rsidR="002912BC" w:rsidRDefault="002912BC" w:rsidP="002912BC">
            <w:pPr>
              <w:jc w:val="both"/>
            </w:pPr>
            <w:r w:rsidRPr="00014F82">
              <w:t>Univerzita Tomáše Bati ve Zlíně</w:t>
            </w:r>
          </w:p>
        </w:tc>
      </w:tr>
      <w:tr w:rsidR="002912BC" w14:paraId="5D8186D5" w14:textId="77777777" w:rsidTr="009F6871">
        <w:trPr>
          <w:gridBefore w:val="2"/>
          <w:wBefore w:w="61" w:type="dxa"/>
        </w:trPr>
        <w:tc>
          <w:tcPr>
            <w:tcW w:w="250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291322F" w14:textId="77777777" w:rsidR="002912BC" w:rsidRDefault="002912BC" w:rsidP="002912BC">
            <w:pPr>
              <w:jc w:val="both"/>
              <w:rPr>
                <w:b/>
              </w:rPr>
            </w:pPr>
            <w:r>
              <w:rPr>
                <w:b/>
              </w:rPr>
              <w:t>Součást vysoké školy</w:t>
            </w:r>
          </w:p>
        </w:tc>
        <w:tc>
          <w:tcPr>
            <w:tcW w:w="7923" w:type="dxa"/>
            <w:gridSpan w:val="86"/>
            <w:tcBorders>
              <w:top w:val="single" w:sz="4" w:space="0" w:color="auto"/>
              <w:left w:val="single" w:sz="4" w:space="0" w:color="auto"/>
              <w:bottom w:val="single" w:sz="4" w:space="0" w:color="auto"/>
              <w:right w:val="single" w:sz="4" w:space="0" w:color="auto"/>
            </w:tcBorders>
          </w:tcPr>
          <w:p w14:paraId="473F2BD6" w14:textId="77777777" w:rsidR="002912BC" w:rsidRDefault="002912BC" w:rsidP="002912BC">
            <w:pPr>
              <w:jc w:val="both"/>
            </w:pPr>
            <w:r w:rsidRPr="00014F82">
              <w:t>Fakulta technologická</w:t>
            </w:r>
          </w:p>
        </w:tc>
      </w:tr>
      <w:tr w:rsidR="002912BC" w14:paraId="6DE0AE5F" w14:textId="77777777" w:rsidTr="009F6871">
        <w:trPr>
          <w:gridBefore w:val="2"/>
          <w:wBefore w:w="61" w:type="dxa"/>
        </w:trPr>
        <w:tc>
          <w:tcPr>
            <w:tcW w:w="250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D1E8E44" w14:textId="77777777" w:rsidR="002912BC" w:rsidRDefault="002912BC" w:rsidP="002912BC">
            <w:pPr>
              <w:jc w:val="both"/>
              <w:rPr>
                <w:b/>
              </w:rPr>
            </w:pPr>
            <w:r>
              <w:rPr>
                <w:b/>
              </w:rPr>
              <w:t>Název studijního programu</w:t>
            </w:r>
          </w:p>
        </w:tc>
        <w:tc>
          <w:tcPr>
            <w:tcW w:w="7923" w:type="dxa"/>
            <w:gridSpan w:val="86"/>
            <w:tcBorders>
              <w:top w:val="single" w:sz="4" w:space="0" w:color="auto"/>
              <w:left w:val="single" w:sz="4" w:space="0" w:color="auto"/>
              <w:bottom w:val="single" w:sz="4" w:space="0" w:color="auto"/>
              <w:right w:val="single" w:sz="4" w:space="0" w:color="auto"/>
            </w:tcBorders>
          </w:tcPr>
          <w:p w14:paraId="2844AE55" w14:textId="7E4B1A0D" w:rsidR="002912BC" w:rsidRDefault="001F18A6" w:rsidP="002912BC">
            <w:pPr>
              <w:jc w:val="both"/>
            </w:pPr>
            <w:r>
              <w:t>Nástroje a procesy</w:t>
            </w:r>
          </w:p>
        </w:tc>
      </w:tr>
      <w:tr w:rsidR="002912BC" w14:paraId="03651272" w14:textId="77777777" w:rsidTr="009F6871">
        <w:trPr>
          <w:gridBefore w:val="2"/>
          <w:wBefore w:w="61" w:type="dxa"/>
        </w:trPr>
        <w:tc>
          <w:tcPr>
            <w:tcW w:w="250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F8E54E4" w14:textId="77777777" w:rsidR="002912BC" w:rsidRDefault="002912BC" w:rsidP="002912BC">
            <w:pPr>
              <w:jc w:val="both"/>
              <w:rPr>
                <w:b/>
              </w:rPr>
            </w:pPr>
            <w:r>
              <w:rPr>
                <w:b/>
              </w:rPr>
              <w:t>Jméno a příjmení</w:t>
            </w:r>
          </w:p>
        </w:tc>
        <w:tc>
          <w:tcPr>
            <w:tcW w:w="4444" w:type="dxa"/>
            <w:gridSpan w:val="42"/>
            <w:tcBorders>
              <w:top w:val="single" w:sz="4" w:space="0" w:color="auto"/>
              <w:left w:val="single" w:sz="4" w:space="0" w:color="auto"/>
              <w:bottom w:val="single" w:sz="4" w:space="0" w:color="auto"/>
              <w:right w:val="single" w:sz="4" w:space="0" w:color="auto"/>
            </w:tcBorders>
          </w:tcPr>
          <w:p w14:paraId="725B9BB2" w14:textId="77777777" w:rsidR="002912BC" w:rsidRPr="003552A1" w:rsidRDefault="002912BC" w:rsidP="002912BC">
            <w:pPr>
              <w:jc w:val="both"/>
              <w:rPr>
                <w:b/>
                <w:bCs/>
              </w:rPr>
            </w:pPr>
            <w:bookmarkStart w:id="290" w:name="Pata"/>
            <w:bookmarkEnd w:id="290"/>
            <w:r>
              <w:rPr>
                <w:b/>
                <w:bCs/>
              </w:rPr>
              <w:t>Vladimír Pata</w:t>
            </w:r>
          </w:p>
        </w:tc>
        <w:tc>
          <w:tcPr>
            <w:tcW w:w="887"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3F70F8F2" w14:textId="77777777" w:rsidR="002912BC" w:rsidRDefault="002912BC" w:rsidP="002912BC">
            <w:pPr>
              <w:jc w:val="both"/>
              <w:rPr>
                <w:b/>
              </w:rPr>
            </w:pPr>
            <w:r>
              <w:rPr>
                <w:b/>
              </w:rPr>
              <w:t>Tituly</w:t>
            </w:r>
          </w:p>
        </w:tc>
        <w:tc>
          <w:tcPr>
            <w:tcW w:w="2592" w:type="dxa"/>
            <w:gridSpan w:val="34"/>
            <w:tcBorders>
              <w:top w:val="single" w:sz="4" w:space="0" w:color="auto"/>
              <w:left w:val="single" w:sz="4" w:space="0" w:color="auto"/>
              <w:bottom w:val="single" w:sz="4" w:space="0" w:color="auto"/>
              <w:right w:val="single" w:sz="4" w:space="0" w:color="auto"/>
            </w:tcBorders>
          </w:tcPr>
          <w:p w14:paraId="6C0B2A5D" w14:textId="77777777" w:rsidR="002912BC" w:rsidRDefault="002912BC" w:rsidP="002912BC">
            <w:pPr>
              <w:jc w:val="both"/>
            </w:pPr>
            <w:r>
              <w:t>prof. Dr. Ing.</w:t>
            </w:r>
          </w:p>
        </w:tc>
      </w:tr>
      <w:tr w:rsidR="002912BC" w:rsidRPr="003552A1" w14:paraId="1D1A5C88" w14:textId="77777777" w:rsidTr="009F6871">
        <w:trPr>
          <w:gridBefore w:val="2"/>
          <w:wBefore w:w="61" w:type="dxa"/>
        </w:trPr>
        <w:tc>
          <w:tcPr>
            <w:tcW w:w="250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7815F2D" w14:textId="77777777" w:rsidR="002912BC" w:rsidRDefault="002912BC" w:rsidP="002912BC">
            <w:pPr>
              <w:jc w:val="both"/>
              <w:rPr>
                <w:b/>
              </w:rPr>
            </w:pPr>
            <w:r>
              <w:rPr>
                <w:b/>
              </w:rPr>
              <w:t>Rok narození</w:t>
            </w:r>
          </w:p>
        </w:tc>
        <w:tc>
          <w:tcPr>
            <w:tcW w:w="903" w:type="dxa"/>
            <w:gridSpan w:val="11"/>
            <w:tcBorders>
              <w:top w:val="single" w:sz="4" w:space="0" w:color="auto"/>
              <w:left w:val="single" w:sz="4" w:space="0" w:color="auto"/>
              <w:bottom w:val="single" w:sz="4" w:space="0" w:color="auto"/>
              <w:right w:val="single" w:sz="4" w:space="0" w:color="auto"/>
            </w:tcBorders>
          </w:tcPr>
          <w:p w14:paraId="192D314B" w14:textId="77777777" w:rsidR="002912BC" w:rsidRDefault="002912BC" w:rsidP="002912BC">
            <w:pPr>
              <w:jc w:val="both"/>
            </w:pPr>
            <w:r>
              <w:t>1966</w:t>
            </w:r>
          </w:p>
        </w:tc>
        <w:tc>
          <w:tcPr>
            <w:tcW w:w="1839"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5C8CBF5" w14:textId="77777777" w:rsidR="002912BC" w:rsidRDefault="002912BC" w:rsidP="002912BC">
            <w:pPr>
              <w:jc w:val="both"/>
              <w:rPr>
                <w:b/>
              </w:rPr>
            </w:pPr>
            <w:r>
              <w:rPr>
                <w:b/>
              </w:rPr>
              <w:t>typ vztahu k VŠ</w:t>
            </w:r>
          </w:p>
        </w:tc>
        <w:tc>
          <w:tcPr>
            <w:tcW w:w="877" w:type="dxa"/>
            <w:gridSpan w:val="18"/>
            <w:tcBorders>
              <w:top w:val="single" w:sz="4" w:space="0" w:color="auto"/>
              <w:left w:val="single" w:sz="4" w:space="0" w:color="auto"/>
              <w:bottom w:val="single" w:sz="4" w:space="0" w:color="auto"/>
              <w:right w:val="single" w:sz="4" w:space="0" w:color="auto"/>
            </w:tcBorders>
          </w:tcPr>
          <w:p w14:paraId="33455B4F" w14:textId="77777777" w:rsidR="002912BC" w:rsidRPr="003552A1" w:rsidRDefault="002912BC" w:rsidP="002912BC">
            <w:pPr>
              <w:jc w:val="both"/>
            </w:pPr>
            <w:r w:rsidRPr="003552A1">
              <w:t>pp.</w:t>
            </w:r>
          </w:p>
        </w:tc>
        <w:tc>
          <w:tcPr>
            <w:tcW w:w="82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6CCAF5C" w14:textId="77777777" w:rsidR="002912BC" w:rsidRPr="003552A1" w:rsidRDefault="002912BC" w:rsidP="002912BC">
            <w:pPr>
              <w:jc w:val="both"/>
              <w:rPr>
                <w:b/>
              </w:rPr>
            </w:pPr>
            <w:r w:rsidRPr="003552A1">
              <w:rPr>
                <w:b/>
              </w:rPr>
              <w:t>rozsah</w:t>
            </w:r>
          </w:p>
        </w:tc>
        <w:tc>
          <w:tcPr>
            <w:tcW w:w="887" w:type="dxa"/>
            <w:gridSpan w:val="10"/>
            <w:tcBorders>
              <w:top w:val="single" w:sz="4" w:space="0" w:color="auto"/>
              <w:left w:val="single" w:sz="4" w:space="0" w:color="auto"/>
              <w:bottom w:val="single" w:sz="4" w:space="0" w:color="auto"/>
              <w:right w:val="single" w:sz="4" w:space="0" w:color="auto"/>
            </w:tcBorders>
          </w:tcPr>
          <w:p w14:paraId="756FFEBC" w14:textId="77777777" w:rsidR="002912BC" w:rsidRPr="003552A1" w:rsidRDefault="002912BC" w:rsidP="002912BC">
            <w:pPr>
              <w:jc w:val="both"/>
            </w:pPr>
            <w:r w:rsidRPr="003552A1">
              <w:t>40</w:t>
            </w:r>
          </w:p>
        </w:tc>
        <w:tc>
          <w:tcPr>
            <w:tcW w:w="818" w:type="dxa"/>
            <w:gridSpan w:val="17"/>
            <w:tcBorders>
              <w:top w:val="single" w:sz="4" w:space="0" w:color="auto"/>
              <w:left w:val="single" w:sz="4" w:space="0" w:color="auto"/>
              <w:bottom w:val="single" w:sz="4" w:space="0" w:color="auto"/>
              <w:right w:val="single" w:sz="4" w:space="0" w:color="auto"/>
            </w:tcBorders>
            <w:shd w:val="clear" w:color="auto" w:fill="F7CAAC"/>
            <w:hideMark/>
          </w:tcPr>
          <w:p w14:paraId="648C79D7" w14:textId="77777777" w:rsidR="002912BC" w:rsidRPr="003552A1" w:rsidRDefault="002912BC" w:rsidP="002912BC">
            <w:pPr>
              <w:jc w:val="both"/>
              <w:rPr>
                <w:b/>
              </w:rPr>
            </w:pPr>
            <w:r w:rsidRPr="003552A1">
              <w:rPr>
                <w:b/>
              </w:rPr>
              <w:t>do kdy</w:t>
            </w:r>
          </w:p>
        </w:tc>
        <w:tc>
          <w:tcPr>
            <w:tcW w:w="1774" w:type="dxa"/>
            <w:gridSpan w:val="17"/>
            <w:tcBorders>
              <w:top w:val="single" w:sz="4" w:space="0" w:color="auto"/>
              <w:left w:val="single" w:sz="4" w:space="0" w:color="auto"/>
              <w:bottom w:val="single" w:sz="4" w:space="0" w:color="auto"/>
              <w:right w:val="single" w:sz="4" w:space="0" w:color="auto"/>
            </w:tcBorders>
          </w:tcPr>
          <w:p w14:paraId="7C2B1D92" w14:textId="77777777" w:rsidR="002912BC" w:rsidRPr="003552A1" w:rsidRDefault="002912BC" w:rsidP="002912BC">
            <w:pPr>
              <w:jc w:val="both"/>
            </w:pPr>
            <w:r w:rsidRPr="003552A1">
              <w:t>N</w:t>
            </w:r>
          </w:p>
        </w:tc>
      </w:tr>
      <w:tr w:rsidR="002912BC" w14:paraId="48B2496F" w14:textId="77777777" w:rsidTr="009F6871">
        <w:trPr>
          <w:gridBefore w:val="2"/>
          <w:wBefore w:w="61" w:type="dxa"/>
        </w:trPr>
        <w:tc>
          <w:tcPr>
            <w:tcW w:w="5244"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175C95DD" w14:textId="77777777" w:rsidR="002912BC" w:rsidRDefault="002912BC" w:rsidP="002912BC">
            <w:pPr>
              <w:jc w:val="both"/>
              <w:rPr>
                <w:b/>
              </w:rPr>
            </w:pPr>
            <w:r>
              <w:rPr>
                <w:b/>
              </w:rPr>
              <w:t>Typ vztahu na součásti VŠ, která uskutečňuje st. program</w:t>
            </w:r>
          </w:p>
        </w:tc>
        <w:tc>
          <w:tcPr>
            <w:tcW w:w="877" w:type="dxa"/>
            <w:gridSpan w:val="18"/>
            <w:tcBorders>
              <w:top w:val="single" w:sz="4" w:space="0" w:color="auto"/>
              <w:left w:val="single" w:sz="4" w:space="0" w:color="auto"/>
              <w:bottom w:val="single" w:sz="4" w:space="0" w:color="auto"/>
              <w:right w:val="single" w:sz="4" w:space="0" w:color="auto"/>
            </w:tcBorders>
          </w:tcPr>
          <w:p w14:paraId="55EE0B90" w14:textId="77777777" w:rsidR="002912BC" w:rsidRPr="00254ABF" w:rsidRDefault="002912BC" w:rsidP="002912BC">
            <w:pPr>
              <w:jc w:val="both"/>
              <w:rPr>
                <w:color w:val="FF0000"/>
              </w:rPr>
            </w:pPr>
            <w:r w:rsidRPr="00254ABF">
              <w:t>---</w:t>
            </w:r>
          </w:p>
        </w:tc>
        <w:tc>
          <w:tcPr>
            <w:tcW w:w="82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83E69B5" w14:textId="77777777" w:rsidR="002912BC" w:rsidRDefault="002912BC" w:rsidP="002912BC">
            <w:pPr>
              <w:jc w:val="both"/>
              <w:rPr>
                <w:b/>
              </w:rPr>
            </w:pPr>
            <w:r>
              <w:rPr>
                <w:b/>
              </w:rPr>
              <w:t>rozsah</w:t>
            </w:r>
          </w:p>
        </w:tc>
        <w:tc>
          <w:tcPr>
            <w:tcW w:w="887" w:type="dxa"/>
            <w:gridSpan w:val="10"/>
            <w:tcBorders>
              <w:top w:val="single" w:sz="4" w:space="0" w:color="auto"/>
              <w:left w:val="single" w:sz="4" w:space="0" w:color="auto"/>
              <w:bottom w:val="single" w:sz="4" w:space="0" w:color="auto"/>
              <w:right w:val="single" w:sz="4" w:space="0" w:color="auto"/>
            </w:tcBorders>
          </w:tcPr>
          <w:p w14:paraId="7D6A08C9" w14:textId="77777777" w:rsidR="002912BC" w:rsidRDefault="002912BC" w:rsidP="002912BC">
            <w:pPr>
              <w:jc w:val="both"/>
            </w:pPr>
            <w:r>
              <w:t>---</w:t>
            </w:r>
          </w:p>
        </w:tc>
        <w:tc>
          <w:tcPr>
            <w:tcW w:w="818" w:type="dxa"/>
            <w:gridSpan w:val="17"/>
            <w:tcBorders>
              <w:top w:val="single" w:sz="4" w:space="0" w:color="auto"/>
              <w:left w:val="single" w:sz="4" w:space="0" w:color="auto"/>
              <w:bottom w:val="single" w:sz="4" w:space="0" w:color="auto"/>
              <w:right w:val="single" w:sz="4" w:space="0" w:color="auto"/>
            </w:tcBorders>
            <w:shd w:val="clear" w:color="auto" w:fill="F7CAAC"/>
            <w:hideMark/>
          </w:tcPr>
          <w:p w14:paraId="67E00486" w14:textId="77777777" w:rsidR="002912BC" w:rsidRDefault="002912BC" w:rsidP="002912BC">
            <w:pPr>
              <w:jc w:val="both"/>
              <w:rPr>
                <w:b/>
              </w:rPr>
            </w:pPr>
            <w:r>
              <w:rPr>
                <w:b/>
              </w:rPr>
              <w:t>do kdy</w:t>
            </w:r>
          </w:p>
        </w:tc>
        <w:tc>
          <w:tcPr>
            <w:tcW w:w="1774" w:type="dxa"/>
            <w:gridSpan w:val="17"/>
            <w:tcBorders>
              <w:top w:val="single" w:sz="4" w:space="0" w:color="auto"/>
              <w:left w:val="single" w:sz="4" w:space="0" w:color="auto"/>
              <w:bottom w:val="single" w:sz="4" w:space="0" w:color="auto"/>
              <w:right w:val="single" w:sz="4" w:space="0" w:color="auto"/>
            </w:tcBorders>
          </w:tcPr>
          <w:p w14:paraId="181A6C1D" w14:textId="77777777" w:rsidR="002912BC" w:rsidRDefault="002912BC" w:rsidP="002912BC">
            <w:pPr>
              <w:jc w:val="both"/>
            </w:pPr>
            <w:r>
              <w:t>---</w:t>
            </w:r>
          </w:p>
        </w:tc>
      </w:tr>
      <w:tr w:rsidR="002912BC" w14:paraId="7CAA4A28" w14:textId="77777777" w:rsidTr="009F6871">
        <w:trPr>
          <w:gridBefore w:val="2"/>
          <w:wBefore w:w="61" w:type="dxa"/>
        </w:trPr>
        <w:tc>
          <w:tcPr>
            <w:tcW w:w="6121"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7AB80A4D" w14:textId="77777777" w:rsidR="002912BC" w:rsidRDefault="002912BC" w:rsidP="002912BC">
            <w:pPr>
              <w:jc w:val="both"/>
            </w:pPr>
            <w:r>
              <w:rPr>
                <w:b/>
              </w:rPr>
              <w:t>Další současná působení jako akademický pracovník na jiných VŠ</w:t>
            </w:r>
          </w:p>
        </w:tc>
        <w:tc>
          <w:tcPr>
            <w:tcW w:w="1712"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01702A28" w14:textId="77777777" w:rsidR="002912BC" w:rsidRDefault="002912BC" w:rsidP="002912BC">
            <w:pPr>
              <w:jc w:val="both"/>
              <w:rPr>
                <w:b/>
              </w:rPr>
            </w:pPr>
            <w:r>
              <w:rPr>
                <w:b/>
              </w:rPr>
              <w:t xml:space="preserve">typ </w:t>
            </w:r>
            <w:proofErr w:type="spellStart"/>
            <w:r>
              <w:rPr>
                <w:b/>
              </w:rPr>
              <w:t>prac</w:t>
            </w:r>
            <w:proofErr w:type="spellEnd"/>
            <w:r>
              <w:rPr>
                <w:b/>
              </w:rPr>
              <w:t>. vztahu</w:t>
            </w:r>
          </w:p>
        </w:tc>
        <w:tc>
          <w:tcPr>
            <w:tcW w:w="2592" w:type="dxa"/>
            <w:gridSpan w:val="34"/>
            <w:tcBorders>
              <w:top w:val="single" w:sz="4" w:space="0" w:color="auto"/>
              <w:left w:val="single" w:sz="4" w:space="0" w:color="auto"/>
              <w:bottom w:val="single" w:sz="4" w:space="0" w:color="auto"/>
              <w:right w:val="single" w:sz="4" w:space="0" w:color="auto"/>
            </w:tcBorders>
            <w:shd w:val="clear" w:color="auto" w:fill="F7CAAC"/>
            <w:hideMark/>
          </w:tcPr>
          <w:p w14:paraId="470DEF83" w14:textId="77777777" w:rsidR="002912BC" w:rsidRDefault="002912BC" w:rsidP="002912BC">
            <w:pPr>
              <w:jc w:val="both"/>
              <w:rPr>
                <w:b/>
              </w:rPr>
            </w:pPr>
            <w:r>
              <w:rPr>
                <w:b/>
              </w:rPr>
              <w:t>rozsah</w:t>
            </w:r>
          </w:p>
        </w:tc>
      </w:tr>
      <w:tr w:rsidR="002912BC" w14:paraId="1D056747" w14:textId="77777777" w:rsidTr="009F6871">
        <w:trPr>
          <w:gridBefore w:val="2"/>
          <w:wBefore w:w="61" w:type="dxa"/>
        </w:trPr>
        <w:tc>
          <w:tcPr>
            <w:tcW w:w="6121" w:type="dxa"/>
            <w:gridSpan w:val="37"/>
            <w:tcBorders>
              <w:top w:val="single" w:sz="4" w:space="0" w:color="auto"/>
              <w:left w:val="single" w:sz="4" w:space="0" w:color="auto"/>
              <w:bottom w:val="single" w:sz="4" w:space="0" w:color="auto"/>
              <w:right w:val="single" w:sz="4" w:space="0" w:color="auto"/>
            </w:tcBorders>
          </w:tcPr>
          <w:p w14:paraId="2BEBD678" w14:textId="77777777" w:rsidR="002912BC" w:rsidRDefault="002912BC" w:rsidP="002912BC">
            <w:pPr>
              <w:jc w:val="both"/>
            </w:pPr>
            <w:r w:rsidRPr="00014F82">
              <w:t>---</w:t>
            </w:r>
          </w:p>
        </w:tc>
        <w:tc>
          <w:tcPr>
            <w:tcW w:w="1712" w:type="dxa"/>
            <w:gridSpan w:val="18"/>
            <w:tcBorders>
              <w:top w:val="single" w:sz="4" w:space="0" w:color="auto"/>
              <w:left w:val="single" w:sz="4" w:space="0" w:color="auto"/>
              <w:bottom w:val="single" w:sz="4" w:space="0" w:color="auto"/>
              <w:right w:val="single" w:sz="4" w:space="0" w:color="auto"/>
            </w:tcBorders>
          </w:tcPr>
          <w:p w14:paraId="118F8FD7" w14:textId="77777777" w:rsidR="002912BC" w:rsidRDefault="002912BC" w:rsidP="002912BC">
            <w:pPr>
              <w:jc w:val="both"/>
            </w:pPr>
            <w:r w:rsidRPr="00014F82">
              <w:t>---</w:t>
            </w:r>
          </w:p>
        </w:tc>
        <w:tc>
          <w:tcPr>
            <w:tcW w:w="2592" w:type="dxa"/>
            <w:gridSpan w:val="34"/>
            <w:tcBorders>
              <w:top w:val="single" w:sz="4" w:space="0" w:color="auto"/>
              <w:left w:val="single" w:sz="4" w:space="0" w:color="auto"/>
              <w:bottom w:val="single" w:sz="4" w:space="0" w:color="auto"/>
              <w:right w:val="single" w:sz="4" w:space="0" w:color="auto"/>
            </w:tcBorders>
          </w:tcPr>
          <w:p w14:paraId="4B8DE134" w14:textId="77777777" w:rsidR="002912BC" w:rsidRDefault="002912BC" w:rsidP="002912BC">
            <w:pPr>
              <w:jc w:val="both"/>
            </w:pPr>
            <w:r w:rsidRPr="00014F82">
              <w:t>---</w:t>
            </w:r>
          </w:p>
        </w:tc>
      </w:tr>
      <w:tr w:rsidR="002912BC" w14:paraId="036C768C" w14:textId="77777777" w:rsidTr="009F6871">
        <w:trPr>
          <w:gridBefore w:val="2"/>
          <w:wBefore w:w="61" w:type="dxa"/>
        </w:trPr>
        <w:tc>
          <w:tcPr>
            <w:tcW w:w="6121" w:type="dxa"/>
            <w:gridSpan w:val="37"/>
            <w:tcBorders>
              <w:top w:val="single" w:sz="4" w:space="0" w:color="auto"/>
              <w:left w:val="single" w:sz="4" w:space="0" w:color="auto"/>
              <w:bottom w:val="single" w:sz="4" w:space="0" w:color="auto"/>
              <w:right w:val="single" w:sz="4" w:space="0" w:color="auto"/>
            </w:tcBorders>
          </w:tcPr>
          <w:p w14:paraId="7357CB08" w14:textId="77777777" w:rsidR="002912BC" w:rsidRDefault="002912BC" w:rsidP="002912BC">
            <w:pPr>
              <w:jc w:val="both"/>
            </w:pPr>
          </w:p>
        </w:tc>
        <w:tc>
          <w:tcPr>
            <w:tcW w:w="1712" w:type="dxa"/>
            <w:gridSpan w:val="18"/>
            <w:tcBorders>
              <w:top w:val="single" w:sz="4" w:space="0" w:color="auto"/>
              <w:left w:val="single" w:sz="4" w:space="0" w:color="auto"/>
              <w:bottom w:val="single" w:sz="4" w:space="0" w:color="auto"/>
              <w:right w:val="single" w:sz="4" w:space="0" w:color="auto"/>
            </w:tcBorders>
          </w:tcPr>
          <w:p w14:paraId="0A14F39C" w14:textId="77777777" w:rsidR="002912BC" w:rsidRDefault="002912BC" w:rsidP="002912BC">
            <w:pPr>
              <w:jc w:val="both"/>
            </w:pPr>
          </w:p>
        </w:tc>
        <w:tc>
          <w:tcPr>
            <w:tcW w:w="2592" w:type="dxa"/>
            <w:gridSpan w:val="34"/>
            <w:tcBorders>
              <w:top w:val="single" w:sz="4" w:space="0" w:color="auto"/>
              <w:left w:val="single" w:sz="4" w:space="0" w:color="auto"/>
              <w:bottom w:val="single" w:sz="4" w:space="0" w:color="auto"/>
              <w:right w:val="single" w:sz="4" w:space="0" w:color="auto"/>
            </w:tcBorders>
          </w:tcPr>
          <w:p w14:paraId="60D26B55" w14:textId="77777777" w:rsidR="002912BC" w:rsidRDefault="002912BC" w:rsidP="002912BC">
            <w:pPr>
              <w:jc w:val="both"/>
            </w:pPr>
          </w:p>
        </w:tc>
      </w:tr>
      <w:tr w:rsidR="002912BC" w14:paraId="2B26B2FA" w14:textId="77777777" w:rsidTr="009F6871">
        <w:trPr>
          <w:gridBefore w:val="2"/>
          <w:wBefore w:w="61" w:type="dxa"/>
        </w:trPr>
        <w:tc>
          <w:tcPr>
            <w:tcW w:w="6121" w:type="dxa"/>
            <w:gridSpan w:val="37"/>
            <w:tcBorders>
              <w:top w:val="single" w:sz="4" w:space="0" w:color="auto"/>
              <w:left w:val="single" w:sz="4" w:space="0" w:color="auto"/>
              <w:bottom w:val="single" w:sz="4" w:space="0" w:color="auto"/>
              <w:right w:val="single" w:sz="4" w:space="0" w:color="auto"/>
            </w:tcBorders>
          </w:tcPr>
          <w:p w14:paraId="730C8417" w14:textId="77777777" w:rsidR="002912BC" w:rsidRDefault="002912BC" w:rsidP="002912BC">
            <w:pPr>
              <w:jc w:val="both"/>
            </w:pPr>
          </w:p>
        </w:tc>
        <w:tc>
          <w:tcPr>
            <w:tcW w:w="1712" w:type="dxa"/>
            <w:gridSpan w:val="18"/>
            <w:tcBorders>
              <w:top w:val="single" w:sz="4" w:space="0" w:color="auto"/>
              <w:left w:val="single" w:sz="4" w:space="0" w:color="auto"/>
              <w:bottom w:val="single" w:sz="4" w:space="0" w:color="auto"/>
              <w:right w:val="single" w:sz="4" w:space="0" w:color="auto"/>
            </w:tcBorders>
          </w:tcPr>
          <w:p w14:paraId="42345F24" w14:textId="77777777" w:rsidR="002912BC" w:rsidRDefault="002912BC" w:rsidP="002912BC">
            <w:pPr>
              <w:jc w:val="both"/>
            </w:pPr>
          </w:p>
        </w:tc>
        <w:tc>
          <w:tcPr>
            <w:tcW w:w="2592" w:type="dxa"/>
            <w:gridSpan w:val="34"/>
            <w:tcBorders>
              <w:top w:val="single" w:sz="4" w:space="0" w:color="auto"/>
              <w:left w:val="single" w:sz="4" w:space="0" w:color="auto"/>
              <w:bottom w:val="single" w:sz="4" w:space="0" w:color="auto"/>
              <w:right w:val="single" w:sz="4" w:space="0" w:color="auto"/>
            </w:tcBorders>
          </w:tcPr>
          <w:p w14:paraId="6E32BA6C" w14:textId="77777777" w:rsidR="002912BC" w:rsidRDefault="002912BC" w:rsidP="002912BC">
            <w:pPr>
              <w:jc w:val="both"/>
            </w:pPr>
          </w:p>
        </w:tc>
      </w:tr>
      <w:tr w:rsidR="002912BC" w14:paraId="651E942F" w14:textId="77777777" w:rsidTr="009F6871">
        <w:trPr>
          <w:gridBefore w:val="2"/>
          <w:wBefore w:w="61" w:type="dxa"/>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2894877D" w14:textId="77777777" w:rsidR="002912BC" w:rsidRDefault="002912BC" w:rsidP="002912BC">
            <w:pPr>
              <w:jc w:val="both"/>
            </w:pPr>
            <w:r>
              <w:rPr>
                <w:b/>
              </w:rPr>
              <w:t>Předměty příslušného studijního programu a způsob zapojení do jejich výuky, příp. další zapojení do uskutečňování studijního programu</w:t>
            </w:r>
          </w:p>
        </w:tc>
      </w:tr>
      <w:tr w:rsidR="002912BC" w14:paraId="4CA706BA" w14:textId="77777777" w:rsidTr="009F6871">
        <w:trPr>
          <w:gridBefore w:val="2"/>
          <w:wBefore w:w="61" w:type="dxa"/>
          <w:trHeight w:val="360"/>
        </w:trPr>
        <w:tc>
          <w:tcPr>
            <w:tcW w:w="10425" w:type="dxa"/>
            <w:gridSpan w:val="89"/>
            <w:tcBorders>
              <w:top w:val="nil"/>
              <w:left w:val="single" w:sz="4" w:space="0" w:color="auto"/>
              <w:bottom w:val="single" w:sz="4" w:space="0" w:color="auto"/>
              <w:right w:val="single" w:sz="4" w:space="0" w:color="auto"/>
            </w:tcBorders>
          </w:tcPr>
          <w:p w14:paraId="7BE0AB0E" w14:textId="2D0F8BE7" w:rsidR="001F18A6" w:rsidRDefault="0011490A" w:rsidP="001F18A6">
            <w:pPr>
              <w:spacing w:before="120" w:after="60"/>
              <w:jc w:val="both"/>
            </w:pPr>
            <w:r>
              <w:t>Moderní metody bezkontaktní metrologi</w:t>
            </w:r>
            <w:r w:rsidR="001F18A6" w:rsidRPr="000765EF">
              <w:t>e (garant</w:t>
            </w:r>
            <w:r w:rsidR="0024296E">
              <w:t xml:space="preserve"> předmětu</w:t>
            </w:r>
            <w:r w:rsidR="001F18A6" w:rsidRPr="000765EF">
              <w:t>)</w:t>
            </w:r>
          </w:p>
          <w:p w14:paraId="033AD52D" w14:textId="4EA50A27" w:rsidR="0011490A" w:rsidRDefault="0011490A" w:rsidP="0011490A">
            <w:pPr>
              <w:spacing w:before="60" w:after="60"/>
              <w:jc w:val="both"/>
            </w:pPr>
            <w:r w:rsidRPr="0011490A">
              <w:rPr>
                <w:spacing w:val="-2"/>
              </w:rPr>
              <w:t>Počítačové metody plánování měření technických veličin a jejich zpracování</w:t>
            </w:r>
            <w:r>
              <w:rPr>
                <w:spacing w:val="-2"/>
              </w:rPr>
              <w:t xml:space="preserve"> (garant</w:t>
            </w:r>
            <w:r w:rsidR="0024296E">
              <w:rPr>
                <w:spacing w:val="-2"/>
              </w:rPr>
              <w:t xml:space="preserve"> předmětu</w:t>
            </w:r>
            <w:r>
              <w:rPr>
                <w:spacing w:val="-2"/>
              </w:rPr>
              <w:t>)</w:t>
            </w:r>
          </w:p>
          <w:p w14:paraId="58C38AEB" w14:textId="0F58E8BE" w:rsidR="0011490A" w:rsidRDefault="0011490A" w:rsidP="0011490A">
            <w:pPr>
              <w:spacing w:before="60" w:after="60"/>
              <w:jc w:val="both"/>
            </w:pPr>
            <w:r>
              <w:t>Teorie procesů (garant</w:t>
            </w:r>
            <w:r w:rsidR="0024296E">
              <w:t xml:space="preserve"> předmětu</w:t>
            </w:r>
            <w:r>
              <w:t>)</w:t>
            </w:r>
          </w:p>
          <w:p w14:paraId="622ED4CD" w14:textId="77777777" w:rsidR="001F18A6" w:rsidRPr="000765EF" w:rsidRDefault="001F18A6" w:rsidP="001F18A6">
            <w:pPr>
              <w:jc w:val="both"/>
            </w:pPr>
          </w:p>
          <w:p w14:paraId="6127BDBE" w14:textId="39A6B9FA" w:rsidR="002912BC" w:rsidRDefault="001F18A6" w:rsidP="0011490A">
            <w:pPr>
              <w:spacing w:before="60" w:after="120"/>
              <w:jc w:val="both"/>
            </w:pPr>
            <w:r w:rsidRPr="007F3FD2">
              <w:rPr>
                <w:b/>
                <w:u w:val="single"/>
              </w:rPr>
              <w:t>Š</w:t>
            </w:r>
            <w:r>
              <w:rPr>
                <w:b/>
                <w:u w:val="single"/>
              </w:rPr>
              <w:t>kolitel, vyučující, člen oborové rady</w:t>
            </w:r>
          </w:p>
        </w:tc>
      </w:tr>
      <w:tr w:rsidR="002912BC" w14:paraId="7DA77089" w14:textId="77777777" w:rsidTr="009F6871">
        <w:trPr>
          <w:gridBefore w:val="2"/>
          <w:wBefore w:w="61" w:type="dxa"/>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3EB9EC35" w14:textId="77777777" w:rsidR="002912BC" w:rsidRDefault="002912BC" w:rsidP="002912BC">
            <w:pPr>
              <w:jc w:val="both"/>
            </w:pPr>
            <w:r>
              <w:rPr>
                <w:b/>
              </w:rPr>
              <w:t xml:space="preserve">Údaje o vzdělání na VŠ </w:t>
            </w:r>
          </w:p>
        </w:tc>
      </w:tr>
      <w:tr w:rsidR="002912BC" w:rsidRPr="00BF0D47" w14:paraId="440E31E8" w14:textId="77777777" w:rsidTr="009F6871">
        <w:trPr>
          <w:gridBefore w:val="2"/>
          <w:wBefore w:w="61" w:type="dxa"/>
          <w:trHeight w:val="483"/>
        </w:trPr>
        <w:tc>
          <w:tcPr>
            <w:tcW w:w="10425" w:type="dxa"/>
            <w:gridSpan w:val="89"/>
            <w:tcBorders>
              <w:top w:val="single" w:sz="4" w:space="0" w:color="auto"/>
              <w:left w:val="single" w:sz="4" w:space="0" w:color="auto"/>
              <w:bottom w:val="single" w:sz="4" w:space="0" w:color="auto"/>
              <w:right w:val="single" w:sz="4" w:space="0" w:color="auto"/>
            </w:tcBorders>
          </w:tcPr>
          <w:p w14:paraId="1B953C52" w14:textId="77777777" w:rsidR="002912BC" w:rsidRPr="001A7308" w:rsidRDefault="002912BC" w:rsidP="002912BC">
            <w:pPr>
              <w:spacing w:before="120" w:after="60"/>
              <w:jc w:val="both"/>
            </w:pPr>
            <w:r w:rsidRPr="001A7308">
              <w:t>199</w:t>
            </w:r>
            <w:r>
              <w:t>5</w:t>
            </w:r>
            <w:r w:rsidRPr="001A7308">
              <w:t xml:space="preserve">: VUT Brno, FS, </w:t>
            </w:r>
            <w:r>
              <w:rPr>
                <w:rFonts w:eastAsia="Calibri"/>
              </w:rPr>
              <w:t>obor</w:t>
            </w:r>
            <w:r w:rsidRPr="001A7308">
              <w:rPr>
                <w:rFonts w:eastAsia="Calibri"/>
              </w:rPr>
              <w:t xml:space="preserve"> Strojírenská technologie</w:t>
            </w:r>
            <w:r w:rsidRPr="001A7308">
              <w:t>, Dr.</w:t>
            </w:r>
          </w:p>
          <w:p w14:paraId="4737D5B4" w14:textId="77777777" w:rsidR="002912BC" w:rsidRPr="00BF0D47" w:rsidRDefault="002912BC" w:rsidP="002912BC">
            <w:pPr>
              <w:spacing w:before="60" w:after="120"/>
              <w:jc w:val="both"/>
              <w:rPr>
                <w:b/>
              </w:rPr>
            </w:pPr>
            <w:r w:rsidRPr="001A7308">
              <w:rPr>
                <w:color w:val="000000"/>
                <w:shd w:val="clear" w:color="auto" w:fill="FFFFFF"/>
              </w:rPr>
              <w:t>2017: </w:t>
            </w:r>
            <w:proofErr w:type="spellStart"/>
            <w:r w:rsidRPr="001A7308">
              <w:rPr>
                <w:color w:val="000000"/>
                <w:shd w:val="clear" w:color="auto" w:fill="FFFFFF"/>
              </w:rPr>
              <w:t>UPa</w:t>
            </w:r>
            <w:proofErr w:type="spellEnd"/>
            <w:r w:rsidRPr="001A7308">
              <w:rPr>
                <w:color w:val="000000"/>
                <w:shd w:val="clear" w:color="auto" w:fill="FFFFFF"/>
              </w:rPr>
              <w:t xml:space="preserve"> Pardubice, </w:t>
            </w:r>
            <w:proofErr w:type="spellStart"/>
            <w:r w:rsidRPr="001A7308">
              <w:rPr>
                <w:color w:val="000000"/>
                <w:shd w:val="clear" w:color="auto" w:fill="FFFFFF"/>
              </w:rPr>
              <w:t>FChT</w:t>
            </w:r>
            <w:proofErr w:type="spellEnd"/>
            <w:r w:rsidRPr="001A7308">
              <w:rPr>
                <w:color w:val="000000"/>
                <w:shd w:val="clear" w:color="auto" w:fill="FFFFFF"/>
              </w:rPr>
              <w:t>, postgraduální 4 semestrové licenční studium (</w:t>
            </w:r>
            <w:proofErr w:type="spellStart"/>
            <w:r w:rsidRPr="001A7308">
              <w:rPr>
                <w:color w:val="000000"/>
                <w:shd w:val="clear" w:color="auto" w:fill="FFFFFF"/>
              </w:rPr>
              <w:t>Postgradual</w:t>
            </w:r>
            <w:proofErr w:type="spellEnd"/>
            <w:r w:rsidRPr="001A7308">
              <w:rPr>
                <w:color w:val="000000"/>
                <w:shd w:val="clear" w:color="auto" w:fill="FFFFFF"/>
              </w:rPr>
              <w:t xml:space="preserve"> </w:t>
            </w:r>
            <w:proofErr w:type="spellStart"/>
            <w:r w:rsidRPr="001A7308">
              <w:rPr>
                <w:color w:val="000000"/>
                <w:shd w:val="clear" w:color="auto" w:fill="FFFFFF"/>
              </w:rPr>
              <w:t>License</w:t>
            </w:r>
            <w:proofErr w:type="spellEnd"/>
            <w:r w:rsidRPr="001A7308">
              <w:rPr>
                <w:color w:val="000000"/>
                <w:shd w:val="clear" w:color="auto" w:fill="FFFFFF"/>
              </w:rPr>
              <w:t xml:space="preserve"> Study), obor Analytická chemie, specializace Statistické zpracování dat</w:t>
            </w:r>
          </w:p>
        </w:tc>
      </w:tr>
      <w:tr w:rsidR="002912BC" w14:paraId="06094B97" w14:textId="77777777" w:rsidTr="009F6871">
        <w:trPr>
          <w:gridBefore w:val="2"/>
          <w:wBefore w:w="61" w:type="dxa"/>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6F9D711D" w14:textId="77777777" w:rsidR="002912BC" w:rsidRDefault="002912BC" w:rsidP="002912BC">
            <w:pPr>
              <w:jc w:val="both"/>
              <w:rPr>
                <w:b/>
              </w:rPr>
            </w:pPr>
            <w:r>
              <w:rPr>
                <w:b/>
              </w:rPr>
              <w:t>Údaje o odborném působení od absolvování VŠ</w:t>
            </w:r>
          </w:p>
        </w:tc>
      </w:tr>
      <w:tr w:rsidR="002912BC" w14:paraId="5814695E" w14:textId="77777777" w:rsidTr="009F6871">
        <w:trPr>
          <w:gridBefore w:val="2"/>
          <w:wBefore w:w="61" w:type="dxa"/>
          <w:trHeight w:val="750"/>
        </w:trPr>
        <w:tc>
          <w:tcPr>
            <w:tcW w:w="10425" w:type="dxa"/>
            <w:gridSpan w:val="89"/>
            <w:tcBorders>
              <w:top w:val="single" w:sz="4" w:space="0" w:color="auto"/>
              <w:left w:val="single" w:sz="4" w:space="0" w:color="auto"/>
              <w:bottom w:val="single" w:sz="4" w:space="0" w:color="auto"/>
              <w:right w:val="single" w:sz="4" w:space="0" w:color="auto"/>
            </w:tcBorders>
          </w:tcPr>
          <w:p w14:paraId="2DA5A29E" w14:textId="77777777" w:rsidR="002912BC" w:rsidRPr="001A7308" w:rsidRDefault="002912BC" w:rsidP="002912BC">
            <w:pPr>
              <w:spacing w:before="120" w:after="60"/>
              <w:jc w:val="both"/>
            </w:pPr>
            <w:proofErr w:type="gramStart"/>
            <w:r w:rsidRPr="001A7308">
              <w:t>1989 – 199</w:t>
            </w:r>
            <w:r>
              <w:t>5</w:t>
            </w:r>
            <w:proofErr w:type="gramEnd"/>
            <w:r w:rsidRPr="001A7308">
              <w:t>: VUT Brno, FS, Ústav strojírenské technologie, asistent</w:t>
            </w:r>
          </w:p>
          <w:p w14:paraId="465C5B2B" w14:textId="30B0123D" w:rsidR="002912BC" w:rsidRPr="001A7308" w:rsidRDefault="002912BC" w:rsidP="002912BC">
            <w:pPr>
              <w:spacing w:before="60" w:after="60"/>
              <w:jc w:val="both"/>
            </w:pPr>
            <w:proofErr w:type="gramStart"/>
            <w:r w:rsidRPr="001A7308">
              <w:t>199</w:t>
            </w:r>
            <w:r>
              <w:t>5</w:t>
            </w:r>
            <w:r w:rsidRPr="001A7308">
              <w:t xml:space="preserve"> – 2004</w:t>
            </w:r>
            <w:proofErr w:type="gramEnd"/>
            <w:r w:rsidRPr="001A7308">
              <w:t>: VUT Brno, FSI, Ústav strojírenské technologie, odborný asistent</w:t>
            </w:r>
          </w:p>
          <w:p w14:paraId="60225D4E" w14:textId="77777777" w:rsidR="002912BC" w:rsidRPr="001A7308" w:rsidRDefault="002912BC" w:rsidP="002912BC">
            <w:pPr>
              <w:spacing w:before="60" w:after="60"/>
              <w:jc w:val="both"/>
            </w:pPr>
            <w:proofErr w:type="gramStart"/>
            <w:r w:rsidRPr="001A7308">
              <w:t>2004 – 2009</w:t>
            </w:r>
            <w:proofErr w:type="gramEnd"/>
            <w:r w:rsidRPr="001A7308">
              <w:t xml:space="preserve">: VUT Brno, FSI, Ústav metrologie a zkušebnictví, docent </w:t>
            </w:r>
          </w:p>
          <w:p w14:paraId="21626DA0" w14:textId="77777777" w:rsidR="002912BC" w:rsidRDefault="002912BC" w:rsidP="002912BC">
            <w:pPr>
              <w:spacing w:before="60" w:after="120"/>
              <w:jc w:val="both"/>
            </w:pPr>
            <w:r w:rsidRPr="001A7308">
              <w:t>2009 – dosud: UTB Zlín, FT, Ústav výrobního inženýrství, docent</w:t>
            </w:r>
            <w:r>
              <w:t>, od r. 2019 profesor</w:t>
            </w:r>
          </w:p>
        </w:tc>
      </w:tr>
      <w:tr w:rsidR="002912BC" w14:paraId="04659B0F" w14:textId="77777777" w:rsidTr="009F6871">
        <w:trPr>
          <w:gridBefore w:val="2"/>
          <w:wBefore w:w="61" w:type="dxa"/>
          <w:trHeight w:val="250"/>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221B179D" w14:textId="77777777" w:rsidR="002912BC" w:rsidRDefault="002912BC" w:rsidP="002912BC">
            <w:pPr>
              <w:jc w:val="both"/>
            </w:pPr>
            <w:r>
              <w:rPr>
                <w:b/>
              </w:rPr>
              <w:t>Zkušenosti s vedením kvalifikačních a rigorózních prací</w:t>
            </w:r>
          </w:p>
        </w:tc>
      </w:tr>
      <w:tr w:rsidR="002912BC" w14:paraId="451043A3" w14:textId="77777777" w:rsidTr="009F6871">
        <w:trPr>
          <w:gridBefore w:val="2"/>
          <w:wBefore w:w="61" w:type="dxa"/>
          <w:trHeight w:val="408"/>
        </w:trPr>
        <w:tc>
          <w:tcPr>
            <w:tcW w:w="10425" w:type="dxa"/>
            <w:gridSpan w:val="89"/>
            <w:tcBorders>
              <w:top w:val="single" w:sz="4" w:space="0" w:color="auto"/>
              <w:left w:val="single" w:sz="4" w:space="0" w:color="auto"/>
              <w:bottom w:val="single" w:sz="4" w:space="0" w:color="auto"/>
              <w:right w:val="single" w:sz="4" w:space="0" w:color="auto"/>
            </w:tcBorders>
          </w:tcPr>
          <w:p w14:paraId="48FA4AB1" w14:textId="77777777" w:rsidR="002912BC" w:rsidRDefault="002912BC" w:rsidP="002912BC">
            <w:pPr>
              <w:spacing w:before="120" w:after="120"/>
              <w:jc w:val="both"/>
            </w:pPr>
            <w:r w:rsidRPr="00014F82">
              <w:t xml:space="preserve">Počet obhájených prací, které vyučující vedl v období </w:t>
            </w:r>
            <w:proofErr w:type="gramStart"/>
            <w:r w:rsidRPr="00014F82">
              <w:t>201</w:t>
            </w:r>
            <w:r>
              <w:t>6</w:t>
            </w:r>
            <w:r w:rsidRPr="00014F82">
              <w:t xml:space="preserve"> </w:t>
            </w:r>
            <w:r w:rsidRPr="00014F82">
              <w:rPr>
                <w:rFonts w:eastAsia="Calibri"/>
              </w:rPr>
              <w:t xml:space="preserve">– </w:t>
            </w:r>
            <w:r w:rsidRPr="00014F82">
              <w:t>20</w:t>
            </w:r>
            <w:r>
              <w:t>20</w:t>
            </w:r>
            <w:proofErr w:type="gramEnd"/>
            <w:r w:rsidRPr="00014F82">
              <w:t xml:space="preserve">: </w:t>
            </w:r>
            <w:r>
              <w:rPr>
                <w:b/>
                <w:bCs/>
              </w:rPr>
              <w:t xml:space="preserve">3 </w:t>
            </w:r>
            <w:r w:rsidRPr="00563882">
              <w:t>BP,</w:t>
            </w:r>
            <w:r>
              <w:rPr>
                <w:b/>
                <w:bCs/>
              </w:rPr>
              <w:t xml:space="preserve"> 24</w:t>
            </w:r>
            <w:r>
              <w:t xml:space="preserve"> </w:t>
            </w:r>
            <w:r w:rsidRPr="003552A1">
              <w:t xml:space="preserve">DP, </w:t>
            </w:r>
            <w:r>
              <w:rPr>
                <w:b/>
                <w:bCs/>
              </w:rPr>
              <w:t>3</w:t>
            </w:r>
            <w:r w:rsidRPr="003552A1">
              <w:rPr>
                <w:b/>
                <w:bCs/>
              </w:rPr>
              <w:t xml:space="preserve"> </w:t>
            </w:r>
            <w:proofErr w:type="spellStart"/>
            <w:r w:rsidRPr="003552A1">
              <w:t>DisP</w:t>
            </w:r>
            <w:proofErr w:type="spellEnd"/>
            <w:r w:rsidRPr="003552A1">
              <w:t>.</w:t>
            </w:r>
          </w:p>
        </w:tc>
      </w:tr>
      <w:tr w:rsidR="002912BC" w14:paraId="7E70DA75" w14:textId="77777777" w:rsidTr="009F6871">
        <w:trPr>
          <w:gridBefore w:val="2"/>
          <w:wBefore w:w="61" w:type="dxa"/>
          <w:cantSplit/>
        </w:trPr>
        <w:tc>
          <w:tcPr>
            <w:tcW w:w="3405" w:type="dxa"/>
            <w:gridSpan w:val="14"/>
            <w:tcBorders>
              <w:top w:val="single" w:sz="12" w:space="0" w:color="auto"/>
              <w:left w:val="single" w:sz="4" w:space="0" w:color="auto"/>
              <w:bottom w:val="single" w:sz="4" w:space="0" w:color="auto"/>
              <w:right w:val="single" w:sz="4" w:space="0" w:color="auto"/>
            </w:tcBorders>
            <w:shd w:val="clear" w:color="auto" w:fill="F7CAAC"/>
            <w:hideMark/>
          </w:tcPr>
          <w:p w14:paraId="1BFFAE2A" w14:textId="77777777" w:rsidR="002912BC" w:rsidRDefault="002912BC" w:rsidP="002912BC">
            <w:pPr>
              <w:jc w:val="both"/>
            </w:pPr>
            <w:r>
              <w:rPr>
                <w:b/>
              </w:rPr>
              <w:t xml:space="preserve">Obor habilitačního řízení </w:t>
            </w:r>
          </w:p>
        </w:tc>
        <w:tc>
          <w:tcPr>
            <w:tcW w:w="2243" w:type="dxa"/>
            <w:gridSpan w:val="15"/>
            <w:tcBorders>
              <w:top w:val="single" w:sz="12" w:space="0" w:color="auto"/>
              <w:left w:val="single" w:sz="4" w:space="0" w:color="auto"/>
              <w:bottom w:val="single" w:sz="4" w:space="0" w:color="auto"/>
              <w:right w:val="single" w:sz="4" w:space="0" w:color="auto"/>
            </w:tcBorders>
            <w:shd w:val="clear" w:color="auto" w:fill="F7CAAC"/>
            <w:hideMark/>
          </w:tcPr>
          <w:p w14:paraId="3AC954F4" w14:textId="77777777" w:rsidR="002912BC" w:rsidRDefault="002912BC" w:rsidP="002912BC">
            <w:pPr>
              <w:jc w:val="both"/>
            </w:pPr>
            <w:r>
              <w:rPr>
                <w:b/>
              </w:rPr>
              <w:t>Rok udělení hodnosti</w:t>
            </w:r>
          </w:p>
        </w:tc>
        <w:tc>
          <w:tcPr>
            <w:tcW w:w="2148" w:type="dxa"/>
            <w:gridSpan w:val="25"/>
            <w:tcBorders>
              <w:top w:val="single" w:sz="12" w:space="0" w:color="auto"/>
              <w:left w:val="single" w:sz="4" w:space="0" w:color="auto"/>
              <w:bottom w:val="single" w:sz="4" w:space="0" w:color="auto"/>
              <w:right w:val="single" w:sz="12" w:space="0" w:color="auto"/>
            </w:tcBorders>
            <w:shd w:val="clear" w:color="auto" w:fill="F7CAAC"/>
            <w:hideMark/>
          </w:tcPr>
          <w:p w14:paraId="58CCEA5B" w14:textId="77777777" w:rsidR="002912BC" w:rsidRDefault="002912BC" w:rsidP="002912BC">
            <w:pPr>
              <w:jc w:val="both"/>
            </w:pPr>
            <w:r>
              <w:rPr>
                <w:b/>
              </w:rPr>
              <w:t>Řízení konáno na VŠ</w:t>
            </w:r>
          </w:p>
        </w:tc>
        <w:tc>
          <w:tcPr>
            <w:tcW w:w="2629" w:type="dxa"/>
            <w:gridSpan w:val="35"/>
            <w:tcBorders>
              <w:top w:val="single" w:sz="12" w:space="0" w:color="auto"/>
              <w:left w:val="single" w:sz="12" w:space="0" w:color="auto"/>
              <w:bottom w:val="single" w:sz="4" w:space="0" w:color="auto"/>
              <w:right w:val="single" w:sz="4" w:space="0" w:color="auto"/>
            </w:tcBorders>
            <w:shd w:val="clear" w:color="auto" w:fill="F7CAAC"/>
            <w:hideMark/>
          </w:tcPr>
          <w:p w14:paraId="48479D78" w14:textId="77777777" w:rsidR="002912BC" w:rsidRDefault="002912BC" w:rsidP="002912BC">
            <w:pPr>
              <w:jc w:val="both"/>
              <w:rPr>
                <w:b/>
              </w:rPr>
            </w:pPr>
            <w:r>
              <w:rPr>
                <w:b/>
              </w:rPr>
              <w:t>Ohlasy publikací</w:t>
            </w:r>
          </w:p>
        </w:tc>
      </w:tr>
      <w:tr w:rsidR="002912BC" w:rsidRPr="00E46B37" w14:paraId="4A7E237E" w14:textId="77777777" w:rsidTr="009F6871">
        <w:trPr>
          <w:gridBefore w:val="2"/>
          <w:wBefore w:w="61" w:type="dxa"/>
          <w:cantSplit/>
        </w:trPr>
        <w:tc>
          <w:tcPr>
            <w:tcW w:w="3405" w:type="dxa"/>
            <w:gridSpan w:val="14"/>
            <w:tcBorders>
              <w:top w:val="single" w:sz="4" w:space="0" w:color="auto"/>
              <w:left w:val="single" w:sz="4" w:space="0" w:color="auto"/>
              <w:bottom w:val="single" w:sz="4" w:space="0" w:color="auto"/>
              <w:right w:val="single" w:sz="4" w:space="0" w:color="auto"/>
            </w:tcBorders>
          </w:tcPr>
          <w:p w14:paraId="4A79C0DA" w14:textId="77777777" w:rsidR="002912BC" w:rsidRPr="003552A1" w:rsidRDefault="002912BC" w:rsidP="002912BC">
            <w:pPr>
              <w:spacing w:before="40" w:after="40"/>
              <w:jc w:val="both"/>
            </w:pPr>
            <w:r w:rsidRPr="001A7308">
              <w:rPr>
                <w:rFonts w:ascii="TimesNewRomanPSMT" w:eastAsia="Calibri" w:hAnsi="TimesNewRomanPSMT" w:cs="TimesNewRomanPSMT"/>
                <w:lang w:eastAsia="en-US"/>
              </w:rPr>
              <w:t>Strojírenská technologie</w:t>
            </w:r>
          </w:p>
        </w:tc>
        <w:tc>
          <w:tcPr>
            <w:tcW w:w="2243" w:type="dxa"/>
            <w:gridSpan w:val="15"/>
            <w:tcBorders>
              <w:top w:val="single" w:sz="4" w:space="0" w:color="auto"/>
              <w:left w:val="single" w:sz="4" w:space="0" w:color="auto"/>
              <w:bottom w:val="single" w:sz="4" w:space="0" w:color="auto"/>
              <w:right w:val="single" w:sz="4" w:space="0" w:color="auto"/>
            </w:tcBorders>
          </w:tcPr>
          <w:p w14:paraId="3BE838E6" w14:textId="77777777" w:rsidR="002912BC" w:rsidRPr="003552A1" w:rsidRDefault="002912BC" w:rsidP="002912BC">
            <w:pPr>
              <w:spacing w:before="40" w:after="40"/>
              <w:jc w:val="both"/>
            </w:pPr>
            <w:r w:rsidRPr="001A7308">
              <w:t>2005</w:t>
            </w:r>
          </w:p>
        </w:tc>
        <w:tc>
          <w:tcPr>
            <w:tcW w:w="2148" w:type="dxa"/>
            <w:gridSpan w:val="25"/>
            <w:tcBorders>
              <w:top w:val="single" w:sz="4" w:space="0" w:color="auto"/>
              <w:left w:val="single" w:sz="4" w:space="0" w:color="auto"/>
              <w:bottom w:val="single" w:sz="4" w:space="0" w:color="auto"/>
              <w:right w:val="single" w:sz="12" w:space="0" w:color="auto"/>
            </w:tcBorders>
          </w:tcPr>
          <w:p w14:paraId="56DB90E4" w14:textId="77777777" w:rsidR="002912BC" w:rsidRPr="003552A1" w:rsidRDefault="002912BC" w:rsidP="002912BC">
            <w:pPr>
              <w:spacing w:before="40" w:after="40"/>
              <w:jc w:val="both"/>
            </w:pPr>
            <w:r w:rsidRPr="001A7308">
              <w:rPr>
                <w:rFonts w:ascii="TimesNewRomanPSMT" w:eastAsia="Calibri" w:hAnsi="TimesNewRomanPSMT" w:cs="TimesNewRomanPSMT"/>
                <w:lang w:eastAsia="en-US"/>
              </w:rPr>
              <w:t>VUT Brno</w:t>
            </w:r>
          </w:p>
        </w:tc>
        <w:tc>
          <w:tcPr>
            <w:tcW w:w="855" w:type="dxa"/>
            <w:gridSpan w:val="18"/>
            <w:tcBorders>
              <w:top w:val="single" w:sz="4" w:space="0" w:color="auto"/>
              <w:left w:val="single" w:sz="12" w:space="0" w:color="auto"/>
              <w:bottom w:val="single" w:sz="4" w:space="0" w:color="auto"/>
              <w:right w:val="single" w:sz="4" w:space="0" w:color="auto"/>
            </w:tcBorders>
            <w:shd w:val="clear" w:color="auto" w:fill="F7CAAC"/>
            <w:hideMark/>
          </w:tcPr>
          <w:p w14:paraId="405263A7" w14:textId="77777777" w:rsidR="002912BC" w:rsidRPr="00E46B37" w:rsidRDefault="002912BC" w:rsidP="002912BC">
            <w:pPr>
              <w:jc w:val="both"/>
              <w:rPr>
                <w:sz w:val="19"/>
                <w:szCs w:val="19"/>
              </w:rPr>
            </w:pPr>
            <w:r w:rsidRPr="00E46B37">
              <w:rPr>
                <w:b/>
                <w:sz w:val="19"/>
                <w:szCs w:val="19"/>
              </w:rPr>
              <w:t>WOS</w:t>
            </w:r>
          </w:p>
        </w:tc>
        <w:tc>
          <w:tcPr>
            <w:tcW w:w="854"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33C5DBEE" w14:textId="77777777" w:rsidR="002912BC" w:rsidRPr="00E46B37" w:rsidRDefault="002912BC" w:rsidP="002912BC">
            <w:pPr>
              <w:jc w:val="both"/>
              <w:rPr>
                <w:sz w:val="19"/>
                <w:szCs w:val="19"/>
              </w:rPr>
            </w:pPr>
            <w:proofErr w:type="spellStart"/>
            <w:r w:rsidRPr="00E46B37">
              <w:rPr>
                <w:b/>
                <w:sz w:val="19"/>
                <w:szCs w:val="19"/>
              </w:rPr>
              <w:t>Scopus</w:t>
            </w:r>
            <w:proofErr w:type="spellEnd"/>
          </w:p>
        </w:tc>
        <w:tc>
          <w:tcPr>
            <w:tcW w:w="920"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48930045" w14:textId="77777777" w:rsidR="002912BC" w:rsidRPr="00E46B37" w:rsidRDefault="002912BC" w:rsidP="002912BC">
            <w:pPr>
              <w:jc w:val="both"/>
              <w:rPr>
                <w:sz w:val="19"/>
                <w:szCs w:val="19"/>
              </w:rPr>
            </w:pPr>
            <w:r w:rsidRPr="00E46B37">
              <w:rPr>
                <w:b/>
                <w:sz w:val="19"/>
                <w:szCs w:val="19"/>
              </w:rPr>
              <w:t>ostatní</w:t>
            </w:r>
          </w:p>
        </w:tc>
      </w:tr>
      <w:tr w:rsidR="002912BC" w:rsidRPr="00E46B37" w14:paraId="076BDF35" w14:textId="77777777" w:rsidTr="009F6871">
        <w:trPr>
          <w:gridBefore w:val="2"/>
          <w:wBefore w:w="61" w:type="dxa"/>
          <w:cantSplit/>
          <w:trHeight w:val="70"/>
        </w:trPr>
        <w:tc>
          <w:tcPr>
            <w:tcW w:w="3405"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64247D1A" w14:textId="77777777" w:rsidR="002912BC" w:rsidRPr="003552A1" w:rsidRDefault="002912BC" w:rsidP="002912BC">
            <w:pPr>
              <w:jc w:val="both"/>
            </w:pPr>
            <w:r w:rsidRPr="003552A1">
              <w:rPr>
                <w:b/>
              </w:rPr>
              <w:t>Obor jmenovacího řízení</w:t>
            </w:r>
          </w:p>
        </w:tc>
        <w:tc>
          <w:tcPr>
            <w:tcW w:w="2243"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6E03099" w14:textId="77777777" w:rsidR="002912BC" w:rsidRPr="003552A1" w:rsidRDefault="002912BC" w:rsidP="002912BC">
            <w:pPr>
              <w:jc w:val="both"/>
            </w:pPr>
            <w:r w:rsidRPr="003552A1">
              <w:rPr>
                <w:b/>
              </w:rPr>
              <w:t>Rok udělení hodnosti</w:t>
            </w:r>
          </w:p>
        </w:tc>
        <w:tc>
          <w:tcPr>
            <w:tcW w:w="2148" w:type="dxa"/>
            <w:gridSpan w:val="25"/>
            <w:tcBorders>
              <w:top w:val="single" w:sz="4" w:space="0" w:color="auto"/>
              <w:left w:val="single" w:sz="4" w:space="0" w:color="auto"/>
              <w:bottom w:val="single" w:sz="4" w:space="0" w:color="auto"/>
              <w:right w:val="single" w:sz="12" w:space="0" w:color="auto"/>
            </w:tcBorders>
            <w:shd w:val="clear" w:color="auto" w:fill="F7CAAC"/>
            <w:hideMark/>
          </w:tcPr>
          <w:p w14:paraId="41B55BD6" w14:textId="77777777" w:rsidR="002912BC" w:rsidRPr="003552A1" w:rsidRDefault="002912BC" w:rsidP="002912BC">
            <w:pPr>
              <w:jc w:val="both"/>
            </w:pPr>
            <w:r w:rsidRPr="003552A1">
              <w:rPr>
                <w:b/>
              </w:rPr>
              <w:t>Řízení konáno na VŠ</w:t>
            </w:r>
          </w:p>
        </w:tc>
        <w:tc>
          <w:tcPr>
            <w:tcW w:w="855" w:type="dxa"/>
            <w:gridSpan w:val="18"/>
            <w:vMerge w:val="restart"/>
            <w:tcBorders>
              <w:top w:val="single" w:sz="4" w:space="0" w:color="auto"/>
              <w:left w:val="single" w:sz="12" w:space="0" w:color="auto"/>
              <w:bottom w:val="single" w:sz="4" w:space="0" w:color="auto"/>
              <w:right w:val="single" w:sz="4" w:space="0" w:color="auto"/>
            </w:tcBorders>
          </w:tcPr>
          <w:p w14:paraId="6590FD0D" w14:textId="77777777" w:rsidR="002912BC" w:rsidRPr="00E46B37" w:rsidRDefault="002912BC" w:rsidP="002912BC">
            <w:pPr>
              <w:jc w:val="both"/>
              <w:rPr>
                <w:b/>
              </w:rPr>
            </w:pPr>
            <w:r>
              <w:rPr>
                <w:b/>
              </w:rPr>
              <w:t>39</w:t>
            </w:r>
          </w:p>
        </w:tc>
        <w:tc>
          <w:tcPr>
            <w:tcW w:w="854" w:type="dxa"/>
            <w:gridSpan w:val="10"/>
            <w:vMerge w:val="restart"/>
            <w:tcBorders>
              <w:top w:val="single" w:sz="4" w:space="0" w:color="auto"/>
              <w:left w:val="single" w:sz="4" w:space="0" w:color="auto"/>
              <w:bottom w:val="single" w:sz="4" w:space="0" w:color="auto"/>
              <w:right w:val="single" w:sz="4" w:space="0" w:color="auto"/>
            </w:tcBorders>
          </w:tcPr>
          <w:p w14:paraId="0648D389" w14:textId="77777777" w:rsidR="002912BC" w:rsidRPr="00E46B37" w:rsidRDefault="002912BC" w:rsidP="002912BC">
            <w:pPr>
              <w:jc w:val="both"/>
              <w:rPr>
                <w:b/>
              </w:rPr>
            </w:pPr>
            <w:r>
              <w:rPr>
                <w:b/>
              </w:rPr>
              <w:t>335</w:t>
            </w:r>
          </w:p>
        </w:tc>
        <w:tc>
          <w:tcPr>
            <w:tcW w:w="920" w:type="dxa"/>
            <w:gridSpan w:val="7"/>
            <w:vMerge w:val="restart"/>
            <w:tcBorders>
              <w:top w:val="single" w:sz="4" w:space="0" w:color="auto"/>
              <w:left w:val="single" w:sz="4" w:space="0" w:color="auto"/>
              <w:bottom w:val="single" w:sz="4" w:space="0" w:color="auto"/>
              <w:right w:val="single" w:sz="4" w:space="0" w:color="auto"/>
            </w:tcBorders>
          </w:tcPr>
          <w:p w14:paraId="32E7F341" w14:textId="77777777" w:rsidR="002912BC" w:rsidRPr="00E46B37" w:rsidRDefault="002912BC" w:rsidP="002912BC">
            <w:pPr>
              <w:jc w:val="both"/>
              <w:rPr>
                <w:b/>
                <w:sz w:val="18"/>
                <w:szCs w:val="18"/>
              </w:rPr>
            </w:pPr>
            <w:proofErr w:type="spellStart"/>
            <w:r w:rsidRPr="00E46B37">
              <w:rPr>
                <w:b/>
                <w:sz w:val="18"/>
                <w:szCs w:val="18"/>
              </w:rPr>
              <w:t>neevid</w:t>
            </w:r>
            <w:proofErr w:type="spellEnd"/>
            <w:r w:rsidRPr="00E46B37">
              <w:rPr>
                <w:b/>
                <w:sz w:val="18"/>
                <w:szCs w:val="18"/>
              </w:rPr>
              <w:t>.</w:t>
            </w:r>
          </w:p>
        </w:tc>
      </w:tr>
      <w:tr w:rsidR="002912BC" w14:paraId="7C0BFA39" w14:textId="77777777" w:rsidTr="009F6871">
        <w:trPr>
          <w:gridBefore w:val="2"/>
          <w:wBefore w:w="61" w:type="dxa"/>
          <w:trHeight w:val="205"/>
        </w:trPr>
        <w:tc>
          <w:tcPr>
            <w:tcW w:w="3405" w:type="dxa"/>
            <w:gridSpan w:val="14"/>
            <w:tcBorders>
              <w:top w:val="single" w:sz="4" w:space="0" w:color="auto"/>
              <w:left w:val="single" w:sz="4" w:space="0" w:color="auto"/>
              <w:bottom w:val="single" w:sz="4" w:space="0" w:color="auto"/>
              <w:right w:val="single" w:sz="4" w:space="0" w:color="auto"/>
            </w:tcBorders>
          </w:tcPr>
          <w:p w14:paraId="505E9885" w14:textId="77777777" w:rsidR="002912BC" w:rsidRPr="00563882" w:rsidRDefault="002912BC" w:rsidP="002912BC">
            <w:pPr>
              <w:spacing w:before="40" w:after="40"/>
              <w:jc w:val="both"/>
              <w:rPr>
                <w:highlight w:val="yellow"/>
              </w:rPr>
            </w:pPr>
            <w:r w:rsidRPr="00390D3B">
              <w:t>Nástroje a procesy</w:t>
            </w:r>
          </w:p>
        </w:tc>
        <w:tc>
          <w:tcPr>
            <w:tcW w:w="2243" w:type="dxa"/>
            <w:gridSpan w:val="15"/>
            <w:tcBorders>
              <w:top w:val="single" w:sz="4" w:space="0" w:color="auto"/>
              <w:left w:val="single" w:sz="4" w:space="0" w:color="auto"/>
              <w:bottom w:val="single" w:sz="4" w:space="0" w:color="auto"/>
              <w:right w:val="single" w:sz="4" w:space="0" w:color="auto"/>
            </w:tcBorders>
          </w:tcPr>
          <w:p w14:paraId="580DFCDC" w14:textId="77777777" w:rsidR="002912BC" w:rsidRPr="00563882" w:rsidRDefault="002912BC" w:rsidP="002912BC">
            <w:pPr>
              <w:spacing w:before="40" w:after="40"/>
              <w:jc w:val="both"/>
              <w:rPr>
                <w:highlight w:val="yellow"/>
              </w:rPr>
            </w:pPr>
            <w:r w:rsidRPr="00390D3B">
              <w:t>2019</w:t>
            </w:r>
          </w:p>
        </w:tc>
        <w:tc>
          <w:tcPr>
            <w:tcW w:w="2148" w:type="dxa"/>
            <w:gridSpan w:val="25"/>
            <w:tcBorders>
              <w:top w:val="single" w:sz="4" w:space="0" w:color="auto"/>
              <w:left w:val="single" w:sz="4" w:space="0" w:color="auto"/>
              <w:bottom w:val="single" w:sz="4" w:space="0" w:color="auto"/>
              <w:right w:val="single" w:sz="12" w:space="0" w:color="auto"/>
            </w:tcBorders>
          </w:tcPr>
          <w:p w14:paraId="2BAA55E5" w14:textId="77777777" w:rsidR="002912BC" w:rsidRPr="00563882" w:rsidRDefault="002912BC" w:rsidP="002912BC">
            <w:pPr>
              <w:spacing w:before="40" w:after="40"/>
              <w:jc w:val="both"/>
              <w:rPr>
                <w:highlight w:val="yellow"/>
              </w:rPr>
            </w:pPr>
            <w:r w:rsidRPr="00390D3B">
              <w:t>UTB Zlín</w:t>
            </w:r>
          </w:p>
        </w:tc>
        <w:tc>
          <w:tcPr>
            <w:tcW w:w="855" w:type="dxa"/>
            <w:gridSpan w:val="18"/>
            <w:vMerge/>
            <w:tcBorders>
              <w:top w:val="single" w:sz="4" w:space="0" w:color="auto"/>
              <w:left w:val="single" w:sz="12" w:space="0" w:color="auto"/>
              <w:bottom w:val="single" w:sz="4" w:space="0" w:color="auto"/>
              <w:right w:val="single" w:sz="4" w:space="0" w:color="auto"/>
            </w:tcBorders>
            <w:vAlign w:val="center"/>
            <w:hideMark/>
          </w:tcPr>
          <w:p w14:paraId="40AE0117" w14:textId="77777777" w:rsidR="002912BC" w:rsidRDefault="002912BC" w:rsidP="002912BC">
            <w:pPr>
              <w:rPr>
                <w:b/>
              </w:rPr>
            </w:pPr>
          </w:p>
        </w:tc>
        <w:tc>
          <w:tcPr>
            <w:tcW w:w="854" w:type="dxa"/>
            <w:gridSpan w:val="10"/>
            <w:vMerge/>
            <w:tcBorders>
              <w:top w:val="single" w:sz="4" w:space="0" w:color="auto"/>
              <w:left w:val="single" w:sz="4" w:space="0" w:color="auto"/>
              <w:bottom w:val="single" w:sz="4" w:space="0" w:color="auto"/>
              <w:right w:val="single" w:sz="4" w:space="0" w:color="auto"/>
            </w:tcBorders>
            <w:vAlign w:val="center"/>
            <w:hideMark/>
          </w:tcPr>
          <w:p w14:paraId="6E6CB375" w14:textId="77777777" w:rsidR="002912BC" w:rsidRDefault="002912BC" w:rsidP="002912BC">
            <w:pPr>
              <w:rPr>
                <w:b/>
              </w:rPr>
            </w:pPr>
          </w:p>
        </w:tc>
        <w:tc>
          <w:tcPr>
            <w:tcW w:w="920" w:type="dxa"/>
            <w:gridSpan w:val="7"/>
            <w:vMerge/>
            <w:tcBorders>
              <w:top w:val="single" w:sz="4" w:space="0" w:color="auto"/>
              <w:left w:val="single" w:sz="4" w:space="0" w:color="auto"/>
              <w:bottom w:val="single" w:sz="4" w:space="0" w:color="auto"/>
              <w:right w:val="single" w:sz="4" w:space="0" w:color="auto"/>
            </w:tcBorders>
            <w:vAlign w:val="center"/>
            <w:hideMark/>
          </w:tcPr>
          <w:p w14:paraId="5B2D831E" w14:textId="77777777" w:rsidR="002912BC" w:rsidRDefault="002912BC" w:rsidP="002912BC">
            <w:pPr>
              <w:rPr>
                <w:b/>
              </w:rPr>
            </w:pPr>
          </w:p>
        </w:tc>
      </w:tr>
      <w:tr w:rsidR="002912BC" w14:paraId="68B73A1C" w14:textId="77777777" w:rsidTr="009F6871">
        <w:trPr>
          <w:gridBefore w:val="2"/>
          <w:wBefore w:w="61" w:type="dxa"/>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728B6539" w14:textId="77777777" w:rsidR="002912BC" w:rsidRDefault="002912BC" w:rsidP="002912BC">
            <w:pPr>
              <w:jc w:val="both"/>
              <w:rPr>
                <w:b/>
              </w:rPr>
            </w:pPr>
            <w:r>
              <w:rPr>
                <w:b/>
              </w:rPr>
              <w:t xml:space="preserve">Přehled o nejvýznamnější publikační a další tvůrčí činnosti nebo další profesní činnosti u odborníků z praxe vztahující se k zabezpečovaným předmětům </w:t>
            </w:r>
          </w:p>
        </w:tc>
      </w:tr>
      <w:tr w:rsidR="002912BC" w:rsidRPr="00BF0D47" w14:paraId="50E67133" w14:textId="77777777" w:rsidTr="009F6871">
        <w:trPr>
          <w:gridBefore w:val="2"/>
          <w:wBefore w:w="61" w:type="dxa"/>
          <w:trHeight w:val="2347"/>
        </w:trPr>
        <w:tc>
          <w:tcPr>
            <w:tcW w:w="10425" w:type="dxa"/>
            <w:gridSpan w:val="89"/>
            <w:tcBorders>
              <w:top w:val="single" w:sz="4" w:space="0" w:color="auto"/>
              <w:left w:val="single" w:sz="4" w:space="0" w:color="auto"/>
              <w:bottom w:val="single" w:sz="4" w:space="0" w:color="auto"/>
              <w:right w:val="single" w:sz="4" w:space="0" w:color="auto"/>
            </w:tcBorders>
          </w:tcPr>
          <w:p w14:paraId="583D2E7E" w14:textId="77777777" w:rsidR="002912BC" w:rsidRPr="005B2150" w:rsidRDefault="002912BC" w:rsidP="002912BC">
            <w:pPr>
              <w:spacing w:before="120" w:after="120"/>
              <w:jc w:val="both"/>
            </w:pPr>
            <w:r w:rsidRPr="005B2150">
              <w:rPr>
                <w:b/>
                <w:bCs/>
              </w:rPr>
              <w:t>PATA, V. (</w:t>
            </w:r>
            <w:proofErr w:type="gramStart"/>
            <w:r w:rsidRPr="005B2150">
              <w:rPr>
                <w:b/>
                <w:bCs/>
              </w:rPr>
              <w:t>60%</w:t>
            </w:r>
            <w:proofErr w:type="gramEnd"/>
            <w:r w:rsidRPr="005B2150">
              <w:rPr>
                <w:b/>
                <w:bCs/>
              </w:rPr>
              <w:t>)</w:t>
            </w:r>
            <w:r w:rsidRPr="005B2150">
              <w:t xml:space="preserve">, KUBIŠOVÁ, M.: Statistické metody hodnocení strojírenských povrchů. Zlín: Univerzita Tomáše Bati ve Zlíně, Fakulta technologická, </w:t>
            </w:r>
            <w:r w:rsidRPr="005B2150">
              <w:rPr>
                <w:b/>
                <w:bCs/>
              </w:rPr>
              <w:t>2018</w:t>
            </w:r>
            <w:r w:rsidRPr="005B2150">
              <w:t>. Monografie. ISBN 978-80-7454-740-9.</w:t>
            </w:r>
          </w:p>
          <w:p w14:paraId="3E2D8E4F" w14:textId="77777777" w:rsidR="002912BC" w:rsidRPr="005B2150" w:rsidRDefault="002912BC" w:rsidP="002912BC">
            <w:pPr>
              <w:spacing w:before="120" w:after="120"/>
              <w:jc w:val="both"/>
              <w:rPr>
                <w:lang w:val="en-GB"/>
              </w:rPr>
            </w:pPr>
            <w:r w:rsidRPr="005B2150">
              <w:rPr>
                <w:lang w:val="en-GB"/>
              </w:rPr>
              <w:t xml:space="preserve">KUBIŠOVÁ, M., </w:t>
            </w:r>
            <w:r w:rsidRPr="005B2150">
              <w:rPr>
                <w:b/>
                <w:bCs/>
                <w:lang w:val="en-GB"/>
              </w:rPr>
              <w:t>PATA, V. (50%)</w:t>
            </w:r>
            <w:r w:rsidRPr="005B2150">
              <w:rPr>
                <w:lang w:val="en-GB"/>
              </w:rPr>
              <w:t xml:space="preserve">, SÝKOROVÁ, L., HÝLOVÁ, L., ŠUBA, O.: Multi-parameter surface-quality analysis. </w:t>
            </w:r>
            <w:proofErr w:type="spellStart"/>
            <w:r w:rsidRPr="005B2150">
              <w:rPr>
                <w:i/>
                <w:lang w:val="en-GB"/>
              </w:rPr>
              <w:t>Materiali</w:t>
            </w:r>
            <w:proofErr w:type="spellEnd"/>
            <w:r w:rsidRPr="005B2150">
              <w:rPr>
                <w:i/>
                <w:lang w:val="en-GB"/>
              </w:rPr>
              <w:t xml:space="preserve"> in </w:t>
            </w:r>
            <w:proofErr w:type="spellStart"/>
            <w:r w:rsidRPr="005B2150">
              <w:rPr>
                <w:i/>
                <w:lang w:val="en-GB"/>
              </w:rPr>
              <w:t>Tehnologije</w:t>
            </w:r>
            <w:proofErr w:type="spellEnd"/>
            <w:r w:rsidRPr="005B2150">
              <w:rPr>
                <w:i/>
                <w:lang w:val="en-GB"/>
              </w:rPr>
              <w:t xml:space="preserve"> </w:t>
            </w:r>
            <w:r w:rsidRPr="005B2150">
              <w:rPr>
                <w:lang w:val="en-GB"/>
              </w:rPr>
              <w:t xml:space="preserve">52(1), 23-26, </w:t>
            </w:r>
            <w:r w:rsidRPr="005B2150">
              <w:rPr>
                <w:b/>
                <w:bCs/>
                <w:lang w:val="en-GB"/>
              </w:rPr>
              <w:t>2018</w:t>
            </w:r>
            <w:r w:rsidRPr="005B2150">
              <w:rPr>
                <w:lang w:val="en-GB"/>
              </w:rPr>
              <w:t xml:space="preserve">. </w:t>
            </w:r>
          </w:p>
          <w:p w14:paraId="74B9542C" w14:textId="77777777" w:rsidR="002912BC" w:rsidRPr="005B2150" w:rsidRDefault="002912BC" w:rsidP="002912BC">
            <w:pPr>
              <w:spacing w:before="120" w:after="120"/>
              <w:jc w:val="both"/>
              <w:rPr>
                <w:lang w:val="en-GB"/>
              </w:rPr>
            </w:pPr>
            <w:r w:rsidRPr="005B2150">
              <w:rPr>
                <w:lang w:val="en-GB"/>
              </w:rPr>
              <w:t xml:space="preserve">ŠUBA, O., SÝKOROVÁ, L., </w:t>
            </w:r>
            <w:r w:rsidRPr="005B2150">
              <w:rPr>
                <w:b/>
                <w:bCs/>
                <w:lang w:val="en-GB"/>
              </w:rPr>
              <w:t>PATA, V. (50%)</w:t>
            </w:r>
            <w:r w:rsidRPr="005B2150">
              <w:rPr>
                <w:lang w:val="en-GB"/>
              </w:rPr>
              <w:t xml:space="preserve">, ŠUBA, O., Jr., KUBIŠOVÁ, M.: Modelling of a transient-temperature field in plastics during laser cutting. </w:t>
            </w:r>
            <w:proofErr w:type="spellStart"/>
            <w:r w:rsidRPr="005B2150">
              <w:rPr>
                <w:i/>
                <w:lang w:val="en-GB"/>
              </w:rPr>
              <w:t>Materiali</w:t>
            </w:r>
            <w:proofErr w:type="spellEnd"/>
            <w:r w:rsidRPr="005B2150">
              <w:rPr>
                <w:i/>
                <w:lang w:val="en-GB"/>
              </w:rPr>
              <w:t xml:space="preserve"> in </w:t>
            </w:r>
            <w:proofErr w:type="spellStart"/>
            <w:r w:rsidRPr="005B2150">
              <w:rPr>
                <w:i/>
                <w:lang w:val="en-GB"/>
              </w:rPr>
              <w:t>Tehnologije</w:t>
            </w:r>
            <w:proofErr w:type="spellEnd"/>
            <w:r w:rsidRPr="005B2150">
              <w:rPr>
                <w:lang w:val="en-GB"/>
              </w:rPr>
              <w:t xml:space="preserve"> 52(1), 19-21, </w:t>
            </w:r>
            <w:r w:rsidRPr="005B2150">
              <w:rPr>
                <w:b/>
                <w:bCs/>
                <w:lang w:val="en-GB"/>
              </w:rPr>
              <w:t>2018</w:t>
            </w:r>
            <w:r w:rsidRPr="005B2150">
              <w:rPr>
                <w:lang w:val="en-GB"/>
              </w:rPr>
              <w:t>.</w:t>
            </w:r>
          </w:p>
          <w:p w14:paraId="04DF1645" w14:textId="77777777" w:rsidR="002912BC" w:rsidRPr="005B2150" w:rsidRDefault="002912BC" w:rsidP="002912BC">
            <w:pPr>
              <w:spacing w:before="120" w:after="120"/>
              <w:jc w:val="both"/>
              <w:rPr>
                <w:lang w:val="en-GB"/>
              </w:rPr>
            </w:pPr>
            <w:r w:rsidRPr="005B2150">
              <w:rPr>
                <w:lang w:val="en-GB"/>
              </w:rPr>
              <w:t xml:space="preserve">JANIŠ, R., </w:t>
            </w:r>
            <w:r w:rsidRPr="005B2150">
              <w:rPr>
                <w:b/>
                <w:bCs/>
                <w:lang w:val="en-GB"/>
              </w:rPr>
              <w:t>PATA, V. (35%)</w:t>
            </w:r>
            <w:r w:rsidRPr="005B2150">
              <w:rPr>
                <w:lang w:val="en-GB"/>
              </w:rPr>
              <w:t xml:space="preserve">, EGNER, P., PAVLAČKOVÁ, J., ZAPLETALOVÁ, A., KEJLOVÁ, K.: Comparison of metrological techniques for evaluation of the impact of a cosmetic product containing hyaluronic acid on the properties of skin surface. </w:t>
            </w:r>
            <w:proofErr w:type="spellStart"/>
            <w:r w:rsidRPr="005B2150">
              <w:rPr>
                <w:i/>
                <w:lang w:val="en-GB"/>
              </w:rPr>
              <w:t>Biointerphases</w:t>
            </w:r>
            <w:proofErr w:type="spellEnd"/>
            <w:r w:rsidRPr="005B2150">
              <w:rPr>
                <w:i/>
                <w:lang w:val="en-GB"/>
              </w:rPr>
              <w:t xml:space="preserve"> </w:t>
            </w:r>
            <w:r w:rsidRPr="005B2150">
              <w:rPr>
                <w:lang w:val="en-GB"/>
              </w:rPr>
              <w:t xml:space="preserve">12(2), Art. No. 021006, </w:t>
            </w:r>
            <w:r w:rsidRPr="005B2150">
              <w:rPr>
                <w:b/>
                <w:bCs/>
                <w:lang w:val="en-GB"/>
              </w:rPr>
              <w:t>2017</w:t>
            </w:r>
            <w:r w:rsidRPr="005B2150">
              <w:rPr>
                <w:lang w:val="en-GB"/>
              </w:rPr>
              <w:t xml:space="preserve">. </w:t>
            </w:r>
          </w:p>
          <w:p w14:paraId="7D661953" w14:textId="77777777" w:rsidR="002912BC" w:rsidRPr="00BF0D47" w:rsidRDefault="002912BC" w:rsidP="002912BC">
            <w:pPr>
              <w:spacing w:before="120" w:after="120"/>
              <w:jc w:val="both"/>
              <w:rPr>
                <w:b/>
              </w:rPr>
            </w:pPr>
            <w:r w:rsidRPr="005B2150">
              <w:rPr>
                <w:lang w:val="en-GB"/>
              </w:rPr>
              <w:t xml:space="preserve">HAUSNEROVÁ, B., BLEYAN, D., KAŠPÁRKOVÁ, V., </w:t>
            </w:r>
            <w:r w:rsidRPr="005B2150">
              <w:rPr>
                <w:b/>
                <w:bCs/>
                <w:lang w:val="en-GB"/>
              </w:rPr>
              <w:t>PATA, V. (5%)</w:t>
            </w:r>
            <w:r w:rsidRPr="005B2150">
              <w:rPr>
                <w:lang w:val="en-GB"/>
              </w:rPr>
              <w:t xml:space="preserve">: Surface adhesion between ceramic injection </w:t>
            </w:r>
            <w:proofErr w:type="spellStart"/>
            <w:r w:rsidRPr="005B2150">
              <w:rPr>
                <w:lang w:val="en-GB"/>
              </w:rPr>
              <w:t>molding</w:t>
            </w:r>
            <w:proofErr w:type="spellEnd"/>
            <w:r w:rsidRPr="005B2150">
              <w:rPr>
                <w:lang w:val="en-GB"/>
              </w:rPr>
              <w:t xml:space="preserve"> feedstocks and processing tools. </w:t>
            </w:r>
            <w:r w:rsidRPr="005B2150">
              <w:rPr>
                <w:i/>
                <w:iCs/>
                <w:lang w:val="en-GB"/>
              </w:rPr>
              <w:t xml:space="preserve">Ceramics International </w:t>
            </w:r>
            <w:r w:rsidRPr="005B2150">
              <w:rPr>
                <w:lang w:val="en-GB"/>
              </w:rPr>
              <w:t xml:space="preserve">42, 460-465, </w:t>
            </w:r>
            <w:r w:rsidRPr="005B2150">
              <w:rPr>
                <w:b/>
                <w:lang w:val="en-GB"/>
              </w:rPr>
              <w:t>2016</w:t>
            </w:r>
            <w:r w:rsidRPr="005B2150">
              <w:rPr>
                <w:lang w:val="en-GB"/>
              </w:rPr>
              <w:t>. ISSN 0272-8842.</w:t>
            </w:r>
          </w:p>
        </w:tc>
      </w:tr>
      <w:tr w:rsidR="002912BC" w14:paraId="7134EB79" w14:textId="77777777" w:rsidTr="009F6871">
        <w:trPr>
          <w:gridBefore w:val="2"/>
          <w:wBefore w:w="61" w:type="dxa"/>
          <w:trHeight w:val="218"/>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339188AC" w14:textId="77777777" w:rsidR="002912BC" w:rsidRDefault="002912BC" w:rsidP="002912BC">
            <w:pPr>
              <w:rPr>
                <w:b/>
              </w:rPr>
            </w:pPr>
            <w:r>
              <w:rPr>
                <w:b/>
              </w:rPr>
              <w:t>Působení v zahraničí</w:t>
            </w:r>
          </w:p>
        </w:tc>
      </w:tr>
      <w:tr w:rsidR="002912BC" w14:paraId="455E7F07" w14:textId="77777777" w:rsidTr="009F6871">
        <w:trPr>
          <w:gridBefore w:val="2"/>
          <w:wBefore w:w="61" w:type="dxa"/>
          <w:trHeight w:val="328"/>
        </w:trPr>
        <w:tc>
          <w:tcPr>
            <w:tcW w:w="10425" w:type="dxa"/>
            <w:gridSpan w:val="89"/>
            <w:tcBorders>
              <w:top w:val="single" w:sz="4" w:space="0" w:color="auto"/>
              <w:left w:val="single" w:sz="4" w:space="0" w:color="auto"/>
              <w:bottom w:val="single" w:sz="4" w:space="0" w:color="auto"/>
              <w:right w:val="single" w:sz="4" w:space="0" w:color="auto"/>
            </w:tcBorders>
          </w:tcPr>
          <w:p w14:paraId="163A7B9E" w14:textId="77777777" w:rsidR="002912BC" w:rsidRPr="001A7308" w:rsidRDefault="002912BC" w:rsidP="009F6871">
            <w:pPr>
              <w:autoSpaceDE w:val="0"/>
              <w:autoSpaceDN w:val="0"/>
              <w:adjustRightInd w:val="0"/>
              <w:spacing w:before="60" w:after="60"/>
              <w:rPr>
                <w:rFonts w:eastAsia="Calibri"/>
              </w:rPr>
            </w:pPr>
            <w:r w:rsidRPr="001A7308">
              <w:rPr>
                <w:rFonts w:eastAsia="Calibri"/>
              </w:rPr>
              <w:t xml:space="preserve">1993: Institut strojírenské technologie, </w:t>
            </w:r>
            <w:proofErr w:type="spellStart"/>
            <w:r w:rsidRPr="001A7308">
              <w:rPr>
                <w:rFonts w:eastAsia="Calibri"/>
              </w:rPr>
              <w:t>Loughbrough</w:t>
            </w:r>
            <w:proofErr w:type="spellEnd"/>
            <w:r w:rsidRPr="001A7308">
              <w:rPr>
                <w:rFonts w:eastAsia="Calibri"/>
              </w:rPr>
              <w:t>, Anglie, odborný asistent (3 měsíce)</w:t>
            </w:r>
          </w:p>
          <w:p w14:paraId="5CA51D36" w14:textId="77777777" w:rsidR="002912BC" w:rsidRDefault="002912BC" w:rsidP="009F6871">
            <w:pPr>
              <w:spacing w:before="60" w:after="60"/>
              <w:rPr>
                <w:b/>
              </w:rPr>
            </w:pPr>
            <w:r w:rsidRPr="001A7308">
              <w:rPr>
                <w:rFonts w:eastAsia="Calibri"/>
              </w:rPr>
              <w:t>1996: Institut strojírenské technologie, Pisa, Itálie, odborný asistent (4 měsíce)</w:t>
            </w:r>
          </w:p>
        </w:tc>
      </w:tr>
      <w:tr w:rsidR="002912BC" w14:paraId="28A8107D" w14:textId="77777777" w:rsidTr="009F6871">
        <w:trPr>
          <w:gridBefore w:val="2"/>
          <w:wBefore w:w="61" w:type="dxa"/>
          <w:cantSplit/>
          <w:trHeight w:val="470"/>
        </w:trPr>
        <w:tc>
          <w:tcPr>
            <w:tcW w:w="250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53C0449" w14:textId="77777777" w:rsidR="002912BC" w:rsidRDefault="002912BC" w:rsidP="002912BC">
            <w:pPr>
              <w:jc w:val="both"/>
              <w:rPr>
                <w:b/>
              </w:rPr>
            </w:pPr>
            <w:r>
              <w:rPr>
                <w:b/>
              </w:rPr>
              <w:t xml:space="preserve">Podpis </w:t>
            </w:r>
          </w:p>
        </w:tc>
        <w:tc>
          <w:tcPr>
            <w:tcW w:w="4444" w:type="dxa"/>
            <w:gridSpan w:val="42"/>
            <w:tcBorders>
              <w:top w:val="single" w:sz="4" w:space="0" w:color="auto"/>
              <w:left w:val="single" w:sz="4" w:space="0" w:color="auto"/>
              <w:bottom w:val="single" w:sz="4" w:space="0" w:color="auto"/>
              <w:right w:val="single" w:sz="4" w:space="0" w:color="auto"/>
            </w:tcBorders>
          </w:tcPr>
          <w:p w14:paraId="7A7D4F10" w14:textId="77777777" w:rsidR="002912BC" w:rsidRDefault="002912BC" w:rsidP="002912BC">
            <w:pPr>
              <w:jc w:val="both"/>
            </w:pPr>
          </w:p>
        </w:tc>
        <w:tc>
          <w:tcPr>
            <w:tcW w:w="85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344F2441" w14:textId="77777777" w:rsidR="002912BC" w:rsidRDefault="002912BC" w:rsidP="002912BC">
            <w:pPr>
              <w:jc w:val="both"/>
            </w:pPr>
            <w:r>
              <w:rPr>
                <w:b/>
              </w:rPr>
              <w:t>datum</w:t>
            </w:r>
          </w:p>
        </w:tc>
        <w:tc>
          <w:tcPr>
            <w:tcW w:w="2629" w:type="dxa"/>
            <w:gridSpan w:val="35"/>
            <w:tcBorders>
              <w:top w:val="single" w:sz="4" w:space="0" w:color="auto"/>
              <w:left w:val="single" w:sz="4" w:space="0" w:color="auto"/>
              <w:bottom w:val="single" w:sz="4" w:space="0" w:color="auto"/>
              <w:right w:val="single" w:sz="4" w:space="0" w:color="auto"/>
            </w:tcBorders>
          </w:tcPr>
          <w:p w14:paraId="5B2EACCD" w14:textId="77777777" w:rsidR="002912BC" w:rsidRDefault="002912BC" w:rsidP="002912BC">
            <w:pPr>
              <w:jc w:val="both"/>
            </w:pPr>
          </w:p>
        </w:tc>
      </w:tr>
      <w:tr w:rsidR="002912BC" w14:paraId="42A12CBC" w14:textId="77777777" w:rsidTr="009F6871">
        <w:trPr>
          <w:gridBefore w:val="2"/>
          <w:gridAfter w:val="1"/>
          <w:wBefore w:w="61" w:type="dxa"/>
          <w:wAfter w:w="79" w:type="dxa"/>
        </w:trPr>
        <w:tc>
          <w:tcPr>
            <w:tcW w:w="10346" w:type="dxa"/>
            <w:gridSpan w:val="88"/>
            <w:tcBorders>
              <w:bottom w:val="double" w:sz="4" w:space="0" w:color="auto"/>
            </w:tcBorders>
            <w:shd w:val="clear" w:color="auto" w:fill="BDD6EE"/>
          </w:tcPr>
          <w:p w14:paraId="6BD76DEE" w14:textId="4C398F2D" w:rsidR="002912BC" w:rsidRDefault="00E316E9" w:rsidP="002912BC">
            <w:pPr>
              <w:jc w:val="both"/>
              <w:rPr>
                <w:b/>
                <w:sz w:val="28"/>
              </w:rPr>
            </w:pPr>
            <w:r>
              <w:lastRenderedPageBreak/>
              <w:br w:type="page"/>
            </w:r>
            <w:r w:rsidR="002912BC">
              <w:rPr>
                <w:b/>
                <w:sz w:val="28"/>
              </w:rPr>
              <w:t>C-I – Personální zabezpečení</w:t>
            </w:r>
          </w:p>
        </w:tc>
      </w:tr>
      <w:tr w:rsidR="002912BC" w:rsidRPr="00A405B4" w14:paraId="5A5CE9C3" w14:textId="77777777" w:rsidTr="009F6871">
        <w:trPr>
          <w:gridBefore w:val="2"/>
          <w:gridAfter w:val="1"/>
          <w:wBefore w:w="61" w:type="dxa"/>
          <w:wAfter w:w="79" w:type="dxa"/>
        </w:trPr>
        <w:tc>
          <w:tcPr>
            <w:tcW w:w="2547" w:type="dxa"/>
            <w:gridSpan w:val="4"/>
            <w:tcBorders>
              <w:top w:val="double" w:sz="4" w:space="0" w:color="auto"/>
            </w:tcBorders>
            <w:shd w:val="clear" w:color="auto" w:fill="F7CAAC"/>
          </w:tcPr>
          <w:p w14:paraId="3C3E0A14" w14:textId="77777777" w:rsidR="002912BC" w:rsidRDefault="002912BC" w:rsidP="002912BC">
            <w:pPr>
              <w:jc w:val="both"/>
              <w:rPr>
                <w:b/>
              </w:rPr>
            </w:pPr>
            <w:r>
              <w:rPr>
                <w:b/>
              </w:rPr>
              <w:t>Vysoká škola</w:t>
            </w:r>
          </w:p>
        </w:tc>
        <w:tc>
          <w:tcPr>
            <w:tcW w:w="7799" w:type="dxa"/>
            <w:gridSpan w:val="84"/>
          </w:tcPr>
          <w:p w14:paraId="33157CAE" w14:textId="77777777" w:rsidR="002912BC" w:rsidRPr="00A405B4" w:rsidRDefault="002912BC" w:rsidP="002912BC">
            <w:pPr>
              <w:jc w:val="both"/>
            </w:pPr>
            <w:r w:rsidRPr="00A405B4">
              <w:t>Univerzita Tomáše Bati ve Zlíně</w:t>
            </w:r>
          </w:p>
        </w:tc>
      </w:tr>
      <w:tr w:rsidR="002912BC" w:rsidRPr="00A405B4" w14:paraId="7D77577C" w14:textId="77777777" w:rsidTr="009F6871">
        <w:trPr>
          <w:gridBefore w:val="2"/>
          <w:gridAfter w:val="1"/>
          <w:wBefore w:w="61" w:type="dxa"/>
          <w:wAfter w:w="79" w:type="dxa"/>
        </w:trPr>
        <w:tc>
          <w:tcPr>
            <w:tcW w:w="2547" w:type="dxa"/>
            <w:gridSpan w:val="4"/>
            <w:shd w:val="clear" w:color="auto" w:fill="F7CAAC"/>
          </w:tcPr>
          <w:p w14:paraId="3980D3C7" w14:textId="77777777" w:rsidR="002912BC" w:rsidRDefault="002912BC" w:rsidP="002912BC">
            <w:pPr>
              <w:jc w:val="both"/>
              <w:rPr>
                <w:b/>
              </w:rPr>
            </w:pPr>
            <w:r>
              <w:rPr>
                <w:b/>
              </w:rPr>
              <w:t>Součást vysoké školy</w:t>
            </w:r>
          </w:p>
        </w:tc>
        <w:tc>
          <w:tcPr>
            <w:tcW w:w="7799" w:type="dxa"/>
            <w:gridSpan w:val="84"/>
          </w:tcPr>
          <w:p w14:paraId="1E494F63" w14:textId="77777777" w:rsidR="002912BC" w:rsidRPr="00A405B4" w:rsidRDefault="002912BC" w:rsidP="002912BC">
            <w:pPr>
              <w:jc w:val="both"/>
            </w:pPr>
            <w:r w:rsidRPr="00A405B4">
              <w:t>Fakulta technologická</w:t>
            </w:r>
          </w:p>
        </w:tc>
      </w:tr>
      <w:tr w:rsidR="002912BC" w14:paraId="347CAAE1" w14:textId="77777777" w:rsidTr="009F6871">
        <w:trPr>
          <w:gridBefore w:val="2"/>
          <w:gridAfter w:val="1"/>
          <w:wBefore w:w="61" w:type="dxa"/>
          <w:wAfter w:w="79" w:type="dxa"/>
        </w:trPr>
        <w:tc>
          <w:tcPr>
            <w:tcW w:w="2547" w:type="dxa"/>
            <w:gridSpan w:val="4"/>
            <w:shd w:val="clear" w:color="auto" w:fill="F7CAAC"/>
          </w:tcPr>
          <w:p w14:paraId="66643E09" w14:textId="77777777" w:rsidR="002912BC" w:rsidRDefault="002912BC" w:rsidP="002912BC">
            <w:pPr>
              <w:jc w:val="both"/>
              <w:rPr>
                <w:b/>
              </w:rPr>
            </w:pPr>
            <w:r>
              <w:rPr>
                <w:b/>
              </w:rPr>
              <w:t>Název studijního programu</w:t>
            </w:r>
          </w:p>
        </w:tc>
        <w:tc>
          <w:tcPr>
            <w:tcW w:w="7799" w:type="dxa"/>
            <w:gridSpan w:val="84"/>
          </w:tcPr>
          <w:p w14:paraId="2EACC134" w14:textId="0FA9A0CF" w:rsidR="002912BC" w:rsidRDefault="001F18A6" w:rsidP="002912BC">
            <w:pPr>
              <w:jc w:val="both"/>
            </w:pPr>
            <w:r>
              <w:t>Nástroje a procesy</w:t>
            </w:r>
          </w:p>
        </w:tc>
      </w:tr>
      <w:tr w:rsidR="002912BC" w14:paraId="7967CC87" w14:textId="77777777" w:rsidTr="009F6871">
        <w:trPr>
          <w:gridBefore w:val="2"/>
          <w:gridAfter w:val="1"/>
          <w:wBefore w:w="61" w:type="dxa"/>
          <w:wAfter w:w="79" w:type="dxa"/>
        </w:trPr>
        <w:tc>
          <w:tcPr>
            <w:tcW w:w="2547" w:type="dxa"/>
            <w:gridSpan w:val="4"/>
            <w:shd w:val="clear" w:color="auto" w:fill="F7CAAC"/>
          </w:tcPr>
          <w:p w14:paraId="2DB43C0D" w14:textId="77777777" w:rsidR="002912BC" w:rsidRDefault="002912BC" w:rsidP="002912BC">
            <w:pPr>
              <w:jc w:val="both"/>
              <w:rPr>
                <w:b/>
              </w:rPr>
            </w:pPr>
            <w:r>
              <w:rPr>
                <w:b/>
              </w:rPr>
              <w:t>Jméno a příjmení</w:t>
            </w:r>
          </w:p>
        </w:tc>
        <w:tc>
          <w:tcPr>
            <w:tcW w:w="4337" w:type="dxa"/>
            <w:gridSpan w:val="40"/>
          </w:tcPr>
          <w:p w14:paraId="76708F0B" w14:textId="77777777" w:rsidR="002912BC" w:rsidRPr="00E5693F" w:rsidRDefault="002912BC" w:rsidP="002912BC">
            <w:pPr>
              <w:jc w:val="both"/>
              <w:rPr>
                <w:b/>
                <w:bCs/>
              </w:rPr>
            </w:pPr>
            <w:bookmarkStart w:id="291" w:name="Rusnáková"/>
            <w:bookmarkEnd w:id="291"/>
            <w:r w:rsidRPr="00C16F4A">
              <w:rPr>
                <w:b/>
                <w:bCs/>
              </w:rPr>
              <w:t>Soňa Rusnáková</w:t>
            </w:r>
          </w:p>
        </w:tc>
        <w:tc>
          <w:tcPr>
            <w:tcW w:w="883" w:type="dxa"/>
            <w:gridSpan w:val="9"/>
            <w:shd w:val="clear" w:color="auto" w:fill="F7CAAC"/>
          </w:tcPr>
          <w:p w14:paraId="572C8E68" w14:textId="77777777" w:rsidR="002912BC" w:rsidRDefault="002912BC" w:rsidP="002912BC">
            <w:pPr>
              <w:jc w:val="both"/>
              <w:rPr>
                <w:b/>
              </w:rPr>
            </w:pPr>
            <w:r>
              <w:rPr>
                <w:b/>
              </w:rPr>
              <w:t>Tituly</w:t>
            </w:r>
          </w:p>
        </w:tc>
        <w:tc>
          <w:tcPr>
            <w:tcW w:w="2579" w:type="dxa"/>
            <w:gridSpan w:val="35"/>
          </w:tcPr>
          <w:p w14:paraId="63601DE5" w14:textId="77777777" w:rsidR="002912BC" w:rsidRDefault="002912BC" w:rsidP="002912BC">
            <w:pPr>
              <w:jc w:val="both"/>
            </w:pPr>
            <w:r>
              <w:t>doc. Ing., Ph.D.</w:t>
            </w:r>
          </w:p>
        </w:tc>
      </w:tr>
      <w:tr w:rsidR="002912BC" w:rsidRPr="00C32277" w14:paraId="2BCFD8F7" w14:textId="77777777" w:rsidTr="009F6871">
        <w:trPr>
          <w:gridBefore w:val="2"/>
          <w:gridAfter w:val="1"/>
          <w:wBefore w:w="61" w:type="dxa"/>
          <w:wAfter w:w="79" w:type="dxa"/>
        </w:trPr>
        <w:tc>
          <w:tcPr>
            <w:tcW w:w="2547" w:type="dxa"/>
            <w:gridSpan w:val="4"/>
            <w:shd w:val="clear" w:color="auto" w:fill="F7CAAC"/>
          </w:tcPr>
          <w:p w14:paraId="1E1E5E4A" w14:textId="77777777" w:rsidR="002912BC" w:rsidRDefault="002912BC" w:rsidP="002912BC">
            <w:pPr>
              <w:jc w:val="both"/>
              <w:rPr>
                <w:b/>
              </w:rPr>
            </w:pPr>
            <w:r>
              <w:rPr>
                <w:b/>
              </w:rPr>
              <w:t>Rok narození</w:t>
            </w:r>
          </w:p>
        </w:tc>
        <w:tc>
          <w:tcPr>
            <w:tcW w:w="700" w:type="dxa"/>
            <w:gridSpan w:val="6"/>
          </w:tcPr>
          <w:p w14:paraId="0E14117B" w14:textId="77777777" w:rsidR="002912BC" w:rsidRDefault="002912BC" w:rsidP="002912BC">
            <w:pPr>
              <w:jc w:val="both"/>
            </w:pPr>
            <w:r>
              <w:t>1976</w:t>
            </w:r>
          </w:p>
        </w:tc>
        <w:tc>
          <w:tcPr>
            <w:tcW w:w="2012" w:type="dxa"/>
            <w:gridSpan w:val="10"/>
            <w:shd w:val="clear" w:color="auto" w:fill="F7CAAC"/>
          </w:tcPr>
          <w:p w14:paraId="32EF51EF" w14:textId="77777777" w:rsidR="002912BC" w:rsidRDefault="002912BC" w:rsidP="002912BC">
            <w:pPr>
              <w:jc w:val="both"/>
              <w:rPr>
                <w:b/>
              </w:rPr>
            </w:pPr>
            <w:r>
              <w:rPr>
                <w:b/>
              </w:rPr>
              <w:t>typ vztahu k VŠ</w:t>
            </w:r>
          </w:p>
        </w:tc>
        <w:tc>
          <w:tcPr>
            <w:tcW w:w="723" w:type="dxa"/>
            <w:gridSpan w:val="15"/>
          </w:tcPr>
          <w:p w14:paraId="222704C9" w14:textId="77777777" w:rsidR="002912BC" w:rsidRDefault="002912BC" w:rsidP="002912BC">
            <w:pPr>
              <w:jc w:val="both"/>
            </w:pPr>
            <w:r w:rsidRPr="00A0283C">
              <w:t>pp.</w:t>
            </w:r>
          </w:p>
        </w:tc>
        <w:tc>
          <w:tcPr>
            <w:tcW w:w="868" w:type="dxa"/>
            <w:gridSpan w:val="8"/>
            <w:shd w:val="clear" w:color="auto" w:fill="F7CAAC"/>
          </w:tcPr>
          <w:p w14:paraId="4DEF4705" w14:textId="77777777" w:rsidR="002912BC" w:rsidRDefault="002912BC" w:rsidP="002912BC">
            <w:pPr>
              <w:jc w:val="both"/>
              <w:rPr>
                <w:b/>
              </w:rPr>
            </w:pPr>
            <w:r>
              <w:rPr>
                <w:b/>
              </w:rPr>
              <w:t>rozsah</w:t>
            </w:r>
          </w:p>
        </w:tc>
        <w:tc>
          <w:tcPr>
            <w:tcW w:w="917" w:type="dxa"/>
            <w:gridSpan w:val="10"/>
          </w:tcPr>
          <w:p w14:paraId="6F8466E7" w14:textId="77777777" w:rsidR="002912BC" w:rsidRDefault="002912BC" w:rsidP="002912BC">
            <w:pPr>
              <w:jc w:val="both"/>
            </w:pPr>
            <w:r w:rsidRPr="00A0283C">
              <w:t>40</w:t>
            </w:r>
          </w:p>
        </w:tc>
        <w:tc>
          <w:tcPr>
            <w:tcW w:w="848" w:type="dxa"/>
            <w:gridSpan w:val="18"/>
            <w:shd w:val="clear" w:color="auto" w:fill="F7CAAC"/>
          </w:tcPr>
          <w:p w14:paraId="456C8ED3" w14:textId="77777777" w:rsidR="002912BC" w:rsidRDefault="002912BC" w:rsidP="002912BC">
            <w:pPr>
              <w:jc w:val="both"/>
              <w:rPr>
                <w:b/>
              </w:rPr>
            </w:pPr>
            <w:r>
              <w:rPr>
                <w:b/>
              </w:rPr>
              <w:t>do kdy</w:t>
            </w:r>
          </w:p>
        </w:tc>
        <w:tc>
          <w:tcPr>
            <w:tcW w:w="1731" w:type="dxa"/>
            <w:gridSpan w:val="17"/>
          </w:tcPr>
          <w:p w14:paraId="70B0057F" w14:textId="77777777" w:rsidR="002912BC" w:rsidRPr="00C32277" w:rsidRDefault="002912BC" w:rsidP="002912BC">
            <w:pPr>
              <w:jc w:val="both"/>
              <w:rPr>
                <w:highlight w:val="green"/>
              </w:rPr>
            </w:pPr>
            <w:r>
              <w:t>N</w:t>
            </w:r>
          </w:p>
        </w:tc>
      </w:tr>
      <w:tr w:rsidR="002912BC" w:rsidRPr="00C32277" w14:paraId="2F69FA3D" w14:textId="77777777" w:rsidTr="009F6871">
        <w:trPr>
          <w:gridBefore w:val="2"/>
          <w:gridAfter w:val="1"/>
          <w:wBefore w:w="61" w:type="dxa"/>
          <w:wAfter w:w="79" w:type="dxa"/>
        </w:trPr>
        <w:tc>
          <w:tcPr>
            <w:tcW w:w="5259" w:type="dxa"/>
            <w:gridSpan w:val="20"/>
            <w:shd w:val="clear" w:color="auto" w:fill="F7CAAC"/>
          </w:tcPr>
          <w:p w14:paraId="5FC35112" w14:textId="77777777" w:rsidR="002912BC" w:rsidRDefault="002912BC" w:rsidP="002912BC">
            <w:pPr>
              <w:jc w:val="both"/>
              <w:rPr>
                <w:b/>
              </w:rPr>
            </w:pPr>
            <w:r>
              <w:rPr>
                <w:b/>
              </w:rPr>
              <w:t>Typ vztahu na součásti VŠ, která uskutečňuje st. program</w:t>
            </w:r>
          </w:p>
        </w:tc>
        <w:tc>
          <w:tcPr>
            <w:tcW w:w="723" w:type="dxa"/>
            <w:gridSpan w:val="15"/>
          </w:tcPr>
          <w:p w14:paraId="630A1B78" w14:textId="77777777" w:rsidR="002912BC" w:rsidRDefault="002912BC" w:rsidP="002912BC">
            <w:pPr>
              <w:jc w:val="both"/>
            </w:pPr>
            <w:r>
              <w:t>---</w:t>
            </w:r>
          </w:p>
        </w:tc>
        <w:tc>
          <w:tcPr>
            <w:tcW w:w="868" w:type="dxa"/>
            <w:gridSpan w:val="8"/>
            <w:shd w:val="clear" w:color="auto" w:fill="F7CAAC"/>
          </w:tcPr>
          <w:p w14:paraId="15CCB512" w14:textId="77777777" w:rsidR="002912BC" w:rsidRDefault="002912BC" w:rsidP="002912BC">
            <w:pPr>
              <w:jc w:val="both"/>
              <w:rPr>
                <w:b/>
              </w:rPr>
            </w:pPr>
            <w:r>
              <w:rPr>
                <w:b/>
              </w:rPr>
              <w:t>rozsah</w:t>
            </w:r>
          </w:p>
        </w:tc>
        <w:tc>
          <w:tcPr>
            <w:tcW w:w="917" w:type="dxa"/>
            <w:gridSpan w:val="10"/>
          </w:tcPr>
          <w:p w14:paraId="694B2B49" w14:textId="77777777" w:rsidR="002912BC" w:rsidRDefault="002912BC" w:rsidP="002912BC">
            <w:pPr>
              <w:jc w:val="both"/>
            </w:pPr>
            <w:r>
              <w:t>---</w:t>
            </w:r>
          </w:p>
        </w:tc>
        <w:tc>
          <w:tcPr>
            <w:tcW w:w="848" w:type="dxa"/>
            <w:gridSpan w:val="18"/>
            <w:shd w:val="clear" w:color="auto" w:fill="F7CAAC"/>
          </w:tcPr>
          <w:p w14:paraId="03C86EC2" w14:textId="77777777" w:rsidR="002912BC" w:rsidRDefault="002912BC" w:rsidP="002912BC">
            <w:pPr>
              <w:jc w:val="both"/>
              <w:rPr>
                <w:b/>
              </w:rPr>
            </w:pPr>
            <w:r>
              <w:rPr>
                <w:b/>
              </w:rPr>
              <w:t>do kdy</w:t>
            </w:r>
          </w:p>
        </w:tc>
        <w:tc>
          <w:tcPr>
            <w:tcW w:w="1731" w:type="dxa"/>
            <w:gridSpan w:val="17"/>
          </w:tcPr>
          <w:p w14:paraId="3B4DB6C8" w14:textId="77777777" w:rsidR="002912BC" w:rsidRPr="00C32277" w:rsidRDefault="002912BC" w:rsidP="002912BC">
            <w:pPr>
              <w:jc w:val="both"/>
              <w:rPr>
                <w:highlight w:val="green"/>
              </w:rPr>
            </w:pPr>
            <w:r w:rsidRPr="00360EEB">
              <w:t>---</w:t>
            </w:r>
          </w:p>
        </w:tc>
      </w:tr>
      <w:tr w:rsidR="002912BC" w14:paraId="0AA21D5B" w14:textId="77777777" w:rsidTr="009F6871">
        <w:trPr>
          <w:gridBefore w:val="2"/>
          <w:gridAfter w:val="1"/>
          <w:wBefore w:w="61" w:type="dxa"/>
          <w:wAfter w:w="79" w:type="dxa"/>
        </w:trPr>
        <w:tc>
          <w:tcPr>
            <w:tcW w:w="5982" w:type="dxa"/>
            <w:gridSpan w:val="35"/>
            <w:shd w:val="clear" w:color="auto" w:fill="F7CAAC"/>
          </w:tcPr>
          <w:p w14:paraId="0FB1B900" w14:textId="77777777" w:rsidR="002912BC" w:rsidRDefault="002912BC" w:rsidP="002912BC">
            <w:pPr>
              <w:jc w:val="both"/>
            </w:pPr>
            <w:r>
              <w:rPr>
                <w:b/>
              </w:rPr>
              <w:t>Další současná působení jako akademický pracovník na jiných VŠ</w:t>
            </w:r>
          </w:p>
        </w:tc>
        <w:tc>
          <w:tcPr>
            <w:tcW w:w="1785" w:type="dxa"/>
            <w:gridSpan w:val="18"/>
            <w:shd w:val="clear" w:color="auto" w:fill="F7CAAC"/>
          </w:tcPr>
          <w:p w14:paraId="3012E960" w14:textId="77777777" w:rsidR="002912BC" w:rsidRDefault="002912BC" w:rsidP="002912BC">
            <w:pPr>
              <w:jc w:val="both"/>
              <w:rPr>
                <w:b/>
              </w:rPr>
            </w:pPr>
            <w:r>
              <w:rPr>
                <w:b/>
              </w:rPr>
              <w:t xml:space="preserve">typ </w:t>
            </w:r>
            <w:proofErr w:type="spellStart"/>
            <w:r>
              <w:rPr>
                <w:b/>
              </w:rPr>
              <w:t>prac</w:t>
            </w:r>
            <w:proofErr w:type="spellEnd"/>
            <w:r>
              <w:rPr>
                <w:b/>
              </w:rPr>
              <w:t>. vztahu</w:t>
            </w:r>
          </w:p>
        </w:tc>
        <w:tc>
          <w:tcPr>
            <w:tcW w:w="2579" w:type="dxa"/>
            <w:gridSpan w:val="35"/>
            <w:shd w:val="clear" w:color="auto" w:fill="F7CAAC"/>
          </w:tcPr>
          <w:p w14:paraId="608FE070" w14:textId="77777777" w:rsidR="002912BC" w:rsidRDefault="002912BC" w:rsidP="002912BC">
            <w:pPr>
              <w:jc w:val="both"/>
              <w:rPr>
                <w:b/>
              </w:rPr>
            </w:pPr>
            <w:r>
              <w:rPr>
                <w:b/>
              </w:rPr>
              <w:t>rozsah</w:t>
            </w:r>
          </w:p>
        </w:tc>
      </w:tr>
      <w:tr w:rsidR="002912BC" w14:paraId="7EE9DE02" w14:textId="77777777" w:rsidTr="009F6871">
        <w:trPr>
          <w:gridBefore w:val="2"/>
          <w:gridAfter w:val="1"/>
          <w:wBefore w:w="61" w:type="dxa"/>
          <w:wAfter w:w="79" w:type="dxa"/>
        </w:trPr>
        <w:tc>
          <w:tcPr>
            <w:tcW w:w="5982" w:type="dxa"/>
            <w:gridSpan w:val="35"/>
          </w:tcPr>
          <w:p w14:paraId="084CD86B" w14:textId="77777777" w:rsidR="002912BC" w:rsidRDefault="002912BC" w:rsidP="002912BC">
            <w:pPr>
              <w:jc w:val="both"/>
            </w:pPr>
            <w:r>
              <w:t>---</w:t>
            </w:r>
          </w:p>
        </w:tc>
        <w:tc>
          <w:tcPr>
            <w:tcW w:w="1785" w:type="dxa"/>
            <w:gridSpan w:val="18"/>
          </w:tcPr>
          <w:p w14:paraId="071748BB" w14:textId="77777777" w:rsidR="002912BC" w:rsidRDefault="002912BC" w:rsidP="002912BC">
            <w:pPr>
              <w:jc w:val="both"/>
            </w:pPr>
            <w:r>
              <w:t>---</w:t>
            </w:r>
          </w:p>
        </w:tc>
        <w:tc>
          <w:tcPr>
            <w:tcW w:w="2579" w:type="dxa"/>
            <w:gridSpan w:val="35"/>
          </w:tcPr>
          <w:p w14:paraId="234DE8D4" w14:textId="77777777" w:rsidR="002912BC" w:rsidRDefault="002912BC" w:rsidP="002912BC">
            <w:pPr>
              <w:jc w:val="both"/>
            </w:pPr>
            <w:r>
              <w:t>---</w:t>
            </w:r>
          </w:p>
        </w:tc>
      </w:tr>
      <w:tr w:rsidR="002912BC" w14:paraId="1BEB7ED3" w14:textId="77777777" w:rsidTr="009F6871">
        <w:trPr>
          <w:gridBefore w:val="2"/>
          <w:gridAfter w:val="1"/>
          <w:wBefore w:w="61" w:type="dxa"/>
          <w:wAfter w:w="79" w:type="dxa"/>
        </w:trPr>
        <w:tc>
          <w:tcPr>
            <w:tcW w:w="5982" w:type="dxa"/>
            <w:gridSpan w:val="35"/>
          </w:tcPr>
          <w:p w14:paraId="6CF7007D" w14:textId="77777777" w:rsidR="002912BC" w:rsidRDefault="002912BC" w:rsidP="002912BC">
            <w:pPr>
              <w:jc w:val="both"/>
            </w:pPr>
          </w:p>
        </w:tc>
        <w:tc>
          <w:tcPr>
            <w:tcW w:w="1785" w:type="dxa"/>
            <w:gridSpan w:val="18"/>
          </w:tcPr>
          <w:p w14:paraId="5ADAAEB9" w14:textId="77777777" w:rsidR="002912BC" w:rsidRDefault="002912BC" w:rsidP="002912BC">
            <w:pPr>
              <w:jc w:val="both"/>
            </w:pPr>
          </w:p>
        </w:tc>
        <w:tc>
          <w:tcPr>
            <w:tcW w:w="2579" w:type="dxa"/>
            <w:gridSpan w:val="35"/>
          </w:tcPr>
          <w:p w14:paraId="126DDE07" w14:textId="77777777" w:rsidR="002912BC" w:rsidRDefault="002912BC" w:rsidP="002912BC">
            <w:pPr>
              <w:jc w:val="both"/>
            </w:pPr>
          </w:p>
        </w:tc>
      </w:tr>
      <w:tr w:rsidR="002912BC" w14:paraId="6EA512EA" w14:textId="77777777" w:rsidTr="009F6871">
        <w:trPr>
          <w:gridBefore w:val="2"/>
          <w:gridAfter w:val="1"/>
          <w:wBefore w:w="61" w:type="dxa"/>
          <w:wAfter w:w="79" w:type="dxa"/>
        </w:trPr>
        <w:tc>
          <w:tcPr>
            <w:tcW w:w="5982" w:type="dxa"/>
            <w:gridSpan w:val="35"/>
          </w:tcPr>
          <w:p w14:paraId="346D14AF" w14:textId="77777777" w:rsidR="002912BC" w:rsidRDefault="002912BC" w:rsidP="002912BC">
            <w:pPr>
              <w:jc w:val="both"/>
            </w:pPr>
          </w:p>
        </w:tc>
        <w:tc>
          <w:tcPr>
            <w:tcW w:w="1785" w:type="dxa"/>
            <w:gridSpan w:val="18"/>
          </w:tcPr>
          <w:p w14:paraId="57BF419C" w14:textId="77777777" w:rsidR="002912BC" w:rsidRDefault="002912BC" w:rsidP="002912BC">
            <w:pPr>
              <w:jc w:val="both"/>
            </w:pPr>
          </w:p>
        </w:tc>
        <w:tc>
          <w:tcPr>
            <w:tcW w:w="2579" w:type="dxa"/>
            <w:gridSpan w:val="35"/>
          </w:tcPr>
          <w:p w14:paraId="5F44D4D0" w14:textId="77777777" w:rsidR="002912BC" w:rsidRDefault="002912BC" w:rsidP="002912BC">
            <w:pPr>
              <w:jc w:val="both"/>
            </w:pPr>
          </w:p>
        </w:tc>
      </w:tr>
      <w:tr w:rsidR="002912BC" w14:paraId="1C4AAE8B" w14:textId="77777777" w:rsidTr="009F6871">
        <w:trPr>
          <w:gridBefore w:val="2"/>
          <w:gridAfter w:val="1"/>
          <w:wBefore w:w="61" w:type="dxa"/>
          <w:wAfter w:w="79" w:type="dxa"/>
        </w:trPr>
        <w:tc>
          <w:tcPr>
            <w:tcW w:w="5982" w:type="dxa"/>
            <w:gridSpan w:val="35"/>
          </w:tcPr>
          <w:p w14:paraId="4DD395AA" w14:textId="77777777" w:rsidR="002912BC" w:rsidRDefault="002912BC" w:rsidP="002912BC">
            <w:pPr>
              <w:jc w:val="both"/>
            </w:pPr>
          </w:p>
        </w:tc>
        <w:tc>
          <w:tcPr>
            <w:tcW w:w="1785" w:type="dxa"/>
            <w:gridSpan w:val="18"/>
          </w:tcPr>
          <w:p w14:paraId="492181EF" w14:textId="77777777" w:rsidR="002912BC" w:rsidRDefault="002912BC" w:rsidP="002912BC">
            <w:pPr>
              <w:jc w:val="both"/>
            </w:pPr>
          </w:p>
        </w:tc>
        <w:tc>
          <w:tcPr>
            <w:tcW w:w="2579" w:type="dxa"/>
            <w:gridSpan w:val="35"/>
          </w:tcPr>
          <w:p w14:paraId="25828C3C" w14:textId="77777777" w:rsidR="002912BC" w:rsidRDefault="002912BC" w:rsidP="002912BC">
            <w:pPr>
              <w:jc w:val="both"/>
            </w:pPr>
          </w:p>
        </w:tc>
      </w:tr>
      <w:tr w:rsidR="002912BC" w14:paraId="1E03CE4B" w14:textId="77777777" w:rsidTr="009F6871">
        <w:trPr>
          <w:gridBefore w:val="2"/>
          <w:gridAfter w:val="1"/>
          <w:wBefore w:w="61" w:type="dxa"/>
          <w:wAfter w:w="79" w:type="dxa"/>
        </w:trPr>
        <w:tc>
          <w:tcPr>
            <w:tcW w:w="10346" w:type="dxa"/>
            <w:gridSpan w:val="88"/>
            <w:shd w:val="clear" w:color="auto" w:fill="F7CAAC"/>
          </w:tcPr>
          <w:p w14:paraId="7816CEAE" w14:textId="77777777" w:rsidR="002912BC" w:rsidRDefault="002912BC" w:rsidP="002912BC">
            <w:pPr>
              <w:jc w:val="both"/>
            </w:pPr>
            <w:r>
              <w:rPr>
                <w:b/>
              </w:rPr>
              <w:t>Předměty příslušného studijního programu a způsob zapojení do jejich výuky, příp. další zapojení do uskutečňování studijního programu</w:t>
            </w:r>
          </w:p>
        </w:tc>
      </w:tr>
      <w:tr w:rsidR="002912BC" w14:paraId="12C1368E" w14:textId="77777777" w:rsidTr="009F6871">
        <w:trPr>
          <w:gridBefore w:val="2"/>
          <w:gridAfter w:val="1"/>
          <w:wBefore w:w="61" w:type="dxa"/>
          <w:wAfter w:w="79" w:type="dxa"/>
          <w:trHeight w:val="466"/>
        </w:trPr>
        <w:tc>
          <w:tcPr>
            <w:tcW w:w="10346" w:type="dxa"/>
            <w:gridSpan w:val="88"/>
            <w:tcBorders>
              <w:top w:val="nil"/>
            </w:tcBorders>
          </w:tcPr>
          <w:p w14:paraId="61B1CBAD" w14:textId="32326CC7" w:rsidR="001F18A6" w:rsidRDefault="0011490A" w:rsidP="001F18A6">
            <w:pPr>
              <w:spacing w:before="120" w:after="60"/>
              <w:jc w:val="both"/>
            </w:pPr>
            <w:r>
              <w:t>Vlastnosti kompozitních materiálů</w:t>
            </w:r>
            <w:r w:rsidR="001F18A6" w:rsidRPr="000765EF">
              <w:t xml:space="preserve"> (garant</w:t>
            </w:r>
            <w:r w:rsidR="0024296E">
              <w:t xml:space="preserve"> předmětu</w:t>
            </w:r>
            <w:r w:rsidR="001F18A6" w:rsidRPr="000765EF">
              <w:t>)</w:t>
            </w:r>
          </w:p>
          <w:p w14:paraId="2B7C4489" w14:textId="77777777" w:rsidR="001F18A6" w:rsidRPr="000765EF" w:rsidRDefault="001F18A6" w:rsidP="001F18A6">
            <w:pPr>
              <w:jc w:val="both"/>
            </w:pPr>
          </w:p>
          <w:p w14:paraId="130DC813" w14:textId="0CDCB793" w:rsidR="002912BC" w:rsidRPr="00445F9B" w:rsidRDefault="001F18A6" w:rsidP="001F18A6">
            <w:pPr>
              <w:pStyle w:val="Zkladntext"/>
              <w:spacing w:before="120" w:after="120"/>
              <w:ind w:left="0"/>
              <w:rPr>
                <w:sz w:val="20"/>
                <w:szCs w:val="20"/>
                <w:lang w:val="cs-CZ"/>
              </w:rPr>
            </w:pPr>
            <w:r w:rsidRPr="00445F9B">
              <w:rPr>
                <w:b/>
                <w:sz w:val="20"/>
                <w:szCs w:val="20"/>
                <w:u w:val="single"/>
                <w:lang w:val="cs-CZ"/>
              </w:rPr>
              <w:t>Školitel, vyučující</w:t>
            </w:r>
          </w:p>
        </w:tc>
      </w:tr>
      <w:tr w:rsidR="002912BC" w14:paraId="2A8B48DD" w14:textId="77777777" w:rsidTr="009F6871">
        <w:trPr>
          <w:gridBefore w:val="2"/>
          <w:gridAfter w:val="1"/>
          <w:wBefore w:w="61" w:type="dxa"/>
          <w:wAfter w:w="79" w:type="dxa"/>
        </w:trPr>
        <w:tc>
          <w:tcPr>
            <w:tcW w:w="10346" w:type="dxa"/>
            <w:gridSpan w:val="88"/>
            <w:shd w:val="clear" w:color="auto" w:fill="F7CAAC"/>
          </w:tcPr>
          <w:p w14:paraId="19569B2A" w14:textId="77777777" w:rsidR="002912BC" w:rsidRDefault="002912BC" w:rsidP="002912BC">
            <w:pPr>
              <w:jc w:val="both"/>
            </w:pPr>
            <w:r>
              <w:rPr>
                <w:b/>
              </w:rPr>
              <w:t xml:space="preserve">Údaje o vzdělání na VŠ </w:t>
            </w:r>
          </w:p>
        </w:tc>
      </w:tr>
      <w:tr w:rsidR="002912BC" w:rsidRPr="0060369B" w14:paraId="40FB7E97" w14:textId="77777777" w:rsidTr="009F6871">
        <w:trPr>
          <w:gridBefore w:val="2"/>
          <w:gridAfter w:val="1"/>
          <w:wBefore w:w="61" w:type="dxa"/>
          <w:wAfter w:w="79" w:type="dxa"/>
          <w:trHeight w:val="346"/>
        </w:trPr>
        <w:tc>
          <w:tcPr>
            <w:tcW w:w="10346" w:type="dxa"/>
            <w:gridSpan w:val="88"/>
          </w:tcPr>
          <w:p w14:paraId="3C771F60" w14:textId="77777777" w:rsidR="002912BC" w:rsidRPr="0060369B" w:rsidRDefault="002912BC" w:rsidP="002912BC">
            <w:pPr>
              <w:pStyle w:val="CVNormal"/>
              <w:spacing w:before="120" w:after="120"/>
              <w:ind w:left="0" w:right="0"/>
              <w:jc w:val="both"/>
              <w:rPr>
                <w:rFonts w:ascii="Times New Roman" w:hAnsi="Times New Roman"/>
                <w:b/>
              </w:rPr>
            </w:pPr>
            <w:r w:rsidRPr="0060369B">
              <w:rPr>
                <w:rFonts w:ascii="Times New Roman" w:hAnsi="Times New Roman"/>
              </w:rPr>
              <w:t xml:space="preserve">2006: </w:t>
            </w:r>
            <w:proofErr w:type="spellStart"/>
            <w:r w:rsidRPr="0060369B">
              <w:rPr>
                <w:rFonts w:ascii="Times New Roman" w:eastAsia="Calibri" w:hAnsi="Times New Roman"/>
                <w:bCs/>
              </w:rPr>
              <w:t>TnUAD</w:t>
            </w:r>
            <w:proofErr w:type="spellEnd"/>
            <w:r w:rsidRPr="0060369B">
              <w:rPr>
                <w:rFonts w:ascii="Times New Roman" w:eastAsia="Calibri" w:hAnsi="Times New Roman"/>
                <w:bCs/>
              </w:rPr>
              <w:t xml:space="preserve"> </w:t>
            </w:r>
            <w:proofErr w:type="spellStart"/>
            <w:r w:rsidRPr="0060369B">
              <w:rPr>
                <w:rFonts w:ascii="Times New Roman" w:eastAsia="Calibri" w:hAnsi="Times New Roman"/>
                <w:bCs/>
              </w:rPr>
              <w:t>Trenčín</w:t>
            </w:r>
            <w:proofErr w:type="spellEnd"/>
            <w:r w:rsidRPr="0060369B">
              <w:rPr>
                <w:rFonts w:ascii="Times New Roman" w:hAnsi="Times New Roman"/>
              </w:rPr>
              <w:t>, FPT </w:t>
            </w:r>
            <w:proofErr w:type="spellStart"/>
            <w:r w:rsidRPr="0060369B">
              <w:rPr>
                <w:rFonts w:ascii="Times New Roman" w:hAnsi="Times New Roman"/>
              </w:rPr>
              <w:t>Púchov</w:t>
            </w:r>
            <w:proofErr w:type="spellEnd"/>
            <w:r w:rsidRPr="0060369B">
              <w:rPr>
                <w:rFonts w:ascii="Times New Roman" w:hAnsi="Times New Roman"/>
              </w:rPr>
              <w:t xml:space="preserve">, </w:t>
            </w:r>
            <w:r w:rsidRPr="0060369B">
              <w:rPr>
                <w:rFonts w:ascii="Times New Roman" w:eastAsia="Calibri" w:hAnsi="Times New Roman"/>
              </w:rPr>
              <w:t xml:space="preserve">SP </w:t>
            </w:r>
            <w:proofErr w:type="spellStart"/>
            <w:r w:rsidRPr="0060369B">
              <w:rPr>
                <w:rFonts w:ascii="Times New Roman" w:eastAsia="Calibri" w:hAnsi="Times New Roman"/>
              </w:rPr>
              <w:t>Materiály</w:t>
            </w:r>
            <w:proofErr w:type="spellEnd"/>
            <w:r w:rsidRPr="0060369B">
              <w:rPr>
                <w:rFonts w:ascii="Times New Roman" w:eastAsia="Calibri" w:hAnsi="Times New Roman"/>
              </w:rPr>
              <w:t xml:space="preserve">, </w:t>
            </w:r>
            <w:proofErr w:type="spellStart"/>
            <w:r w:rsidRPr="0060369B">
              <w:rPr>
                <w:rFonts w:ascii="Times New Roman" w:eastAsia="Calibri" w:hAnsi="Times New Roman"/>
              </w:rPr>
              <w:t>obor</w:t>
            </w:r>
            <w:proofErr w:type="spellEnd"/>
            <w:r w:rsidRPr="0060369B">
              <w:rPr>
                <w:rFonts w:ascii="Times New Roman" w:eastAsia="Calibri" w:hAnsi="Times New Roman"/>
              </w:rPr>
              <w:t xml:space="preserve"> </w:t>
            </w:r>
            <w:proofErr w:type="spellStart"/>
            <w:r w:rsidRPr="0060369B">
              <w:rPr>
                <w:rFonts w:ascii="Times New Roman" w:eastAsia="Calibri" w:hAnsi="Times New Roman"/>
              </w:rPr>
              <w:t>Materiály</w:t>
            </w:r>
            <w:proofErr w:type="spellEnd"/>
            <w:r w:rsidRPr="0060369B">
              <w:rPr>
                <w:rFonts w:ascii="Times New Roman" w:hAnsi="Times New Roman"/>
              </w:rPr>
              <w:t>, Ph.D.</w:t>
            </w:r>
          </w:p>
        </w:tc>
      </w:tr>
      <w:tr w:rsidR="002912BC" w:rsidRPr="00E5693F" w14:paraId="6EFEBA32" w14:textId="77777777" w:rsidTr="009F6871">
        <w:trPr>
          <w:gridBefore w:val="2"/>
          <w:gridAfter w:val="1"/>
          <w:wBefore w:w="61" w:type="dxa"/>
          <w:wAfter w:w="79" w:type="dxa"/>
        </w:trPr>
        <w:tc>
          <w:tcPr>
            <w:tcW w:w="10346" w:type="dxa"/>
            <w:gridSpan w:val="88"/>
            <w:shd w:val="clear" w:color="auto" w:fill="F7CAAC"/>
          </w:tcPr>
          <w:p w14:paraId="0B344319" w14:textId="77777777" w:rsidR="002912BC" w:rsidRPr="00E5693F" w:rsidRDefault="002912BC" w:rsidP="002912BC">
            <w:pPr>
              <w:jc w:val="both"/>
              <w:rPr>
                <w:b/>
              </w:rPr>
            </w:pPr>
            <w:r w:rsidRPr="00E5693F">
              <w:rPr>
                <w:b/>
              </w:rPr>
              <w:t>Údaje o odborném působení od absolvování VŠ</w:t>
            </w:r>
          </w:p>
        </w:tc>
      </w:tr>
      <w:tr w:rsidR="002912BC" w:rsidRPr="00E5693F" w14:paraId="12DC4EC7" w14:textId="77777777" w:rsidTr="009F6871">
        <w:trPr>
          <w:gridBefore w:val="2"/>
          <w:gridAfter w:val="1"/>
          <w:wBefore w:w="61" w:type="dxa"/>
          <w:wAfter w:w="79" w:type="dxa"/>
          <w:trHeight w:val="375"/>
        </w:trPr>
        <w:tc>
          <w:tcPr>
            <w:tcW w:w="10346" w:type="dxa"/>
            <w:gridSpan w:val="88"/>
          </w:tcPr>
          <w:p w14:paraId="3D39FF22" w14:textId="77777777" w:rsidR="002912BC" w:rsidRPr="0060369B" w:rsidRDefault="002912BC" w:rsidP="002912BC">
            <w:pPr>
              <w:autoSpaceDE w:val="0"/>
              <w:autoSpaceDN w:val="0"/>
              <w:adjustRightInd w:val="0"/>
              <w:spacing w:before="120" w:after="60"/>
              <w:rPr>
                <w:rFonts w:eastAsia="Calibri"/>
              </w:rPr>
            </w:pPr>
            <w:proofErr w:type="gramStart"/>
            <w:r w:rsidRPr="0060369B">
              <w:rPr>
                <w:rFonts w:eastAsia="Calibri"/>
              </w:rPr>
              <w:t>2000 – 2006</w:t>
            </w:r>
            <w:proofErr w:type="gramEnd"/>
            <w:r w:rsidRPr="0060369B">
              <w:rPr>
                <w:rFonts w:eastAsia="Calibri"/>
              </w:rPr>
              <w:t xml:space="preserve">: </w:t>
            </w:r>
            <w:proofErr w:type="spellStart"/>
            <w:r w:rsidRPr="0060369B">
              <w:rPr>
                <w:rFonts w:eastAsia="Calibri"/>
              </w:rPr>
              <w:t>TnUAD</w:t>
            </w:r>
            <w:proofErr w:type="spellEnd"/>
            <w:r w:rsidRPr="0060369B">
              <w:rPr>
                <w:rFonts w:eastAsia="Calibri"/>
              </w:rPr>
              <w:t xml:space="preserve"> Trenčín, FPT Púchov, Katedra </w:t>
            </w:r>
            <w:proofErr w:type="spellStart"/>
            <w:r w:rsidRPr="0060369B">
              <w:rPr>
                <w:rFonts w:eastAsia="Calibri"/>
              </w:rPr>
              <w:t>fyzikálneho</w:t>
            </w:r>
            <w:proofErr w:type="spellEnd"/>
            <w:r w:rsidRPr="0060369B">
              <w:rPr>
                <w:rFonts w:eastAsia="Calibri"/>
              </w:rPr>
              <w:t xml:space="preserve"> </w:t>
            </w:r>
            <w:proofErr w:type="spellStart"/>
            <w:r w:rsidRPr="0060369B">
              <w:rPr>
                <w:rFonts w:eastAsia="Calibri"/>
              </w:rPr>
              <w:t>inžinierstva</w:t>
            </w:r>
            <w:proofErr w:type="spellEnd"/>
            <w:r w:rsidRPr="0060369B">
              <w:rPr>
                <w:rFonts w:eastAsia="Calibri"/>
              </w:rPr>
              <w:t xml:space="preserve"> </w:t>
            </w:r>
            <w:proofErr w:type="spellStart"/>
            <w:r w:rsidRPr="0060369B">
              <w:rPr>
                <w:rFonts w:eastAsia="Calibri"/>
              </w:rPr>
              <w:t>materiálov</w:t>
            </w:r>
            <w:proofErr w:type="spellEnd"/>
            <w:r w:rsidRPr="0060369B">
              <w:rPr>
                <w:rFonts w:eastAsia="Calibri"/>
              </w:rPr>
              <w:t xml:space="preserve">, odborný asistent </w:t>
            </w:r>
          </w:p>
          <w:p w14:paraId="74FD95A3" w14:textId="77777777" w:rsidR="002912BC" w:rsidRPr="0060369B" w:rsidRDefault="002912BC" w:rsidP="002912BC">
            <w:pPr>
              <w:autoSpaceDE w:val="0"/>
              <w:autoSpaceDN w:val="0"/>
              <w:adjustRightInd w:val="0"/>
              <w:spacing w:before="60" w:after="60"/>
              <w:rPr>
                <w:rFonts w:eastAsia="Calibri"/>
              </w:rPr>
            </w:pPr>
            <w:proofErr w:type="gramStart"/>
            <w:r w:rsidRPr="0060369B">
              <w:rPr>
                <w:rFonts w:eastAsia="Calibri"/>
              </w:rPr>
              <w:t>2006 – 08</w:t>
            </w:r>
            <w:proofErr w:type="gramEnd"/>
            <w:r w:rsidRPr="0060369B">
              <w:rPr>
                <w:rFonts w:eastAsia="Calibri"/>
              </w:rPr>
              <w:t xml:space="preserve">/2009: </w:t>
            </w:r>
            <w:proofErr w:type="spellStart"/>
            <w:r w:rsidRPr="0060369B">
              <w:rPr>
                <w:rFonts w:eastAsia="Calibri"/>
              </w:rPr>
              <w:t>TnUAD</w:t>
            </w:r>
            <w:proofErr w:type="spellEnd"/>
            <w:r w:rsidRPr="0060369B">
              <w:rPr>
                <w:rFonts w:eastAsia="Calibri"/>
              </w:rPr>
              <w:t xml:space="preserve"> Trenčín, FPT Púchov, Katedra </w:t>
            </w:r>
            <w:proofErr w:type="spellStart"/>
            <w:r w:rsidRPr="0060369B">
              <w:rPr>
                <w:rFonts w:eastAsia="Calibri"/>
              </w:rPr>
              <w:t>fyzikálného</w:t>
            </w:r>
            <w:proofErr w:type="spellEnd"/>
            <w:r w:rsidRPr="0060369B">
              <w:rPr>
                <w:rFonts w:eastAsia="Calibri"/>
              </w:rPr>
              <w:t xml:space="preserve"> </w:t>
            </w:r>
            <w:proofErr w:type="spellStart"/>
            <w:r w:rsidRPr="0060369B">
              <w:rPr>
                <w:rFonts w:eastAsia="Calibri"/>
              </w:rPr>
              <w:t>inžinierstva</w:t>
            </w:r>
            <w:proofErr w:type="spellEnd"/>
            <w:r w:rsidRPr="0060369B">
              <w:rPr>
                <w:rFonts w:eastAsia="Calibri"/>
              </w:rPr>
              <w:t xml:space="preserve"> </w:t>
            </w:r>
            <w:proofErr w:type="spellStart"/>
            <w:r w:rsidRPr="0060369B">
              <w:rPr>
                <w:rFonts w:eastAsia="Calibri"/>
              </w:rPr>
              <w:t>materiálov</w:t>
            </w:r>
            <w:proofErr w:type="spellEnd"/>
            <w:r w:rsidRPr="0060369B">
              <w:rPr>
                <w:rFonts w:eastAsia="Calibri"/>
              </w:rPr>
              <w:t>, ved</w:t>
            </w:r>
            <w:r>
              <w:rPr>
                <w:rFonts w:eastAsia="Calibri"/>
              </w:rPr>
              <w:t>oucí</w:t>
            </w:r>
            <w:r w:rsidRPr="0060369B">
              <w:rPr>
                <w:rFonts w:eastAsia="Calibri"/>
              </w:rPr>
              <w:t xml:space="preserve"> katedry</w:t>
            </w:r>
          </w:p>
          <w:p w14:paraId="3F6289B2" w14:textId="77777777" w:rsidR="002912BC" w:rsidRPr="0060369B" w:rsidRDefault="002912BC" w:rsidP="002912BC">
            <w:pPr>
              <w:autoSpaceDE w:val="0"/>
              <w:autoSpaceDN w:val="0"/>
              <w:adjustRightInd w:val="0"/>
              <w:spacing w:before="60" w:after="60"/>
              <w:rPr>
                <w:rFonts w:eastAsia="Calibri"/>
              </w:rPr>
            </w:pPr>
            <w:r w:rsidRPr="0060369B">
              <w:rPr>
                <w:rFonts w:eastAsia="Calibri"/>
              </w:rPr>
              <w:t>09/</w:t>
            </w:r>
            <w:proofErr w:type="gramStart"/>
            <w:r w:rsidRPr="0060369B">
              <w:rPr>
                <w:rFonts w:eastAsia="Calibri"/>
              </w:rPr>
              <w:t>2009 – 05</w:t>
            </w:r>
            <w:proofErr w:type="gramEnd"/>
            <w:r w:rsidRPr="0060369B">
              <w:rPr>
                <w:rFonts w:eastAsia="Calibri"/>
              </w:rPr>
              <w:t>/2010: UTB Zlín, FLKŘ, docent</w:t>
            </w:r>
          </w:p>
          <w:p w14:paraId="424958B1" w14:textId="77777777" w:rsidR="002912BC" w:rsidRPr="00E5693F" w:rsidRDefault="002912BC" w:rsidP="002912BC">
            <w:pPr>
              <w:spacing w:before="60" w:after="120"/>
              <w:jc w:val="both"/>
            </w:pPr>
            <w:r w:rsidRPr="0060369B">
              <w:rPr>
                <w:rFonts w:eastAsia="Calibri"/>
              </w:rPr>
              <w:t>06/2010 – dosud: UTB Zlín, FT, Ústav výrobního inženýrství, docent</w:t>
            </w:r>
          </w:p>
        </w:tc>
      </w:tr>
      <w:tr w:rsidR="002912BC" w14:paraId="7062A0CE" w14:textId="77777777" w:rsidTr="009F6871">
        <w:trPr>
          <w:gridBefore w:val="2"/>
          <w:gridAfter w:val="1"/>
          <w:wBefore w:w="61" w:type="dxa"/>
          <w:wAfter w:w="79" w:type="dxa"/>
          <w:trHeight w:val="250"/>
        </w:trPr>
        <w:tc>
          <w:tcPr>
            <w:tcW w:w="10346" w:type="dxa"/>
            <w:gridSpan w:val="88"/>
            <w:shd w:val="clear" w:color="auto" w:fill="F7CAAC"/>
          </w:tcPr>
          <w:p w14:paraId="28C6DEEB" w14:textId="77777777" w:rsidR="002912BC" w:rsidRDefault="002912BC" w:rsidP="002912BC">
            <w:pPr>
              <w:jc w:val="both"/>
            </w:pPr>
            <w:r>
              <w:rPr>
                <w:b/>
              </w:rPr>
              <w:t>Zkušenosti s vedením kvalifikačních a rigorózních prací</w:t>
            </w:r>
          </w:p>
        </w:tc>
      </w:tr>
      <w:tr w:rsidR="002912BC" w:rsidRPr="00374FFC" w14:paraId="67A59709" w14:textId="77777777" w:rsidTr="009F6871">
        <w:trPr>
          <w:gridBefore w:val="2"/>
          <w:gridAfter w:val="1"/>
          <w:wBefore w:w="61" w:type="dxa"/>
          <w:wAfter w:w="79" w:type="dxa"/>
          <w:trHeight w:val="184"/>
        </w:trPr>
        <w:tc>
          <w:tcPr>
            <w:tcW w:w="10346" w:type="dxa"/>
            <w:gridSpan w:val="88"/>
          </w:tcPr>
          <w:p w14:paraId="12BFEAF6" w14:textId="77777777" w:rsidR="002912BC" w:rsidRPr="00374FFC" w:rsidRDefault="002912BC" w:rsidP="002912BC">
            <w:pPr>
              <w:spacing w:before="120" w:after="120"/>
              <w:jc w:val="both"/>
            </w:pPr>
            <w:r w:rsidRPr="00014F82">
              <w:t xml:space="preserve">Počet obhájených prací, které vyučující vedl v období </w:t>
            </w:r>
            <w:proofErr w:type="gramStart"/>
            <w:r w:rsidRPr="00014F82">
              <w:t>201</w:t>
            </w:r>
            <w:r>
              <w:t>6</w:t>
            </w:r>
            <w:r w:rsidRPr="00014F82">
              <w:t xml:space="preserve"> </w:t>
            </w:r>
            <w:r w:rsidRPr="00014F82">
              <w:rPr>
                <w:rFonts w:eastAsia="Calibri"/>
              </w:rPr>
              <w:t xml:space="preserve">– </w:t>
            </w:r>
            <w:r w:rsidRPr="00014F82">
              <w:t>20</w:t>
            </w:r>
            <w:r>
              <w:t>20</w:t>
            </w:r>
            <w:proofErr w:type="gramEnd"/>
            <w:r w:rsidRPr="00C16F4A">
              <w:t xml:space="preserve">: </w:t>
            </w:r>
            <w:r w:rsidRPr="00C16F4A">
              <w:rPr>
                <w:b/>
                <w:bCs/>
              </w:rPr>
              <w:t xml:space="preserve">6 </w:t>
            </w:r>
            <w:r w:rsidRPr="00C16F4A">
              <w:t>BP,</w:t>
            </w:r>
            <w:r w:rsidRPr="00C16F4A">
              <w:rPr>
                <w:b/>
                <w:bCs/>
              </w:rPr>
              <w:t xml:space="preserve"> 18</w:t>
            </w:r>
            <w:r w:rsidRPr="00C16F4A">
              <w:t xml:space="preserve"> DP, </w:t>
            </w:r>
            <w:r w:rsidRPr="00C16F4A">
              <w:rPr>
                <w:b/>
                <w:bCs/>
              </w:rPr>
              <w:t xml:space="preserve">3 </w:t>
            </w:r>
            <w:proofErr w:type="spellStart"/>
            <w:r w:rsidRPr="00C16F4A">
              <w:t>DisP</w:t>
            </w:r>
            <w:proofErr w:type="spellEnd"/>
            <w:r w:rsidRPr="00C16F4A">
              <w:t>.</w:t>
            </w:r>
          </w:p>
        </w:tc>
      </w:tr>
      <w:tr w:rsidR="002912BC" w14:paraId="66AA29BB" w14:textId="77777777" w:rsidTr="009F6871">
        <w:trPr>
          <w:gridBefore w:val="2"/>
          <w:gridAfter w:val="1"/>
          <w:wBefore w:w="61" w:type="dxa"/>
          <w:wAfter w:w="79" w:type="dxa"/>
          <w:cantSplit/>
        </w:trPr>
        <w:tc>
          <w:tcPr>
            <w:tcW w:w="3247" w:type="dxa"/>
            <w:gridSpan w:val="10"/>
            <w:tcBorders>
              <w:top w:val="single" w:sz="12" w:space="0" w:color="auto"/>
            </w:tcBorders>
            <w:shd w:val="clear" w:color="auto" w:fill="F7CAAC"/>
          </w:tcPr>
          <w:p w14:paraId="56A032E6" w14:textId="77777777" w:rsidR="002912BC" w:rsidRDefault="002912BC" w:rsidP="002912BC">
            <w:pPr>
              <w:jc w:val="both"/>
            </w:pPr>
            <w:r>
              <w:rPr>
                <w:b/>
              </w:rPr>
              <w:t xml:space="preserve">Obor habilitačního řízení </w:t>
            </w:r>
          </w:p>
        </w:tc>
        <w:tc>
          <w:tcPr>
            <w:tcW w:w="2301" w:type="dxa"/>
            <w:gridSpan w:val="18"/>
            <w:tcBorders>
              <w:top w:val="single" w:sz="12" w:space="0" w:color="auto"/>
            </w:tcBorders>
            <w:shd w:val="clear" w:color="auto" w:fill="F7CAAC"/>
          </w:tcPr>
          <w:p w14:paraId="5ACD7A58" w14:textId="77777777" w:rsidR="002912BC" w:rsidRDefault="002912BC" w:rsidP="002912BC">
            <w:pPr>
              <w:jc w:val="both"/>
            </w:pPr>
            <w:r>
              <w:rPr>
                <w:b/>
              </w:rPr>
              <w:t>Rok udělení hodnosti</w:t>
            </w:r>
          </w:p>
        </w:tc>
        <w:tc>
          <w:tcPr>
            <w:tcW w:w="2219" w:type="dxa"/>
            <w:gridSpan w:val="25"/>
            <w:tcBorders>
              <w:top w:val="single" w:sz="12" w:space="0" w:color="auto"/>
              <w:right w:val="single" w:sz="12" w:space="0" w:color="auto"/>
            </w:tcBorders>
            <w:shd w:val="clear" w:color="auto" w:fill="F7CAAC"/>
          </w:tcPr>
          <w:p w14:paraId="17DB652D" w14:textId="77777777" w:rsidR="002912BC" w:rsidRDefault="002912BC" w:rsidP="002912BC">
            <w:pPr>
              <w:jc w:val="both"/>
            </w:pPr>
            <w:r>
              <w:rPr>
                <w:b/>
              </w:rPr>
              <w:t>Řízení konáno na VŠ</w:t>
            </w:r>
          </w:p>
        </w:tc>
        <w:tc>
          <w:tcPr>
            <w:tcW w:w="2579" w:type="dxa"/>
            <w:gridSpan w:val="35"/>
            <w:tcBorders>
              <w:top w:val="single" w:sz="12" w:space="0" w:color="auto"/>
              <w:left w:val="single" w:sz="12" w:space="0" w:color="auto"/>
            </w:tcBorders>
            <w:shd w:val="clear" w:color="auto" w:fill="F7CAAC"/>
          </w:tcPr>
          <w:p w14:paraId="56C535B4" w14:textId="77777777" w:rsidR="002912BC" w:rsidRDefault="002912BC" w:rsidP="002912BC">
            <w:pPr>
              <w:jc w:val="both"/>
              <w:rPr>
                <w:b/>
              </w:rPr>
            </w:pPr>
            <w:r>
              <w:rPr>
                <w:b/>
              </w:rPr>
              <w:t>Ohlasy publikací</w:t>
            </w:r>
          </w:p>
        </w:tc>
      </w:tr>
      <w:tr w:rsidR="002912BC" w:rsidRPr="00E46B37" w14:paraId="7937C80B" w14:textId="77777777" w:rsidTr="009F6871">
        <w:trPr>
          <w:gridBefore w:val="2"/>
          <w:gridAfter w:val="1"/>
          <w:wBefore w:w="61" w:type="dxa"/>
          <w:wAfter w:w="79" w:type="dxa"/>
          <w:cantSplit/>
        </w:trPr>
        <w:tc>
          <w:tcPr>
            <w:tcW w:w="3247" w:type="dxa"/>
            <w:gridSpan w:val="10"/>
          </w:tcPr>
          <w:p w14:paraId="290FE7FE" w14:textId="77777777" w:rsidR="002912BC" w:rsidRPr="0060369B" w:rsidRDefault="002912BC" w:rsidP="002912BC">
            <w:pPr>
              <w:spacing w:before="40" w:after="40"/>
              <w:jc w:val="both"/>
            </w:pPr>
            <w:r w:rsidRPr="0060369B">
              <w:rPr>
                <w:rFonts w:eastAsia="Calibri"/>
              </w:rPr>
              <w:t>Materiálové vědy a inženýrství</w:t>
            </w:r>
          </w:p>
        </w:tc>
        <w:tc>
          <w:tcPr>
            <w:tcW w:w="2301" w:type="dxa"/>
            <w:gridSpan w:val="18"/>
          </w:tcPr>
          <w:p w14:paraId="6243B4D1" w14:textId="77777777" w:rsidR="002912BC" w:rsidRPr="0060369B" w:rsidRDefault="002912BC" w:rsidP="002912BC">
            <w:pPr>
              <w:spacing w:before="40" w:after="40"/>
              <w:jc w:val="both"/>
            </w:pPr>
            <w:r w:rsidRPr="0060369B">
              <w:t>2009</w:t>
            </w:r>
          </w:p>
        </w:tc>
        <w:tc>
          <w:tcPr>
            <w:tcW w:w="2219" w:type="dxa"/>
            <w:gridSpan w:val="25"/>
            <w:tcBorders>
              <w:right w:val="single" w:sz="12" w:space="0" w:color="auto"/>
            </w:tcBorders>
          </w:tcPr>
          <w:p w14:paraId="5A7CA2F2" w14:textId="77777777" w:rsidR="002912BC" w:rsidRPr="0060369B" w:rsidRDefault="002912BC" w:rsidP="002912BC">
            <w:pPr>
              <w:spacing w:before="40" w:after="40"/>
              <w:jc w:val="both"/>
            </w:pPr>
            <w:r w:rsidRPr="0060369B">
              <w:t>VŠB</w:t>
            </w:r>
            <w:r>
              <w:t xml:space="preserve"> </w:t>
            </w:r>
            <w:r w:rsidRPr="00482431">
              <w:rPr>
                <w:rFonts w:eastAsia="Calibri"/>
                <w:sz w:val="21"/>
                <w:szCs w:val="21"/>
              </w:rPr>
              <w:t>–</w:t>
            </w:r>
            <w:r>
              <w:rPr>
                <w:rFonts w:eastAsia="Calibri"/>
                <w:sz w:val="21"/>
                <w:szCs w:val="21"/>
              </w:rPr>
              <w:t xml:space="preserve"> </w:t>
            </w:r>
            <w:r w:rsidRPr="0060369B">
              <w:t>TU Ostrava</w:t>
            </w:r>
          </w:p>
        </w:tc>
        <w:tc>
          <w:tcPr>
            <w:tcW w:w="848" w:type="dxa"/>
            <w:gridSpan w:val="18"/>
            <w:tcBorders>
              <w:left w:val="single" w:sz="12" w:space="0" w:color="auto"/>
            </w:tcBorders>
            <w:shd w:val="clear" w:color="auto" w:fill="F7CAAC"/>
          </w:tcPr>
          <w:p w14:paraId="7A8402C4" w14:textId="77777777" w:rsidR="002912BC" w:rsidRPr="00E46B37" w:rsidRDefault="002912BC" w:rsidP="002912BC">
            <w:pPr>
              <w:jc w:val="both"/>
              <w:rPr>
                <w:sz w:val="19"/>
                <w:szCs w:val="19"/>
              </w:rPr>
            </w:pPr>
            <w:r w:rsidRPr="00E46B37">
              <w:rPr>
                <w:b/>
                <w:sz w:val="19"/>
                <w:szCs w:val="19"/>
              </w:rPr>
              <w:t>WOS</w:t>
            </w:r>
          </w:p>
        </w:tc>
        <w:tc>
          <w:tcPr>
            <w:tcW w:w="873" w:type="dxa"/>
            <w:gridSpan w:val="10"/>
            <w:shd w:val="clear" w:color="auto" w:fill="F7CAAC"/>
          </w:tcPr>
          <w:p w14:paraId="356B05C6" w14:textId="77777777" w:rsidR="002912BC" w:rsidRPr="00E46B37" w:rsidRDefault="002912BC" w:rsidP="002912BC">
            <w:pPr>
              <w:jc w:val="both"/>
              <w:rPr>
                <w:sz w:val="19"/>
                <w:szCs w:val="19"/>
              </w:rPr>
            </w:pPr>
            <w:proofErr w:type="spellStart"/>
            <w:r w:rsidRPr="00E46B37">
              <w:rPr>
                <w:b/>
                <w:sz w:val="19"/>
                <w:szCs w:val="19"/>
              </w:rPr>
              <w:t>Scopus</w:t>
            </w:r>
            <w:proofErr w:type="spellEnd"/>
          </w:p>
        </w:tc>
        <w:tc>
          <w:tcPr>
            <w:tcW w:w="858" w:type="dxa"/>
            <w:gridSpan w:val="7"/>
            <w:shd w:val="clear" w:color="auto" w:fill="F7CAAC"/>
          </w:tcPr>
          <w:p w14:paraId="65C95E69" w14:textId="77777777" w:rsidR="002912BC" w:rsidRPr="00E46B37" w:rsidRDefault="002912BC" w:rsidP="002912BC">
            <w:pPr>
              <w:jc w:val="both"/>
              <w:rPr>
                <w:sz w:val="19"/>
                <w:szCs w:val="19"/>
              </w:rPr>
            </w:pPr>
            <w:r w:rsidRPr="00E46B37">
              <w:rPr>
                <w:b/>
                <w:sz w:val="19"/>
                <w:szCs w:val="19"/>
              </w:rPr>
              <w:t>ostatní</w:t>
            </w:r>
          </w:p>
        </w:tc>
      </w:tr>
      <w:tr w:rsidR="002912BC" w:rsidRPr="00C16F4A" w14:paraId="5C6837F9" w14:textId="77777777" w:rsidTr="009F6871">
        <w:trPr>
          <w:gridBefore w:val="2"/>
          <w:gridAfter w:val="1"/>
          <w:wBefore w:w="61" w:type="dxa"/>
          <w:wAfter w:w="79" w:type="dxa"/>
          <w:cantSplit/>
          <w:trHeight w:val="70"/>
        </w:trPr>
        <w:tc>
          <w:tcPr>
            <w:tcW w:w="3247" w:type="dxa"/>
            <w:gridSpan w:val="10"/>
            <w:shd w:val="clear" w:color="auto" w:fill="F7CAAC"/>
          </w:tcPr>
          <w:p w14:paraId="6C024F65" w14:textId="77777777" w:rsidR="002912BC" w:rsidRDefault="002912BC" w:rsidP="002912BC">
            <w:pPr>
              <w:jc w:val="both"/>
            </w:pPr>
            <w:r>
              <w:rPr>
                <w:b/>
              </w:rPr>
              <w:t>Obor jmenovacího řízení</w:t>
            </w:r>
          </w:p>
        </w:tc>
        <w:tc>
          <w:tcPr>
            <w:tcW w:w="2301" w:type="dxa"/>
            <w:gridSpan w:val="18"/>
            <w:shd w:val="clear" w:color="auto" w:fill="F7CAAC"/>
          </w:tcPr>
          <w:p w14:paraId="2FACCA35" w14:textId="77777777" w:rsidR="002912BC" w:rsidRDefault="002912BC" w:rsidP="002912BC">
            <w:pPr>
              <w:jc w:val="both"/>
            </w:pPr>
            <w:r>
              <w:rPr>
                <w:b/>
              </w:rPr>
              <w:t>Rok udělení hodnosti</w:t>
            </w:r>
          </w:p>
        </w:tc>
        <w:tc>
          <w:tcPr>
            <w:tcW w:w="2219" w:type="dxa"/>
            <w:gridSpan w:val="25"/>
            <w:tcBorders>
              <w:right w:val="single" w:sz="12" w:space="0" w:color="auto"/>
            </w:tcBorders>
            <w:shd w:val="clear" w:color="auto" w:fill="F7CAAC"/>
          </w:tcPr>
          <w:p w14:paraId="12D6181E" w14:textId="77777777" w:rsidR="002912BC" w:rsidRDefault="002912BC" w:rsidP="002912BC">
            <w:pPr>
              <w:jc w:val="both"/>
            </w:pPr>
            <w:r>
              <w:rPr>
                <w:b/>
              </w:rPr>
              <w:t>Řízení konáno na VŠ</w:t>
            </w:r>
          </w:p>
        </w:tc>
        <w:tc>
          <w:tcPr>
            <w:tcW w:w="848" w:type="dxa"/>
            <w:gridSpan w:val="18"/>
            <w:vMerge w:val="restart"/>
            <w:tcBorders>
              <w:left w:val="single" w:sz="12" w:space="0" w:color="auto"/>
            </w:tcBorders>
          </w:tcPr>
          <w:p w14:paraId="3A67E79A" w14:textId="77777777" w:rsidR="002912BC" w:rsidRPr="00C16F4A" w:rsidRDefault="002912BC" w:rsidP="002912BC">
            <w:pPr>
              <w:jc w:val="both"/>
              <w:rPr>
                <w:b/>
              </w:rPr>
            </w:pPr>
            <w:r>
              <w:rPr>
                <w:b/>
              </w:rPr>
              <w:t>21</w:t>
            </w:r>
          </w:p>
        </w:tc>
        <w:tc>
          <w:tcPr>
            <w:tcW w:w="873" w:type="dxa"/>
            <w:gridSpan w:val="10"/>
            <w:vMerge w:val="restart"/>
          </w:tcPr>
          <w:p w14:paraId="3F2CDB55" w14:textId="77777777" w:rsidR="002912BC" w:rsidRPr="00C16F4A" w:rsidRDefault="002912BC" w:rsidP="002912BC">
            <w:pPr>
              <w:jc w:val="both"/>
              <w:rPr>
                <w:b/>
              </w:rPr>
            </w:pPr>
            <w:r>
              <w:rPr>
                <w:b/>
              </w:rPr>
              <w:t>87</w:t>
            </w:r>
          </w:p>
        </w:tc>
        <w:tc>
          <w:tcPr>
            <w:tcW w:w="858" w:type="dxa"/>
            <w:gridSpan w:val="7"/>
            <w:vMerge w:val="restart"/>
          </w:tcPr>
          <w:p w14:paraId="36E7244C" w14:textId="77777777" w:rsidR="002912BC" w:rsidRPr="00C16F4A" w:rsidRDefault="002912BC" w:rsidP="002912BC">
            <w:pPr>
              <w:jc w:val="both"/>
              <w:rPr>
                <w:b/>
                <w:sz w:val="19"/>
                <w:szCs w:val="19"/>
              </w:rPr>
            </w:pPr>
            <w:proofErr w:type="spellStart"/>
            <w:r w:rsidRPr="00C16F4A">
              <w:rPr>
                <w:b/>
                <w:sz w:val="19"/>
                <w:szCs w:val="19"/>
              </w:rPr>
              <w:t>neevid</w:t>
            </w:r>
            <w:proofErr w:type="spellEnd"/>
            <w:r w:rsidRPr="00C16F4A">
              <w:rPr>
                <w:b/>
                <w:sz w:val="19"/>
                <w:szCs w:val="19"/>
              </w:rPr>
              <w:t>.</w:t>
            </w:r>
          </w:p>
        </w:tc>
      </w:tr>
      <w:tr w:rsidR="002912BC" w14:paraId="13556ECE" w14:textId="77777777" w:rsidTr="009F6871">
        <w:trPr>
          <w:gridBefore w:val="2"/>
          <w:gridAfter w:val="1"/>
          <w:wBefore w:w="61" w:type="dxa"/>
          <w:wAfter w:w="79" w:type="dxa"/>
          <w:trHeight w:val="205"/>
        </w:trPr>
        <w:tc>
          <w:tcPr>
            <w:tcW w:w="3247" w:type="dxa"/>
            <w:gridSpan w:val="10"/>
          </w:tcPr>
          <w:p w14:paraId="2538266C" w14:textId="77777777" w:rsidR="002912BC" w:rsidRPr="00374FFC" w:rsidRDefault="002912BC" w:rsidP="002912BC">
            <w:pPr>
              <w:spacing w:before="40" w:after="40"/>
              <w:jc w:val="both"/>
            </w:pPr>
            <w:r w:rsidRPr="00374FFC">
              <w:t>---</w:t>
            </w:r>
          </w:p>
        </w:tc>
        <w:tc>
          <w:tcPr>
            <w:tcW w:w="2301" w:type="dxa"/>
            <w:gridSpan w:val="18"/>
          </w:tcPr>
          <w:p w14:paraId="7626C457" w14:textId="77777777" w:rsidR="002912BC" w:rsidRPr="00374FFC" w:rsidRDefault="002912BC" w:rsidP="002912BC">
            <w:pPr>
              <w:spacing w:before="40" w:after="40"/>
              <w:jc w:val="both"/>
            </w:pPr>
            <w:r w:rsidRPr="00374FFC">
              <w:t>---</w:t>
            </w:r>
          </w:p>
        </w:tc>
        <w:tc>
          <w:tcPr>
            <w:tcW w:w="2219" w:type="dxa"/>
            <w:gridSpan w:val="25"/>
            <w:tcBorders>
              <w:right w:val="single" w:sz="12" w:space="0" w:color="auto"/>
            </w:tcBorders>
          </w:tcPr>
          <w:p w14:paraId="484725E8" w14:textId="77777777" w:rsidR="002912BC" w:rsidRPr="00374FFC" w:rsidRDefault="002912BC" w:rsidP="002912BC">
            <w:pPr>
              <w:spacing w:before="40" w:after="40"/>
              <w:jc w:val="both"/>
            </w:pPr>
            <w:r w:rsidRPr="00374FFC">
              <w:t>---</w:t>
            </w:r>
          </w:p>
        </w:tc>
        <w:tc>
          <w:tcPr>
            <w:tcW w:w="848" w:type="dxa"/>
            <w:gridSpan w:val="18"/>
            <w:vMerge/>
            <w:tcBorders>
              <w:left w:val="single" w:sz="12" w:space="0" w:color="auto"/>
            </w:tcBorders>
            <w:vAlign w:val="center"/>
          </w:tcPr>
          <w:p w14:paraId="6C860920" w14:textId="77777777" w:rsidR="002912BC" w:rsidRDefault="002912BC" w:rsidP="002912BC">
            <w:pPr>
              <w:rPr>
                <w:b/>
              </w:rPr>
            </w:pPr>
          </w:p>
        </w:tc>
        <w:tc>
          <w:tcPr>
            <w:tcW w:w="873" w:type="dxa"/>
            <w:gridSpan w:val="10"/>
            <w:vMerge/>
            <w:vAlign w:val="center"/>
          </w:tcPr>
          <w:p w14:paraId="6D18F447" w14:textId="77777777" w:rsidR="002912BC" w:rsidRDefault="002912BC" w:rsidP="002912BC">
            <w:pPr>
              <w:rPr>
                <w:b/>
              </w:rPr>
            </w:pPr>
          </w:p>
        </w:tc>
        <w:tc>
          <w:tcPr>
            <w:tcW w:w="858" w:type="dxa"/>
            <w:gridSpan w:val="7"/>
            <w:vMerge/>
            <w:vAlign w:val="center"/>
          </w:tcPr>
          <w:p w14:paraId="7160381C" w14:textId="77777777" w:rsidR="002912BC" w:rsidRDefault="002912BC" w:rsidP="002912BC">
            <w:pPr>
              <w:rPr>
                <w:b/>
              </w:rPr>
            </w:pPr>
          </w:p>
        </w:tc>
      </w:tr>
      <w:tr w:rsidR="002912BC" w14:paraId="4391BA5B" w14:textId="77777777" w:rsidTr="009F6871">
        <w:trPr>
          <w:gridBefore w:val="2"/>
          <w:gridAfter w:val="1"/>
          <w:wBefore w:w="61" w:type="dxa"/>
          <w:wAfter w:w="79" w:type="dxa"/>
        </w:trPr>
        <w:tc>
          <w:tcPr>
            <w:tcW w:w="10346" w:type="dxa"/>
            <w:gridSpan w:val="88"/>
            <w:shd w:val="clear" w:color="auto" w:fill="F7CAAC"/>
          </w:tcPr>
          <w:p w14:paraId="4F888637" w14:textId="77777777" w:rsidR="002912BC" w:rsidRDefault="002912BC" w:rsidP="002912BC">
            <w:pPr>
              <w:jc w:val="both"/>
              <w:rPr>
                <w:b/>
              </w:rPr>
            </w:pPr>
            <w:r>
              <w:rPr>
                <w:b/>
              </w:rPr>
              <w:t xml:space="preserve">Přehled o nejvýznamnější publikační a další tvůrčí činnosti nebo další profesní činnosti u odborníků z praxe vztahující se k zabezpečovaným předmětům </w:t>
            </w:r>
          </w:p>
        </w:tc>
      </w:tr>
      <w:tr w:rsidR="002912BC" w:rsidRPr="004C3B26" w14:paraId="4482E1DD" w14:textId="77777777" w:rsidTr="009F6871">
        <w:trPr>
          <w:gridBefore w:val="2"/>
          <w:gridAfter w:val="1"/>
          <w:wBefore w:w="61" w:type="dxa"/>
          <w:wAfter w:w="79" w:type="dxa"/>
          <w:trHeight w:val="283"/>
        </w:trPr>
        <w:tc>
          <w:tcPr>
            <w:tcW w:w="10346" w:type="dxa"/>
            <w:gridSpan w:val="88"/>
          </w:tcPr>
          <w:p w14:paraId="48A70EBF" w14:textId="77777777" w:rsidR="002912BC" w:rsidRPr="0088702D" w:rsidRDefault="002912BC" w:rsidP="002912BC">
            <w:pPr>
              <w:spacing w:before="120" w:after="120"/>
              <w:jc w:val="both"/>
              <w:outlineLvl w:val="1"/>
              <w:rPr>
                <w:b/>
                <w:bCs/>
                <w:lang w:val="en-GB" w:eastAsia="en-US"/>
              </w:rPr>
            </w:pPr>
            <w:r w:rsidRPr="0088702D">
              <w:rPr>
                <w:bCs/>
                <w:lang w:val="en-GB" w:eastAsia="en-US"/>
              </w:rPr>
              <w:t xml:space="preserve">KARVANIS, K., </w:t>
            </w:r>
            <w:r w:rsidRPr="0088702D">
              <w:rPr>
                <w:b/>
                <w:bCs/>
                <w:lang w:val="en-GB" w:eastAsia="en-US"/>
              </w:rPr>
              <w:t>RUSNÁKOVÁ, S. (80%)</w:t>
            </w:r>
            <w:r w:rsidRPr="0088702D">
              <w:rPr>
                <w:bCs/>
                <w:lang w:val="en-GB" w:eastAsia="en-US"/>
              </w:rPr>
              <w:t>,</w:t>
            </w:r>
            <w:r w:rsidRPr="0088702D">
              <w:rPr>
                <w:b/>
                <w:bCs/>
                <w:lang w:val="en-GB" w:eastAsia="en-US"/>
              </w:rPr>
              <w:t xml:space="preserve"> </w:t>
            </w:r>
            <w:r w:rsidRPr="0088702D">
              <w:rPr>
                <w:bCs/>
                <w:lang w:val="en-GB" w:eastAsia="en-US"/>
              </w:rPr>
              <w:t xml:space="preserve">KREJČÍ, O., ŽALUDEK, M.: Preparation, thermal analysis, and mechanical properties of basalt </w:t>
            </w:r>
            <w:proofErr w:type="spellStart"/>
            <w:r w:rsidRPr="0088702D">
              <w:rPr>
                <w:bCs/>
                <w:lang w:val="en-GB" w:eastAsia="en-US"/>
              </w:rPr>
              <w:t>fiber</w:t>
            </w:r>
            <w:proofErr w:type="spellEnd"/>
            <w:r w:rsidRPr="0088702D">
              <w:rPr>
                <w:bCs/>
                <w:lang w:val="en-GB" w:eastAsia="en-US"/>
              </w:rPr>
              <w:t xml:space="preserve">/epoxy composites. </w:t>
            </w:r>
            <w:r w:rsidRPr="0088702D">
              <w:rPr>
                <w:bCs/>
                <w:i/>
                <w:lang w:val="en-GB" w:eastAsia="en-US"/>
              </w:rPr>
              <w:t xml:space="preserve">Polymers </w:t>
            </w:r>
            <w:r w:rsidRPr="0088702D">
              <w:rPr>
                <w:bCs/>
                <w:iCs/>
                <w:lang w:val="en-GB" w:eastAsia="en-US"/>
              </w:rPr>
              <w:t>1</w:t>
            </w:r>
            <w:r w:rsidRPr="0088702D">
              <w:rPr>
                <w:bCs/>
                <w:lang w:val="en-GB" w:eastAsia="en-US"/>
              </w:rPr>
              <w:t>2(8), 1785,</w:t>
            </w:r>
            <w:r w:rsidRPr="0088702D">
              <w:rPr>
                <w:b/>
                <w:bCs/>
                <w:lang w:val="en-GB" w:eastAsia="en-US"/>
              </w:rPr>
              <w:t xml:space="preserve"> 2020</w:t>
            </w:r>
            <w:r w:rsidRPr="0088702D">
              <w:rPr>
                <w:lang w:val="en-GB" w:eastAsia="en-US"/>
              </w:rPr>
              <w:t>.</w:t>
            </w:r>
          </w:p>
          <w:p w14:paraId="4BED9F7C" w14:textId="77777777" w:rsidR="002912BC" w:rsidRPr="0088702D" w:rsidRDefault="002912BC" w:rsidP="002912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b/>
                <w:bCs/>
                <w:lang w:val="en-GB" w:eastAsia="en-US"/>
              </w:rPr>
            </w:pPr>
            <w:r w:rsidRPr="0088702D">
              <w:rPr>
                <w:b/>
                <w:caps/>
                <w:lang w:val="en-GB" w:eastAsia="en-US"/>
              </w:rPr>
              <w:t xml:space="preserve">Rusnáková, S. </w:t>
            </w:r>
            <w:r w:rsidRPr="0088702D">
              <w:rPr>
                <w:b/>
                <w:bCs/>
                <w:lang w:val="en-GB" w:eastAsia="en-US"/>
              </w:rPr>
              <w:t>(80%)</w:t>
            </w:r>
            <w:r w:rsidRPr="0088702D">
              <w:rPr>
                <w:bCs/>
                <w:lang w:val="en-GB" w:eastAsia="en-US"/>
              </w:rPr>
              <w:t>,</w:t>
            </w:r>
            <w:r w:rsidRPr="0088702D">
              <w:rPr>
                <w:b/>
                <w:bCs/>
                <w:lang w:val="en-GB" w:eastAsia="en-US"/>
              </w:rPr>
              <w:t xml:space="preserve"> </w:t>
            </w:r>
            <w:r w:rsidRPr="0088702D">
              <w:rPr>
                <w:bCs/>
                <w:lang w:val="en-GB" w:eastAsia="en-US"/>
              </w:rPr>
              <w:t xml:space="preserve">KARVANIS, K., KOŠTIAL, P., KOŠTIALOVÁ JANČÍKOVÁ, Z., ZIMULA, A.: Chosen physical properties of </w:t>
            </w:r>
            <w:proofErr w:type="spellStart"/>
            <w:r w:rsidRPr="0088702D">
              <w:rPr>
                <w:bCs/>
                <w:lang w:val="en-GB" w:eastAsia="en-US"/>
              </w:rPr>
              <w:t>menzolit</w:t>
            </w:r>
            <w:proofErr w:type="spellEnd"/>
            <w:r w:rsidRPr="0088702D">
              <w:rPr>
                <w:bCs/>
                <w:lang w:val="en-GB" w:eastAsia="en-US"/>
              </w:rPr>
              <w:t xml:space="preserve"> BMC 3100. </w:t>
            </w:r>
            <w:r w:rsidRPr="0088702D">
              <w:rPr>
                <w:bCs/>
                <w:i/>
                <w:lang w:val="en-GB" w:eastAsia="en-US"/>
              </w:rPr>
              <w:t>Advanced Structured Materials</w:t>
            </w:r>
            <w:r w:rsidRPr="0088702D">
              <w:rPr>
                <w:bCs/>
                <w:lang w:val="en-GB" w:eastAsia="en-US"/>
              </w:rPr>
              <w:t xml:space="preserve"> 113, 167-173, </w:t>
            </w:r>
            <w:r w:rsidRPr="0088702D">
              <w:rPr>
                <w:b/>
                <w:bCs/>
                <w:lang w:val="en-GB" w:eastAsia="en-US"/>
              </w:rPr>
              <w:t>2020</w:t>
            </w:r>
            <w:r w:rsidRPr="0088702D">
              <w:rPr>
                <w:lang w:val="en-GB" w:eastAsia="en-US"/>
              </w:rPr>
              <w:t>.</w:t>
            </w:r>
          </w:p>
          <w:p w14:paraId="760C39AD" w14:textId="77777777" w:rsidR="002912BC" w:rsidRPr="0088702D" w:rsidRDefault="002912BC" w:rsidP="002912BC">
            <w:pPr>
              <w:spacing w:before="120" w:after="120"/>
              <w:jc w:val="both"/>
              <w:rPr>
                <w:lang w:val="en-GB" w:eastAsia="en-US"/>
              </w:rPr>
            </w:pPr>
            <w:r w:rsidRPr="0088702D">
              <w:rPr>
                <w:b/>
                <w:caps/>
                <w:lang w:val="en-GB" w:eastAsia="en-US"/>
              </w:rPr>
              <w:t>Rusnáková, S. (</w:t>
            </w:r>
            <w:r w:rsidRPr="0088702D">
              <w:rPr>
                <w:b/>
                <w:lang w:val="en-GB" w:eastAsia="en-US"/>
              </w:rPr>
              <w:t>90%)</w:t>
            </w:r>
            <w:r w:rsidRPr="0088702D">
              <w:rPr>
                <w:bCs/>
                <w:lang w:val="en-GB" w:eastAsia="en-US"/>
              </w:rPr>
              <w:t>,</w:t>
            </w:r>
            <w:r w:rsidRPr="0088702D">
              <w:rPr>
                <w:lang w:val="en-GB" w:eastAsia="en-US"/>
              </w:rPr>
              <w:t xml:space="preserve"> </w:t>
            </w:r>
            <w:r w:rsidRPr="0088702D">
              <w:rPr>
                <w:caps/>
                <w:lang w:val="en-GB" w:eastAsia="en-US"/>
              </w:rPr>
              <w:t>Kalová, M.</w:t>
            </w:r>
            <w:r w:rsidRPr="0088702D">
              <w:rPr>
                <w:lang w:val="en-GB" w:eastAsia="en-US"/>
              </w:rPr>
              <w:t xml:space="preserve">, </w:t>
            </w:r>
            <w:r w:rsidRPr="0088702D">
              <w:rPr>
                <w:caps/>
                <w:lang w:val="en-GB" w:eastAsia="en-US"/>
              </w:rPr>
              <w:t>Jonšta,</w:t>
            </w:r>
            <w:r w:rsidRPr="0088702D">
              <w:rPr>
                <w:lang w:val="en-GB" w:eastAsia="en-US"/>
              </w:rPr>
              <w:t xml:space="preserve"> Z.: Overview of production of pre-</w:t>
            </w:r>
            <w:proofErr w:type="spellStart"/>
            <w:r w:rsidRPr="0088702D">
              <w:rPr>
                <w:lang w:val="en-GB" w:eastAsia="en-US"/>
              </w:rPr>
              <w:t>preg</w:t>
            </w:r>
            <w:proofErr w:type="spellEnd"/>
            <w:r w:rsidRPr="0088702D">
              <w:rPr>
                <w:lang w:val="en-GB" w:eastAsia="en-US"/>
              </w:rPr>
              <w:t xml:space="preserve">, prototype and testing. </w:t>
            </w:r>
            <w:r w:rsidRPr="0088702D">
              <w:rPr>
                <w:i/>
                <w:lang w:val="en-GB" w:eastAsia="en-US"/>
              </w:rPr>
              <w:t>IOP Conference Series: Materials Science and Engineering</w:t>
            </w:r>
            <w:r w:rsidRPr="0088702D">
              <w:rPr>
                <w:lang w:val="en-GB" w:eastAsia="en-US"/>
              </w:rPr>
              <w:t xml:space="preserve"> 448(1), Art. No. 012069, </w:t>
            </w:r>
            <w:r w:rsidRPr="0088702D">
              <w:rPr>
                <w:b/>
                <w:lang w:val="en-GB" w:eastAsia="en-US"/>
              </w:rPr>
              <w:t>2018</w:t>
            </w:r>
            <w:r w:rsidRPr="0088702D">
              <w:rPr>
                <w:bCs/>
                <w:lang w:val="en-GB" w:eastAsia="en-US"/>
              </w:rPr>
              <w:t>.</w:t>
            </w:r>
            <w:r w:rsidRPr="0088702D">
              <w:rPr>
                <w:lang w:val="en-GB" w:eastAsia="en-US"/>
              </w:rPr>
              <w:t xml:space="preserve"> </w:t>
            </w:r>
          </w:p>
          <w:p w14:paraId="4E0D95B0" w14:textId="77777777" w:rsidR="002912BC" w:rsidRPr="0088702D" w:rsidRDefault="002912BC" w:rsidP="002912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lang w:val="en-GB" w:eastAsia="en-US"/>
              </w:rPr>
            </w:pPr>
            <w:r w:rsidRPr="0088702D">
              <w:rPr>
                <w:b/>
                <w:caps/>
                <w:lang w:val="en-GB" w:eastAsia="en-US"/>
              </w:rPr>
              <w:t>Rusnáková, S. (90%)</w:t>
            </w:r>
            <w:r w:rsidRPr="0088702D">
              <w:rPr>
                <w:caps/>
                <w:lang w:val="en-GB" w:eastAsia="en-US"/>
              </w:rPr>
              <w:t>, žaludek, M., kUBIŠOVÁ, m.:</w:t>
            </w:r>
            <w:r w:rsidRPr="0088702D">
              <w:rPr>
                <w:lang w:val="en-GB" w:eastAsia="en-US"/>
              </w:rPr>
              <w:t xml:space="preserve"> </w:t>
            </w:r>
            <w:r w:rsidRPr="0088702D">
              <w:rPr>
                <w:bCs/>
                <w:lang w:val="en-GB" w:eastAsia="en-US"/>
              </w:rPr>
              <w:t xml:space="preserve">OOA composite structures applicable in railway industry. </w:t>
            </w:r>
            <w:r w:rsidRPr="0088702D">
              <w:rPr>
                <w:i/>
                <w:lang w:val="en-GB" w:eastAsia="en-US"/>
              </w:rPr>
              <w:t>8</w:t>
            </w:r>
            <w:r w:rsidRPr="0088702D">
              <w:rPr>
                <w:i/>
                <w:vertAlign w:val="superscript"/>
                <w:lang w:val="en-GB" w:eastAsia="en-US"/>
              </w:rPr>
              <w:t>th</w:t>
            </w:r>
            <w:r w:rsidRPr="0088702D">
              <w:rPr>
                <w:i/>
                <w:lang w:val="en-GB" w:eastAsia="en-US"/>
              </w:rPr>
              <w:t xml:space="preserve"> International Conference on Manufacturing Science and Education (MSE 2017) – Trends in New Industrial Revolution, MATEC Web of Conferences </w:t>
            </w:r>
            <w:r w:rsidRPr="0088702D">
              <w:rPr>
                <w:lang w:val="en-GB" w:eastAsia="en-US"/>
              </w:rPr>
              <w:t>121, Art. No. UNSP 01015, </w:t>
            </w:r>
            <w:r w:rsidRPr="0088702D">
              <w:rPr>
                <w:b/>
                <w:lang w:val="en-GB" w:eastAsia="en-US"/>
              </w:rPr>
              <w:t>2017</w:t>
            </w:r>
            <w:r w:rsidRPr="0088702D">
              <w:rPr>
                <w:lang w:val="en-GB" w:eastAsia="en-US"/>
              </w:rPr>
              <w:t>.</w:t>
            </w:r>
          </w:p>
          <w:p w14:paraId="7A3453E1" w14:textId="77777777" w:rsidR="002912BC" w:rsidRPr="004C3B26" w:rsidRDefault="002912BC" w:rsidP="002912BC">
            <w:pPr>
              <w:spacing w:before="120" w:after="120"/>
              <w:jc w:val="both"/>
              <w:outlineLvl w:val="1"/>
              <w:rPr>
                <w:bCs/>
              </w:rPr>
            </w:pPr>
            <w:r w:rsidRPr="0088702D">
              <w:rPr>
                <w:b/>
                <w:caps/>
                <w:lang w:val="en-GB" w:eastAsia="en-US"/>
              </w:rPr>
              <w:t xml:space="preserve">Rusnáková, S. </w:t>
            </w:r>
            <w:r w:rsidRPr="0088702D">
              <w:rPr>
                <w:caps/>
                <w:lang w:val="en-GB" w:eastAsia="en-US"/>
              </w:rPr>
              <w:t xml:space="preserve"> </w:t>
            </w:r>
            <w:r w:rsidRPr="0088702D">
              <w:rPr>
                <w:b/>
                <w:caps/>
                <w:lang w:val="en-GB" w:eastAsia="en-US"/>
              </w:rPr>
              <w:t>(45%)</w:t>
            </w:r>
            <w:r w:rsidRPr="0088702D">
              <w:rPr>
                <w:caps/>
                <w:lang w:val="en-GB" w:eastAsia="en-US"/>
              </w:rPr>
              <w:t xml:space="preserve">, Čapka, A., Fojtl, L., Žaludek, M., RusnÁk, V.: </w:t>
            </w:r>
            <w:r w:rsidRPr="0088702D">
              <w:rPr>
                <w:lang w:val="en-GB" w:eastAsia="en-US"/>
              </w:rPr>
              <w:t xml:space="preserve">Technology and </w:t>
            </w:r>
            <w:proofErr w:type="spellStart"/>
            <w:r w:rsidRPr="0088702D">
              <w:rPr>
                <w:lang w:val="en-GB" w:eastAsia="en-US"/>
              </w:rPr>
              <w:t>mold</w:t>
            </w:r>
            <w:proofErr w:type="spellEnd"/>
            <w:r w:rsidRPr="0088702D">
              <w:rPr>
                <w:lang w:val="en-GB" w:eastAsia="en-US"/>
              </w:rPr>
              <w:t xml:space="preserve"> design for production of hollow carbon composite parts. </w:t>
            </w:r>
            <w:r w:rsidRPr="0088702D">
              <w:rPr>
                <w:i/>
                <w:lang w:val="en-GB" w:eastAsia="en-US"/>
              </w:rPr>
              <w:t>Manufacturing Technology</w:t>
            </w:r>
            <w:r w:rsidRPr="0088702D">
              <w:rPr>
                <w:caps/>
                <w:lang w:val="en-GB" w:eastAsia="en-US"/>
              </w:rPr>
              <w:t xml:space="preserve"> </w:t>
            </w:r>
            <w:r w:rsidRPr="0088702D">
              <w:rPr>
                <w:bCs/>
                <w:iCs/>
                <w:lang w:val="en-GB" w:eastAsia="en-US"/>
              </w:rPr>
              <w:t xml:space="preserve">16(4), 799-804, </w:t>
            </w:r>
            <w:r w:rsidRPr="0088702D">
              <w:rPr>
                <w:b/>
                <w:bCs/>
                <w:iCs/>
                <w:lang w:val="en-GB" w:eastAsia="en-US"/>
              </w:rPr>
              <w:t>2016</w:t>
            </w:r>
            <w:r w:rsidRPr="0088702D">
              <w:rPr>
                <w:bCs/>
                <w:iCs/>
                <w:lang w:val="en-GB" w:eastAsia="en-US"/>
              </w:rPr>
              <w:t>.</w:t>
            </w:r>
          </w:p>
        </w:tc>
      </w:tr>
      <w:tr w:rsidR="002912BC" w14:paraId="16BC6694" w14:textId="77777777" w:rsidTr="009F6871">
        <w:trPr>
          <w:gridBefore w:val="2"/>
          <w:gridAfter w:val="1"/>
          <w:wBefore w:w="61" w:type="dxa"/>
          <w:wAfter w:w="79" w:type="dxa"/>
          <w:trHeight w:val="179"/>
        </w:trPr>
        <w:tc>
          <w:tcPr>
            <w:tcW w:w="10346" w:type="dxa"/>
            <w:gridSpan w:val="88"/>
            <w:shd w:val="clear" w:color="auto" w:fill="F7CAAC"/>
          </w:tcPr>
          <w:p w14:paraId="6C1FB054" w14:textId="77777777" w:rsidR="002912BC" w:rsidRDefault="002912BC" w:rsidP="002912BC">
            <w:pPr>
              <w:rPr>
                <w:b/>
              </w:rPr>
            </w:pPr>
            <w:r>
              <w:rPr>
                <w:b/>
              </w:rPr>
              <w:t>Působení v zahraničí</w:t>
            </w:r>
          </w:p>
        </w:tc>
      </w:tr>
      <w:tr w:rsidR="002912BC" w:rsidRPr="00D647F2" w14:paraId="7E5033C3" w14:textId="77777777" w:rsidTr="009F6871">
        <w:trPr>
          <w:gridBefore w:val="2"/>
          <w:gridAfter w:val="1"/>
          <w:wBefore w:w="61" w:type="dxa"/>
          <w:wAfter w:w="79" w:type="dxa"/>
          <w:trHeight w:val="328"/>
        </w:trPr>
        <w:tc>
          <w:tcPr>
            <w:tcW w:w="10346" w:type="dxa"/>
            <w:gridSpan w:val="88"/>
          </w:tcPr>
          <w:p w14:paraId="54B7EA25" w14:textId="77777777" w:rsidR="002912BC" w:rsidRDefault="002912BC" w:rsidP="002912BC">
            <w:pPr>
              <w:spacing w:before="120"/>
              <w:rPr>
                <w:kern w:val="2"/>
              </w:rPr>
            </w:pPr>
            <w:r>
              <w:rPr>
                <w:kern w:val="2"/>
              </w:rPr>
              <w:t xml:space="preserve">2018: University </w:t>
            </w:r>
            <w:proofErr w:type="spellStart"/>
            <w:r>
              <w:rPr>
                <w:kern w:val="2"/>
              </w:rPr>
              <w:t>of</w:t>
            </w:r>
            <w:proofErr w:type="spellEnd"/>
            <w:r>
              <w:rPr>
                <w:kern w:val="2"/>
              </w:rPr>
              <w:t xml:space="preserve"> Bristol, Bristol, Anglie (12 měsíců)</w:t>
            </w:r>
          </w:p>
          <w:p w14:paraId="2E9E77FE" w14:textId="77777777" w:rsidR="002912BC" w:rsidRDefault="002912BC" w:rsidP="002912BC"/>
          <w:p w14:paraId="106E09FE" w14:textId="77777777" w:rsidR="002912BC" w:rsidRDefault="002912BC" w:rsidP="002912BC"/>
          <w:p w14:paraId="68820A05" w14:textId="77777777" w:rsidR="002912BC" w:rsidRDefault="002912BC" w:rsidP="002912BC"/>
          <w:p w14:paraId="5FC75D39" w14:textId="77777777" w:rsidR="002912BC" w:rsidRPr="00D647F2" w:rsidRDefault="002912BC" w:rsidP="002912BC"/>
        </w:tc>
      </w:tr>
      <w:tr w:rsidR="002912BC" w14:paraId="2CA4F10E" w14:textId="77777777" w:rsidTr="009F6871">
        <w:trPr>
          <w:gridBefore w:val="2"/>
          <w:gridAfter w:val="1"/>
          <w:wBefore w:w="61" w:type="dxa"/>
          <w:wAfter w:w="79" w:type="dxa"/>
          <w:cantSplit/>
          <w:trHeight w:val="470"/>
        </w:trPr>
        <w:tc>
          <w:tcPr>
            <w:tcW w:w="2547" w:type="dxa"/>
            <w:gridSpan w:val="4"/>
            <w:shd w:val="clear" w:color="auto" w:fill="F7CAAC"/>
          </w:tcPr>
          <w:p w14:paraId="65DEBACC" w14:textId="77777777" w:rsidR="002912BC" w:rsidRDefault="002912BC" w:rsidP="002912BC">
            <w:pPr>
              <w:jc w:val="both"/>
              <w:rPr>
                <w:b/>
              </w:rPr>
            </w:pPr>
            <w:r>
              <w:rPr>
                <w:b/>
              </w:rPr>
              <w:t xml:space="preserve">Podpis </w:t>
            </w:r>
          </w:p>
        </w:tc>
        <w:tc>
          <w:tcPr>
            <w:tcW w:w="4303" w:type="dxa"/>
            <w:gridSpan w:val="39"/>
          </w:tcPr>
          <w:p w14:paraId="2CB100CC" w14:textId="77777777" w:rsidR="002912BC" w:rsidRDefault="002912BC" w:rsidP="002912BC">
            <w:pPr>
              <w:jc w:val="both"/>
            </w:pPr>
          </w:p>
        </w:tc>
        <w:tc>
          <w:tcPr>
            <w:tcW w:w="917" w:type="dxa"/>
            <w:gridSpan w:val="10"/>
            <w:shd w:val="clear" w:color="auto" w:fill="F7CAAC"/>
          </w:tcPr>
          <w:p w14:paraId="1D78600A" w14:textId="77777777" w:rsidR="002912BC" w:rsidRDefault="002912BC" w:rsidP="002912BC">
            <w:pPr>
              <w:jc w:val="both"/>
            </w:pPr>
            <w:r>
              <w:rPr>
                <w:b/>
              </w:rPr>
              <w:t>datum</w:t>
            </w:r>
          </w:p>
        </w:tc>
        <w:tc>
          <w:tcPr>
            <w:tcW w:w="2579" w:type="dxa"/>
            <w:gridSpan w:val="35"/>
          </w:tcPr>
          <w:p w14:paraId="2E090F83" w14:textId="77777777" w:rsidR="002912BC" w:rsidRDefault="002912BC" w:rsidP="002912BC">
            <w:pPr>
              <w:jc w:val="both"/>
            </w:pPr>
          </w:p>
        </w:tc>
      </w:tr>
      <w:tr w:rsidR="002912BC" w:rsidRPr="00A70F5F" w14:paraId="2CBF77AA"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10278" w:type="dxa"/>
            <w:gridSpan w:val="87"/>
            <w:tcBorders>
              <w:top w:val="single" w:sz="4" w:space="0" w:color="00000A"/>
              <w:left w:val="single" w:sz="4" w:space="0" w:color="00000A"/>
              <w:bottom w:val="double" w:sz="4" w:space="0" w:color="00000A"/>
              <w:right w:val="single" w:sz="4" w:space="0" w:color="00000A"/>
            </w:tcBorders>
            <w:shd w:val="clear" w:color="auto" w:fill="BDD6EE"/>
          </w:tcPr>
          <w:p w14:paraId="37E02385" w14:textId="7DF5973F" w:rsidR="002912BC" w:rsidRPr="00A70F5F" w:rsidRDefault="002912BC" w:rsidP="002912BC">
            <w:pPr>
              <w:jc w:val="both"/>
              <w:rPr>
                <w:sz w:val="19"/>
                <w:szCs w:val="19"/>
              </w:rPr>
            </w:pPr>
            <w:r>
              <w:lastRenderedPageBreak/>
              <w:br w:type="page"/>
            </w:r>
            <w:r>
              <w:br w:type="page"/>
            </w:r>
            <w:r w:rsidRPr="00A70F5F">
              <w:rPr>
                <w:sz w:val="19"/>
                <w:szCs w:val="19"/>
              </w:rPr>
              <w:br w:type="page"/>
            </w:r>
            <w:r w:rsidRPr="00A70F5F">
              <w:rPr>
                <w:sz w:val="19"/>
                <w:szCs w:val="19"/>
              </w:rPr>
              <w:br w:type="page"/>
            </w:r>
            <w:r w:rsidRPr="00A70F5F">
              <w:rPr>
                <w:b/>
                <w:sz w:val="27"/>
                <w:szCs w:val="27"/>
              </w:rPr>
              <w:t>C-I – Personální zabezpečení</w:t>
            </w:r>
          </w:p>
        </w:tc>
      </w:tr>
      <w:tr w:rsidR="002912BC" w:rsidRPr="00E024E5" w14:paraId="356AA31B"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2567" w:type="dxa"/>
            <w:gridSpan w:val="5"/>
            <w:tcBorders>
              <w:top w:val="double" w:sz="4" w:space="0" w:color="00000A"/>
              <w:left w:val="single" w:sz="4" w:space="0" w:color="00000A"/>
              <w:bottom w:val="single" w:sz="4" w:space="0" w:color="00000A"/>
              <w:right w:val="single" w:sz="4" w:space="0" w:color="00000A"/>
            </w:tcBorders>
            <w:shd w:val="clear" w:color="auto" w:fill="F7CAAC"/>
          </w:tcPr>
          <w:p w14:paraId="485E8023" w14:textId="77777777" w:rsidR="002912BC" w:rsidRPr="00E024E5" w:rsidRDefault="002912BC" w:rsidP="002912BC">
            <w:pPr>
              <w:jc w:val="both"/>
            </w:pPr>
            <w:r w:rsidRPr="00E024E5">
              <w:rPr>
                <w:b/>
              </w:rPr>
              <w:t>Vysoká škola</w:t>
            </w:r>
          </w:p>
        </w:tc>
        <w:tc>
          <w:tcPr>
            <w:tcW w:w="7711" w:type="dxa"/>
            <w:gridSpan w:val="82"/>
            <w:tcBorders>
              <w:top w:val="single" w:sz="4" w:space="0" w:color="00000A"/>
              <w:left w:val="single" w:sz="4" w:space="0" w:color="00000A"/>
              <w:bottom w:val="single" w:sz="4" w:space="0" w:color="00000A"/>
              <w:right w:val="single" w:sz="4" w:space="0" w:color="00000A"/>
            </w:tcBorders>
            <w:shd w:val="clear" w:color="auto" w:fill="auto"/>
          </w:tcPr>
          <w:p w14:paraId="6C668E36" w14:textId="77777777" w:rsidR="002912BC" w:rsidRPr="00E024E5" w:rsidRDefault="002912BC" w:rsidP="002912BC">
            <w:pPr>
              <w:jc w:val="both"/>
            </w:pPr>
            <w:r w:rsidRPr="00E024E5">
              <w:t>Univerzita Tomáše Bati ve Zlíně</w:t>
            </w:r>
          </w:p>
        </w:tc>
      </w:tr>
      <w:tr w:rsidR="002912BC" w:rsidRPr="00E024E5" w14:paraId="7D83E3B4"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2567" w:type="dxa"/>
            <w:gridSpan w:val="5"/>
            <w:tcBorders>
              <w:top w:val="single" w:sz="4" w:space="0" w:color="00000A"/>
              <w:left w:val="single" w:sz="4" w:space="0" w:color="00000A"/>
              <w:bottom w:val="single" w:sz="4" w:space="0" w:color="00000A"/>
              <w:right w:val="single" w:sz="4" w:space="0" w:color="00000A"/>
            </w:tcBorders>
            <w:shd w:val="clear" w:color="auto" w:fill="F7CAAC"/>
          </w:tcPr>
          <w:p w14:paraId="57001574" w14:textId="77777777" w:rsidR="002912BC" w:rsidRPr="00E024E5" w:rsidRDefault="002912BC" w:rsidP="002912BC">
            <w:pPr>
              <w:jc w:val="both"/>
            </w:pPr>
            <w:r w:rsidRPr="00E024E5">
              <w:rPr>
                <w:b/>
              </w:rPr>
              <w:t>Součást vysoké školy</w:t>
            </w:r>
          </w:p>
        </w:tc>
        <w:tc>
          <w:tcPr>
            <w:tcW w:w="7711" w:type="dxa"/>
            <w:gridSpan w:val="82"/>
            <w:tcBorders>
              <w:top w:val="single" w:sz="4" w:space="0" w:color="00000A"/>
              <w:left w:val="single" w:sz="4" w:space="0" w:color="00000A"/>
              <w:bottom w:val="single" w:sz="4" w:space="0" w:color="00000A"/>
              <w:right w:val="single" w:sz="4" w:space="0" w:color="00000A"/>
            </w:tcBorders>
            <w:shd w:val="clear" w:color="auto" w:fill="auto"/>
          </w:tcPr>
          <w:p w14:paraId="3943EA64" w14:textId="77777777" w:rsidR="002912BC" w:rsidRPr="00E024E5" w:rsidRDefault="002912BC" w:rsidP="002912BC">
            <w:pPr>
              <w:jc w:val="both"/>
            </w:pPr>
            <w:r w:rsidRPr="00E024E5">
              <w:t>Fakulta technologická</w:t>
            </w:r>
          </w:p>
        </w:tc>
      </w:tr>
      <w:tr w:rsidR="002912BC" w:rsidRPr="00E024E5" w14:paraId="75FB4BAA"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2567" w:type="dxa"/>
            <w:gridSpan w:val="5"/>
            <w:tcBorders>
              <w:top w:val="single" w:sz="4" w:space="0" w:color="00000A"/>
              <w:left w:val="single" w:sz="4" w:space="0" w:color="00000A"/>
              <w:bottom w:val="single" w:sz="4" w:space="0" w:color="00000A"/>
              <w:right w:val="single" w:sz="4" w:space="0" w:color="00000A"/>
            </w:tcBorders>
            <w:shd w:val="clear" w:color="auto" w:fill="F7CAAC"/>
          </w:tcPr>
          <w:p w14:paraId="47C36760" w14:textId="77777777" w:rsidR="002912BC" w:rsidRPr="00E024E5" w:rsidRDefault="002912BC" w:rsidP="002912BC">
            <w:pPr>
              <w:jc w:val="both"/>
            </w:pPr>
            <w:r w:rsidRPr="00E024E5">
              <w:rPr>
                <w:b/>
              </w:rPr>
              <w:t>Název studijního programu</w:t>
            </w:r>
          </w:p>
        </w:tc>
        <w:tc>
          <w:tcPr>
            <w:tcW w:w="7711" w:type="dxa"/>
            <w:gridSpan w:val="82"/>
            <w:tcBorders>
              <w:top w:val="single" w:sz="4" w:space="0" w:color="00000A"/>
              <w:left w:val="single" w:sz="4" w:space="0" w:color="00000A"/>
              <w:bottom w:val="single" w:sz="4" w:space="0" w:color="00000A"/>
              <w:right w:val="single" w:sz="4" w:space="0" w:color="00000A"/>
            </w:tcBorders>
            <w:shd w:val="clear" w:color="auto" w:fill="auto"/>
          </w:tcPr>
          <w:p w14:paraId="2E61B8CD" w14:textId="5DC7009B" w:rsidR="002912BC" w:rsidRPr="00E024E5" w:rsidRDefault="001F18A6" w:rsidP="002912BC">
            <w:pPr>
              <w:jc w:val="both"/>
            </w:pPr>
            <w:r>
              <w:t>Nástroje a procesy</w:t>
            </w:r>
          </w:p>
        </w:tc>
      </w:tr>
      <w:tr w:rsidR="002912BC" w:rsidRPr="00E024E5" w14:paraId="237B8C8A"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2567" w:type="dxa"/>
            <w:gridSpan w:val="5"/>
            <w:tcBorders>
              <w:top w:val="single" w:sz="4" w:space="0" w:color="00000A"/>
              <w:left w:val="single" w:sz="4" w:space="0" w:color="00000A"/>
              <w:bottom w:val="single" w:sz="4" w:space="0" w:color="00000A"/>
              <w:right w:val="single" w:sz="4" w:space="0" w:color="00000A"/>
            </w:tcBorders>
            <w:shd w:val="clear" w:color="auto" w:fill="F7CAAC"/>
          </w:tcPr>
          <w:p w14:paraId="4492A5A1" w14:textId="77777777" w:rsidR="002912BC" w:rsidRPr="00E024E5" w:rsidRDefault="002912BC" w:rsidP="002912BC">
            <w:pPr>
              <w:jc w:val="both"/>
            </w:pPr>
            <w:r w:rsidRPr="00E024E5">
              <w:rPr>
                <w:b/>
              </w:rPr>
              <w:t>Jméno a příjmení</w:t>
            </w:r>
          </w:p>
        </w:tc>
        <w:tc>
          <w:tcPr>
            <w:tcW w:w="4203" w:type="dxa"/>
            <w:gridSpan w:val="37"/>
            <w:tcBorders>
              <w:top w:val="single" w:sz="4" w:space="0" w:color="00000A"/>
              <w:left w:val="single" w:sz="4" w:space="0" w:color="00000A"/>
              <w:bottom w:val="single" w:sz="4" w:space="0" w:color="00000A"/>
              <w:right w:val="single" w:sz="4" w:space="0" w:color="00000A"/>
            </w:tcBorders>
            <w:shd w:val="clear" w:color="auto" w:fill="auto"/>
          </w:tcPr>
          <w:p w14:paraId="48E8E87B" w14:textId="77777777" w:rsidR="002912BC" w:rsidRPr="00E024E5" w:rsidRDefault="002912BC" w:rsidP="002912BC">
            <w:pPr>
              <w:jc w:val="both"/>
              <w:rPr>
                <w:b/>
              </w:rPr>
            </w:pPr>
            <w:bookmarkStart w:id="292" w:name="Sedlačík"/>
            <w:bookmarkEnd w:id="292"/>
            <w:r>
              <w:rPr>
                <w:b/>
              </w:rPr>
              <w:t xml:space="preserve">Michal </w:t>
            </w:r>
            <w:proofErr w:type="spellStart"/>
            <w:r>
              <w:rPr>
                <w:b/>
              </w:rPr>
              <w:t>Sedlačík</w:t>
            </w:r>
            <w:proofErr w:type="spellEnd"/>
          </w:p>
        </w:tc>
        <w:tc>
          <w:tcPr>
            <w:tcW w:w="730" w:type="dxa"/>
            <w:gridSpan w:val="9"/>
            <w:tcBorders>
              <w:top w:val="single" w:sz="4" w:space="0" w:color="00000A"/>
              <w:left w:val="single" w:sz="4" w:space="0" w:color="00000A"/>
              <w:bottom w:val="single" w:sz="4" w:space="0" w:color="00000A"/>
              <w:right w:val="single" w:sz="4" w:space="0" w:color="00000A"/>
            </w:tcBorders>
            <w:shd w:val="clear" w:color="auto" w:fill="F7CAAC"/>
          </w:tcPr>
          <w:p w14:paraId="2A2B8C1A" w14:textId="77777777" w:rsidR="002912BC" w:rsidRPr="00E024E5" w:rsidRDefault="002912BC" w:rsidP="002912BC">
            <w:pPr>
              <w:jc w:val="both"/>
            </w:pPr>
            <w:r w:rsidRPr="00E024E5">
              <w:rPr>
                <w:b/>
              </w:rPr>
              <w:t>Tituly</w:t>
            </w:r>
          </w:p>
        </w:tc>
        <w:tc>
          <w:tcPr>
            <w:tcW w:w="2778" w:type="dxa"/>
            <w:gridSpan w:val="36"/>
            <w:tcBorders>
              <w:top w:val="single" w:sz="4" w:space="0" w:color="00000A"/>
              <w:left w:val="single" w:sz="4" w:space="0" w:color="00000A"/>
              <w:bottom w:val="single" w:sz="4" w:space="0" w:color="00000A"/>
              <w:right w:val="single" w:sz="4" w:space="0" w:color="00000A"/>
            </w:tcBorders>
            <w:shd w:val="clear" w:color="auto" w:fill="auto"/>
          </w:tcPr>
          <w:p w14:paraId="63AA9DFB" w14:textId="77777777" w:rsidR="002912BC" w:rsidRPr="00E024E5" w:rsidRDefault="002912BC" w:rsidP="002912BC">
            <w:pPr>
              <w:jc w:val="both"/>
            </w:pPr>
            <w:r w:rsidRPr="00E024E5">
              <w:t>doc. Ing., Ph.D.</w:t>
            </w:r>
          </w:p>
        </w:tc>
      </w:tr>
      <w:tr w:rsidR="002912BC" w:rsidRPr="00E024E5" w14:paraId="639DC525"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2567" w:type="dxa"/>
            <w:gridSpan w:val="5"/>
            <w:tcBorders>
              <w:top w:val="single" w:sz="4" w:space="0" w:color="00000A"/>
              <w:left w:val="single" w:sz="4" w:space="0" w:color="00000A"/>
              <w:bottom w:val="single" w:sz="4" w:space="0" w:color="00000A"/>
              <w:right w:val="single" w:sz="4" w:space="0" w:color="00000A"/>
            </w:tcBorders>
            <w:shd w:val="clear" w:color="auto" w:fill="F7CAAC"/>
          </w:tcPr>
          <w:p w14:paraId="55CB4241" w14:textId="77777777" w:rsidR="002912BC" w:rsidRPr="00E024E5" w:rsidRDefault="002912BC" w:rsidP="002912BC">
            <w:pPr>
              <w:jc w:val="both"/>
            </w:pPr>
            <w:r w:rsidRPr="00E024E5">
              <w:rPr>
                <w:b/>
              </w:rPr>
              <w:t>Rok narození</w:t>
            </w:r>
          </w:p>
        </w:tc>
        <w:tc>
          <w:tcPr>
            <w:tcW w:w="713" w:type="dxa"/>
            <w:gridSpan w:val="6"/>
            <w:tcBorders>
              <w:top w:val="single" w:sz="4" w:space="0" w:color="00000A"/>
              <w:left w:val="single" w:sz="4" w:space="0" w:color="00000A"/>
              <w:bottom w:val="single" w:sz="4" w:space="0" w:color="00000A"/>
              <w:right w:val="single" w:sz="4" w:space="0" w:color="00000A"/>
            </w:tcBorders>
            <w:shd w:val="clear" w:color="auto" w:fill="auto"/>
          </w:tcPr>
          <w:p w14:paraId="71B99353" w14:textId="77777777" w:rsidR="002912BC" w:rsidRPr="00E024E5" w:rsidRDefault="002912BC" w:rsidP="002912BC">
            <w:pPr>
              <w:jc w:val="both"/>
              <w:rPr>
                <w:b/>
              </w:rPr>
            </w:pPr>
            <w:r w:rsidRPr="00E024E5">
              <w:t>19</w:t>
            </w:r>
            <w:r>
              <w:t>83</w:t>
            </w:r>
          </w:p>
        </w:tc>
        <w:tc>
          <w:tcPr>
            <w:tcW w:w="1996" w:type="dxa"/>
            <w:gridSpan w:val="10"/>
            <w:tcBorders>
              <w:top w:val="single" w:sz="4" w:space="0" w:color="00000A"/>
              <w:left w:val="single" w:sz="4" w:space="0" w:color="00000A"/>
              <w:bottom w:val="single" w:sz="4" w:space="0" w:color="00000A"/>
              <w:right w:val="single" w:sz="4" w:space="0" w:color="00000A"/>
            </w:tcBorders>
            <w:shd w:val="clear" w:color="auto" w:fill="F7CAAC"/>
          </w:tcPr>
          <w:p w14:paraId="7755BD94" w14:textId="77777777" w:rsidR="002912BC" w:rsidRPr="00E024E5" w:rsidRDefault="002912BC" w:rsidP="002912BC">
            <w:pPr>
              <w:jc w:val="both"/>
            </w:pPr>
            <w:r w:rsidRPr="00E024E5">
              <w:rPr>
                <w:b/>
              </w:rPr>
              <w:t>typ vztahu k VŠ</w:t>
            </w:r>
          </w:p>
        </w:tc>
        <w:tc>
          <w:tcPr>
            <w:tcW w:w="712" w:type="dxa"/>
            <w:gridSpan w:val="15"/>
            <w:tcBorders>
              <w:top w:val="single" w:sz="4" w:space="0" w:color="00000A"/>
              <w:left w:val="single" w:sz="4" w:space="0" w:color="00000A"/>
              <w:bottom w:val="single" w:sz="4" w:space="0" w:color="00000A"/>
              <w:right w:val="single" w:sz="4" w:space="0" w:color="00000A"/>
            </w:tcBorders>
            <w:shd w:val="clear" w:color="auto" w:fill="auto"/>
          </w:tcPr>
          <w:p w14:paraId="2F56BC4B" w14:textId="77777777" w:rsidR="002912BC" w:rsidRPr="00E024E5" w:rsidRDefault="002912BC" w:rsidP="002912BC">
            <w:pPr>
              <w:jc w:val="both"/>
              <w:rPr>
                <w:b/>
              </w:rPr>
            </w:pPr>
            <w:r w:rsidRPr="00E024E5">
              <w:t>pp.</w:t>
            </w:r>
          </w:p>
        </w:tc>
        <w:tc>
          <w:tcPr>
            <w:tcW w:w="782" w:type="dxa"/>
            <w:gridSpan w:val="6"/>
            <w:tcBorders>
              <w:top w:val="single" w:sz="4" w:space="0" w:color="00000A"/>
              <w:left w:val="single" w:sz="4" w:space="0" w:color="00000A"/>
              <w:bottom w:val="single" w:sz="4" w:space="0" w:color="00000A"/>
              <w:right w:val="single" w:sz="4" w:space="0" w:color="00000A"/>
            </w:tcBorders>
            <w:shd w:val="clear" w:color="auto" w:fill="F7CAAC"/>
          </w:tcPr>
          <w:p w14:paraId="2D8267E2" w14:textId="77777777" w:rsidR="002912BC" w:rsidRPr="00E024E5" w:rsidRDefault="002912BC" w:rsidP="002912BC">
            <w:pPr>
              <w:jc w:val="both"/>
            </w:pPr>
            <w:r w:rsidRPr="00E024E5">
              <w:rPr>
                <w:b/>
              </w:rPr>
              <w:t>rozsah</w:t>
            </w:r>
          </w:p>
        </w:tc>
        <w:tc>
          <w:tcPr>
            <w:tcW w:w="730" w:type="dxa"/>
            <w:gridSpan w:val="9"/>
            <w:tcBorders>
              <w:top w:val="single" w:sz="4" w:space="0" w:color="00000A"/>
              <w:left w:val="single" w:sz="4" w:space="0" w:color="00000A"/>
              <w:bottom w:val="single" w:sz="4" w:space="0" w:color="00000A"/>
              <w:right w:val="single" w:sz="4" w:space="0" w:color="00000A"/>
            </w:tcBorders>
            <w:shd w:val="clear" w:color="auto" w:fill="auto"/>
          </w:tcPr>
          <w:p w14:paraId="7ED80C62" w14:textId="77777777" w:rsidR="002912BC" w:rsidRPr="00E024E5" w:rsidRDefault="002912BC" w:rsidP="002912BC">
            <w:pPr>
              <w:jc w:val="both"/>
            </w:pPr>
            <w:r w:rsidRPr="00E024E5">
              <w:t>40</w:t>
            </w:r>
          </w:p>
        </w:tc>
        <w:tc>
          <w:tcPr>
            <w:tcW w:w="885" w:type="dxa"/>
            <w:gridSpan w:val="17"/>
            <w:tcBorders>
              <w:top w:val="single" w:sz="4" w:space="0" w:color="00000A"/>
              <w:left w:val="single" w:sz="4" w:space="0" w:color="00000A"/>
              <w:bottom w:val="single" w:sz="4" w:space="0" w:color="00000A"/>
              <w:right w:val="single" w:sz="4" w:space="0" w:color="00000A"/>
            </w:tcBorders>
            <w:shd w:val="clear" w:color="auto" w:fill="F7CAAC"/>
          </w:tcPr>
          <w:p w14:paraId="41601026" w14:textId="77777777" w:rsidR="002912BC" w:rsidRPr="00E024E5" w:rsidRDefault="002912BC" w:rsidP="002912BC">
            <w:pPr>
              <w:jc w:val="both"/>
            </w:pPr>
            <w:r w:rsidRPr="00E024E5">
              <w:rPr>
                <w:b/>
              </w:rPr>
              <w:t>do kdy</w:t>
            </w:r>
          </w:p>
        </w:tc>
        <w:tc>
          <w:tcPr>
            <w:tcW w:w="1893" w:type="dxa"/>
            <w:gridSpan w:val="19"/>
            <w:tcBorders>
              <w:top w:val="single" w:sz="4" w:space="0" w:color="00000A"/>
              <w:left w:val="single" w:sz="4" w:space="0" w:color="00000A"/>
              <w:bottom w:val="single" w:sz="4" w:space="0" w:color="00000A"/>
              <w:right w:val="single" w:sz="4" w:space="0" w:color="00000A"/>
            </w:tcBorders>
            <w:shd w:val="clear" w:color="auto" w:fill="auto"/>
          </w:tcPr>
          <w:p w14:paraId="1D586816" w14:textId="77777777" w:rsidR="002912BC" w:rsidRPr="00E024E5" w:rsidRDefault="002912BC" w:rsidP="002912BC">
            <w:pPr>
              <w:jc w:val="both"/>
            </w:pPr>
            <w:r w:rsidRPr="00E024E5">
              <w:t>N</w:t>
            </w:r>
          </w:p>
        </w:tc>
      </w:tr>
      <w:tr w:rsidR="002912BC" w:rsidRPr="00E024E5" w14:paraId="1389A1A3"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5276" w:type="dxa"/>
            <w:gridSpan w:val="21"/>
            <w:tcBorders>
              <w:top w:val="single" w:sz="4" w:space="0" w:color="00000A"/>
              <w:left w:val="single" w:sz="4" w:space="0" w:color="00000A"/>
              <w:bottom w:val="single" w:sz="4" w:space="0" w:color="00000A"/>
              <w:right w:val="single" w:sz="4" w:space="0" w:color="00000A"/>
            </w:tcBorders>
            <w:shd w:val="clear" w:color="auto" w:fill="F7CAAC"/>
          </w:tcPr>
          <w:p w14:paraId="36A0FC47" w14:textId="77777777" w:rsidR="002912BC" w:rsidRPr="00E024E5" w:rsidRDefault="002912BC" w:rsidP="002912BC">
            <w:pPr>
              <w:jc w:val="both"/>
            </w:pPr>
            <w:r w:rsidRPr="00E024E5">
              <w:rPr>
                <w:b/>
              </w:rPr>
              <w:t>Typ vztahu na součásti VŠ, která uskutečňuje st. program</w:t>
            </w:r>
          </w:p>
        </w:tc>
        <w:tc>
          <w:tcPr>
            <w:tcW w:w="712" w:type="dxa"/>
            <w:gridSpan w:val="15"/>
            <w:tcBorders>
              <w:top w:val="single" w:sz="4" w:space="0" w:color="00000A"/>
              <w:left w:val="single" w:sz="4" w:space="0" w:color="00000A"/>
              <w:bottom w:val="single" w:sz="4" w:space="0" w:color="00000A"/>
              <w:right w:val="single" w:sz="4" w:space="0" w:color="00000A"/>
            </w:tcBorders>
            <w:shd w:val="clear" w:color="auto" w:fill="auto"/>
          </w:tcPr>
          <w:p w14:paraId="58FAEF7B" w14:textId="77777777" w:rsidR="002912BC" w:rsidRPr="00E024E5" w:rsidRDefault="002912BC" w:rsidP="002912BC">
            <w:pPr>
              <w:jc w:val="both"/>
              <w:rPr>
                <w:b/>
              </w:rPr>
            </w:pPr>
            <w:r w:rsidRPr="00E024E5">
              <w:t>---</w:t>
            </w:r>
          </w:p>
        </w:tc>
        <w:tc>
          <w:tcPr>
            <w:tcW w:w="782" w:type="dxa"/>
            <w:gridSpan w:val="6"/>
            <w:tcBorders>
              <w:top w:val="single" w:sz="4" w:space="0" w:color="00000A"/>
              <w:left w:val="single" w:sz="4" w:space="0" w:color="00000A"/>
              <w:bottom w:val="single" w:sz="4" w:space="0" w:color="00000A"/>
              <w:right w:val="single" w:sz="4" w:space="0" w:color="00000A"/>
            </w:tcBorders>
            <w:shd w:val="clear" w:color="auto" w:fill="F7CAAC"/>
          </w:tcPr>
          <w:p w14:paraId="2DC22AA9" w14:textId="77777777" w:rsidR="002912BC" w:rsidRPr="00E024E5" w:rsidRDefault="002912BC" w:rsidP="002912BC">
            <w:pPr>
              <w:jc w:val="both"/>
            </w:pPr>
            <w:r w:rsidRPr="00E024E5">
              <w:rPr>
                <w:b/>
              </w:rPr>
              <w:t>rozsah</w:t>
            </w:r>
          </w:p>
        </w:tc>
        <w:tc>
          <w:tcPr>
            <w:tcW w:w="730" w:type="dxa"/>
            <w:gridSpan w:val="9"/>
            <w:tcBorders>
              <w:top w:val="single" w:sz="4" w:space="0" w:color="00000A"/>
              <w:left w:val="single" w:sz="4" w:space="0" w:color="00000A"/>
              <w:bottom w:val="single" w:sz="4" w:space="0" w:color="00000A"/>
              <w:right w:val="single" w:sz="4" w:space="0" w:color="00000A"/>
            </w:tcBorders>
            <w:shd w:val="clear" w:color="auto" w:fill="auto"/>
          </w:tcPr>
          <w:p w14:paraId="0CEB5B3B" w14:textId="77777777" w:rsidR="002912BC" w:rsidRPr="00E024E5" w:rsidRDefault="002912BC" w:rsidP="002912BC">
            <w:pPr>
              <w:jc w:val="both"/>
              <w:rPr>
                <w:b/>
              </w:rPr>
            </w:pPr>
            <w:r w:rsidRPr="00E024E5">
              <w:t>---</w:t>
            </w:r>
          </w:p>
        </w:tc>
        <w:tc>
          <w:tcPr>
            <w:tcW w:w="885" w:type="dxa"/>
            <w:gridSpan w:val="17"/>
            <w:tcBorders>
              <w:top w:val="single" w:sz="4" w:space="0" w:color="00000A"/>
              <w:left w:val="single" w:sz="4" w:space="0" w:color="00000A"/>
              <w:bottom w:val="single" w:sz="4" w:space="0" w:color="00000A"/>
              <w:right w:val="single" w:sz="4" w:space="0" w:color="00000A"/>
            </w:tcBorders>
            <w:shd w:val="clear" w:color="auto" w:fill="F7CAAC"/>
          </w:tcPr>
          <w:p w14:paraId="3C17A500" w14:textId="77777777" w:rsidR="002912BC" w:rsidRPr="00E024E5" w:rsidRDefault="002912BC" w:rsidP="002912BC">
            <w:pPr>
              <w:jc w:val="both"/>
            </w:pPr>
            <w:r w:rsidRPr="00E024E5">
              <w:rPr>
                <w:b/>
              </w:rPr>
              <w:t>do kdy</w:t>
            </w:r>
          </w:p>
        </w:tc>
        <w:tc>
          <w:tcPr>
            <w:tcW w:w="1893" w:type="dxa"/>
            <w:gridSpan w:val="19"/>
            <w:tcBorders>
              <w:top w:val="single" w:sz="4" w:space="0" w:color="00000A"/>
              <w:left w:val="single" w:sz="4" w:space="0" w:color="00000A"/>
              <w:bottom w:val="single" w:sz="4" w:space="0" w:color="00000A"/>
              <w:right w:val="single" w:sz="4" w:space="0" w:color="00000A"/>
            </w:tcBorders>
            <w:shd w:val="clear" w:color="auto" w:fill="auto"/>
          </w:tcPr>
          <w:p w14:paraId="7221BE2C" w14:textId="77777777" w:rsidR="002912BC" w:rsidRPr="00E024E5" w:rsidRDefault="002912BC" w:rsidP="002912BC">
            <w:pPr>
              <w:jc w:val="both"/>
            </w:pPr>
            <w:r w:rsidRPr="00E024E5">
              <w:t>---</w:t>
            </w:r>
          </w:p>
        </w:tc>
      </w:tr>
      <w:tr w:rsidR="002912BC" w:rsidRPr="00E024E5" w14:paraId="0486C711"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5988" w:type="dxa"/>
            <w:gridSpan w:val="36"/>
            <w:tcBorders>
              <w:top w:val="single" w:sz="4" w:space="0" w:color="00000A"/>
              <w:left w:val="single" w:sz="4" w:space="0" w:color="00000A"/>
              <w:bottom w:val="single" w:sz="4" w:space="0" w:color="00000A"/>
              <w:right w:val="single" w:sz="4" w:space="0" w:color="00000A"/>
            </w:tcBorders>
            <w:shd w:val="clear" w:color="auto" w:fill="F7CAAC"/>
          </w:tcPr>
          <w:p w14:paraId="220AA33D" w14:textId="77777777" w:rsidR="002912BC" w:rsidRPr="00E024E5" w:rsidRDefault="002912BC" w:rsidP="002912BC">
            <w:pPr>
              <w:jc w:val="both"/>
              <w:rPr>
                <w:b/>
              </w:rPr>
            </w:pPr>
            <w:r w:rsidRPr="00E024E5">
              <w:rPr>
                <w:b/>
              </w:rPr>
              <w:t>Další současná působení jako akademický pracovník na jiných VŠ</w:t>
            </w:r>
          </w:p>
        </w:tc>
        <w:tc>
          <w:tcPr>
            <w:tcW w:w="1512" w:type="dxa"/>
            <w:gridSpan w:val="15"/>
            <w:tcBorders>
              <w:top w:val="single" w:sz="4" w:space="0" w:color="00000A"/>
              <w:left w:val="single" w:sz="4" w:space="0" w:color="00000A"/>
              <w:bottom w:val="single" w:sz="4" w:space="0" w:color="00000A"/>
              <w:right w:val="single" w:sz="4" w:space="0" w:color="00000A"/>
            </w:tcBorders>
            <w:shd w:val="clear" w:color="auto" w:fill="F7CAAC"/>
          </w:tcPr>
          <w:p w14:paraId="0D251768" w14:textId="77777777" w:rsidR="002912BC" w:rsidRPr="00E024E5" w:rsidRDefault="002912BC" w:rsidP="002912BC">
            <w:pPr>
              <w:jc w:val="both"/>
              <w:rPr>
                <w:b/>
              </w:rPr>
            </w:pPr>
            <w:r w:rsidRPr="00E024E5">
              <w:rPr>
                <w:b/>
              </w:rPr>
              <w:t xml:space="preserve">typ </w:t>
            </w:r>
            <w:proofErr w:type="spellStart"/>
            <w:r w:rsidRPr="00E024E5">
              <w:rPr>
                <w:b/>
              </w:rPr>
              <w:t>prac</w:t>
            </w:r>
            <w:proofErr w:type="spellEnd"/>
            <w:r w:rsidRPr="00E024E5">
              <w:rPr>
                <w:b/>
              </w:rPr>
              <w:t>. vztahu</w:t>
            </w:r>
          </w:p>
        </w:tc>
        <w:tc>
          <w:tcPr>
            <w:tcW w:w="2778" w:type="dxa"/>
            <w:gridSpan w:val="36"/>
            <w:tcBorders>
              <w:top w:val="single" w:sz="4" w:space="0" w:color="00000A"/>
              <w:left w:val="single" w:sz="4" w:space="0" w:color="00000A"/>
              <w:bottom w:val="single" w:sz="4" w:space="0" w:color="00000A"/>
              <w:right w:val="single" w:sz="4" w:space="0" w:color="00000A"/>
            </w:tcBorders>
            <w:shd w:val="clear" w:color="auto" w:fill="F7CAAC"/>
          </w:tcPr>
          <w:p w14:paraId="62FFA5C1" w14:textId="77777777" w:rsidR="002912BC" w:rsidRPr="00E024E5" w:rsidRDefault="002912BC" w:rsidP="002912BC">
            <w:pPr>
              <w:jc w:val="both"/>
            </w:pPr>
            <w:r w:rsidRPr="00E024E5">
              <w:rPr>
                <w:b/>
              </w:rPr>
              <w:t>rozsah</w:t>
            </w:r>
          </w:p>
        </w:tc>
      </w:tr>
      <w:tr w:rsidR="002912BC" w:rsidRPr="00E024E5" w14:paraId="4F80B83C"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5988" w:type="dxa"/>
            <w:gridSpan w:val="36"/>
            <w:tcBorders>
              <w:top w:val="single" w:sz="4" w:space="0" w:color="00000A"/>
              <w:left w:val="single" w:sz="4" w:space="0" w:color="00000A"/>
              <w:bottom w:val="single" w:sz="4" w:space="0" w:color="00000A"/>
              <w:right w:val="single" w:sz="4" w:space="0" w:color="00000A"/>
            </w:tcBorders>
            <w:shd w:val="clear" w:color="auto" w:fill="auto"/>
          </w:tcPr>
          <w:p w14:paraId="418F8482" w14:textId="77777777" w:rsidR="002912BC" w:rsidRPr="00E024E5" w:rsidRDefault="002912BC" w:rsidP="002912BC">
            <w:pPr>
              <w:jc w:val="both"/>
            </w:pPr>
            <w:r w:rsidRPr="00E024E5">
              <w:t>---</w:t>
            </w:r>
          </w:p>
        </w:tc>
        <w:tc>
          <w:tcPr>
            <w:tcW w:w="1512" w:type="dxa"/>
            <w:gridSpan w:val="15"/>
            <w:tcBorders>
              <w:top w:val="single" w:sz="4" w:space="0" w:color="00000A"/>
              <w:left w:val="single" w:sz="4" w:space="0" w:color="00000A"/>
              <w:bottom w:val="single" w:sz="4" w:space="0" w:color="00000A"/>
              <w:right w:val="single" w:sz="4" w:space="0" w:color="00000A"/>
            </w:tcBorders>
            <w:shd w:val="clear" w:color="auto" w:fill="auto"/>
          </w:tcPr>
          <w:p w14:paraId="39DB44F2" w14:textId="77777777" w:rsidR="002912BC" w:rsidRPr="00E024E5" w:rsidRDefault="002912BC" w:rsidP="002912BC">
            <w:pPr>
              <w:jc w:val="both"/>
            </w:pPr>
            <w:r w:rsidRPr="00E024E5">
              <w:t>---</w:t>
            </w:r>
          </w:p>
        </w:tc>
        <w:tc>
          <w:tcPr>
            <w:tcW w:w="2778" w:type="dxa"/>
            <w:gridSpan w:val="36"/>
            <w:tcBorders>
              <w:top w:val="single" w:sz="4" w:space="0" w:color="00000A"/>
              <w:left w:val="single" w:sz="4" w:space="0" w:color="00000A"/>
              <w:bottom w:val="single" w:sz="4" w:space="0" w:color="00000A"/>
              <w:right w:val="single" w:sz="4" w:space="0" w:color="00000A"/>
            </w:tcBorders>
            <w:shd w:val="clear" w:color="auto" w:fill="auto"/>
          </w:tcPr>
          <w:p w14:paraId="2BF0C9F6" w14:textId="77777777" w:rsidR="002912BC" w:rsidRPr="00E024E5" w:rsidRDefault="002912BC" w:rsidP="002912BC">
            <w:pPr>
              <w:jc w:val="both"/>
            </w:pPr>
            <w:r w:rsidRPr="00E024E5">
              <w:t>---</w:t>
            </w:r>
          </w:p>
        </w:tc>
      </w:tr>
      <w:tr w:rsidR="002912BC" w:rsidRPr="00E024E5" w14:paraId="0DFAB27D"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5988" w:type="dxa"/>
            <w:gridSpan w:val="36"/>
            <w:tcBorders>
              <w:top w:val="single" w:sz="4" w:space="0" w:color="00000A"/>
              <w:left w:val="single" w:sz="4" w:space="0" w:color="00000A"/>
              <w:bottom w:val="single" w:sz="4" w:space="0" w:color="00000A"/>
              <w:right w:val="single" w:sz="4" w:space="0" w:color="00000A"/>
            </w:tcBorders>
            <w:shd w:val="clear" w:color="auto" w:fill="auto"/>
          </w:tcPr>
          <w:p w14:paraId="1828B5C8" w14:textId="77777777" w:rsidR="002912BC" w:rsidRPr="00E024E5" w:rsidRDefault="002912BC" w:rsidP="002912BC">
            <w:pPr>
              <w:jc w:val="both"/>
            </w:pPr>
          </w:p>
        </w:tc>
        <w:tc>
          <w:tcPr>
            <w:tcW w:w="1512" w:type="dxa"/>
            <w:gridSpan w:val="15"/>
            <w:tcBorders>
              <w:top w:val="single" w:sz="4" w:space="0" w:color="00000A"/>
              <w:left w:val="single" w:sz="4" w:space="0" w:color="00000A"/>
              <w:bottom w:val="single" w:sz="4" w:space="0" w:color="00000A"/>
              <w:right w:val="single" w:sz="4" w:space="0" w:color="00000A"/>
            </w:tcBorders>
            <w:shd w:val="clear" w:color="auto" w:fill="auto"/>
          </w:tcPr>
          <w:p w14:paraId="6CD28748" w14:textId="77777777" w:rsidR="002912BC" w:rsidRPr="00E024E5" w:rsidRDefault="002912BC" w:rsidP="002912BC">
            <w:pPr>
              <w:jc w:val="both"/>
            </w:pPr>
          </w:p>
        </w:tc>
        <w:tc>
          <w:tcPr>
            <w:tcW w:w="2778" w:type="dxa"/>
            <w:gridSpan w:val="36"/>
            <w:tcBorders>
              <w:top w:val="single" w:sz="4" w:space="0" w:color="00000A"/>
              <w:left w:val="single" w:sz="4" w:space="0" w:color="00000A"/>
              <w:bottom w:val="single" w:sz="4" w:space="0" w:color="00000A"/>
              <w:right w:val="single" w:sz="4" w:space="0" w:color="00000A"/>
            </w:tcBorders>
            <w:shd w:val="clear" w:color="auto" w:fill="auto"/>
          </w:tcPr>
          <w:p w14:paraId="639CB5E3" w14:textId="77777777" w:rsidR="002912BC" w:rsidRPr="00E024E5" w:rsidRDefault="002912BC" w:rsidP="002912BC">
            <w:pPr>
              <w:jc w:val="both"/>
            </w:pPr>
          </w:p>
        </w:tc>
      </w:tr>
      <w:tr w:rsidR="002912BC" w:rsidRPr="00E024E5" w14:paraId="61A01DD7"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5988" w:type="dxa"/>
            <w:gridSpan w:val="36"/>
            <w:tcBorders>
              <w:top w:val="single" w:sz="4" w:space="0" w:color="00000A"/>
              <w:left w:val="single" w:sz="4" w:space="0" w:color="00000A"/>
              <w:bottom w:val="single" w:sz="4" w:space="0" w:color="00000A"/>
              <w:right w:val="single" w:sz="4" w:space="0" w:color="00000A"/>
            </w:tcBorders>
            <w:shd w:val="clear" w:color="auto" w:fill="auto"/>
          </w:tcPr>
          <w:p w14:paraId="659E23E6" w14:textId="77777777" w:rsidR="002912BC" w:rsidRPr="00E024E5" w:rsidRDefault="002912BC" w:rsidP="002912BC">
            <w:pPr>
              <w:jc w:val="both"/>
            </w:pPr>
          </w:p>
        </w:tc>
        <w:tc>
          <w:tcPr>
            <w:tcW w:w="1512" w:type="dxa"/>
            <w:gridSpan w:val="15"/>
            <w:tcBorders>
              <w:top w:val="single" w:sz="4" w:space="0" w:color="00000A"/>
              <w:left w:val="single" w:sz="4" w:space="0" w:color="00000A"/>
              <w:bottom w:val="single" w:sz="4" w:space="0" w:color="00000A"/>
              <w:right w:val="single" w:sz="4" w:space="0" w:color="00000A"/>
            </w:tcBorders>
            <w:shd w:val="clear" w:color="auto" w:fill="auto"/>
          </w:tcPr>
          <w:p w14:paraId="7ED41B1F" w14:textId="77777777" w:rsidR="002912BC" w:rsidRPr="00E024E5" w:rsidRDefault="002912BC" w:rsidP="002912BC">
            <w:pPr>
              <w:jc w:val="both"/>
            </w:pPr>
          </w:p>
        </w:tc>
        <w:tc>
          <w:tcPr>
            <w:tcW w:w="2778" w:type="dxa"/>
            <w:gridSpan w:val="36"/>
            <w:tcBorders>
              <w:top w:val="single" w:sz="4" w:space="0" w:color="00000A"/>
              <w:left w:val="single" w:sz="4" w:space="0" w:color="00000A"/>
              <w:bottom w:val="single" w:sz="4" w:space="0" w:color="00000A"/>
              <w:right w:val="single" w:sz="4" w:space="0" w:color="00000A"/>
            </w:tcBorders>
            <w:shd w:val="clear" w:color="auto" w:fill="auto"/>
          </w:tcPr>
          <w:p w14:paraId="2A217C09" w14:textId="77777777" w:rsidR="002912BC" w:rsidRPr="00E024E5" w:rsidRDefault="002912BC" w:rsidP="002912BC">
            <w:pPr>
              <w:jc w:val="both"/>
            </w:pPr>
          </w:p>
        </w:tc>
      </w:tr>
      <w:tr w:rsidR="002912BC" w:rsidRPr="00E024E5" w14:paraId="601690B9"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5988" w:type="dxa"/>
            <w:gridSpan w:val="36"/>
            <w:tcBorders>
              <w:top w:val="single" w:sz="4" w:space="0" w:color="00000A"/>
              <w:left w:val="single" w:sz="4" w:space="0" w:color="00000A"/>
              <w:bottom w:val="single" w:sz="4" w:space="0" w:color="00000A"/>
              <w:right w:val="single" w:sz="4" w:space="0" w:color="00000A"/>
            </w:tcBorders>
            <w:shd w:val="clear" w:color="auto" w:fill="auto"/>
          </w:tcPr>
          <w:p w14:paraId="56A5A043" w14:textId="77777777" w:rsidR="002912BC" w:rsidRPr="00E024E5" w:rsidRDefault="002912BC" w:rsidP="002912BC">
            <w:pPr>
              <w:jc w:val="both"/>
            </w:pPr>
          </w:p>
        </w:tc>
        <w:tc>
          <w:tcPr>
            <w:tcW w:w="1512" w:type="dxa"/>
            <w:gridSpan w:val="15"/>
            <w:tcBorders>
              <w:top w:val="single" w:sz="4" w:space="0" w:color="00000A"/>
              <w:left w:val="single" w:sz="4" w:space="0" w:color="00000A"/>
              <w:bottom w:val="single" w:sz="4" w:space="0" w:color="00000A"/>
              <w:right w:val="single" w:sz="4" w:space="0" w:color="00000A"/>
            </w:tcBorders>
            <w:shd w:val="clear" w:color="auto" w:fill="auto"/>
          </w:tcPr>
          <w:p w14:paraId="2B021E68" w14:textId="77777777" w:rsidR="002912BC" w:rsidRPr="00E024E5" w:rsidRDefault="002912BC" w:rsidP="002912BC">
            <w:pPr>
              <w:jc w:val="both"/>
            </w:pPr>
          </w:p>
        </w:tc>
        <w:tc>
          <w:tcPr>
            <w:tcW w:w="2778" w:type="dxa"/>
            <w:gridSpan w:val="36"/>
            <w:tcBorders>
              <w:top w:val="single" w:sz="4" w:space="0" w:color="00000A"/>
              <w:left w:val="single" w:sz="4" w:space="0" w:color="00000A"/>
              <w:bottom w:val="single" w:sz="4" w:space="0" w:color="00000A"/>
              <w:right w:val="single" w:sz="4" w:space="0" w:color="00000A"/>
            </w:tcBorders>
            <w:shd w:val="clear" w:color="auto" w:fill="auto"/>
          </w:tcPr>
          <w:p w14:paraId="0B553D1F" w14:textId="77777777" w:rsidR="002912BC" w:rsidRPr="00E024E5" w:rsidRDefault="002912BC" w:rsidP="002912BC">
            <w:pPr>
              <w:jc w:val="both"/>
            </w:pPr>
          </w:p>
        </w:tc>
      </w:tr>
      <w:tr w:rsidR="002912BC" w:rsidRPr="00E024E5" w14:paraId="094EAD68"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10278" w:type="dxa"/>
            <w:gridSpan w:val="87"/>
            <w:tcBorders>
              <w:top w:val="single" w:sz="4" w:space="0" w:color="00000A"/>
              <w:left w:val="single" w:sz="4" w:space="0" w:color="00000A"/>
              <w:bottom w:val="single" w:sz="4" w:space="0" w:color="00000A"/>
              <w:right w:val="single" w:sz="4" w:space="0" w:color="00000A"/>
            </w:tcBorders>
            <w:shd w:val="clear" w:color="auto" w:fill="F7CAAC"/>
          </w:tcPr>
          <w:p w14:paraId="5CBAE777" w14:textId="77777777" w:rsidR="002912BC" w:rsidRPr="00E024E5" w:rsidRDefault="002912BC" w:rsidP="002912BC">
            <w:pPr>
              <w:jc w:val="both"/>
            </w:pPr>
            <w:r w:rsidRPr="00E024E5">
              <w:rPr>
                <w:b/>
              </w:rPr>
              <w:t>Předměty příslušného studijního programu a způsob zapojení do jejich výuky, příp. další zapojení do uskutečňování studijního programu</w:t>
            </w:r>
          </w:p>
        </w:tc>
      </w:tr>
      <w:tr w:rsidR="002912BC" w:rsidRPr="00E024E5" w14:paraId="1CAF86CD" w14:textId="77777777" w:rsidTr="009F6871">
        <w:tblPrEx>
          <w:tblCellMar>
            <w:left w:w="75" w:type="dxa"/>
          </w:tblCellMar>
          <w:tblLook w:val="0000" w:firstRow="0" w:lastRow="0" w:firstColumn="0" w:lastColumn="0" w:noHBand="0" w:noVBand="0"/>
        </w:tblPrEx>
        <w:trPr>
          <w:gridBefore w:val="2"/>
          <w:gridAfter w:val="2"/>
          <w:wBefore w:w="61" w:type="dxa"/>
          <w:wAfter w:w="147" w:type="dxa"/>
          <w:trHeight w:val="323"/>
        </w:trPr>
        <w:tc>
          <w:tcPr>
            <w:tcW w:w="10278" w:type="dxa"/>
            <w:gridSpan w:val="87"/>
            <w:tcBorders>
              <w:left w:val="single" w:sz="4" w:space="0" w:color="00000A"/>
              <w:bottom w:val="single" w:sz="4" w:space="0" w:color="00000A"/>
              <w:right w:val="single" w:sz="4" w:space="0" w:color="00000A"/>
            </w:tcBorders>
            <w:shd w:val="clear" w:color="auto" w:fill="auto"/>
          </w:tcPr>
          <w:p w14:paraId="2876A712" w14:textId="20573D2D" w:rsidR="001F18A6" w:rsidRDefault="0011490A" w:rsidP="001F18A6">
            <w:pPr>
              <w:spacing w:before="120" w:after="60"/>
              <w:jc w:val="both"/>
            </w:pPr>
            <w:r>
              <w:t>Zpracovatelské procesy gumárenské</w:t>
            </w:r>
            <w:r w:rsidR="001F18A6" w:rsidRPr="000765EF">
              <w:t xml:space="preserve"> (garant</w:t>
            </w:r>
            <w:r w:rsidR="0024296E">
              <w:t xml:space="preserve"> předmětu</w:t>
            </w:r>
            <w:r w:rsidR="001F18A6" w:rsidRPr="000765EF">
              <w:t>)</w:t>
            </w:r>
          </w:p>
          <w:p w14:paraId="4F42E2EC" w14:textId="77777777" w:rsidR="001F18A6" w:rsidRDefault="001F18A6" w:rsidP="001F18A6">
            <w:pPr>
              <w:spacing w:before="60"/>
              <w:jc w:val="both"/>
            </w:pPr>
          </w:p>
          <w:p w14:paraId="2A5F14D9" w14:textId="0A7B31FC" w:rsidR="002912BC" w:rsidRPr="00445F9B" w:rsidRDefault="001F18A6" w:rsidP="001F18A6">
            <w:pPr>
              <w:pStyle w:val="Zkladntext"/>
              <w:spacing w:before="120" w:after="120"/>
              <w:ind w:left="0"/>
              <w:rPr>
                <w:sz w:val="20"/>
                <w:szCs w:val="20"/>
                <w:lang w:val="cs-CZ"/>
              </w:rPr>
            </w:pPr>
            <w:r w:rsidRPr="00445F9B">
              <w:rPr>
                <w:b/>
                <w:sz w:val="20"/>
                <w:szCs w:val="20"/>
                <w:u w:val="single"/>
                <w:lang w:val="cs-CZ"/>
              </w:rPr>
              <w:t>Školitel, vyučující</w:t>
            </w:r>
          </w:p>
        </w:tc>
      </w:tr>
      <w:tr w:rsidR="002912BC" w:rsidRPr="00E024E5" w14:paraId="02D66299"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10278" w:type="dxa"/>
            <w:gridSpan w:val="87"/>
            <w:tcBorders>
              <w:top w:val="single" w:sz="4" w:space="0" w:color="00000A"/>
              <w:left w:val="single" w:sz="4" w:space="0" w:color="00000A"/>
              <w:bottom w:val="single" w:sz="4" w:space="0" w:color="00000A"/>
              <w:right w:val="single" w:sz="4" w:space="0" w:color="00000A"/>
            </w:tcBorders>
            <w:shd w:val="clear" w:color="auto" w:fill="F7CAAC"/>
          </w:tcPr>
          <w:p w14:paraId="14D32245" w14:textId="77777777" w:rsidR="002912BC" w:rsidRPr="00E024E5" w:rsidRDefault="002912BC" w:rsidP="002912BC">
            <w:pPr>
              <w:jc w:val="both"/>
            </w:pPr>
            <w:r w:rsidRPr="00E024E5">
              <w:rPr>
                <w:b/>
              </w:rPr>
              <w:t xml:space="preserve">Údaje o vzdělání na VŠ </w:t>
            </w:r>
          </w:p>
        </w:tc>
      </w:tr>
      <w:tr w:rsidR="002912BC" w:rsidRPr="00E024E5" w14:paraId="5FF25BDB" w14:textId="77777777" w:rsidTr="009F6871">
        <w:tblPrEx>
          <w:tblCellMar>
            <w:left w:w="75" w:type="dxa"/>
          </w:tblCellMar>
          <w:tblLook w:val="0000" w:firstRow="0" w:lastRow="0" w:firstColumn="0" w:lastColumn="0" w:noHBand="0" w:noVBand="0"/>
        </w:tblPrEx>
        <w:trPr>
          <w:gridBefore w:val="2"/>
          <w:gridAfter w:val="2"/>
          <w:wBefore w:w="61" w:type="dxa"/>
          <w:wAfter w:w="147" w:type="dxa"/>
          <w:trHeight w:val="217"/>
        </w:trPr>
        <w:tc>
          <w:tcPr>
            <w:tcW w:w="10278" w:type="dxa"/>
            <w:gridSpan w:val="87"/>
            <w:tcBorders>
              <w:top w:val="single" w:sz="4" w:space="0" w:color="00000A"/>
              <w:left w:val="single" w:sz="4" w:space="0" w:color="00000A"/>
              <w:bottom w:val="single" w:sz="4" w:space="0" w:color="00000A"/>
              <w:right w:val="single" w:sz="4" w:space="0" w:color="00000A"/>
            </w:tcBorders>
            <w:shd w:val="clear" w:color="auto" w:fill="auto"/>
          </w:tcPr>
          <w:p w14:paraId="75913D87" w14:textId="77777777" w:rsidR="002912BC" w:rsidRPr="00E024E5" w:rsidRDefault="002912BC" w:rsidP="002912BC">
            <w:pPr>
              <w:spacing w:before="120" w:after="120"/>
              <w:jc w:val="both"/>
            </w:pPr>
            <w:r w:rsidRPr="00E024E5">
              <w:t>20</w:t>
            </w:r>
            <w:r>
              <w:t>12</w:t>
            </w:r>
            <w:r w:rsidRPr="00E024E5">
              <w:t>: UTB Zlín, FT, SP Chemie a technologie materiálů, obor Technologie makromolekulárních látek, Ph.D.</w:t>
            </w:r>
            <w:r w:rsidRPr="00E024E5">
              <w:rPr>
                <w:rFonts w:eastAsia="Calibri"/>
              </w:rPr>
              <w:t xml:space="preserve"> </w:t>
            </w:r>
          </w:p>
        </w:tc>
      </w:tr>
      <w:tr w:rsidR="002912BC" w:rsidRPr="00E024E5" w14:paraId="69CCE9E1"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10278" w:type="dxa"/>
            <w:gridSpan w:val="87"/>
            <w:tcBorders>
              <w:top w:val="single" w:sz="4" w:space="0" w:color="00000A"/>
              <w:left w:val="single" w:sz="4" w:space="0" w:color="00000A"/>
              <w:bottom w:val="single" w:sz="4" w:space="0" w:color="00000A"/>
              <w:right w:val="single" w:sz="4" w:space="0" w:color="00000A"/>
            </w:tcBorders>
            <w:shd w:val="clear" w:color="auto" w:fill="F7CAAC"/>
          </w:tcPr>
          <w:p w14:paraId="6FBABC0B" w14:textId="77777777" w:rsidR="002912BC" w:rsidRPr="00E024E5" w:rsidRDefault="002912BC" w:rsidP="002912BC">
            <w:pPr>
              <w:jc w:val="both"/>
            </w:pPr>
            <w:r w:rsidRPr="00E024E5">
              <w:rPr>
                <w:b/>
              </w:rPr>
              <w:t>Údaje o odborném působení od absolvování VŠ</w:t>
            </w:r>
          </w:p>
        </w:tc>
      </w:tr>
      <w:tr w:rsidR="002912BC" w:rsidRPr="00E024E5" w14:paraId="1913740E" w14:textId="77777777" w:rsidTr="009F6871">
        <w:tblPrEx>
          <w:tblCellMar>
            <w:left w:w="75" w:type="dxa"/>
          </w:tblCellMar>
          <w:tblLook w:val="0000" w:firstRow="0" w:lastRow="0" w:firstColumn="0" w:lastColumn="0" w:noHBand="0" w:noVBand="0"/>
        </w:tblPrEx>
        <w:trPr>
          <w:gridBefore w:val="2"/>
          <w:gridAfter w:val="2"/>
          <w:wBefore w:w="61" w:type="dxa"/>
          <w:wAfter w:w="147" w:type="dxa"/>
          <w:trHeight w:val="325"/>
        </w:trPr>
        <w:tc>
          <w:tcPr>
            <w:tcW w:w="10278" w:type="dxa"/>
            <w:gridSpan w:val="87"/>
            <w:tcBorders>
              <w:top w:val="single" w:sz="4" w:space="0" w:color="00000A"/>
              <w:left w:val="single" w:sz="4" w:space="0" w:color="00000A"/>
              <w:bottom w:val="single" w:sz="4" w:space="0" w:color="00000A"/>
              <w:right w:val="single" w:sz="4" w:space="0" w:color="00000A"/>
            </w:tcBorders>
            <w:shd w:val="clear" w:color="auto" w:fill="auto"/>
          </w:tcPr>
          <w:p w14:paraId="75354E8D" w14:textId="77777777" w:rsidR="002912BC" w:rsidRPr="00E024E5" w:rsidRDefault="002912BC" w:rsidP="002912BC">
            <w:pPr>
              <w:spacing w:before="120" w:after="120"/>
              <w:jc w:val="both"/>
            </w:pPr>
            <w:r w:rsidRPr="00E024E5">
              <w:t>20</w:t>
            </w:r>
            <w:r>
              <w:t>11</w:t>
            </w:r>
            <w:r w:rsidRPr="00E024E5">
              <w:t xml:space="preserve"> – dosud: UTB Zlín, </w:t>
            </w:r>
            <w:r w:rsidRPr="00C80153">
              <w:rPr>
                <w:rFonts w:eastAsia="Arial Unicode MS"/>
              </w:rPr>
              <w:t xml:space="preserve">senior </w:t>
            </w:r>
            <w:proofErr w:type="spellStart"/>
            <w:r w:rsidRPr="00C80153">
              <w:rPr>
                <w:rFonts w:eastAsia="Arial Unicode MS"/>
              </w:rPr>
              <w:t>researcher</w:t>
            </w:r>
            <w:proofErr w:type="spellEnd"/>
            <w:r w:rsidRPr="00C80153">
              <w:rPr>
                <w:rFonts w:eastAsia="Arial Unicode MS"/>
              </w:rPr>
              <w:t>, od r. 2012 odborný asistent</w:t>
            </w:r>
            <w:r w:rsidRPr="00C80153">
              <w:t>, od r. 2016 docent</w:t>
            </w:r>
          </w:p>
        </w:tc>
      </w:tr>
      <w:tr w:rsidR="002912BC" w:rsidRPr="00E024E5" w14:paraId="3E40ED1E" w14:textId="77777777" w:rsidTr="009F6871">
        <w:tblPrEx>
          <w:tblCellMar>
            <w:left w:w="75" w:type="dxa"/>
          </w:tblCellMar>
          <w:tblLook w:val="0000" w:firstRow="0" w:lastRow="0" w:firstColumn="0" w:lastColumn="0" w:noHBand="0" w:noVBand="0"/>
        </w:tblPrEx>
        <w:trPr>
          <w:gridBefore w:val="2"/>
          <w:gridAfter w:val="2"/>
          <w:wBefore w:w="61" w:type="dxa"/>
          <w:wAfter w:w="147" w:type="dxa"/>
          <w:trHeight w:val="250"/>
        </w:trPr>
        <w:tc>
          <w:tcPr>
            <w:tcW w:w="10278" w:type="dxa"/>
            <w:gridSpan w:val="87"/>
            <w:tcBorders>
              <w:top w:val="single" w:sz="4" w:space="0" w:color="00000A"/>
              <w:left w:val="single" w:sz="4" w:space="0" w:color="00000A"/>
              <w:bottom w:val="single" w:sz="4" w:space="0" w:color="00000A"/>
              <w:right w:val="single" w:sz="4" w:space="0" w:color="00000A"/>
            </w:tcBorders>
            <w:shd w:val="clear" w:color="auto" w:fill="F7CAAC"/>
          </w:tcPr>
          <w:p w14:paraId="1A58083E" w14:textId="77777777" w:rsidR="002912BC" w:rsidRPr="00E024E5" w:rsidRDefault="002912BC" w:rsidP="002912BC">
            <w:pPr>
              <w:jc w:val="both"/>
            </w:pPr>
            <w:r w:rsidRPr="00E024E5">
              <w:rPr>
                <w:b/>
              </w:rPr>
              <w:t>Zkušenosti s vedením kvalifikačních a rigorózních prací</w:t>
            </w:r>
          </w:p>
        </w:tc>
      </w:tr>
      <w:tr w:rsidR="002912BC" w:rsidRPr="00E024E5" w14:paraId="26B86E7D" w14:textId="77777777" w:rsidTr="009F6871">
        <w:tblPrEx>
          <w:tblCellMar>
            <w:left w:w="75" w:type="dxa"/>
          </w:tblCellMar>
          <w:tblLook w:val="0000" w:firstRow="0" w:lastRow="0" w:firstColumn="0" w:lastColumn="0" w:noHBand="0" w:noVBand="0"/>
        </w:tblPrEx>
        <w:trPr>
          <w:gridBefore w:val="2"/>
          <w:gridAfter w:val="2"/>
          <w:wBefore w:w="61" w:type="dxa"/>
          <w:wAfter w:w="147" w:type="dxa"/>
          <w:trHeight w:val="184"/>
        </w:trPr>
        <w:tc>
          <w:tcPr>
            <w:tcW w:w="10278" w:type="dxa"/>
            <w:gridSpan w:val="87"/>
            <w:tcBorders>
              <w:top w:val="single" w:sz="4" w:space="0" w:color="00000A"/>
              <w:left w:val="single" w:sz="4" w:space="0" w:color="00000A"/>
              <w:bottom w:val="single" w:sz="4" w:space="0" w:color="00000A"/>
              <w:right w:val="single" w:sz="4" w:space="0" w:color="00000A"/>
            </w:tcBorders>
            <w:shd w:val="clear" w:color="auto" w:fill="auto"/>
          </w:tcPr>
          <w:p w14:paraId="5BD57362" w14:textId="77777777" w:rsidR="002912BC" w:rsidRPr="00E024E5" w:rsidRDefault="002912BC" w:rsidP="002912BC">
            <w:pPr>
              <w:spacing w:before="120" w:after="120"/>
              <w:jc w:val="both"/>
            </w:pPr>
            <w:r w:rsidRPr="00E024E5">
              <w:t xml:space="preserve">Počet obhájených prací, které vyučující vedl v období </w:t>
            </w:r>
            <w:proofErr w:type="gramStart"/>
            <w:r w:rsidRPr="00D05B74">
              <w:t>201</w:t>
            </w:r>
            <w:r>
              <w:t>6</w:t>
            </w:r>
            <w:r w:rsidRPr="00D05B74">
              <w:t xml:space="preserve"> – 20</w:t>
            </w:r>
            <w:r>
              <w:t>20</w:t>
            </w:r>
            <w:proofErr w:type="gramEnd"/>
            <w:r w:rsidRPr="00D05B74">
              <w:t xml:space="preserve">: </w:t>
            </w:r>
            <w:r>
              <w:rPr>
                <w:b/>
                <w:bCs/>
              </w:rPr>
              <w:t>4</w:t>
            </w:r>
            <w:r w:rsidRPr="00D05B74">
              <w:t xml:space="preserve"> BP, </w:t>
            </w:r>
            <w:r>
              <w:rPr>
                <w:b/>
                <w:bCs/>
              </w:rPr>
              <w:t>14</w:t>
            </w:r>
            <w:r w:rsidRPr="00D05B74">
              <w:t xml:space="preserve"> DP</w:t>
            </w:r>
            <w:r>
              <w:t xml:space="preserve">, </w:t>
            </w:r>
            <w:r w:rsidRPr="003552A1">
              <w:rPr>
                <w:b/>
                <w:bCs/>
              </w:rPr>
              <w:t>1</w:t>
            </w:r>
            <w:r>
              <w:t xml:space="preserve"> </w:t>
            </w:r>
            <w:proofErr w:type="spellStart"/>
            <w:r>
              <w:t>DisP</w:t>
            </w:r>
            <w:proofErr w:type="spellEnd"/>
            <w:r w:rsidRPr="00D05B74">
              <w:t>.</w:t>
            </w:r>
          </w:p>
        </w:tc>
      </w:tr>
      <w:tr w:rsidR="002912BC" w:rsidRPr="00E024E5" w14:paraId="570E3719" w14:textId="77777777" w:rsidTr="009F6871">
        <w:tblPrEx>
          <w:tblCellMar>
            <w:left w:w="75" w:type="dxa"/>
          </w:tblCellMar>
          <w:tblLook w:val="0000" w:firstRow="0" w:lastRow="0" w:firstColumn="0" w:lastColumn="0" w:noHBand="0" w:noVBand="0"/>
        </w:tblPrEx>
        <w:trPr>
          <w:gridBefore w:val="2"/>
          <w:gridAfter w:val="2"/>
          <w:wBefore w:w="61" w:type="dxa"/>
          <w:wAfter w:w="147" w:type="dxa"/>
          <w:cantSplit/>
        </w:trPr>
        <w:tc>
          <w:tcPr>
            <w:tcW w:w="3345" w:type="dxa"/>
            <w:gridSpan w:val="13"/>
            <w:tcBorders>
              <w:top w:val="single" w:sz="12" w:space="0" w:color="00000A"/>
              <w:left w:val="single" w:sz="4" w:space="0" w:color="00000A"/>
              <w:bottom w:val="single" w:sz="4" w:space="0" w:color="00000A"/>
              <w:right w:val="single" w:sz="4" w:space="0" w:color="00000A"/>
            </w:tcBorders>
            <w:shd w:val="clear" w:color="auto" w:fill="F7CAAC"/>
          </w:tcPr>
          <w:p w14:paraId="0C737CDE" w14:textId="77777777" w:rsidR="002912BC" w:rsidRPr="00E024E5" w:rsidRDefault="002912BC" w:rsidP="002912BC">
            <w:pPr>
              <w:jc w:val="both"/>
              <w:rPr>
                <w:b/>
              </w:rPr>
            </w:pPr>
            <w:r w:rsidRPr="00E024E5">
              <w:rPr>
                <w:b/>
              </w:rPr>
              <w:t xml:space="preserve">Obor habilitačního řízení </w:t>
            </w:r>
          </w:p>
        </w:tc>
        <w:tc>
          <w:tcPr>
            <w:tcW w:w="2097" w:type="dxa"/>
            <w:gridSpan w:val="13"/>
            <w:tcBorders>
              <w:top w:val="single" w:sz="12" w:space="0" w:color="00000A"/>
              <w:left w:val="single" w:sz="4" w:space="0" w:color="00000A"/>
              <w:bottom w:val="single" w:sz="4" w:space="0" w:color="00000A"/>
              <w:right w:val="single" w:sz="4" w:space="0" w:color="00000A"/>
            </w:tcBorders>
            <w:shd w:val="clear" w:color="auto" w:fill="F7CAAC"/>
          </w:tcPr>
          <w:p w14:paraId="458A00C1" w14:textId="77777777" w:rsidR="002912BC" w:rsidRPr="00E024E5" w:rsidRDefault="002912BC" w:rsidP="002912BC">
            <w:pPr>
              <w:jc w:val="both"/>
              <w:rPr>
                <w:b/>
              </w:rPr>
            </w:pPr>
            <w:r w:rsidRPr="00E024E5">
              <w:rPr>
                <w:b/>
              </w:rPr>
              <w:t>Rok udělení hodnosti</w:t>
            </w:r>
          </w:p>
        </w:tc>
        <w:tc>
          <w:tcPr>
            <w:tcW w:w="2102" w:type="dxa"/>
            <w:gridSpan w:val="26"/>
            <w:tcBorders>
              <w:top w:val="single" w:sz="12" w:space="0" w:color="00000A"/>
              <w:left w:val="single" w:sz="4" w:space="0" w:color="00000A"/>
              <w:bottom w:val="single" w:sz="4" w:space="0" w:color="00000A"/>
              <w:right w:val="single" w:sz="12" w:space="0" w:color="00000A"/>
            </w:tcBorders>
            <w:shd w:val="clear" w:color="auto" w:fill="F7CAAC"/>
          </w:tcPr>
          <w:p w14:paraId="5A4BB71D" w14:textId="77777777" w:rsidR="002912BC" w:rsidRPr="00E024E5" w:rsidRDefault="002912BC" w:rsidP="002912BC">
            <w:pPr>
              <w:jc w:val="both"/>
              <w:rPr>
                <w:b/>
              </w:rPr>
            </w:pPr>
            <w:r w:rsidRPr="00E024E5">
              <w:rPr>
                <w:b/>
              </w:rPr>
              <w:t>Řízení konáno na VŠ</w:t>
            </w:r>
          </w:p>
        </w:tc>
        <w:tc>
          <w:tcPr>
            <w:tcW w:w="2734" w:type="dxa"/>
            <w:gridSpan w:val="35"/>
            <w:tcBorders>
              <w:top w:val="single" w:sz="12" w:space="0" w:color="00000A"/>
              <w:left w:val="single" w:sz="12" w:space="0" w:color="00000A"/>
              <w:bottom w:val="single" w:sz="4" w:space="0" w:color="00000A"/>
              <w:right w:val="single" w:sz="4" w:space="0" w:color="00000A"/>
            </w:tcBorders>
            <w:shd w:val="clear" w:color="auto" w:fill="F7CAAC"/>
          </w:tcPr>
          <w:p w14:paraId="25BCCCEC" w14:textId="77777777" w:rsidR="002912BC" w:rsidRPr="00E024E5" w:rsidRDefault="002912BC" w:rsidP="002912BC">
            <w:pPr>
              <w:jc w:val="both"/>
            </w:pPr>
            <w:r w:rsidRPr="00E024E5">
              <w:rPr>
                <w:b/>
              </w:rPr>
              <w:t>Ohlasy publikací</w:t>
            </w:r>
          </w:p>
        </w:tc>
      </w:tr>
      <w:tr w:rsidR="002912BC" w:rsidRPr="00E46B37" w14:paraId="5322B6AF" w14:textId="77777777" w:rsidTr="009F6871">
        <w:tblPrEx>
          <w:tblCellMar>
            <w:left w:w="75" w:type="dxa"/>
          </w:tblCellMar>
          <w:tblLook w:val="0000" w:firstRow="0" w:lastRow="0" w:firstColumn="0" w:lastColumn="0" w:noHBand="0" w:noVBand="0"/>
        </w:tblPrEx>
        <w:trPr>
          <w:gridBefore w:val="2"/>
          <w:gridAfter w:val="2"/>
          <w:wBefore w:w="61" w:type="dxa"/>
          <w:wAfter w:w="147" w:type="dxa"/>
          <w:cantSplit/>
        </w:trPr>
        <w:tc>
          <w:tcPr>
            <w:tcW w:w="3345" w:type="dxa"/>
            <w:gridSpan w:val="13"/>
            <w:tcBorders>
              <w:top w:val="single" w:sz="4" w:space="0" w:color="00000A"/>
              <w:left w:val="single" w:sz="4" w:space="0" w:color="00000A"/>
              <w:bottom w:val="single" w:sz="4" w:space="0" w:color="00000A"/>
              <w:right w:val="single" w:sz="4" w:space="0" w:color="00000A"/>
            </w:tcBorders>
            <w:shd w:val="clear" w:color="auto" w:fill="auto"/>
          </w:tcPr>
          <w:p w14:paraId="5764B138" w14:textId="77777777" w:rsidR="002912BC" w:rsidRPr="00E024E5" w:rsidRDefault="002912BC" w:rsidP="002912BC">
            <w:pPr>
              <w:spacing w:before="40" w:after="40"/>
              <w:jc w:val="both"/>
            </w:pPr>
            <w:r w:rsidRPr="00827804">
              <w:t>Technologie makromolekulárních látek</w:t>
            </w:r>
          </w:p>
        </w:tc>
        <w:tc>
          <w:tcPr>
            <w:tcW w:w="2097" w:type="dxa"/>
            <w:gridSpan w:val="13"/>
            <w:tcBorders>
              <w:top w:val="single" w:sz="4" w:space="0" w:color="00000A"/>
              <w:left w:val="single" w:sz="4" w:space="0" w:color="00000A"/>
              <w:bottom w:val="single" w:sz="4" w:space="0" w:color="00000A"/>
              <w:right w:val="single" w:sz="4" w:space="0" w:color="00000A"/>
            </w:tcBorders>
            <w:shd w:val="clear" w:color="auto" w:fill="auto"/>
          </w:tcPr>
          <w:p w14:paraId="4CEF83D7" w14:textId="77777777" w:rsidR="002912BC" w:rsidRPr="00E024E5" w:rsidRDefault="002912BC" w:rsidP="002912BC">
            <w:pPr>
              <w:spacing w:before="40" w:after="40"/>
              <w:jc w:val="both"/>
            </w:pPr>
            <w:r w:rsidRPr="00827804">
              <w:t>2016</w:t>
            </w:r>
          </w:p>
        </w:tc>
        <w:tc>
          <w:tcPr>
            <w:tcW w:w="2102" w:type="dxa"/>
            <w:gridSpan w:val="26"/>
            <w:tcBorders>
              <w:top w:val="single" w:sz="4" w:space="0" w:color="00000A"/>
              <w:left w:val="single" w:sz="4" w:space="0" w:color="00000A"/>
              <w:bottom w:val="single" w:sz="4" w:space="0" w:color="00000A"/>
              <w:right w:val="single" w:sz="12" w:space="0" w:color="00000A"/>
            </w:tcBorders>
            <w:shd w:val="clear" w:color="auto" w:fill="auto"/>
          </w:tcPr>
          <w:p w14:paraId="1BA1A86C" w14:textId="77777777" w:rsidR="002912BC" w:rsidRPr="00E024E5" w:rsidRDefault="002912BC" w:rsidP="002912BC">
            <w:pPr>
              <w:spacing w:before="40" w:after="40"/>
              <w:jc w:val="both"/>
            </w:pPr>
            <w:r w:rsidRPr="00827804">
              <w:t>UTB Zlín</w:t>
            </w:r>
          </w:p>
        </w:tc>
        <w:tc>
          <w:tcPr>
            <w:tcW w:w="824" w:type="dxa"/>
            <w:gridSpan w:val="15"/>
            <w:tcBorders>
              <w:top w:val="single" w:sz="4" w:space="0" w:color="00000A"/>
              <w:left w:val="single" w:sz="12" w:space="0" w:color="00000A"/>
              <w:bottom w:val="single" w:sz="4" w:space="0" w:color="00000A"/>
              <w:right w:val="single" w:sz="4" w:space="0" w:color="00000A"/>
            </w:tcBorders>
            <w:shd w:val="clear" w:color="auto" w:fill="F7CAAC"/>
          </w:tcPr>
          <w:p w14:paraId="23C6FE7E" w14:textId="77777777" w:rsidR="002912BC" w:rsidRPr="00E46B37" w:rsidRDefault="002912BC" w:rsidP="002912BC">
            <w:pPr>
              <w:jc w:val="both"/>
              <w:rPr>
                <w:b/>
                <w:sz w:val="19"/>
                <w:szCs w:val="19"/>
              </w:rPr>
            </w:pPr>
            <w:r w:rsidRPr="00E46B37">
              <w:rPr>
                <w:b/>
                <w:sz w:val="19"/>
                <w:szCs w:val="19"/>
              </w:rPr>
              <w:t>WOS</w:t>
            </w:r>
          </w:p>
        </w:tc>
        <w:tc>
          <w:tcPr>
            <w:tcW w:w="858" w:type="dxa"/>
            <w:gridSpan w:val="12"/>
            <w:tcBorders>
              <w:top w:val="single" w:sz="4" w:space="0" w:color="00000A"/>
              <w:left w:val="single" w:sz="4" w:space="0" w:color="00000A"/>
              <w:bottom w:val="single" w:sz="4" w:space="0" w:color="00000A"/>
              <w:right w:val="single" w:sz="4" w:space="0" w:color="00000A"/>
            </w:tcBorders>
            <w:shd w:val="clear" w:color="auto" w:fill="F7CAAC"/>
          </w:tcPr>
          <w:p w14:paraId="241DF7A6" w14:textId="77777777" w:rsidR="002912BC" w:rsidRPr="00E46B37" w:rsidRDefault="002912BC" w:rsidP="002912BC">
            <w:pPr>
              <w:jc w:val="both"/>
              <w:rPr>
                <w:b/>
                <w:sz w:val="19"/>
                <w:szCs w:val="19"/>
              </w:rPr>
            </w:pPr>
            <w:proofErr w:type="spellStart"/>
            <w:r w:rsidRPr="00E46B37">
              <w:rPr>
                <w:b/>
                <w:sz w:val="19"/>
                <w:szCs w:val="19"/>
              </w:rPr>
              <w:t>Scopus</w:t>
            </w:r>
            <w:proofErr w:type="spellEnd"/>
          </w:p>
        </w:tc>
        <w:tc>
          <w:tcPr>
            <w:tcW w:w="1052" w:type="dxa"/>
            <w:gridSpan w:val="8"/>
            <w:tcBorders>
              <w:top w:val="single" w:sz="4" w:space="0" w:color="00000A"/>
              <w:left w:val="single" w:sz="4" w:space="0" w:color="00000A"/>
              <w:bottom w:val="single" w:sz="4" w:space="0" w:color="00000A"/>
              <w:right w:val="single" w:sz="4" w:space="0" w:color="00000A"/>
            </w:tcBorders>
            <w:shd w:val="clear" w:color="auto" w:fill="F7CAAC"/>
          </w:tcPr>
          <w:p w14:paraId="2CB266E9" w14:textId="77777777" w:rsidR="002912BC" w:rsidRPr="00E46B37" w:rsidRDefault="002912BC" w:rsidP="002912BC">
            <w:pPr>
              <w:jc w:val="both"/>
              <w:rPr>
                <w:sz w:val="19"/>
                <w:szCs w:val="19"/>
              </w:rPr>
            </w:pPr>
            <w:r w:rsidRPr="00E46B37">
              <w:rPr>
                <w:b/>
                <w:sz w:val="19"/>
                <w:szCs w:val="19"/>
              </w:rPr>
              <w:t>ostatní</w:t>
            </w:r>
          </w:p>
        </w:tc>
      </w:tr>
      <w:tr w:rsidR="002912BC" w:rsidRPr="00E46B37" w14:paraId="4D961A0C" w14:textId="77777777" w:rsidTr="009F6871">
        <w:tblPrEx>
          <w:tblCellMar>
            <w:left w:w="75" w:type="dxa"/>
          </w:tblCellMar>
          <w:tblLook w:val="0000" w:firstRow="0" w:lastRow="0" w:firstColumn="0" w:lastColumn="0" w:noHBand="0" w:noVBand="0"/>
        </w:tblPrEx>
        <w:trPr>
          <w:gridBefore w:val="2"/>
          <w:gridAfter w:val="2"/>
          <w:wBefore w:w="61" w:type="dxa"/>
          <w:wAfter w:w="147" w:type="dxa"/>
          <w:cantSplit/>
          <w:trHeight w:val="70"/>
        </w:trPr>
        <w:tc>
          <w:tcPr>
            <w:tcW w:w="3345" w:type="dxa"/>
            <w:gridSpan w:val="13"/>
            <w:tcBorders>
              <w:top w:val="single" w:sz="4" w:space="0" w:color="00000A"/>
              <w:left w:val="single" w:sz="4" w:space="0" w:color="00000A"/>
              <w:bottom w:val="single" w:sz="4" w:space="0" w:color="00000A"/>
              <w:right w:val="single" w:sz="4" w:space="0" w:color="00000A"/>
            </w:tcBorders>
            <w:shd w:val="clear" w:color="auto" w:fill="F7CAAC"/>
          </w:tcPr>
          <w:p w14:paraId="75C740B2" w14:textId="77777777" w:rsidR="002912BC" w:rsidRPr="00E024E5" w:rsidRDefault="002912BC" w:rsidP="002912BC">
            <w:pPr>
              <w:jc w:val="both"/>
              <w:rPr>
                <w:b/>
              </w:rPr>
            </w:pPr>
            <w:r w:rsidRPr="00E024E5">
              <w:rPr>
                <w:b/>
              </w:rPr>
              <w:t>Obor jmenovacího řízení</w:t>
            </w:r>
          </w:p>
        </w:tc>
        <w:tc>
          <w:tcPr>
            <w:tcW w:w="2097" w:type="dxa"/>
            <w:gridSpan w:val="13"/>
            <w:tcBorders>
              <w:top w:val="single" w:sz="4" w:space="0" w:color="00000A"/>
              <w:left w:val="single" w:sz="4" w:space="0" w:color="00000A"/>
              <w:bottom w:val="single" w:sz="4" w:space="0" w:color="00000A"/>
              <w:right w:val="single" w:sz="4" w:space="0" w:color="00000A"/>
            </w:tcBorders>
            <w:shd w:val="clear" w:color="auto" w:fill="F7CAAC"/>
          </w:tcPr>
          <w:p w14:paraId="7809E6CB" w14:textId="77777777" w:rsidR="002912BC" w:rsidRPr="00E024E5" w:rsidRDefault="002912BC" w:rsidP="002912BC">
            <w:pPr>
              <w:jc w:val="both"/>
              <w:rPr>
                <w:b/>
              </w:rPr>
            </w:pPr>
            <w:r w:rsidRPr="00E024E5">
              <w:rPr>
                <w:b/>
              </w:rPr>
              <w:t>Rok udělení hodnosti</w:t>
            </w:r>
          </w:p>
        </w:tc>
        <w:tc>
          <w:tcPr>
            <w:tcW w:w="2102" w:type="dxa"/>
            <w:gridSpan w:val="26"/>
            <w:tcBorders>
              <w:top w:val="single" w:sz="4" w:space="0" w:color="00000A"/>
              <w:left w:val="single" w:sz="4" w:space="0" w:color="00000A"/>
              <w:bottom w:val="single" w:sz="4" w:space="0" w:color="00000A"/>
              <w:right w:val="single" w:sz="12" w:space="0" w:color="00000A"/>
            </w:tcBorders>
            <w:shd w:val="clear" w:color="auto" w:fill="F7CAAC"/>
          </w:tcPr>
          <w:p w14:paraId="2EE7FCF2" w14:textId="77777777" w:rsidR="002912BC" w:rsidRPr="00E024E5" w:rsidRDefault="002912BC" w:rsidP="002912BC">
            <w:pPr>
              <w:jc w:val="both"/>
            </w:pPr>
            <w:r w:rsidRPr="00E024E5">
              <w:rPr>
                <w:b/>
              </w:rPr>
              <w:t>Řízení konáno na VŠ</w:t>
            </w:r>
          </w:p>
        </w:tc>
        <w:tc>
          <w:tcPr>
            <w:tcW w:w="824" w:type="dxa"/>
            <w:gridSpan w:val="15"/>
            <w:vMerge w:val="restart"/>
            <w:tcBorders>
              <w:top w:val="single" w:sz="4" w:space="0" w:color="00000A"/>
              <w:left w:val="single" w:sz="12" w:space="0" w:color="00000A"/>
              <w:bottom w:val="single" w:sz="4" w:space="0" w:color="00000A"/>
              <w:right w:val="single" w:sz="4" w:space="0" w:color="00000A"/>
            </w:tcBorders>
            <w:shd w:val="clear" w:color="auto" w:fill="auto"/>
          </w:tcPr>
          <w:p w14:paraId="14DFABDB" w14:textId="77777777" w:rsidR="002912BC" w:rsidRPr="0033705F" w:rsidRDefault="002912BC" w:rsidP="002912BC">
            <w:pPr>
              <w:jc w:val="both"/>
              <w:rPr>
                <w:b/>
              </w:rPr>
            </w:pPr>
            <w:r>
              <w:rPr>
                <w:b/>
              </w:rPr>
              <w:t>827</w:t>
            </w:r>
          </w:p>
        </w:tc>
        <w:tc>
          <w:tcPr>
            <w:tcW w:w="858" w:type="dxa"/>
            <w:gridSpan w:val="12"/>
            <w:vMerge w:val="restart"/>
            <w:tcBorders>
              <w:top w:val="single" w:sz="4" w:space="0" w:color="00000A"/>
              <w:left w:val="single" w:sz="4" w:space="0" w:color="00000A"/>
              <w:bottom w:val="single" w:sz="4" w:space="0" w:color="00000A"/>
              <w:right w:val="single" w:sz="4" w:space="0" w:color="00000A"/>
            </w:tcBorders>
            <w:shd w:val="clear" w:color="auto" w:fill="auto"/>
          </w:tcPr>
          <w:p w14:paraId="63D09F2A" w14:textId="77777777" w:rsidR="002912BC" w:rsidRPr="0033705F" w:rsidRDefault="002912BC" w:rsidP="002912BC">
            <w:pPr>
              <w:jc w:val="both"/>
              <w:rPr>
                <w:b/>
              </w:rPr>
            </w:pPr>
            <w:r>
              <w:rPr>
                <w:b/>
              </w:rPr>
              <w:t>851</w:t>
            </w:r>
          </w:p>
        </w:tc>
        <w:tc>
          <w:tcPr>
            <w:tcW w:w="1052" w:type="dxa"/>
            <w:gridSpan w:val="8"/>
            <w:vMerge w:val="restart"/>
            <w:tcBorders>
              <w:top w:val="single" w:sz="4" w:space="0" w:color="00000A"/>
              <w:left w:val="single" w:sz="4" w:space="0" w:color="00000A"/>
              <w:bottom w:val="single" w:sz="4" w:space="0" w:color="00000A"/>
              <w:right w:val="single" w:sz="4" w:space="0" w:color="00000A"/>
            </w:tcBorders>
            <w:shd w:val="clear" w:color="auto" w:fill="auto"/>
          </w:tcPr>
          <w:p w14:paraId="5576E759" w14:textId="77777777" w:rsidR="002912BC" w:rsidRPr="00E46B37" w:rsidRDefault="002912BC" w:rsidP="002912BC">
            <w:pPr>
              <w:jc w:val="both"/>
              <w:rPr>
                <w:b/>
                <w:sz w:val="18"/>
                <w:szCs w:val="18"/>
              </w:rPr>
            </w:pPr>
            <w:proofErr w:type="spellStart"/>
            <w:r w:rsidRPr="00E46B37">
              <w:rPr>
                <w:b/>
                <w:sz w:val="18"/>
                <w:szCs w:val="18"/>
              </w:rPr>
              <w:t>neevid</w:t>
            </w:r>
            <w:proofErr w:type="spellEnd"/>
            <w:r w:rsidRPr="00E46B37">
              <w:rPr>
                <w:b/>
                <w:sz w:val="18"/>
                <w:szCs w:val="18"/>
              </w:rPr>
              <w:t>.</w:t>
            </w:r>
          </w:p>
        </w:tc>
      </w:tr>
      <w:tr w:rsidR="002912BC" w:rsidRPr="00A70F5F" w14:paraId="45B7DA2B" w14:textId="77777777" w:rsidTr="009F6871">
        <w:tblPrEx>
          <w:tblCellMar>
            <w:left w:w="75" w:type="dxa"/>
          </w:tblCellMar>
          <w:tblLook w:val="0000" w:firstRow="0" w:lastRow="0" w:firstColumn="0" w:lastColumn="0" w:noHBand="0" w:noVBand="0"/>
        </w:tblPrEx>
        <w:trPr>
          <w:gridBefore w:val="2"/>
          <w:gridAfter w:val="2"/>
          <w:wBefore w:w="61" w:type="dxa"/>
          <w:wAfter w:w="147" w:type="dxa"/>
          <w:trHeight w:val="205"/>
        </w:trPr>
        <w:tc>
          <w:tcPr>
            <w:tcW w:w="3345" w:type="dxa"/>
            <w:gridSpan w:val="13"/>
            <w:tcBorders>
              <w:top w:val="single" w:sz="4" w:space="0" w:color="00000A"/>
              <w:left w:val="single" w:sz="4" w:space="0" w:color="00000A"/>
              <w:bottom w:val="single" w:sz="4" w:space="0" w:color="00000A"/>
              <w:right w:val="single" w:sz="4" w:space="0" w:color="00000A"/>
            </w:tcBorders>
            <w:shd w:val="clear" w:color="auto" w:fill="auto"/>
          </w:tcPr>
          <w:p w14:paraId="12721A99" w14:textId="77777777" w:rsidR="002912BC" w:rsidRPr="00E024E5" w:rsidRDefault="002912BC" w:rsidP="002912BC">
            <w:pPr>
              <w:spacing w:before="40" w:after="40"/>
              <w:jc w:val="both"/>
            </w:pPr>
            <w:r w:rsidRPr="00E024E5">
              <w:t>---</w:t>
            </w:r>
          </w:p>
        </w:tc>
        <w:tc>
          <w:tcPr>
            <w:tcW w:w="2097" w:type="dxa"/>
            <w:gridSpan w:val="13"/>
            <w:tcBorders>
              <w:top w:val="single" w:sz="4" w:space="0" w:color="00000A"/>
              <w:left w:val="single" w:sz="4" w:space="0" w:color="00000A"/>
              <w:bottom w:val="single" w:sz="4" w:space="0" w:color="00000A"/>
              <w:right w:val="single" w:sz="4" w:space="0" w:color="00000A"/>
            </w:tcBorders>
            <w:shd w:val="clear" w:color="auto" w:fill="auto"/>
          </w:tcPr>
          <w:p w14:paraId="3E732A10" w14:textId="77777777" w:rsidR="002912BC" w:rsidRPr="00E024E5" w:rsidRDefault="002912BC" w:rsidP="002912BC">
            <w:pPr>
              <w:spacing w:before="40" w:after="40"/>
              <w:jc w:val="both"/>
            </w:pPr>
            <w:r w:rsidRPr="00E024E5">
              <w:t>---</w:t>
            </w:r>
          </w:p>
        </w:tc>
        <w:tc>
          <w:tcPr>
            <w:tcW w:w="2102" w:type="dxa"/>
            <w:gridSpan w:val="26"/>
            <w:tcBorders>
              <w:top w:val="single" w:sz="4" w:space="0" w:color="00000A"/>
              <w:left w:val="single" w:sz="4" w:space="0" w:color="00000A"/>
              <w:bottom w:val="single" w:sz="4" w:space="0" w:color="00000A"/>
              <w:right w:val="single" w:sz="12" w:space="0" w:color="00000A"/>
            </w:tcBorders>
            <w:shd w:val="clear" w:color="auto" w:fill="auto"/>
          </w:tcPr>
          <w:p w14:paraId="6321706B" w14:textId="77777777" w:rsidR="002912BC" w:rsidRPr="00E024E5" w:rsidRDefault="002912BC" w:rsidP="002912BC">
            <w:pPr>
              <w:spacing w:before="40" w:after="40"/>
              <w:jc w:val="both"/>
            </w:pPr>
            <w:r w:rsidRPr="00E024E5">
              <w:t>---</w:t>
            </w:r>
          </w:p>
        </w:tc>
        <w:tc>
          <w:tcPr>
            <w:tcW w:w="824" w:type="dxa"/>
            <w:gridSpan w:val="15"/>
            <w:vMerge/>
            <w:tcBorders>
              <w:top w:val="single" w:sz="4" w:space="0" w:color="00000A"/>
              <w:left w:val="single" w:sz="12" w:space="0" w:color="00000A"/>
              <w:bottom w:val="single" w:sz="4" w:space="0" w:color="00000A"/>
              <w:right w:val="single" w:sz="4" w:space="0" w:color="00000A"/>
            </w:tcBorders>
            <w:shd w:val="clear" w:color="auto" w:fill="auto"/>
            <w:vAlign w:val="center"/>
          </w:tcPr>
          <w:p w14:paraId="14E29316" w14:textId="77777777" w:rsidR="002912BC" w:rsidRPr="00A70F5F" w:rsidRDefault="002912BC" w:rsidP="002912BC">
            <w:pPr>
              <w:rPr>
                <w:b/>
                <w:sz w:val="19"/>
                <w:szCs w:val="19"/>
              </w:rPr>
            </w:pPr>
          </w:p>
        </w:tc>
        <w:tc>
          <w:tcPr>
            <w:tcW w:w="858" w:type="dxa"/>
            <w:gridSpan w:val="12"/>
            <w:vMerge/>
            <w:tcBorders>
              <w:top w:val="single" w:sz="4" w:space="0" w:color="00000A"/>
              <w:left w:val="single" w:sz="4" w:space="0" w:color="00000A"/>
              <w:bottom w:val="single" w:sz="4" w:space="0" w:color="00000A"/>
              <w:right w:val="single" w:sz="4" w:space="0" w:color="00000A"/>
            </w:tcBorders>
            <w:shd w:val="clear" w:color="auto" w:fill="auto"/>
            <w:vAlign w:val="center"/>
          </w:tcPr>
          <w:p w14:paraId="53318124" w14:textId="77777777" w:rsidR="002912BC" w:rsidRPr="00A70F5F" w:rsidRDefault="002912BC" w:rsidP="002912BC">
            <w:pPr>
              <w:rPr>
                <w:b/>
                <w:sz w:val="19"/>
                <w:szCs w:val="19"/>
              </w:rPr>
            </w:pPr>
          </w:p>
        </w:tc>
        <w:tc>
          <w:tcPr>
            <w:tcW w:w="1052" w:type="dxa"/>
            <w:gridSpan w:val="8"/>
            <w:vMerge/>
            <w:tcBorders>
              <w:top w:val="single" w:sz="4" w:space="0" w:color="00000A"/>
              <w:left w:val="single" w:sz="4" w:space="0" w:color="00000A"/>
              <w:bottom w:val="single" w:sz="4" w:space="0" w:color="00000A"/>
              <w:right w:val="single" w:sz="4" w:space="0" w:color="00000A"/>
            </w:tcBorders>
            <w:shd w:val="clear" w:color="auto" w:fill="auto"/>
            <w:vAlign w:val="center"/>
          </w:tcPr>
          <w:p w14:paraId="2D342D3A" w14:textId="77777777" w:rsidR="002912BC" w:rsidRPr="00A70F5F" w:rsidRDefault="002912BC" w:rsidP="002912BC">
            <w:pPr>
              <w:rPr>
                <w:b/>
                <w:sz w:val="19"/>
                <w:szCs w:val="19"/>
              </w:rPr>
            </w:pPr>
          </w:p>
        </w:tc>
      </w:tr>
      <w:tr w:rsidR="002912BC" w:rsidRPr="00E024E5" w14:paraId="6E8EBE07"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10278" w:type="dxa"/>
            <w:gridSpan w:val="87"/>
            <w:tcBorders>
              <w:top w:val="single" w:sz="4" w:space="0" w:color="00000A"/>
              <w:left w:val="single" w:sz="4" w:space="0" w:color="00000A"/>
              <w:bottom w:val="single" w:sz="4" w:space="0" w:color="00000A"/>
              <w:right w:val="single" w:sz="4" w:space="0" w:color="00000A"/>
            </w:tcBorders>
            <w:shd w:val="clear" w:color="auto" w:fill="F7CAAC"/>
          </w:tcPr>
          <w:p w14:paraId="39398421" w14:textId="77777777" w:rsidR="002912BC" w:rsidRPr="00E024E5" w:rsidRDefault="002912BC" w:rsidP="002912BC">
            <w:pPr>
              <w:jc w:val="both"/>
            </w:pPr>
            <w:r w:rsidRPr="00E024E5">
              <w:rPr>
                <w:b/>
              </w:rPr>
              <w:t xml:space="preserve">Přehled o nejvýznamnější publikační a další tvůrčí činnosti nebo další profesní činnosti u odborníků z praxe vztahující se k zabezpečovaným předmětům </w:t>
            </w:r>
          </w:p>
        </w:tc>
      </w:tr>
      <w:tr w:rsidR="002912BC" w:rsidRPr="00E024E5" w14:paraId="01A66914" w14:textId="77777777" w:rsidTr="009F6871">
        <w:tblPrEx>
          <w:tblCellMar>
            <w:left w:w="75" w:type="dxa"/>
          </w:tblCellMar>
          <w:tblLook w:val="0000" w:firstRow="0" w:lastRow="0" w:firstColumn="0" w:lastColumn="0" w:noHBand="0" w:noVBand="0"/>
        </w:tblPrEx>
        <w:trPr>
          <w:gridBefore w:val="2"/>
          <w:gridAfter w:val="2"/>
          <w:wBefore w:w="61" w:type="dxa"/>
          <w:wAfter w:w="147" w:type="dxa"/>
          <w:trHeight w:val="283"/>
        </w:trPr>
        <w:tc>
          <w:tcPr>
            <w:tcW w:w="10278" w:type="dxa"/>
            <w:gridSpan w:val="87"/>
            <w:tcBorders>
              <w:top w:val="single" w:sz="4" w:space="0" w:color="00000A"/>
              <w:left w:val="single" w:sz="4" w:space="0" w:color="00000A"/>
              <w:bottom w:val="single" w:sz="4" w:space="0" w:color="00000A"/>
              <w:right w:val="single" w:sz="4" w:space="0" w:color="00000A"/>
            </w:tcBorders>
            <w:shd w:val="clear" w:color="auto" w:fill="auto"/>
          </w:tcPr>
          <w:p w14:paraId="751CFCCA" w14:textId="77777777" w:rsidR="002912BC" w:rsidRPr="005B2150" w:rsidRDefault="002912BC" w:rsidP="002912BC">
            <w:pPr>
              <w:spacing w:before="120" w:after="120"/>
              <w:jc w:val="both"/>
              <w:rPr>
                <w:rStyle w:val="hithilite"/>
                <w:lang w:val="en-GB"/>
              </w:rPr>
            </w:pPr>
            <w:r w:rsidRPr="005B2150">
              <w:rPr>
                <w:rStyle w:val="hithilite"/>
                <w:b/>
                <w:lang w:val="en-GB"/>
              </w:rPr>
              <w:t>SEDLAČÍK, M. (70%)</w:t>
            </w:r>
            <w:r w:rsidRPr="005B2150">
              <w:rPr>
                <w:rStyle w:val="hithilite"/>
                <w:lang w:val="en-GB"/>
              </w:rPr>
              <w:t xml:space="preserve">, OSIČKA, J., PAVLÍNEK, V., FOJTL, L.: </w:t>
            </w:r>
            <w:r w:rsidRPr="005B2150">
              <w:rPr>
                <w:lang w:val="en-GB"/>
              </w:rPr>
              <w:t xml:space="preserve">The influence of ultraviolet radiation on the optical properties of glass fibre reinforcements for polyurethane matrix composites. </w:t>
            </w:r>
            <w:r w:rsidRPr="005B2150">
              <w:rPr>
                <w:i/>
                <w:lang w:val="en-GB"/>
              </w:rPr>
              <w:t>Coloration Technology</w:t>
            </w:r>
            <w:r w:rsidRPr="005B2150">
              <w:rPr>
                <w:lang w:val="en-GB"/>
              </w:rPr>
              <w:t xml:space="preserve"> 135(6), 510-515, </w:t>
            </w:r>
            <w:r w:rsidRPr="005B2150">
              <w:rPr>
                <w:b/>
                <w:lang w:val="en-GB"/>
              </w:rPr>
              <w:t>2019</w:t>
            </w:r>
            <w:r w:rsidRPr="005B2150">
              <w:rPr>
                <w:lang w:val="en-GB"/>
              </w:rPr>
              <w:t>.</w:t>
            </w:r>
          </w:p>
          <w:p w14:paraId="741AC119" w14:textId="77777777" w:rsidR="002912BC" w:rsidRPr="005B2150" w:rsidRDefault="002912BC" w:rsidP="002912BC">
            <w:pPr>
              <w:spacing w:before="120" w:after="120"/>
              <w:jc w:val="both"/>
              <w:rPr>
                <w:rStyle w:val="hithilite"/>
                <w:lang w:val="en-GB"/>
              </w:rPr>
            </w:pPr>
            <w:r w:rsidRPr="005B2150">
              <w:rPr>
                <w:rStyle w:val="hithilite"/>
                <w:caps/>
                <w:lang w:val="en-GB"/>
              </w:rPr>
              <w:t xml:space="preserve">SAVIN, C.L., PEPTU, C., KRONEKOVÁ, Z., </w:t>
            </w:r>
            <w:r w:rsidRPr="005B2150">
              <w:rPr>
                <w:rStyle w:val="hithilite"/>
                <w:b/>
                <w:caps/>
                <w:lang w:val="en-GB"/>
              </w:rPr>
              <w:t>SEDLAČÍK, M. (20%)</w:t>
            </w:r>
            <w:r w:rsidRPr="005B2150">
              <w:rPr>
                <w:rStyle w:val="hithilite"/>
                <w:caps/>
                <w:lang w:val="en-GB"/>
              </w:rPr>
              <w:t xml:space="preserve">, MRLÍK, M., SASINKOVÁ, V., PEPTU, C.A., POPA, M., MOSNÁČEK, J.: </w:t>
            </w:r>
            <w:proofErr w:type="spellStart"/>
            <w:r w:rsidRPr="005B2150">
              <w:rPr>
                <w:rStyle w:val="hithilite"/>
                <w:lang w:val="en-GB"/>
              </w:rPr>
              <w:t>Polyglobalide</w:t>
            </w:r>
            <w:proofErr w:type="spellEnd"/>
            <w:r w:rsidRPr="005B2150">
              <w:rPr>
                <w:rStyle w:val="hithilite"/>
                <w:lang w:val="en-GB"/>
              </w:rPr>
              <w:t>-based porous networks containing poly(ethylene glycol) structures prepared by photoinitiated thiol</w:t>
            </w:r>
            <w:r>
              <w:rPr>
                <w:rStyle w:val="hithilite"/>
                <w:lang w:val="en-GB"/>
              </w:rPr>
              <w:t>-</w:t>
            </w:r>
            <w:proofErr w:type="spellStart"/>
            <w:r w:rsidRPr="005B2150">
              <w:rPr>
                <w:rStyle w:val="hithilite"/>
                <w:lang w:val="en-GB"/>
              </w:rPr>
              <w:t>ene</w:t>
            </w:r>
            <w:proofErr w:type="spellEnd"/>
            <w:r w:rsidRPr="005B2150">
              <w:rPr>
                <w:rStyle w:val="hithilite"/>
                <w:lang w:val="en-GB"/>
              </w:rPr>
              <w:t xml:space="preserve"> coupling. </w:t>
            </w:r>
            <w:r w:rsidRPr="005B2150">
              <w:rPr>
                <w:rStyle w:val="hithilite"/>
                <w:i/>
                <w:lang w:val="en-GB"/>
              </w:rPr>
              <w:t>Biomacromolecules</w:t>
            </w:r>
            <w:r w:rsidRPr="005B2150">
              <w:rPr>
                <w:rStyle w:val="hithilite"/>
                <w:lang w:val="en-GB"/>
              </w:rPr>
              <w:t xml:space="preserve"> 19(8), 3331-3342, </w:t>
            </w:r>
            <w:r w:rsidRPr="005B2150">
              <w:rPr>
                <w:rStyle w:val="hithilite"/>
                <w:b/>
                <w:lang w:val="en-GB"/>
              </w:rPr>
              <w:t>2018</w:t>
            </w:r>
            <w:r w:rsidRPr="005B2150">
              <w:rPr>
                <w:rStyle w:val="hithilite"/>
                <w:lang w:val="en-GB"/>
              </w:rPr>
              <w:t>.</w:t>
            </w:r>
          </w:p>
          <w:p w14:paraId="416ED5B1" w14:textId="77777777" w:rsidR="002912BC" w:rsidRPr="005B2150" w:rsidRDefault="002912BC" w:rsidP="002912BC">
            <w:pPr>
              <w:spacing w:before="120" w:after="120"/>
              <w:jc w:val="both"/>
              <w:rPr>
                <w:rStyle w:val="hithilite"/>
                <w:lang w:val="en-GB"/>
              </w:rPr>
            </w:pPr>
            <w:r w:rsidRPr="005B2150">
              <w:rPr>
                <w:rStyle w:val="hithilite"/>
                <w:lang w:val="en-GB"/>
              </w:rPr>
              <w:t xml:space="preserve">CVEK, M., MRLÍK, M., ŠEVČÍK, J., </w:t>
            </w:r>
            <w:r w:rsidRPr="005B2150">
              <w:rPr>
                <w:rStyle w:val="hithilite"/>
                <w:b/>
                <w:lang w:val="en-GB"/>
              </w:rPr>
              <w:t>SEDLAČÍK, M. (25%)</w:t>
            </w:r>
            <w:r w:rsidRPr="005B2150">
              <w:rPr>
                <w:rStyle w:val="hithilite"/>
                <w:lang w:val="en-GB"/>
              </w:rPr>
              <w:t xml:space="preserve">: Tailoring performance, damping, and surface properties of magnetorheological elastomers via particle-grafting technology. </w:t>
            </w:r>
            <w:r w:rsidRPr="005B2150">
              <w:rPr>
                <w:rStyle w:val="hithilite"/>
                <w:i/>
                <w:lang w:val="en-GB"/>
              </w:rPr>
              <w:t>Polymers</w:t>
            </w:r>
            <w:r w:rsidRPr="005B2150">
              <w:rPr>
                <w:rStyle w:val="hithilite"/>
                <w:lang w:val="en-GB"/>
              </w:rPr>
              <w:t xml:space="preserve"> 10(12), 1411-1428, </w:t>
            </w:r>
            <w:r w:rsidRPr="005B2150">
              <w:rPr>
                <w:rStyle w:val="hithilite"/>
                <w:b/>
                <w:lang w:val="en-GB"/>
              </w:rPr>
              <w:t>2018</w:t>
            </w:r>
            <w:r w:rsidRPr="005B2150">
              <w:rPr>
                <w:rStyle w:val="hithilite"/>
                <w:lang w:val="en-GB"/>
              </w:rPr>
              <w:t>. ISSN 2073-4360.</w:t>
            </w:r>
          </w:p>
          <w:p w14:paraId="5408B9A5" w14:textId="77777777" w:rsidR="002912BC" w:rsidRPr="005B2150" w:rsidRDefault="002912BC" w:rsidP="002912BC">
            <w:pPr>
              <w:spacing w:before="120" w:after="120"/>
              <w:jc w:val="both"/>
              <w:rPr>
                <w:rStyle w:val="hithilite"/>
                <w:b/>
                <w:lang w:val="en-GB"/>
              </w:rPr>
            </w:pPr>
            <w:r w:rsidRPr="005B2150">
              <w:rPr>
                <w:rStyle w:val="hithilite"/>
                <w:caps/>
                <w:lang w:val="en-GB"/>
              </w:rPr>
              <w:t>CVEK, M., MOUČKA, R.,</w:t>
            </w:r>
            <w:r w:rsidRPr="005B2150">
              <w:rPr>
                <w:rStyle w:val="hithilite"/>
                <w:b/>
                <w:caps/>
                <w:lang w:val="en-GB"/>
              </w:rPr>
              <w:t xml:space="preserve"> SedlaČÍk, M</w:t>
            </w:r>
            <w:r w:rsidRPr="005B2150">
              <w:rPr>
                <w:b/>
                <w:caps/>
                <w:lang w:val="en-GB"/>
              </w:rPr>
              <w:t>. (30%)</w:t>
            </w:r>
            <w:r w:rsidRPr="005B2150">
              <w:rPr>
                <w:caps/>
                <w:lang w:val="en-GB"/>
              </w:rPr>
              <w:t>, BABAYAN, V., PavlÍnek, V.:</w:t>
            </w:r>
            <w:r w:rsidRPr="005B2150">
              <w:rPr>
                <w:lang w:val="en-GB"/>
              </w:rPr>
              <w:t xml:space="preserve"> Enhancement of radio-absorbing properties and thermal conductivity of </w:t>
            </w:r>
            <w:proofErr w:type="spellStart"/>
            <w:r w:rsidRPr="005B2150">
              <w:rPr>
                <w:lang w:val="en-GB"/>
              </w:rPr>
              <w:t>polysiloxane</w:t>
            </w:r>
            <w:proofErr w:type="spellEnd"/>
            <w:r w:rsidRPr="005B2150">
              <w:rPr>
                <w:lang w:val="en-GB"/>
              </w:rPr>
              <w:t xml:space="preserve">-based magnetorheological elastomers by the alignment of filler particles. </w:t>
            </w:r>
            <w:r w:rsidRPr="005B2150">
              <w:rPr>
                <w:i/>
                <w:lang w:val="en-GB"/>
              </w:rPr>
              <w:t xml:space="preserve">Smart Materials and Structures </w:t>
            </w:r>
            <w:r w:rsidRPr="005B2150">
              <w:rPr>
                <w:lang w:val="en-GB"/>
              </w:rPr>
              <w:t xml:space="preserve">26(9), </w:t>
            </w:r>
            <w:r w:rsidRPr="005B2150">
              <w:rPr>
                <w:color w:val="212121"/>
                <w:shd w:val="clear" w:color="auto" w:fill="FFFFFF"/>
                <w:lang w:val="en-GB"/>
              </w:rPr>
              <w:t xml:space="preserve">Art. No. 095005, </w:t>
            </w:r>
            <w:r w:rsidRPr="005B2150">
              <w:rPr>
                <w:b/>
                <w:lang w:val="en-GB"/>
              </w:rPr>
              <w:t>2017</w:t>
            </w:r>
            <w:r w:rsidRPr="005B2150">
              <w:rPr>
                <w:lang w:val="en-GB"/>
              </w:rPr>
              <w:t>.</w:t>
            </w:r>
          </w:p>
          <w:p w14:paraId="6DC6E0AE" w14:textId="77777777" w:rsidR="002912BC" w:rsidRPr="00E024E5" w:rsidRDefault="002912BC" w:rsidP="002912BC">
            <w:pPr>
              <w:spacing w:before="120" w:after="120"/>
              <w:jc w:val="both"/>
              <w:rPr>
                <w:b/>
              </w:rPr>
            </w:pPr>
            <w:r w:rsidRPr="005B2150">
              <w:rPr>
                <w:rStyle w:val="hithilite"/>
                <w:b/>
                <w:lang w:val="en-GB"/>
              </w:rPr>
              <w:t>SEDLAČÍK, M. (70%)</w:t>
            </w:r>
            <w:r w:rsidRPr="005B2150">
              <w:rPr>
                <w:rStyle w:val="hithilite"/>
                <w:lang w:val="en-GB"/>
              </w:rPr>
              <w:t xml:space="preserve">, MRLÍK, M., BABAYAN, V., PAVLÍNEK, V.: Magnetorheological elastomers with efficient electromagnetic shielding. </w:t>
            </w:r>
            <w:r w:rsidRPr="005B2150">
              <w:rPr>
                <w:rStyle w:val="hithilite"/>
                <w:i/>
                <w:lang w:val="en-GB"/>
              </w:rPr>
              <w:t>Composite Structures</w:t>
            </w:r>
            <w:r w:rsidRPr="005B2150">
              <w:rPr>
                <w:rStyle w:val="hithilite"/>
                <w:lang w:val="en-GB"/>
              </w:rPr>
              <w:t xml:space="preserve"> 135, </w:t>
            </w:r>
            <w:r w:rsidRPr="005B2150">
              <w:rPr>
                <w:color w:val="212121"/>
                <w:shd w:val="clear" w:color="auto" w:fill="FFFFFF"/>
                <w:lang w:val="en-GB"/>
              </w:rPr>
              <w:t>199-204</w:t>
            </w:r>
            <w:r w:rsidRPr="005B2150">
              <w:rPr>
                <w:rStyle w:val="hithilite"/>
                <w:lang w:val="en-GB"/>
              </w:rPr>
              <w:t>,</w:t>
            </w:r>
            <w:r w:rsidRPr="005B2150">
              <w:rPr>
                <w:rStyle w:val="hithilite"/>
                <w:b/>
                <w:lang w:val="en-GB"/>
              </w:rPr>
              <w:t xml:space="preserve"> 2016</w:t>
            </w:r>
            <w:r w:rsidRPr="005B2150">
              <w:rPr>
                <w:rStyle w:val="hithilite"/>
                <w:lang w:val="en-GB"/>
              </w:rPr>
              <w:t>.</w:t>
            </w:r>
            <w:r w:rsidRPr="00F50E82">
              <w:rPr>
                <w:rStyle w:val="hithilite"/>
              </w:rPr>
              <w:t xml:space="preserve"> </w:t>
            </w:r>
          </w:p>
        </w:tc>
      </w:tr>
      <w:tr w:rsidR="002912BC" w:rsidRPr="00E024E5" w14:paraId="40DE3810" w14:textId="77777777" w:rsidTr="009F6871">
        <w:tblPrEx>
          <w:tblCellMar>
            <w:left w:w="75" w:type="dxa"/>
          </w:tblCellMar>
          <w:tblLook w:val="0000" w:firstRow="0" w:lastRow="0" w:firstColumn="0" w:lastColumn="0" w:noHBand="0" w:noVBand="0"/>
        </w:tblPrEx>
        <w:trPr>
          <w:gridBefore w:val="2"/>
          <w:gridAfter w:val="2"/>
          <w:wBefore w:w="61" w:type="dxa"/>
          <w:wAfter w:w="147" w:type="dxa"/>
          <w:trHeight w:val="218"/>
        </w:trPr>
        <w:tc>
          <w:tcPr>
            <w:tcW w:w="10278" w:type="dxa"/>
            <w:gridSpan w:val="87"/>
            <w:tcBorders>
              <w:top w:val="single" w:sz="4" w:space="0" w:color="00000A"/>
              <w:left w:val="single" w:sz="4" w:space="0" w:color="00000A"/>
              <w:bottom w:val="single" w:sz="4" w:space="0" w:color="00000A"/>
              <w:right w:val="single" w:sz="4" w:space="0" w:color="00000A"/>
            </w:tcBorders>
            <w:shd w:val="clear" w:color="auto" w:fill="F7CAAC"/>
          </w:tcPr>
          <w:p w14:paraId="6819CD19" w14:textId="77777777" w:rsidR="002912BC" w:rsidRPr="00E024E5" w:rsidRDefault="002912BC" w:rsidP="002912BC">
            <w:r w:rsidRPr="00E024E5">
              <w:rPr>
                <w:b/>
              </w:rPr>
              <w:t>Působení v zahraničí</w:t>
            </w:r>
          </w:p>
        </w:tc>
      </w:tr>
      <w:tr w:rsidR="002912BC" w:rsidRPr="00E024E5" w14:paraId="49D9C3A9" w14:textId="77777777" w:rsidTr="009F6871">
        <w:tblPrEx>
          <w:tblCellMar>
            <w:left w:w="75" w:type="dxa"/>
          </w:tblCellMar>
          <w:tblLook w:val="0000" w:firstRow="0" w:lastRow="0" w:firstColumn="0" w:lastColumn="0" w:noHBand="0" w:noVBand="0"/>
        </w:tblPrEx>
        <w:trPr>
          <w:gridBefore w:val="2"/>
          <w:gridAfter w:val="2"/>
          <w:wBefore w:w="61" w:type="dxa"/>
          <w:wAfter w:w="147" w:type="dxa"/>
          <w:trHeight w:val="328"/>
        </w:trPr>
        <w:tc>
          <w:tcPr>
            <w:tcW w:w="10278" w:type="dxa"/>
            <w:gridSpan w:val="87"/>
            <w:tcBorders>
              <w:top w:val="single" w:sz="4" w:space="0" w:color="00000A"/>
              <w:left w:val="single" w:sz="4" w:space="0" w:color="00000A"/>
              <w:bottom w:val="single" w:sz="4" w:space="0" w:color="00000A"/>
              <w:right w:val="single" w:sz="4" w:space="0" w:color="00000A"/>
            </w:tcBorders>
            <w:shd w:val="clear" w:color="auto" w:fill="auto"/>
          </w:tcPr>
          <w:p w14:paraId="2819860C" w14:textId="77777777" w:rsidR="002912BC" w:rsidRPr="00F50E82" w:rsidRDefault="002912BC" w:rsidP="002912BC">
            <w:pPr>
              <w:spacing w:before="60" w:after="20"/>
              <w:jc w:val="both"/>
            </w:pPr>
            <w:r w:rsidRPr="00F50E82">
              <w:t xml:space="preserve">2011: Institut </w:t>
            </w:r>
            <w:proofErr w:type="spellStart"/>
            <w:r w:rsidRPr="00F50E82">
              <w:t>Jožefa</w:t>
            </w:r>
            <w:proofErr w:type="spellEnd"/>
            <w:r w:rsidRPr="00F50E82">
              <w:t xml:space="preserve"> Stefana, Laboratoř plazmatu, Lublaň, Slovinsko (3 měsíce)</w:t>
            </w:r>
          </w:p>
          <w:p w14:paraId="763831BA" w14:textId="77777777" w:rsidR="002912BC" w:rsidRDefault="002912BC" w:rsidP="002912BC">
            <w:pPr>
              <w:spacing w:before="60" w:after="60"/>
            </w:pPr>
            <w:r w:rsidRPr="00F50E82">
              <w:t>2013: Slovenská akademie věd, Ústav polymerů, Bratislava, Slovensko (2 měsíce)</w:t>
            </w:r>
          </w:p>
          <w:p w14:paraId="64D8B5B0" w14:textId="77777777" w:rsidR="002912BC" w:rsidRDefault="002912BC" w:rsidP="002912BC">
            <w:pPr>
              <w:spacing w:before="60" w:after="60"/>
            </w:pPr>
            <w:r>
              <w:t xml:space="preserve">2017: SATRA </w:t>
            </w:r>
            <w:proofErr w:type="spellStart"/>
            <w:r>
              <w:t>Accredited</w:t>
            </w:r>
            <w:proofErr w:type="spellEnd"/>
            <w:r>
              <w:t xml:space="preserve"> </w:t>
            </w:r>
            <w:proofErr w:type="spellStart"/>
            <w:r>
              <w:t>Footwear</w:t>
            </w:r>
            <w:proofErr w:type="spellEnd"/>
            <w:r>
              <w:t xml:space="preserve"> </w:t>
            </w:r>
            <w:proofErr w:type="spellStart"/>
            <w:r>
              <w:t>Technologist</w:t>
            </w:r>
            <w:proofErr w:type="spellEnd"/>
            <w:r>
              <w:t xml:space="preserve">, </w:t>
            </w:r>
            <w:proofErr w:type="spellStart"/>
            <w:r>
              <w:t>Kettering</w:t>
            </w:r>
            <w:proofErr w:type="spellEnd"/>
            <w:r>
              <w:t>, Spojené království (1 měsíc)</w:t>
            </w:r>
          </w:p>
          <w:p w14:paraId="68BF0A5C" w14:textId="77777777" w:rsidR="002912BC" w:rsidRDefault="002912BC" w:rsidP="002912BC"/>
          <w:p w14:paraId="03FD5B12" w14:textId="362A663C" w:rsidR="002912BC" w:rsidRDefault="002912BC" w:rsidP="002912BC"/>
          <w:p w14:paraId="13A0D8C0" w14:textId="77777777" w:rsidR="0011490A" w:rsidRDefault="0011490A" w:rsidP="002912BC"/>
          <w:p w14:paraId="299B6761" w14:textId="77777777" w:rsidR="002912BC" w:rsidRPr="00E024E5" w:rsidRDefault="002912BC" w:rsidP="002912BC"/>
        </w:tc>
      </w:tr>
      <w:tr w:rsidR="002912BC" w:rsidRPr="00A70F5F" w14:paraId="05681987" w14:textId="77777777" w:rsidTr="009F6871">
        <w:tblPrEx>
          <w:tblCellMar>
            <w:left w:w="75" w:type="dxa"/>
          </w:tblCellMar>
          <w:tblLook w:val="0000" w:firstRow="0" w:lastRow="0" w:firstColumn="0" w:lastColumn="0" w:noHBand="0" w:noVBand="0"/>
        </w:tblPrEx>
        <w:trPr>
          <w:gridBefore w:val="2"/>
          <w:gridAfter w:val="2"/>
          <w:wBefore w:w="61" w:type="dxa"/>
          <w:wAfter w:w="147" w:type="dxa"/>
          <w:cantSplit/>
          <w:trHeight w:val="470"/>
        </w:trPr>
        <w:tc>
          <w:tcPr>
            <w:tcW w:w="2567" w:type="dxa"/>
            <w:gridSpan w:val="5"/>
            <w:tcBorders>
              <w:top w:val="single" w:sz="4" w:space="0" w:color="00000A"/>
              <w:left w:val="single" w:sz="4" w:space="0" w:color="00000A"/>
              <w:bottom w:val="single" w:sz="4" w:space="0" w:color="00000A"/>
              <w:right w:val="single" w:sz="4" w:space="0" w:color="00000A"/>
            </w:tcBorders>
            <w:shd w:val="clear" w:color="auto" w:fill="F7CAAC"/>
          </w:tcPr>
          <w:p w14:paraId="423418EA" w14:textId="77777777" w:rsidR="002912BC" w:rsidRPr="00E024E5" w:rsidRDefault="002912BC" w:rsidP="002912BC">
            <w:pPr>
              <w:jc w:val="both"/>
            </w:pPr>
            <w:r w:rsidRPr="00E024E5">
              <w:rPr>
                <w:b/>
              </w:rPr>
              <w:t xml:space="preserve">Podpis </w:t>
            </w:r>
          </w:p>
        </w:tc>
        <w:tc>
          <w:tcPr>
            <w:tcW w:w="4203" w:type="dxa"/>
            <w:gridSpan w:val="37"/>
            <w:tcBorders>
              <w:top w:val="single" w:sz="4" w:space="0" w:color="00000A"/>
              <w:left w:val="single" w:sz="4" w:space="0" w:color="00000A"/>
              <w:bottom w:val="single" w:sz="4" w:space="0" w:color="00000A"/>
              <w:right w:val="single" w:sz="4" w:space="0" w:color="00000A"/>
            </w:tcBorders>
            <w:shd w:val="clear" w:color="auto" w:fill="auto"/>
          </w:tcPr>
          <w:p w14:paraId="63AC9FC6" w14:textId="77777777" w:rsidR="002912BC" w:rsidRPr="00E024E5" w:rsidRDefault="002912BC" w:rsidP="002912BC">
            <w:pPr>
              <w:jc w:val="both"/>
            </w:pPr>
          </w:p>
        </w:tc>
        <w:tc>
          <w:tcPr>
            <w:tcW w:w="1229" w:type="dxa"/>
            <w:gridSpan w:val="23"/>
            <w:tcBorders>
              <w:top w:val="single" w:sz="4" w:space="0" w:color="00000A"/>
              <w:left w:val="single" w:sz="4" w:space="0" w:color="00000A"/>
              <w:bottom w:val="single" w:sz="4" w:space="0" w:color="00000A"/>
              <w:right w:val="single" w:sz="4" w:space="0" w:color="00000A"/>
            </w:tcBorders>
            <w:shd w:val="clear" w:color="auto" w:fill="F7CAAC"/>
          </w:tcPr>
          <w:p w14:paraId="707A55CE" w14:textId="77777777" w:rsidR="002912BC" w:rsidRPr="00E024E5" w:rsidRDefault="002912BC" w:rsidP="002912BC">
            <w:pPr>
              <w:jc w:val="both"/>
            </w:pPr>
            <w:r w:rsidRPr="00E024E5">
              <w:rPr>
                <w:b/>
              </w:rPr>
              <w:t>datum</w:t>
            </w:r>
          </w:p>
        </w:tc>
        <w:tc>
          <w:tcPr>
            <w:tcW w:w="2279" w:type="dxa"/>
            <w:gridSpan w:val="22"/>
            <w:tcBorders>
              <w:top w:val="single" w:sz="4" w:space="0" w:color="00000A"/>
              <w:left w:val="single" w:sz="4" w:space="0" w:color="00000A"/>
              <w:bottom w:val="single" w:sz="4" w:space="0" w:color="00000A"/>
              <w:right w:val="single" w:sz="4" w:space="0" w:color="00000A"/>
            </w:tcBorders>
            <w:shd w:val="clear" w:color="auto" w:fill="auto"/>
          </w:tcPr>
          <w:p w14:paraId="203AA8BD" w14:textId="77777777" w:rsidR="002912BC" w:rsidRPr="00A70F5F" w:rsidRDefault="002912BC" w:rsidP="002912BC">
            <w:pPr>
              <w:jc w:val="both"/>
              <w:rPr>
                <w:sz w:val="19"/>
                <w:szCs w:val="19"/>
              </w:rPr>
            </w:pPr>
          </w:p>
        </w:tc>
      </w:tr>
      <w:tr w:rsidR="002912BC" w:rsidRPr="00A70F5F" w14:paraId="1BE35CBD" w14:textId="77777777" w:rsidTr="009F6871">
        <w:tblPrEx>
          <w:tblCellMar>
            <w:left w:w="75" w:type="dxa"/>
          </w:tblCellMar>
          <w:tblLook w:val="0000" w:firstRow="0" w:lastRow="0" w:firstColumn="0" w:lastColumn="0" w:noHBand="0" w:noVBand="0"/>
        </w:tblPrEx>
        <w:tc>
          <w:tcPr>
            <w:tcW w:w="10486" w:type="dxa"/>
            <w:gridSpan w:val="91"/>
            <w:tcBorders>
              <w:top w:val="single" w:sz="4" w:space="0" w:color="00000A"/>
              <w:left w:val="single" w:sz="4" w:space="0" w:color="00000A"/>
              <w:bottom w:val="double" w:sz="4" w:space="0" w:color="00000A"/>
              <w:right w:val="single" w:sz="4" w:space="0" w:color="00000A"/>
            </w:tcBorders>
            <w:shd w:val="clear" w:color="auto" w:fill="BDD6EE"/>
          </w:tcPr>
          <w:p w14:paraId="05A812BC" w14:textId="64A56E8D" w:rsidR="002912BC" w:rsidRPr="00A70F5F" w:rsidRDefault="009F6871" w:rsidP="002912BC">
            <w:pPr>
              <w:jc w:val="both"/>
              <w:rPr>
                <w:sz w:val="19"/>
                <w:szCs w:val="19"/>
              </w:rPr>
            </w:pPr>
            <w:r>
              <w:lastRenderedPageBreak/>
              <w:br w:type="page"/>
            </w:r>
            <w:r w:rsidR="002912BC" w:rsidRPr="00A70F5F">
              <w:rPr>
                <w:sz w:val="19"/>
                <w:szCs w:val="19"/>
              </w:rPr>
              <w:br w:type="page"/>
            </w:r>
            <w:r w:rsidR="002912BC" w:rsidRPr="00A70F5F">
              <w:rPr>
                <w:sz w:val="19"/>
                <w:szCs w:val="19"/>
              </w:rPr>
              <w:br w:type="page"/>
            </w:r>
            <w:r w:rsidR="002912BC" w:rsidRPr="00A70F5F">
              <w:rPr>
                <w:b/>
                <w:sz w:val="27"/>
                <w:szCs w:val="27"/>
              </w:rPr>
              <w:t>C-I – Personální zabezpečení</w:t>
            </w:r>
          </w:p>
        </w:tc>
      </w:tr>
      <w:tr w:rsidR="002912BC" w:rsidRPr="00E024E5" w14:paraId="44947943" w14:textId="77777777" w:rsidTr="009F6871">
        <w:tblPrEx>
          <w:tblCellMar>
            <w:left w:w="75" w:type="dxa"/>
          </w:tblCellMar>
          <w:tblLook w:val="0000" w:firstRow="0" w:lastRow="0" w:firstColumn="0" w:lastColumn="0" w:noHBand="0" w:noVBand="0"/>
        </w:tblPrEx>
        <w:tc>
          <w:tcPr>
            <w:tcW w:w="2711" w:type="dxa"/>
            <w:gridSpan w:val="11"/>
            <w:tcBorders>
              <w:top w:val="double" w:sz="4" w:space="0" w:color="00000A"/>
              <w:left w:val="single" w:sz="4" w:space="0" w:color="00000A"/>
              <w:bottom w:val="single" w:sz="4" w:space="0" w:color="00000A"/>
              <w:right w:val="single" w:sz="4" w:space="0" w:color="00000A"/>
            </w:tcBorders>
            <w:shd w:val="clear" w:color="auto" w:fill="F7CAAC"/>
          </w:tcPr>
          <w:p w14:paraId="7C69791A" w14:textId="77777777" w:rsidR="002912BC" w:rsidRPr="00E024E5" w:rsidRDefault="002912BC" w:rsidP="002912BC">
            <w:pPr>
              <w:jc w:val="both"/>
            </w:pPr>
            <w:r w:rsidRPr="00E024E5">
              <w:rPr>
                <w:b/>
              </w:rPr>
              <w:t>Vysoká škola</w:t>
            </w:r>
          </w:p>
        </w:tc>
        <w:tc>
          <w:tcPr>
            <w:tcW w:w="7775" w:type="dxa"/>
            <w:gridSpan w:val="80"/>
            <w:tcBorders>
              <w:top w:val="single" w:sz="4" w:space="0" w:color="00000A"/>
              <w:left w:val="single" w:sz="4" w:space="0" w:color="00000A"/>
              <w:bottom w:val="single" w:sz="4" w:space="0" w:color="00000A"/>
              <w:right w:val="single" w:sz="4" w:space="0" w:color="00000A"/>
            </w:tcBorders>
            <w:shd w:val="clear" w:color="auto" w:fill="auto"/>
          </w:tcPr>
          <w:p w14:paraId="7557CE5B" w14:textId="77777777" w:rsidR="002912BC" w:rsidRPr="00E024E5" w:rsidRDefault="002912BC" w:rsidP="002912BC">
            <w:pPr>
              <w:jc w:val="both"/>
            </w:pPr>
            <w:r w:rsidRPr="00E024E5">
              <w:t>Univerzita Tomáše Bati ve Zlíně</w:t>
            </w:r>
          </w:p>
        </w:tc>
      </w:tr>
      <w:tr w:rsidR="002912BC" w:rsidRPr="00E024E5" w14:paraId="304F5BCD" w14:textId="77777777" w:rsidTr="009F6871">
        <w:tblPrEx>
          <w:tblCellMar>
            <w:left w:w="75" w:type="dxa"/>
          </w:tblCellMar>
          <w:tblLook w:val="0000" w:firstRow="0" w:lastRow="0" w:firstColumn="0" w:lastColumn="0" w:noHBand="0" w:noVBand="0"/>
        </w:tblPrEx>
        <w:tc>
          <w:tcPr>
            <w:tcW w:w="2711" w:type="dxa"/>
            <w:gridSpan w:val="11"/>
            <w:tcBorders>
              <w:top w:val="single" w:sz="4" w:space="0" w:color="00000A"/>
              <w:left w:val="single" w:sz="4" w:space="0" w:color="00000A"/>
              <w:bottom w:val="single" w:sz="4" w:space="0" w:color="00000A"/>
              <w:right w:val="single" w:sz="4" w:space="0" w:color="00000A"/>
            </w:tcBorders>
            <w:shd w:val="clear" w:color="auto" w:fill="F7CAAC"/>
          </w:tcPr>
          <w:p w14:paraId="0EFCD117" w14:textId="77777777" w:rsidR="002912BC" w:rsidRPr="00E024E5" w:rsidRDefault="002912BC" w:rsidP="002912BC">
            <w:pPr>
              <w:jc w:val="both"/>
            </w:pPr>
            <w:r w:rsidRPr="00E024E5">
              <w:rPr>
                <w:b/>
              </w:rPr>
              <w:t>Součást vysoké školy</w:t>
            </w:r>
          </w:p>
        </w:tc>
        <w:tc>
          <w:tcPr>
            <w:tcW w:w="7775" w:type="dxa"/>
            <w:gridSpan w:val="80"/>
            <w:tcBorders>
              <w:top w:val="single" w:sz="4" w:space="0" w:color="00000A"/>
              <w:left w:val="single" w:sz="4" w:space="0" w:color="00000A"/>
              <w:bottom w:val="single" w:sz="4" w:space="0" w:color="00000A"/>
              <w:right w:val="single" w:sz="4" w:space="0" w:color="00000A"/>
            </w:tcBorders>
            <w:shd w:val="clear" w:color="auto" w:fill="auto"/>
          </w:tcPr>
          <w:p w14:paraId="13EE195A" w14:textId="77777777" w:rsidR="002912BC" w:rsidRPr="00E024E5" w:rsidRDefault="002912BC" w:rsidP="002912BC">
            <w:pPr>
              <w:jc w:val="both"/>
            </w:pPr>
            <w:r w:rsidRPr="00E024E5">
              <w:t>Fakulta technologická</w:t>
            </w:r>
          </w:p>
        </w:tc>
      </w:tr>
      <w:tr w:rsidR="002912BC" w:rsidRPr="00E024E5" w14:paraId="2D0E92C5" w14:textId="77777777" w:rsidTr="009F6871">
        <w:tblPrEx>
          <w:tblCellMar>
            <w:left w:w="75" w:type="dxa"/>
          </w:tblCellMar>
          <w:tblLook w:val="0000" w:firstRow="0" w:lastRow="0" w:firstColumn="0" w:lastColumn="0" w:noHBand="0" w:noVBand="0"/>
        </w:tblPrEx>
        <w:tc>
          <w:tcPr>
            <w:tcW w:w="2711" w:type="dxa"/>
            <w:gridSpan w:val="11"/>
            <w:tcBorders>
              <w:top w:val="single" w:sz="4" w:space="0" w:color="00000A"/>
              <w:left w:val="single" w:sz="4" w:space="0" w:color="00000A"/>
              <w:bottom w:val="single" w:sz="4" w:space="0" w:color="00000A"/>
              <w:right w:val="single" w:sz="4" w:space="0" w:color="00000A"/>
            </w:tcBorders>
            <w:shd w:val="clear" w:color="auto" w:fill="F7CAAC"/>
          </w:tcPr>
          <w:p w14:paraId="6F819399" w14:textId="77777777" w:rsidR="002912BC" w:rsidRPr="00E024E5" w:rsidRDefault="002912BC" w:rsidP="002912BC">
            <w:pPr>
              <w:jc w:val="both"/>
            </w:pPr>
            <w:r w:rsidRPr="00E024E5">
              <w:rPr>
                <w:b/>
              </w:rPr>
              <w:t>Název studijního programu</w:t>
            </w:r>
          </w:p>
        </w:tc>
        <w:tc>
          <w:tcPr>
            <w:tcW w:w="7775" w:type="dxa"/>
            <w:gridSpan w:val="80"/>
            <w:tcBorders>
              <w:top w:val="single" w:sz="4" w:space="0" w:color="00000A"/>
              <w:left w:val="single" w:sz="4" w:space="0" w:color="00000A"/>
              <w:bottom w:val="single" w:sz="4" w:space="0" w:color="00000A"/>
              <w:right w:val="single" w:sz="4" w:space="0" w:color="00000A"/>
            </w:tcBorders>
            <w:shd w:val="clear" w:color="auto" w:fill="auto"/>
          </w:tcPr>
          <w:p w14:paraId="59084366" w14:textId="60812F29" w:rsidR="002912BC" w:rsidRPr="00E024E5" w:rsidRDefault="001F18A6" w:rsidP="002912BC">
            <w:pPr>
              <w:jc w:val="both"/>
            </w:pPr>
            <w:r>
              <w:t>Nástroje a procesy</w:t>
            </w:r>
          </w:p>
        </w:tc>
      </w:tr>
      <w:tr w:rsidR="002912BC" w:rsidRPr="00E024E5" w14:paraId="188BBEF3" w14:textId="77777777" w:rsidTr="009F6871">
        <w:tblPrEx>
          <w:tblCellMar>
            <w:left w:w="75" w:type="dxa"/>
          </w:tblCellMar>
          <w:tblLook w:val="0000" w:firstRow="0" w:lastRow="0" w:firstColumn="0" w:lastColumn="0" w:noHBand="0" w:noVBand="0"/>
        </w:tblPrEx>
        <w:tc>
          <w:tcPr>
            <w:tcW w:w="2711" w:type="dxa"/>
            <w:gridSpan w:val="11"/>
            <w:tcBorders>
              <w:top w:val="single" w:sz="4" w:space="0" w:color="00000A"/>
              <w:left w:val="single" w:sz="4" w:space="0" w:color="00000A"/>
              <w:bottom w:val="single" w:sz="4" w:space="0" w:color="00000A"/>
              <w:right w:val="single" w:sz="4" w:space="0" w:color="00000A"/>
            </w:tcBorders>
            <w:shd w:val="clear" w:color="auto" w:fill="F7CAAC"/>
          </w:tcPr>
          <w:p w14:paraId="23216CEE" w14:textId="77777777" w:rsidR="002912BC" w:rsidRPr="00E024E5" w:rsidRDefault="002912BC" w:rsidP="002912BC">
            <w:pPr>
              <w:jc w:val="both"/>
            </w:pPr>
            <w:r w:rsidRPr="00E024E5">
              <w:rPr>
                <w:b/>
              </w:rPr>
              <w:t>Jméno a příjmení</w:t>
            </w:r>
          </w:p>
        </w:tc>
        <w:tc>
          <w:tcPr>
            <w:tcW w:w="4463" w:type="dxa"/>
            <w:gridSpan w:val="40"/>
            <w:tcBorders>
              <w:top w:val="single" w:sz="4" w:space="0" w:color="00000A"/>
              <w:left w:val="single" w:sz="4" w:space="0" w:color="00000A"/>
              <w:bottom w:val="single" w:sz="4" w:space="0" w:color="00000A"/>
              <w:right w:val="single" w:sz="4" w:space="0" w:color="00000A"/>
            </w:tcBorders>
            <w:shd w:val="clear" w:color="auto" w:fill="auto"/>
          </w:tcPr>
          <w:p w14:paraId="545CA660" w14:textId="77777777" w:rsidR="002912BC" w:rsidRPr="00E024E5" w:rsidRDefault="002912BC" w:rsidP="002912BC">
            <w:pPr>
              <w:jc w:val="both"/>
              <w:rPr>
                <w:b/>
              </w:rPr>
            </w:pPr>
            <w:bookmarkStart w:id="293" w:name="Staněk"/>
            <w:bookmarkEnd w:id="293"/>
            <w:r>
              <w:rPr>
                <w:b/>
              </w:rPr>
              <w:t>Michal Staněk</w:t>
            </w:r>
          </w:p>
        </w:tc>
        <w:tc>
          <w:tcPr>
            <w:tcW w:w="780" w:type="dxa"/>
            <w:gridSpan w:val="8"/>
            <w:tcBorders>
              <w:top w:val="single" w:sz="4" w:space="0" w:color="00000A"/>
              <w:left w:val="single" w:sz="4" w:space="0" w:color="00000A"/>
              <w:bottom w:val="single" w:sz="4" w:space="0" w:color="00000A"/>
              <w:right w:val="single" w:sz="4" w:space="0" w:color="00000A"/>
            </w:tcBorders>
            <w:shd w:val="clear" w:color="auto" w:fill="F7CAAC"/>
          </w:tcPr>
          <w:p w14:paraId="01678865" w14:textId="77777777" w:rsidR="002912BC" w:rsidRPr="00E024E5" w:rsidRDefault="002912BC" w:rsidP="002912BC">
            <w:pPr>
              <w:jc w:val="both"/>
            </w:pPr>
            <w:r w:rsidRPr="00E024E5">
              <w:rPr>
                <w:b/>
              </w:rPr>
              <w:t>Tituly</w:t>
            </w:r>
          </w:p>
        </w:tc>
        <w:tc>
          <w:tcPr>
            <w:tcW w:w="2532" w:type="dxa"/>
            <w:gridSpan w:val="32"/>
            <w:tcBorders>
              <w:top w:val="single" w:sz="4" w:space="0" w:color="00000A"/>
              <w:left w:val="single" w:sz="4" w:space="0" w:color="00000A"/>
              <w:bottom w:val="single" w:sz="4" w:space="0" w:color="00000A"/>
              <w:right w:val="single" w:sz="4" w:space="0" w:color="00000A"/>
            </w:tcBorders>
            <w:shd w:val="clear" w:color="auto" w:fill="auto"/>
          </w:tcPr>
          <w:p w14:paraId="7BE84428" w14:textId="77777777" w:rsidR="002912BC" w:rsidRPr="00E024E5" w:rsidRDefault="002912BC" w:rsidP="002912BC">
            <w:pPr>
              <w:jc w:val="both"/>
            </w:pPr>
            <w:r w:rsidRPr="00E024E5">
              <w:t>doc. Ing., Ph.D.</w:t>
            </w:r>
          </w:p>
        </w:tc>
      </w:tr>
      <w:tr w:rsidR="002912BC" w:rsidRPr="00E024E5" w14:paraId="670A55A0" w14:textId="77777777" w:rsidTr="009F6871">
        <w:tblPrEx>
          <w:tblCellMar>
            <w:left w:w="75" w:type="dxa"/>
          </w:tblCellMar>
          <w:tblLook w:val="0000" w:firstRow="0" w:lastRow="0" w:firstColumn="0" w:lastColumn="0" w:noHBand="0" w:noVBand="0"/>
        </w:tblPrEx>
        <w:tc>
          <w:tcPr>
            <w:tcW w:w="2711" w:type="dxa"/>
            <w:gridSpan w:val="11"/>
            <w:tcBorders>
              <w:top w:val="single" w:sz="4" w:space="0" w:color="00000A"/>
              <w:left w:val="single" w:sz="4" w:space="0" w:color="00000A"/>
              <w:bottom w:val="single" w:sz="4" w:space="0" w:color="00000A"/>
              <w:right w:val="single" w:sz="4" w:space="0" w:color="00000A"/>
            </w:tcBorders>
            <w:shd w:val="clear" w:color="auto" w:fill="F7CAAC"/>
          </w:tcPr>
          <w:p w14:paraId="44293E6D" w14:textId="77777777" w:rsidR="002912BC" w:rsidRPr="00E024E5" w:rsidRDefault="002912BC" w:rsidP="002912BC">
            <w:pPr>
              <w:jc w:val="both"/>
            </w:pPr>
            <w:r w:rsidRPr="00E024E5">
              <w:rPr>
                <w:b/>
              </w:rPr>
              <w:t>Rok narození</w:t>
            </w:r>
          </w:p>
        </w:tc>
        <w:tc>
          <w:tcPr>
            <w:tcW w:w="762" w:type="dxa"/>
            <w:gridSpan w:val="6"/>
            <w:tcBorders>
              <w:top w:val="single" w:sz="4" w:space="0" w:color="00000A"/>
              <w:left w:val="single" w:sz="4" w:space="0" w:color="00000A"/>
              <w:bottom w:val="single" w:sz="4" w:space="0" w:color="00000A"/>
              <w:right w:val="single" w:sz="4" w:space="0" w:color="00000A"/>
            </w:tcBorders>
            <w:shd w:val="clear" w:color="auto" w:fill="auto"/>
          </w:tcPr>
          <w:p w14:paraId="7D4CC6BE" w14:textId="77777777" w:rsidR="002912BC" w:rsidRPr="00E024E5" w:rsidRDefault="002912BC" w:rsidP="002912BC">
            <w:pPr>
              <w:jc w:val="both"/>
              <w:rPr>
                <w:b/>
              </w:rPr>
            </w:pPr>
            <w:r w:rsidRPr="00E024E5">
              <w:t>1977</w:t>
            </w:r>
          </w:p>
        </w:tc>
        <w:tc>
          <w:tcPr>
            <w:tcW w:w="2061" w:type="dxa"/>
            <w:gridSpan w:val="12"/>
            <w:tcBorders>
              <w:top w:val="single" w:sz="4" w:space="0" w:color="00000A"/>
              <w:left w:val="single" w:sz="4" w:space="0" w:color="00000A"/>
              <w:bottom w:val="single" w:sz="4" w:space="0" w:color="00000A"/>
              <w:right w:val="single" w:sz="4" w:space="0" w:color="00000A"/>
            </w:tcBorders>
            <w:shd w:val="clear" w:color="auto" w:fill="F7CAAC"/>
          </w:tcPr>
          <w:p w14:paraId="05715D7D" w14:textId="77777777" w:rsidR="002912BC" w:rsidRPr="00E024E5" w:rsidRDefault="002912BC" w:rsidP="002912BC">
            <w:pPr>
              <w:jc w:val="both"/>
            </w:pPr>
            <w:r w:rsidRPr="00E024E5">
              <w:rPr>
                <w:b/>
              </w:rPr>
              <w:t>typ vztahu k VŠ</w:t>
            </w:r>
          </w:p>
        </w:tc>
        <w:tc>
          <w:tcPr>
            <w:tcW w:w="747" w:type="dxa"/>
            <w:gridSpan w:val="12"/>
            <w:tcBorders>
              <w:top w:val="single" w:sz="4" w:space="0" w:color="00000A"/>
              <w:left w:val="single" w:sz="4" w:space="0" w:color="00000A"/>
              <w:bottom w:val="single" w:sz="4" w:space="0" w:color="00000A"/>
              <w:right w:val="single" w:sz="4" w:space="0" w:color="00000A"/>
            </w:tcBorders>
            <w:shd w:val="clear" w:color="auto" w:fill="auto"/>
          </w:tcPr>
          <w:p w14:paraId="691C3EA1" w14:textId="77777777" w:rsidR="002912BC" w:rsidRPr="00E024E5" w:rsidRDefault="002912BC" w:rsidP="002912BC">
            <w:pPr>
              <w:jc w:val="both"/>
              <w:rPr>
                <w:b/>
              </w:rPr>
            </w:pPr>
            <w:r w:rsidRPr="00E024E5">
              <w:t>pp.</w:t>
            </w:r>
          </w:p>
        </w:tc>
        <w:tc>
          <w:tcPr>
            <w:tcW w:w="893" w:type="dxa"/>
            <w:gridSpan w:val="10"/>
            <w:tcBorders>
              <w:top w:val="single" w:sz="4" w:space="0" w:color="00000A"/>
              <w:left w:val="single" w:sz="4" w:space="0" w:color="00000A"/>
              <w:bottom w:val="single" w:sz="4" w:space="0" w:color="00000A"/>
              <w:right w:val="single" w:sz="4" w:space="0" w:color="00000A"/>
            </w:tcBorders>
            <w:shd w:val="clear" w:color="auto" w:fill="F7CAAC"/>
          </w:tcPr>
          <w:p w14:paraId="7B9B857E" w14:textId="77777777" w:rsidR="002912BC" w:rsidRPr="00E024E5" w:rsidRDefault="002912BC" w:rsidP="002912BC">
            <w:pPr>
              <w:jc w:val="both"/>
            </w:pPr>
            <w:r w:rsidRPr="00E024E5">
              <w:rPr>
                <w:b/>
              </w:rPr>
              <w:t>rozsah</w:t>
            </w:r>
          </w:p>
        </w:tc>
        <w:tc>
          <w:tcPr>
            <w:tcW w:w="780" w:type="dxa"/>
            <w:gridSpan w:val="8"/>
            <w:tcBorders>
              <w:top w:val="single" w:sz="4" w:space="0" w:color="00000A"/>
              <w:left w:val="single" w:sz="4" w:space="0" w:color="00000A"/>
              <w:bottom w:val="single" w:sz="4" w:space="0" w:color="00000A"/>
              <w:right w:val="single" w:sz="4" w:space="0" w:color="00000A"/>
            </w:tcBorders>
            <w:shd w:val="clear" w:color="auto" w:fill="auto"/>
          </w:tcPr>
          <w:p w14:paraId="185D3F44" w14:textId="77777777" w:rsidR="002912BC" w:rsidRPr="00E024E5" w:rsidRDefault="002912BC" w:rsidP="002912BC">
            <w:pPr>
              <w:jc w:val="both"/>
            </w:pPr>
            <w:r w:rsidRPr="00E024E5">
              <w:t>40</w:t>
            </w:r>
          </w:p>
        </w:tc>
        <w:tc>
          <w:tcPr>
            <w:tcW w:w="935" w:type="dxa"/>
            <w:gridSpan w:val="20"/>
            <w:tcBorders>
              <w:top w:val="single" w:sz="4" w:space="0" w:color="00000A"/>
              <w:left w:val="single" w:sz="4" w:space="0" w:color="00000A"/>
              <w:bottom w:val="single" w:sz="4" w:space="0" w:color="00000A"/>
              <w:right w:val="single" w:sz="4" w:space="0" w:color="00000A"/>
            </w:tcBorders>
            <w:shd w:val="clear" w:color="auto" w:fill="F7CAAC"/>
          </w:tcPr>
          <w:p w14:paraId="4C50DD5B" w14:textId="77777777" w:rsidR="002912BC" w:rsidRPr="00E024E5" w:rsidRDefault="002912BC" w:rsidP="002912BC">
            <w:pPr>
              <w:jc w:val="both"/>
            </w:pPr>
            <w:r w:rsidRPr="00E024E5">
              <w:rPr>
                <w:b/>
              </w:rPr>
              <w:t>do kdy</w:t>
            </w:r>
          </w:p>
        </w:tc>
        <w:tc>
          <w:tcPr>
            <w:tcW w:w="1597" w:type="dxa"/>
            <w:gridSpan w:val="12"/>
            <w:tcBorders>
              <w:top w:val="single" w:sz="4" w:space="0" w:color="00000A"/>
              <w:left w:val="single" w:sz="4" w:space="0" w:color="00000A"/>
              <w:bottom w:val="single" w:sz="4" w:space="0" w:color="00000A"/>
              <w:right w:val="single" w:sz="4" w:space="0" w:color="00000A"/>
            </w:tcBorders>
            <w:shd w:val="clear" w:color="auto" w:fill="auto"/>
          </w:tcPr>
          <w:p w14:paraId="5548DB1A" w14:textId="77777777" w:rsidR="002912BC" w:rsidRPr="00E024E5" w:rsidRDefault="002912BC" w:rsidP="002912BC">
            <w:pPr>
              <w:jc w:val="both"/>
            </w:pPr>
            <w:r w:rsidRPr="00E024E5">
              <w:t>N</w:t>
            </w:r>
          </w:p>
        </w:tc>
      </w:tr>
      <w:tr w:rsidR="002912BC" w:rsidRPr="00E024E5" w14:paraId="0D7152DD" w14:textId="77777777" w:rsidTr="009F6871">
        <w:tblPrEx>
          <w:tblCellMar>
            <w:left w:w="75" w:type="dxa"/>
          </w:tblCellMar>
          <w:tblLook w:val="0000" w:firstRow="0" w:lastRow="0" w:firstColumn="0" w:lastColumn="0" w:noHBand="0" w:noVBand="0"/>
        </w:tblPrEx>
        <w:tc>
          <w:tcPr>
            <w:tcW w:w="5534" w:type="dxa"/>
            <w:gridSpan w:val="29"/>
            <w:tcBorders>
              <w:top w:val="single" w:sz="4" w:space="0" w:color="00000A"/>
              <w:left w:val="single" w:sz="4" w:space="0" w:color="00000A"/>
              <w:bottom w:val="single" w:sz="4" w:space="0" w:color="00000A"/>
              <w:right w:val="single" w:sz="4" w:space="0" w:color="00000A"/>
            </w:tcBorders>
            <w:shd w:val="clear" w:color="auto" w:fill="F7CAAC"/>
          </w:tcPr>
          <w:p w14:paraId="1283CB85" w14:textId="77777777" w:rsidR="002912BC" w:rsidRPr="00E024E5" w:rsidRDefault="002912BC" w:rsidP="002912BC">
            <w:pPr>
              <w:jc w:val="both"/>
            </w:pPr>
            <w:r w:rsidRPr="00E024E5">
              <w:rPr>
                <w:b/>
              </w:rPr>
              <w:t>Typ vztahu na součásti VŠ, která uskutečňuje st. program</w:t>
            </w:r>
          </w:p>
        </w:tc>
        <w:tc>
          <w:tcPr>
            <w:tcW w:w="747" w:type="dxa"/>
            <w:gridSpan w:val="12"/>
            <w:tcBorders>
              <w:top w:val="single" w:sz="4" w:space="0" w:color="00000A"/>
              <w:left w:val="single" w:sz="4" w:space="0" w:color="00000A"/>
              <w:bottom w:val="single" w:sz="4" w:space="0" w:color="00000A"/>
              <w:right w:val="single" w:sz="4" w:space="0" w:color="00000A"/>
            </w:tcBorders>
            <w:shd w:val="clear" w:color="auto" w:fill="auto"/>
          </w:tcPr>
          <w:p w14:paraId="65237279" w14:textId="77777777" w:rsidR="002912BC" w:rsidRPr="00E024E5" w:rsidRDefault="002912BC" w:rsidP="002912BC">
            <w:pPr>
              <w:jc w:val="both"/>
              <w:rPr>
                <w:b/>
              </w:rPr>
            </w:pPr>
            <w:r w:rsidRPr="00E024E5">
              <w:t>---</w:t>
            </w:r>
          </w:p>
        </w:tc>
        <w:tc>
          <w:tcPr>
            <w:tcW w:w="893" w:type="dxa"/>
            <w:gridSpan w:val="10"/>
            <w:tcBorders>
              <w:top w:val="single" w:sz="4" w:space="0" w:color="00000A"/>
              <w:left w:val="single" w:sz="4" w:space="0" w:color="00000A"/>
              <w:bottom w:val="single" w:sz="4" w:space="0" w:color="00000A"/>
              <w:right w:val="single" w:sz="4" w:space="0" w:color="00000A"/>
            </w:tcBorders>
            <w:shd w:val="clear" w:color="auto" w:fill="F7CAAC"/>
          </w:tcPr>
          <w:p w14:paraId="1BEB7EE6" w14:textId="77777777" w:rsidR="002912BC" w:rsidRPr="00E024E5" w:rsidRDefault="002912BC" w:rsidP="002912BC">
            <w:pPr>
              <w:jc w:val="both"/>
            </w:pPr>
            <w:r w:rsidRPr="00E024E5">
              <w:rPr>
                <w:b/>
              </w:rPr>
              <w:t>rozsah</w:t>
            </w:r>
          </w:p>
        </w:tc>
        <w:tc>
          <w:tcPr>
            <w:tcW w:w="780" w:type="dxa"/>
            <w:gridSpan w:val="8"/>
            <w:tcBorders>
              <w:top w:val="single" w:sz="4" w:space="0" w:color="00000A"/>
              <w:left w:val="single" w:sz="4" w:space="0" w:color="00000A"/>
              <w:bottom w:val="single" w:sz="4" w:space="0" w:color="00000A"/>
              <w:right w:val="single" w:sz="4" w:space="0" w:color="00000A"/>
            </w:tcBorders>
            <w:shd w:val="clear" w:color="auto" w:fill="auto"/>
          </w:tcPr>
          <w:p w14:paraId="34700975" w14:textId="77777777" w:rsidR="002912BC" w:rsidRPr="00E024E5" w:rsidRDefault="002912BC" w:rsidP="002912BC">
            <w:pPr>
              <w:jc w:val="both"/>
              <w:rPr>
                <w:b/>
              </w:rPr>
            </w:pPr>
            <w:r w:rsidRPr="00E024E5">
              <w:t>---</w:t>
            </w:r>
          </w:p>
        </w:tc>
        <w:tc>
          <w:tcPr>
            <w:tcW w:w="935" w:type="dxa"/>
            <w:gridSpan w:val="20"/>
            <w:tcBorders>
              <w:top w:val="single" w:sz="4" w:space="0" w:color="00000A"/>
              <w:left w:val="single" w:sz="4" w:space="0" w:color="00000A"/>
              <w:bottom w:val="single" w:sz="4" w:space="0" w:color="00000A"/>
              <w:right w:val="single" w:sz="4" w:space="0" w:color="00000A"/>
            </w:tcBorders>
            <w:shd w:val="clear" w:color="auto" w:fill="F7CAAC"/>
          </w:tcPr>
          <w:p w14:paraId="4927A76B" w14:textId="77777777" w:rsidR="002912BC" w:rsidRPr="00E024E5" w:rsidRDefault="002912BC" w:rsidP="002912BC">
            <w:pPr>
              <w:jc w:val="both"/>
            </w:pPr>
            <w:r w:rsidRPr="00E024E5">
              <w:rPr>
                <w:b/>
              </w:rPr>
              <w:t>do kdy</w:t>
            </w:r>
          </w:p>
        </w:tc>
        <w:tc>
          <w:tcPr>
            <w:tcW w:w="1597" w:type="dxa"/>
            <w:gridSpan w:val="12"/>
            <w:tcBorders>
              <w:top w:val="single" w:sz="4" w:space="0" w:color="00000A"/>
              <w:left w:val="single" w:sz="4" w:space="0" w:color="00000A"/>
              <w:bottom w:val="single" w:sz="4" w:space="0" w:color="00000A"/>
              <w:right w:val="single" w:sz="4" w:space="0" w:color="00000A"/>
            </w:tcBorders>
            <w:shd w:val="clear" w:color="auto" w:fill="auto"/>
          </w:tcPr>
          <w:p w14:paraId="114E8C84" w14:textId="77777777" w:rsidR="002912BC" w:rsidRPr="00E024E5" w:rsidRDefault="002912BC" w:rsidP="002912BC">
            <w:pPr>
              <w:jc w:val="both"/>
            </w:pPr>
            <w:r w:rsidRPr="00E024E5">
              <w:t>---</w:t>
            </w:r>
          </w:p>
        </w:tc>
      </w:tr>
      <w:tr w:rsidR="002912BC" w:rsidRPr="00E024E5" w14:paraId="14769FFF" w14:textId="77777777" w:rsidTr="009F6871">
        <w:tblPrEx>
          <w:tblCellMar>
            <w:left w:w="75" w:type="dxa"/>
          </w:tblCellMar>
          <w:tblLook w:val="0000" w:firstRow="0" w:lastRow="0" w:firstColumn="0" w:lastColumn="0" w:noHBand="0" w:noVBand="0"/>
        </w:tblPrEx>
        <w:tc>
          <w:tcPr>
            <w:tcW w:w="6281" w:type="dxa"/>
            <w:gridSpan w:val="41"/>
            <w:tcBorders>
              <w:top w:val="single" w:sz="4" w:space="0" w:color="00000A"/>
              <w:left w:val="single" w:sz="4" w:space="0" w:color="00000A"/>
              <w:bottom w:val="single" w:sz="4" w:space="0" w:color="00000A"/>
              <w:right w:val="single" w:sz="4" w:space="0" w:color="00000A"/>
            </w:tcBorders>
            <w:shd w:val="clear" w:color="auto" w:fill="F7CAAC"/>
          </w:tcPr>
          <w:p w14:paraId="4F849085" w14:textId="77777777" w:rsidR="002912BC" w:rsidRPr="00E024E5" w:rsidRDefault="002912BC" w:rsidP="002912BC">
            <w:pPr>
              <w:jc w:val="both"/>
              <w:rPr>
                <w:b/>
              </w:rPr>
            </w:pPr>
            <w:r w:rsidRPr="00E024E5">
              <w:rPr>
                <w:b/>
              </w:rPr>
              <w:t>Další současná působení jako akademický pracovník na jiných VŠ</w:t>
            </w:r>
          </w:p>
        </w:tc>
        <w:tc>
          <w:tcPr>
            <w:tcW w:w="1673" w:type="dxa"/>
            <w:gridSpan w:val="18"/>
            <w:tcBorders>
              <w:top w:val="single" w:sz="4" w:space="0" w:color="00000A"/>
              <w:left w:val="single" w:sz="4" w:space="0" w:color="00000A"/>
              <w:bottom w:val="single" w:sz="4" w:space="0" w:color="00000A"/>
              <w:right w:val="single" w:sz="4" w:space="0" w:color="00000A"/>
            </w:tcBorders>
            <w:shd w:val="clear" w:color="auto" w:fill="F7CAAC"/>
          </w:tcPr>
          <w:p w14:paraId="2BA92CEA" w14:textId="77777777" w:rsidR="002912BC" w:rsidRPr="00E024E5" w:rsidRDefault="002912BC" w:rsidP="002912BC">
            <w:pPr>
              <w:jc w:val="both"/>
              <w:rPr>
                <w:b/>
              </w:rPr>
            </w:pPr>
            <w:r w:rsidRPr="00E024E5">
              <w:rPr>
                <w:b/>
              </w:rPr>
              <w:t xml:space="preserve">typ </w:t>
            </w:r>
            <w:proofErr w:type="spellStart"/>
            <w:r w:rsidRPr="00E024E5">
              <w:rPr>
                <w:b/>
              </w:rPr>
              <w:t>prac</w:t>
            </w:r>
            <w:proofErr w:type="spellEnd"/>
            <w:r w:rsidRPr="00E024E5">
              <w:rPr>
                <w:b/>
              </w:rPr>
              <w:t>. vztahu</w:t>
            </w:r>
          </w:p>
        </w:tc>
        <w:tc>
          <w:tcPr>
            <w:tcW w:w="2532" w:type="dxa"/>
            <w:gridSpan w:val="32"/>
            <w:tcBorders>
              <w:top w:val="single" w:sz="4" w:space="0" w:color="00000A"/>
              <w:left w:val="single" w:sz="4" w:space="0" w:color="00000A"/>
              <w:bottom w:val="single" w:sz="4" w:space="0" w:color="00000A"/>
              <w:right w:val="single" w:sz="4" w:space="0" w:color="00000A"/>
            </w:tcBorders>
            <w:shd w:val="clear" w:color="auto" w:fill="F7CAAC"/>
          </w:tcPr>
          <w:p w14:paraId="142CC462" w14:textId="77777777" w:rsidR="002912BC" w:rsidRPr="00E024E5" w:rsidRDefault="002912BC" w:rsidP="002912BC">
            <w:pPr>
              <w:jc w:val="both"/>
            </w:pPr>
            <w:r w:rsidRPr="00E024E5">
              <w:rPr>
                <w:b/>
              </w:rPr>
              <w:t>rozsah</w:t>
            </w:r>
          </w:p>
        </w:tc>
      </w:tr>
      <w:tr w:rsidR="002912BC" w:rsidRPr="00E024E5" w14:paraId="6D32CEEF" w14:textId="77777777" w:rsidTr="009F6871">
        <w:tblPrEx>
          <w:tblCellMar>
            <w:left w:w="75" w:type="dxa"/>
          </w:tblCellMar>
          <w:tblLook w:val="0000" w:firstRow="0" w:lastRow="0" w:firstColumn="0" w:lastColumn="0" w:noHBand="0" w:noVBand="0"/>
        </w:tblPrEx>
        <w:tc>
          <w:tcPr>
            <w:tcW w:w="6281" w:type="dxa"/>
            <w:gridSpan w:val="41"/>
            <w:tcBorders>
              <w:top w:val="single" w:sz="4" w:space="0" w:color="00000A"/>
              <w:left w:val="single" w:sz="4" w:space="0" w:color="00000A"/>
              <w:bottom w:val="single" w:sz="4" w:space="0" w:color="00000A"/>
              <w:right w:val="single" w:sz="4" w:space="0" w:color="00000A"/>
            </w:tcBorders>
            <w:shd w:val="clear" w:color="auto" w:fill="auto"/>
          </w:tcPr>
          <w:p w14:paraId="25E4BC8D" w14:textId="77777777" w:rsidR="002912BC" w:rsidRPr="00E024E5" w:rsidRDefault="002912BC" w:rsidP="002912BC">
            <w:pPr>
              <w:jc w:val="both"/>
            </w:pPr>
            <w:r w:rsidRPr="00E024E5">
              <w:t>---</w:t>
            </w:r>
          </w:p>
        </w:tc>
        <w:tc>
          <w:tcPr>
            <w:tcW w:w="1673" w:type="dxa"/>
            <w:gridSpan w:val="18"/>
            <w:tcBorders>
              <w:top w:val="single" w:sz="4" w:space="0" w:color="00000A"/>
              <w:left w:val="single" w:sz="4" w:space="0" w:color="00000A"/>
              <w:bottom w:val="single" w:sz="4" w:space="0" w:color="00000A"/>
              <w:right w:val="single" w:sz="4" w:space="0" w:color="00000A"/>
            </w:tcBorders>
            <w:shd w:val="clear" w:color="auto" w:fill="auto"/>
          </w:tcPr>
          <w:p w14:paraId="53222891" w14:textId="77777777" w:rsidR="002912BC" w:rsidRPr="00E024E5" w:rsidRDefault="002912BC" w:rsidP="002912BC">
            <w:pPr>
              <w:jc w:val="both"/>
            </w:pPr>
            <w:r w:rsidRPr="00E024E5">
              <w:t>---</w:t>
            </w:r>
          </w:p>
        </w:tc>
        <w:tc>
          <w:tcPr>
            <w:tcW w:w="2532" w:type="dxa"/>
            <w:gridSpan w:val="32"/>
            <w:tcBorders>
              <w:top w:val="single" w:sz="4" w:space="0" w:color="00000A"/>
              <w:left w:val="single" w:sz="4" w:space="0" w:color="00000A"/>
              <w:bottom w:val="single" w:sz="4" w:space="0" w:color="00000A"/>
              <w:right w:val="single" w:sz="4" w:space="0" w:color="00000A"/>
            </w:tcBorders>
            <w:shd w:val="clear" w:color="auto" w:fill="auto"/>
          </w:tcPr>
          <w:p w14:paraId="607B171E" w14:textId="77777777" w:rsidR="002912BC" w:rsidRPr="00E024E5" w:rsidRDefault="002912BC" w:rsidP="002912BC">
            <w:pPr>
              <w:jc w:val="both"/>
            </w:pPr>
            <w:r w:rsidRPr="00E024E5">
              <w:t>---</w:t>
            </w:r>
          </w:p>
        </w:tc>
      </w:tr>
      <w:tr w:rsidR="002912BC" w:rsidRPr="00E024E5" w14:paraId="0F81E3D7" w14:textId="77777777" w:rsidTr="009F6871">
        <w:tblPrEx>
          <w:tblCellMar>
            <w:left w:w="75" w:type="dxa"/>
          </w:tblCellMar>
          <w:tblLook w:val="0000" w:firstRow="0" w:lastRow="0" w:firstColumn="0" w:lastColumn="0" w:noHBand="0" w:noVBand="0"/>
        </w:tblPrEx>
        <w:tc>
          <w:tcPr>
            <w:tcW w:w="6281" w:type="dxa"/>
            <w:gridSpan w:val="41"/>
            <w:tcBorders>
              <w:top w:val="single" w:sz="4" w:space="0" w:color="00000A"/>
              <w:left w:val="single" w:sz="4" w:space="0" w:color="00000A"/>
              <w:bottom w:val="single" w:sz="4" w:space="0" w:color="00000A"/>
              <w:right w:val="single" w:sz="4" w:space="0" w:color="00000A"/>
            </w:tcBorders>
            <w:shd w:val="clear" w:color="auto" w:fill="auto"/>
          </w:tcPr>
          <w:p w14:paraId="51399C63" w14:textId="77777777" w:rsidR="002912BC" w:rsidRPr="00E024E5" w:rsidRDefault="002912BC" w:rsidP="002912BC">
            <w:pPr>
              <w:jc w:val="both"/>
            </w:pPr>
          </w:p>
        </w:tc>
        <w:tc>
          <w:tcPr>
            <w:tcW w:w="1673" w:type="dxa"/>
            <w:gridSpan w:val="18"/>
            <w:tcBorders>
              <w:top w:val="single" w:sz="4" w:space="0" w:color="00000A"/>
              <w:left w:val="single" w:sz="4" w:space="0" w:color="00000A"/>
              <w:bottom w:val="single" w:sz="4" w:space="0" w:color="00000A"/>
              <w:right w:val="single" w:sz="4" w:space="0" w:color="00000A"/>
            </w:tcBorders>
            <w:shd w:val="clear" w:color="auto" w:fill="auto"/>
          </w:tcPr>
          <w:p w14:paraId="2A315BA8" w14:textId="77777777" w:rsidR="002912BC" w:rsidRPr="00E024E5" w:rsidRDefault="002912BC" w:rsidP="002912BC">
            <w:pPr>
              <w:jc w:val="both"/>
            </w:pPr>
          </w:p>
        </w:tc>
        <w:tc>
          <w:tcPr>
            <w:tcW w:w="2532" w:type="dxa"/>
            <w:gridSpan w:val="32"/>
            <w:tcBorders>
              <w:top w:val="single" w:sz="4" w:space="0" w:color="00000A"/>
              <w:left w:val="single" w:sz="4" w:space="0" w:color="00000A"/>
              <w:bottom w:val="single" w:sz="4" w:space="0" w:color="00000A"/>
              <w:right w:val="single" w:sz="4" w:space="0" w:color="00000A"/>
            </w:tcBorders>
            <w:shd w:val="clear" w:color="auto" w:fill="auto"/>
          </w:tcPr>
          <w:p w14:paraId="4295FFC4" w14:textId="77777777" w:rsidR="002912BC" w:rsidRPr="00E024E5" w:rsidRDefault="002912BC" w:rsidP="002912BC">
            <w:pPr>
              <w:jc w:val="both"/>
            </w:pPr>
          </w:p>
        </w:tc>
      </w:tr>
      <w:tr w:rsidR="002912BC" w:rsidRPr="00E024E5" w14:paraId="4918DF0E" w14:textId="77777777" w:rsidTr="009F6871">
        <w:tblPrEx>
          <w:tblCellMar>
            <w:left w:w="75" w:type="dxa"/>
          </w:tblCellMar>
          <w:tblLook w:val="0000" w:firstRow="0" w:lastRow="0" w:firstColumn="0" w:lastColumn="0" w:noHBand="0" w:noVBand="0"/>
        </w:tblPrEx>
        <w:tc>
          <w:tcPr>
            <w:tcW w:w="6281" w:type="dxa"/>
            <w:gridSpan w:val="41"/>
            <w:tcBorders>
              <w:top w:val="single" w:sz="4" w:space="0" w:color="00000A"/>
              <w:left w:val="single" w:sz="4" w:space="0" w:color="00000A"/>
              <w:bottom w:val="single" w:sz="4" w:space="0" w:color="00000A"/>
              <w:right w:val="single" w:sz="4" w:space="0" w:color="00000A"/>
            </w:tcBorders>
            <w:shd w:val="clear" w:color="auto" w:fill="auto"/>
          </w:tcPr>
          <w:p w14:paraId="050E5639" w14:textId="77777777" w:rsidR="002912BC" w:rsidRPr="00E024E5" w:rsidRDefault="002912BC" w:rsidP="002912BC">
            <w:pPr>
              <w:jc w:val="both"/>
            </w:pPr>
          </w:p>
        </w:tc>
        <w:tc>
          <w:tcPr>
            <w:tcW w:w="1673" w:type="dxa"/>
            <w:gridSpan w:val="18"/>
            <w:tcBorders>
              <w:top w:val="single" w:sz="4" w:space="0" w:color="00000A"/>
              <w:left w:val="single" w:sz="4" w:space="0" w:color="00000A"/>
              <w:bottom w:val="single" w:sz="4" w:space="0" w:color="00000A"/>
              <w:right w:val="single" w:sz="4" w:space="0" w:color="00000A"/>
            </w:tcBorders>
            <w:shd w:val="clear" w:color="auto" w:fill="auto"/>
          </w:tcPr>
          <w:p w14:paraId="120E7525" w14:textId="77777777" w:rsidR="002912BC" w:rsidRPr="00E024E5" w:rsidRDefault="002912BC" w:rsidP="002912BC">
            <w:pPr>
              <w:jc w:val="both"/>
            </w:pPr>
          </w:p>
        </w:tc>
        <w:tc>
          <w:tcPr>
            <w:tcW w:w="2532" w:type="dxa"/>
            <w:gridSpan w:val="32"/>
            <w:tcBorders>
              <w:top w:val="single" w:sz="4" w:space="0" w:color="00000A"/>
              <w:left w:val="single" w:sz="4" w:space="0" w:color="00000A"/>
              <w:bottom w:val="single" w:sz="4" w:space="0" w:color="00000A"/>
              <w:right w:val="single" w:sz="4" w:space="0" w:color="00000A"/>
            </w:tcBorders>
            <w:shd w:val="clear" w:color="auto" w:fill="auto"/>
          </w:tcPr>
          <w:p w14:paraId="4FB0B4E7" w14:textId="77777777" w:rsidR="002912BC" w:rsidRPr="00E024E5" w:rsidRDefault="002912BC" w:rsidP="002912BC">
            <w:pPr>
              <w:jc w:val="both"/>
            </w:pPr>
          </w:p>
        </w:tc>
      </w:tr>
      <w:tr w:rsidR="002912BC" w:rsidRPr="00E024E5" w14:paraId="7AEFCA50" w14:textId="77777777" w:rsidTr="009F6871">
        <w:tblPrEx>
          <w:tblCellMar>
            <w:left w:w="75" w:type="dxa"/>
          </w:tblCellMar>
          <w:tblLook w:val="0000" w:firstRow="0" w:lastRow="0" w:firstColumn="0" w:lastColumn="0" w:noHBand="0" w:noVBand="0"/>
        </w:tblPrEx>
        <w:tc>
          <w:tcPr>
            <w:tcW w:w="6281" w:type="dxa"/>
            <w:gridSpan w:val="41"/>
            <w:tcBorders>
              <w:top w:val="single" w:sz="4" w:space="0" w:color="00000A"/>
              <w:left w:val="single" w:sz="4" w:space="0" w:color="00000A"/>
              <w:bottom w:val="single" w:sz="4" w:space="0" w:color="00000A"/>
              <w:right w:val="single" w:sz="4" w:space="0" w:color="00000A"/>
            </w:tcBorders>
            <w:shd w:val="clear" w:color="auto" w:fill="auto"/>
          </w:tcPr>
          <w:p w14:paraId="5A31ED75" w14:textId="77777777" w:rsidR="002912BC" w:rsidRPr="00E024E5" w:rsidRDefault="002912BC" w:rsidP="002912BC">
            <w:pPr>
              <w:jc w:val="both"/>
            </w:pPr>
          </w:p>
        </w:tc>
        <w:tc>
          <w:tcPr>
            <w:tcW w:w="1673" w:type="dxa"/>
            <w:gridSpan w:val="18"/>
            <w:tcBorders>
              <w:top w:val="single" w:sz="4" w:space="0" w:color="00000A"/>
              <w:left w:val="single" w:sz="4" w:space="0" w:color="00000A"/>
              <w:bottom w:val="single" w:sz="4" w:space="0" w:color="00000A"/>
              <w:right w:val="single" w:sz="4" w:space="0" w:color="00000A"/>
            </w:tcBorders>
            <w:shd w:val="clear" w:color="auto" w:fill="auto"/>
          </w:tcPr>
          <w:p w14:paraId="486F8562" w14:textId="77777777" w:rsidR="002912BC" w:rsidRPr="00E024E5" w:rsidRDefault="002912BC" w:rsidP="002912BC">
            <w:pPr>
              <w:jc w:val="both"/>
            </w:pPr>
          </w:p>
        </w:tc>
        <w:tc>
          <w:tcPr>
            <w:tcW w:w="2532" w:type="dxa"/>
            <w:gridSpan w:val="32"/>
            <w:tcBorders>
              <w:top w:val="single" w:sz="4" w:space="0" w:color="00000A"/>
              <w:left w:val="single" w:sz="4" w:space="0" w:color="00000A"/>
              <w:bottom w:val="single" w:sz="4" w:space="0" w:color="00000A"/>
              <w:right w:val="single" w:sz="4" w:space="0" w:color="00000A"/>
            </w:tcBorders>
            <w:shd w:val="clear" w:color="auto" w:fill="auto"/>
          </w:tcPr>
          <w:p w14:paraId="795CDF4F" w14:textId="77777777" w:rsidR="002912BC" w:rsidRPr="00E024E5" w:rsidRDefault="002912BC" w:rsidP="002912BC">
            <w:pPr>
              <w:jc w:val="both"/>
            </w:pPr>
          </w:p>
        </w:tc>
      </w:tr>
      <w:tr w:rsidR="002912BC" w:rsidRPr="00E024E5" w14:paraId="6D2C04EE" w14:textId="77777777" w:rsidTr="009F6871">
        <w:tblPrEx>
          <w:tblCellMar>
            <w:left w:w="75" w:type="dxa"/>
          </w:tblCellMar>
          <w:tblLook w:val="0000" w:firstRow="0" w:lastRow="0" w:firstColumn="0" w:lastColumn="0" w:noHBand="0" w:noVBand="0"/>
        </w:tblPrEx>
        <w:tc>
          <w:tcPr>
            <w:tcW w:w="10486" w:type="dxa"/>
            <w:gridSpan w:val="91"/>
            <w:tcBorders>
              <w:top w:val="single" w:sz="4" w:space="0" w:color="00000A"/>
              <w:left w:val="single" w:sz="4" w:space="0" w:color="00000A"/>
              <w:bottom w:val="single" w:sz="4" w:space="0" w:color="00000A"/>
              <w:right w:val="single" w:sz="4" w:space="0" w:color="00000A"/>
            </w:tcBorders>
            <w:shd w:val="clear" w:color="auto" w:fill="F7CAAC"/>
          </w:tcPr>
          <w:p w14:paraId="5C315F90" w14:textId="77777777" w:rsidR="002912BC" w:rsidRPr="00E024E5" w:rsidRDefault="002912BC" w:rsidP="002912BC">
            <w:pPr>
              <w:jc w:val="both"/>
            </w:pPr>
            <w:r w:rsidRPr="00E024E5">
              <w:rPr>
                <w:b/>
              </w:rPr>
              <w:t>Předměty příslušného studijního programu a způsob zapojení do jejich výuky, příp. další zapojení do uskutečňování studijního programu</w:t>
            </w:r>
          </w:p>
        </w:tc>
      </w:tr>
      <w:tr w:rsidR="002912BC" w:rsidRPr="00E024E5" w14:paraId="60F81C92" w14:textId="77777777" w:rsidTr="009F6871">
        <w:tblPrEx>
          <w:tblCellMar>
            <w:left w:w="75" w:type="dxa"/>
          </w:tblCellMar>
          <w:tblLook w:val="0000" w:firstRow="0" w:lastRow="0" w:firstColumn="0" w:lastColumn="0" w:noHBand="0" w:noVBand="0"/>
        </w:tblPrEx>
        <w:trPr>
          <w:trHeight w:val="323"/>
        </w:trPr>
        <w:tc>
          <w:tcPr>
            <w:tcW w:w="10486" w:type="dxa"/>
            <w:gridSpan w:val="91"/>
            <w:tcBorders>
              <w:left w:val="single" w:sz="4" w:space="0" w:color="00000A"/>
              <w:bottom w:val="single" w:sz="4" w:space="0" w:color="00000A"/>
              <w:right w:val="single" w:sz="4" w:space="0" w:color="00000A"/>
            </w:tcBorders>
            <w:shd w:val="clear" w:color="auto" w:fill="auto"/>
          </w:tcPr>
          <w:p w14:paraId="125C0B05" w14:textId="27A6E750" w:rsidR="0011490A" w:rsidRDefault="0011490A" w:rsidP="001F18A6">
            <w:pPr>
              <w:spacing w:before="120" w:after="60"/>
              <w:jc w:val="both"/>
            </w:pPr>
            <w:r>
              <w:t>Nástroje pro zpracování polymerů (garant</w:t>
            </w:r>
            <w:r w:rsidR="0024296E">
              <w:t xml:space="preserve"> předmětu</w:t>
            </w:r>
            <w:r>
              <w:t>)</w:t>
            </w:r>
          </w:p>
          <w:p w14:paraId="7B165DF6" w14:textId="41D85DEE" w:rsidR="001F18A6" w:rsidRDefault="0011490A" w:rsidP="0011490A">
            <w:pPr>
              <w:spacing w:before="60" w:after="60"/>
              <w:jc w:val="both"/>
            </w:pPr>
            <w:r>
              <w:t>Výrobní stroje a zařízení</w:t>
            </w:r>
            <w:r w:rsidR="001F18A6" w:rsidRPr="000765EF">
              <w:t xml:space="preserve"> (garant</w:t>
            </w:r>
            <w:r w:rsidR="0024296E">
              <w:t xml:space="preserve"> předmětu</w:t>
            </w:r>
            <w:r w:rsidR="001F18A6" w:rsidRPr="000765EF">
              <w:t>)</w:t>
            </w:r>
          </w:p>
          <w:p w14:paraId="6BB392E4" w14:textId="77777777" w:rsidR="001F18A6" w:rsidRPr="000765EF" w:rsidRDefault="001F18A6" w:rsidP="001F18A6">
            <w:pPr>
              <w:jc w:val="both"/>
            </w:pPr>
          </w:p>
          <w:p w14:paraId="33B279D1" w14:textId="5A3823BD" w:rsidR="002912BC" w:rsidRPr="00445F9B" w:rsidRDefault="00B26CAD" w:rsidP="001F18A6">
            <w:pPr>
              <w:pStyle w:val="Zkladntext"/>
              <w:spacing w:before="60" w:after="120"/>
              <w:ind w:left="0"/>
              <w:rPr>
                <w:sz w:val="20"/>
                <w:szCs w:val="20"/>
                <w:lang w:val="cs-CZ"/>
              </w:rPr>
            </w:pPr>
            <w:ins w:id="294" w:author="Michal Staněk" w:date="2021-03-30T14:14:00Z">
              <w:r>
                <w:rPr>
                  <w:b/>
                  <w:sz w:val="20"/>
                  <w:szCs w:val="20"/>
                  <w:u w:val="single"/>
                  <w:lang w:val="cs-CZ"/>
                </w:rPr>
                <w:t>Garant studijního programu, předseda oboro</w:t>
              </w:r>
            </w:ins>
            <w:ins w:id="295" w:author="Michal Staněk" w:date="2021-03-30T14:15:00Z">
              <w:r>
                <w:rPr>
                  <w:b/>
                  <w:sz w:val="20"/>
                  <w:szCs w:val="20"/>
                  <w:u w:val="single"/>
                  <w:lang w:val="cs-CZ"/>
                </w:rPr>
                <w:t xml:space="preserve">vé rady, </w:t>
              </w:r>
            </w:ins>
            <w:del w:id="296" w:author="Michal Staněk" w:date="2021-03-30T14:15:00Z">
              <w:r w:rsidR="001F18A6" w:rsidRPr="00445F9B" w:rsidDel="00B26CAD">
                <w:rPr>
                  <w:b/>
                  <w:sz w:val="20"/>
                  <w:szCs w:val="20"/>
                  <w:u w:val="single"/>
                  <w:lang w:val="cs-CZ"/>
                </w:rPr>
                <w:delText>Š</w:delText>
              </w:r>
            </w:del>
            <w:ins w:id="297" w:author="Michal Staněk" w:date="2021-03-30T14:15:00Z">
              <w:r>
                <w:rPr>
                  <w:b/>
                  <w:sz w:val="20"/>
                  <w:szCs w:val="20"/>
                  <w:u w:val="single"/>
                  <w:lang w:val="cs-CZ"/>
                </w:rPr>
                <w:t>š</w:t>
              </w:r>
            </w:ins>
            <w:r w:rsidR="001F18A6" w:rsidRPr="00445F9B">
              <w:rPr>
                <w:b/>
                <w:sz w:val="20"/>
                <w:szCs w:val="20"/>
                <w:u w:val="single"/>
                <w:lang w:val="cs-CZ"/>
              </w:rPr>
              <w:t>kolitel, vyučující</w:t>
            </w:r>
            <w:del w:id="298" w:author="Michal Staněk" w:date="2021-03-30T14:14:00Z">
              <w:r w:rsidR="001F18A6" w:rsidRPr="00445F9B" w:rsidDel="00B26CAD">
                <w:rPr>
                  <w:b/>
                  <w:sz w:val="20"/>
                  <w:szCs w:val="20"/>
                  <w:u w:val="single"/>
                  <w:lang w:val="cs-CZ"/>
                </w:rPr>
                <w:delText>, člen oborové rady</w:delText>
              </w:r>
            </w:del>
          </w:p>
        </w:tc>
      </w:tr>
      <w:tr w:rsidR="002912BC" w:rsidRPr="00E024E5" w14:paraId="531E492F" w14:textId="77777777" w:rsidTr="009F6871">
        <w:tblPrEx>
          <w:tblCellMar>
            <w:left w:w="75" w:type="dxa"/>
          </w:tblCellMar>
          <w:tblLook w:val="0000" w:firstRow="0" w:lastRow="0" w:firstColumn="0" w:lastColumn="0" w:noHBand="0" w:noVBand="0"/>
        </w:tblPrEx>
        <w:tc>
          <w:tcPr>
            <w:tcW w:w="10486" w:type="dxa"/>
            <w:gridSpan w:val="91"/>
            <w:tcBorders>
              <w:top w:val="single" w:sz="4" w:space="0" w:color="00000A"/>
              <w:left w:val="single" w:sz="4" w:space="0" w:color="00000A"/>
              <w:bottom w:val="single" w:sz="4" w:space="0" w:color="00000A"/>
              <w:right w:val="single" w:sz="4" w:space="0" w:color="00000A"/>
            </w:tcBorders>
            <w:shd w:val="clear" w:color="auto" w:fill="F7CAAC"/>
          </w:tcPr>
          <w:p w14:paraId="296CEF1F" w14:textId="77777777" w:rsidR="002912BC" w:rsidRPr="00E024E5" w:rsidRDefault="002912BC" w:rsidP="002912BC">
            <w:pPr>
              <w:jc w:val="both"/>
            </w:pPr>
            <w:r w:rsidRPr="00E024E5">
              <w:rPr>
                <w:b/>
              </w:rPr>
              <w:t xml:space="preserve">Údaje o vzdělání na VŠ </w:t>
            </w:r>
          </w:p>
        </w:tc>
      </w:tr>
      <w:tr w:rsidR="002912BC" w:rsidRPr="00472B0A" w14:paraId="7BEAFC4C" w14:textId="77777777" w:rsidTr="009F6871">
        <w:tblPrEx>
          <w:tblCellMar>
            <w:left w:w="75" w:type="dxa"/>
          </w:tblCellMar>
          <w:tblLook w:val="0000" w:firstRow="0" w:lastRow="0" w:firstColumn="0" w:lastColumn="0" w:noHBand="0" w:noVBand="0"/>
        </w:tblPrEx>
        <w:trPr>
          <w:trHeight w:val="217"/>
        </w:trPr>
        <w:tc>
          <w:tcPr>
            <w:tcW w:w="10486" w:type="dxa"/>
            <w:gridSpan w:val="91"/>
            <w:tcBorders>
              <w:top w:val="single" w:sz="4" w:space="0" w:color="00000A"/>
              <w:left w:val="single" w:sz="4" w:space="0" w:color="00000A"/>
              <w:bottom w:val="single" w:sz="4" w:space="0" w:color="00000A"/>
              <w:right w:val="single" w:sz="4" w:space="0" w:color="00000A"/>
            </w:tcBorders>
            <w:shd w:val="clear" w:color="auto" w:fill="auto"/>
          </w:tcPr>
          <w:p w14:paraId="4BEA7082" w14:textId="77777777" w:rsidR="002912BC" w:rsidRPr="00472B0A" w:rsidRDefault="002912BC" w:rsidP="002912BC">
            <w:pPr>
              <w:spacing w:before="80" w:after="80"/>
              <w:jc w:val="both"/>
            </w:pPr>
            <w:r w:rsidRPr="00472B0A">
              <w:t xml:space="preserve">2005: VUT Brno, FSI, </w:t>
            </w:r>
            <w:r w:rsidRPr="00472B0A">
              <w:rPr>
                <w:rFonts w:eastAsia="Calibri"/>
              </w:rPr>
              <w:t xml:space="preserve">SP Strojírenská technologie, </w:t>
            </w:r>
            <w:r w:rsidRPr="00472B0A">
              <w:t>obor Strojírenská technologie, Ph.D.</w:t>
            </w:r>
          </w:p>
        </w:tc>
      </w:tr>
      <w:tr w:rsidR="002912BC" w:rsidRPr="00E024E5" w14:paraId="5A99AF16" w14:textId="77777777" w:rsidTr="009F6871">
        <w:tblPrEx>
          <w:tblCellMar>
            <w:left w:w="75" w:type="dxa"/>
          </w:tblCellMar>
          <w:tblLook w:val="0000" w:firstRow="0" w:lastRow="0" w:firstColumn="0" w:lastColumn="0" w:noHBand="0" w:noVBand="0"/>
        </w:tblPrEx>
        <w:tc>
          <w:tcPr>
            <w:tcW w:w="10486" w:type="dxa"/>
            <w:gridSpan w:val="91"/>
            <w:tcBorders>
              <w:top w:val="single" w:sz="4" w:space="0" w:color="00000A"/>
              <w:left w:val="single" w:sz="4" w:space="0" w:color="00000A"/>
              <w:bottom w:val="single" w:sz="4" w:space="0" w:color="00000A"/>
              <w:right w:val="single" w:sz="4" w:space="0" w:color="00000A"/>
            </w:tcBorders>
            <w:shd w:val="clear" w:color="auto" w:fill="F7CAAC"/>
          </w:tcPr>
          <w:p w14:paraId="00DDDDFC" w14:textId="77777777" w:rsidR="002912BC" w:rsidRPr="00E024E5" w:rsidRDefault="002912BC" w:rsidP="002912BC">
            <w:pPr>
              <w:jc w:val="both"/>
            </w:pPr>
            <w:r w:rsidRPr="00E024E5">
              <w:rPr>
                <w:b/>
              </w:rPr>
              <w:t>Údaje o odborném působení od absolvování VŠ</w:t>
            </w:r>
          </w:p>
        </w:tc>
      </w:tr>
      <w:tr w:rsidR="002912BC" w:rsidRPr="00C75136" w14:paraId="49C8BD61" w14:textId="77777777" w:rsidTr="009F6871">
        <w:tblPrEx>
          <w:tblCellMar>
            <w:left w:w="75" w:type="dxa"/>
          </w:tblCellMar>
          <w:tblLook w:val="0000" w:firstRow="0" w:lastRow="0" w:firstColumn="0" w:lastColumn="0" w:noHBand="0" w:noVBand="0"/>
        </w:tblPrEx>
        <w:trPr>
          <w:trHeight w:val="325"/>
        </w:trPr>
        <w:tc>
          <w:tcPr>
            <w:tcW w:w="10486" w:type="dxa"/>
            <w:gridSpan w:val="91"/>
            <w:tcBorders>
              <w:top w:val="single" w:sz="4" w:space="0" w:color="00000A"/>
              <w:left w:val="single" w:sz="4" w:space="0" w:color="00000A"/>
              <w:bottom w:val="single" w:sz="4" w:space="0" w:color="00000A"/>
              <w:right w:val="single" w:sz="4" w:space="0" w:color="00000A"/>
            </w:tcBorders>
            <w:shd w:val="clear" w:color="auto" w:fill="auto"/>
          </w:tcPr>
          <w:p w14:paraId="33694200" w14:textId="77777777" w:rsidR="002912BC" w:rsidRDefault="002912BC" w:rsidP="00720EA9">
            <w:pPr>
              <w:spacing w:before="120" w:after="120"/>
              <w:jc w:val="both"/>
            </w:pPr>
            <w:r w:rsidRPr="00472B0A">
              <w:t>2005 – dosud: UTB Zlín, FT, Ústav výrobního inženýrství, odborný asistent, od r. 2017 docent</w:t>
            </w:r>
            <w:r>
              <w:t xml:space="preserve"> </w:t>
            </w:r>
          </w:p>
          <w:p w14:paraId="4E3CF01A" w14:textId="77777777" w:rsidR="00FD4334" w:rsidRDefault="00FD4334" w:rsidP="00FD4334">
            <w:pPr>
              <w:spacing w:before="120"/>
              <w:jc w:val="both"/>
            </w:pPr>
            <w:r w:rsidRPr="00791639">
              <w:rPr>
                <w:u w:val="single"/>
              </w:rPr>
              <w:t xml:space="preserve">Přehled garantovaných SP (SO) za posledních 10 let (v období </w:t>
            </w:r>
            <w:proofErr w:type="gramStart"/>
            <w:r w:rsidRPr="00791639">
              <w:rPr>
                <w:u w:val="single"/>
              </w:rPr>
              <w:t>2011 – 2020</w:t>
            </w:r>
            <w:proofErr w:type="gramEnd"/>
            <w:r w:rsidRPr="00791639">
              <w:rPr>
                <w:u w:val="single"/>
              </w:rPr>
              <w:t>):</w:t>
            </w:r>
            <w:r w:rsidRPr="00967E8B">
              <w:t xml:space="preserve"> </w:t>
            </w:r>
          </w:p>
          <w:p w14:paraId="12D3F788" w14:textId="77777777" w:rsidR="00FD4334" w:rsidRDefault="00FD4334" w:rsidP="00FD4334">
            <w:pPr>
              <w:spacing w:before="20" w:after="20"/>
              <w:jc w:val="both"/>
            </w:pPr>
            <w:proofErr w:type="gramStart"/>
            <w:r>
              <w:t>2019 – 2020</w:t>
            </w:r>
            <w:proofErr w:type="gramEnd"/>
            <w:r>
              <w:t xml:space="preserve">: UTB Zlín, FT, navazující magisterský SP Výrobní inženýrství </w:t>
            </w:r>
          </w:p>
          <w:p w14:paraId="68CBC6F7" w14:textId="77777777" w:rsidR="00FD4334" w:rsidRDefault="00FD4334" w:rsidP="00685EEA">
            <w:pPr>
              <w:spacing w:before="20" w:after="20"/>
              <w:jc w:val="both"/>
            </w:pPr>
            <w:r>
              <w:t xml:space="preserve">2020 – dosud: UTB Zlín, FT, navazující magisterský SO Konstrukce technologických zařízení </w:t>
            </w:r>
          </w:p>
          <w:p w14:paraId="3F2000BA" w14:textId="6C9CD229" w:rsidR="00FD4334" w:rsidRPr="00C75136" w:rsidRDefault="00FD4334" w:rsidP="00685EEA">
            <w:pPr>
              <w:spacing w:before="20" w:after="120"/>
              <w:jc w:val="both"/>
            </w:pPr>
            <w:r>
              <w:t>2020 – dosud: UTB Zlín, FT, doktorský SP Procesní inženýrství, SO Nástroje a procesy</w:t>
            </w:r>
          </w:p>
        </w:tc>
      </w:tr>
      <w:tr w:rsidR="002912BC" w:rsidRPr="00E024E5" w14:paraId="2C3B9186" w14:textId="77777777" w:rsidTr="009F6871">
        <w:tblPrEx>
          <w:tblCellMar>
            <w:left w:w="75" w:type="dxa"/>
          </w:tblCellMar>
          <w:tblLook w:val="0000" w:firstRow="0" w:lastRow="0" w:firstColumn="0" w:lastColumn="0" w:noHBand="0" w:noVBand="0"/>
        </w:tblPrEx>
        <w:trPr>
          <w:trHeight w:val="250"/>
        </w:trPr>
        <w:tc>
          <w:tcPr>
            <w:tcW w:w="10486" w:type="dxa"/>
            <w:gridSpan w:val="91"/>
            <w:tcBorders>
              <w:top w:val="single" w:sz="4" w:space="0" w:color="00000A"/>
              <w:left w:val="single" w:sz="4" w:space="0" w:color="00000A"/>
              <w:bottom w:val="single" w:sz="4" w:space="0" w:color="00000A"/>
              <w:right w:val="single" w:sz="4" w:space="0" w:color="00000A"/>
            </w:tcBorders>
            <w:shd w:val="clear" w:color="auto" w:fill="F7CAAC"/>
          </w:tcPr>
          <w:p w14:paraId="35161BF7" w14:textId="77777777" w:rsidR="002912BC" w:rsidRPr="00E024E5" w:rsidRDefault="002912BC" w:rsidP="002912BC">
            <w:pPr>
              <w:jc w:val="both"/>
            </w:pPr>
            <w:r w:rsidRPr="00E024E5">
              <w:rPr>
                <w:b/>
              </w:rPr>
              <w:t>Zkušenosti s vedením kvalifikačních a rigorózních prací</w:t>
            </w:r>
          </w:p>
        </w:tc>
      </w:tr>
      <w:tr w:rsidR="002912BC" w:rsidRPr="00E024E5" w14:paraId="38B982FA" w14:textId="77777777" w:rsidTr="009F6871">
        <w:tblPrEx>
          <w:tblCellMar>
            <w:left w:w="75" w:type="dxa"/>
          </w:tblCellMar>
          <w:tblLook w:val="0000" w:firstRow="0" w:lastRow="0" w:firstColumn="0" w:lastColumn="0" w:noHBand="0" w:noVBand="0"/>
        </w:tblPrEx>
        <w:trPr>
          <w:trHeight w:val="184"/>
        </w:trPr>
        <w:tc>
          <w:tcPr>
            <w:tcW w:w="10486" w:type="dxa"/>
            <w:gridSpan w:val="91"/>
            <w:tcBorders>
              <w:top w:val="single" w:sz="4" w:space="0" w:color="00000A"/>
              <w:left w:val="single" w:sz="4" w:space="0" w:color="00000A"/>
              <w:bottom w:val="single" w:sz="4" w:space="0" w:color="00000A"/>
              <w:right w:val="single" w:sz="4" w:space="0" w:color="00000A"/>
            </w:tcBorders>
            <w:shd w:val="clear" w:color="auto" w:fill="auto"/>
          </w:tcPr>
          <w:p w14:paraId="044A7D67" w14:textId="240CACD5" w:rsidR="002912BC" w:rsidRPr="00E024E5" w:rsidRDefault="002912BC" w:rsidP="002912BC">
            <w:pPr>
              <w:spacing w:before="60" w:after="60"/>
              <w:jc w:val="both"/>
            </w:pPr>
            <w:r w:rsidRPr="00E024E5">
              <w:t xml:space="preserve">Počet obhájených prací, které vyučující vedl v období </w:t>
            </w:r>
            <w:proofErr w:type="gramStart"/>
            <w:r w:rsidRPr="00D05B74">
              <w:t>201</w:t>
            </w:r>
            <w:r>
              <w:t>6</w:t>
            </w:r>
            <w:r w:rsidRPr="00D05B74">
              <w:t xml:space="preserve"> – 20</w:t>
            </w:r>
            <w:r>
              <w:t>20</w:t>
            </w:r>
            <w:proofErr w:type="gramEnd"/>
            <w:r w:rsidRPr="00D05B74">
              <w:t xml:space="preserve">: </w:t>
            </w:r>
            <w:r>
              <w:rPr>
                <w:b/>
                <w:bCs/>
              </w:rPr>
              <w:t>24</w:t>
            </w:r>
            <w:r w:rsidRPr="00D05B74">
              <w:t xml:space="preserve"> BP, </w:t>
            </w:r>
            <w:r>
              <w:rPr>
                <w:b/>
                <w:bCs/>
              </w:rPr>
              <w:t>24</w:t>
            </w:r>
            <w:r w:rsidRPr="00D05B74">
              <w:t xml:space="preserve"> DP</w:t>
            </w:r>
            <w:r>
              <w:t xml:space="preserve">, </w:t>
            </w:r>
            <w:del w:id="299" w:author="Michal Staněk" w:date="2021-03-30T14:17:00Z">
              <w:r w:rsidDel="00F27CF0">
                <w:rPr>
                  <w:b/>
                  <w:bCs/>
                </w:rPr>
                <w:delText>4</w:delText>
              </w:r>
            </w:del>
            <w:r>
              <w:t xml:space="preserve"> </w:t>
            </w:r>
            <w:proofErr w:type="spellStart"/>
            <w:r>
              <w:t>DisP</w:t>
            </w:r>
            <w:proofErr w:type="spellEnd"/>
            <w:r w:rsidRPr="00D05B74">
              <w:t>.</w:t>
            </w:r>
          </w:p>
        </w:tc>
      </w:tr>
      <w:tr w:rsidR="002912BC" w:rsidRPr="00E024E5" w14:paraId="36FE6A03" w14:textId="77777777" w:rsidTr="009F6871">
        <w:tblPrEx>
          <w:tblCellMar>
            <w:left w:w="75" w:type="dxa"/>
          </w:tblCellMar>
          <w:tblLook w:val="0000" w:firstRow="0" w:lastRow="0" w:firstColumn="0" w:lastColumn="0" w:noHBand="0" w:noVBand="0"/>
        </w:tblPrEx>
        <w:trPr>
          <w:cantSplit/>
        </w:trPr>
        <w:tc>
          <w:tcPr>
            <w:tcW w:w="3517" w:type="dxa"/>
            <w:gridSpan w:val="19"/>
            <w:tcBorders>
              <w:top w:val="single" w:sz="12" w:space="0" w:color="00000A"/>
              <w:left w:val="single" w:sz="4" w:space="0" w:color="00000A"/>
              <w:bottom w:val="single" w:sz="4" w:space="0" w:color="00000A"/>
              <w:right w:val="single" w:sz="4" w:space="0" w:color="00000A"/>
            </w:tcBorders>
            <w:shd w:val="clear" w:color="auto" w:fill="F7CAAC"/>
          </w:tcPr>
          <w:p w14:paraId="3FE29141" w14:textId="77777777" w:rsidR="002912BC" w:rsidRPr="00E024E5" w:rsidRDefault="002912BC" w:rsidP="002912BC">
            <w:pPr>
              <w:jc w:val="both"/>
              <w:rPr>
                <w:b/>
              </w:rPr>
            </w:pPr>
            <w:r w:rsidRPr="00E024E5">
              <w:rPr>
                <w:b/>
              </w:rPr>
              <w:t xml:space="preserve">Obor habilitačního řízení </w:t>
            </w:r>
          </w:p>
        </w:tc>
        <w:tc>
          <w:tcPr>
            <w:tcW w:w="2231" w:type="dxa"/>
            <w:gridSpan w:val="14"/>
            <w:tcBorders>
              <w:top w:val="single" w:sz="12" w:space="0" w:color="00000A"/>
              <w:left w:val="single" w:sz="4" w:space="0" w:color="00000A"/>
              <w:bottom w:val="single" w:sz="4" w:space="0" w:color="00000A"/>
              <w:right w:val="single" w:sz="4" w:space="0" w:color="00000A"/>
            </w:tcBorders>
            <w:shd w:val="clear" w:color="auto" w:fill="F7CAAC"/>
          </w:tcPr>
          <w:p w14:paraId="71EB3BAF" w14:textId="77777777" w:rsidR="002912BC" w:rsidRPr="00E024E5" w:rsidRDefault="002912BC" w:rsidP="002912BC">
            <w:pPr>
              <w:jc w:val="both"/>
              <w:rPr>
                <w:b/>
              </w:rPr>
            </w:pPr>
            <w:r w:rsidRPr="00E024E5">
              <w:rPr>
                <w:b/>
              </w:rPr>
              <w:t>Rok udělení hodnosti</w:t>
            </w:r>
          </w:p>
        </w:tc>
        <w:tc>
          <w:tcPr>
            <w:tcW w:w="2226" w:type="dxa"/>
            <w:gridSpan w:val="27"/>
            <w:tcBorders>
              <w:top w:val="single" w:sz="12" w:space="0" w:color="00000A"/>
              <w:left w:val="single" w:sz="4" w:space="0" w:color="00000A"/>
              <w:bottom w:val="single" w:sz="4" w:space="0" w:color="00000A"/>
              <w:right w:val="single" w:sz="12" w:space="0" w:color="00000A"/>
            </w:tcBorders>
            <w:shd w:val="clear" w:color="auto" w:fill="F7CAAC"/>
          </w:tcPr>
          <w:p w14:paraId="685D96F1" w14:textId="77777777" w:rsidR="002912BC" w:rsidRPr="00E024E5" w:rsidRDefault="002912BC" w:rsidP="002912BC">
            <w:pPr>
              <w:jc w:val="both"/>
              <w:rPr>
                <w:b/>
              </w:rPr>
            </w:pPr>
            <w:r w:rsidRPr="00E024E5">
              <w:rPr>
                <w:b/>
              </w:rPr>
              <w:t>Řízení konáno na VŠ</w:t>
            </w:r>
          </w:p>
        </w:tc>
        <w:tc>
          <w:tcPr>
            <w:tcW w:w="2512" w:type="dxa"/>
            <w:gridSpan w:val="31"/>
            <w:tcBorders>
              <w:top w:val="single" w:sz="12" w:space="0" w:color="00000A"/>
              <w:left w:val="single" w:sz="12" w:space="0" w:color="00000A"/>
              <w:bottom w:val="single" w:sz="4" w:space="0" w:color="00000A"/>
              <w:right w:val="single" w:sz="4" w:space="0" w:color="00000A"/>
            </w:tcBorders>
            <w:shd w:val="clear" w:color="auto" w:fill="F7CAAC"/>
          </w:tcPr>
          <w:p w14:paraId="69748AD1" w14:textId="77777777" w:rsidR="002912BC" w:rsidRPr="00E024E5" w:rsidRDefault="002912BC" w:rsidP="002912BC">
            <w:pPr>
              <w:jc w:val="both"/>
            </w:pPr>
            <w:r w:rsidRPr="00E024E5">
              <w:rPr>
                <w:b/>
              </w:rPr>
              <w:t>Ohlasy publikací</w:t>
            </w:r>
          </w:p>
        </w:tc>
      </w:tr>
      <w:tr w:rsidR="002912BC" w:rsidRPr="00E46B37" w14:paraId="6552AEED" w14:textId="77777777" w:rsidTr="009F6871">
        <w:tblPrEx>
          <w:tblCellMar>
            <w:left w:w="75" w:type="dxa"/>
          </w:tblCellMar>
          <w:tblLook w:val="0000" w:firstRow="0" w:lastRow="0" w:firstColumn="0" w:lastColumn="0" w:noHBand="0" w:noVBand="0"/>
        </w:tblPrEx>
        <w:trPr>
          <w:cantSplit/>
        </w:trPr>
        <w:tc>
          <w:tcPr>
            <w:tcW w:w="3517" w:type="dxa"/>
            <w:gridSpan w:val="19"/>
            <w:tcBorders>
              <w:top w:val="single" w:sz="4" w:space="0" w:color="00000A"/>
              <w:left w:val="single" w:sz="4" w:space="0" w:color="00000A"/>
              <w:bottom w:val="single" w:sz="4" w:space="0" w:color="00000A"/>
              <w:right w:val="single" w:sz="4" w:space="0" w:color="00000A"/>
            </w:tcBorders>
            <w:shd w:val="clear" w:color="auto" w:fill="auto"/>
          </w:tcPr>
          <w:p w14:paraId="5935D91E" w14:textId="77777777" w:rsidR="002912BC" w:rsidRPr="00472B0A" w:rsidRDefault="002912BC" w:rsidP="002912BC">
            <w:pPr>
              <w:spacing w:before="40" w:after="40"/>
              <w:jc w:val="both"/>
            </w:pPr>
            <w:r w:rsidRPr="00472B0A">
              <w:t>Nástroje a procesy</w:t>
            </w:r>
          </w:p>
        </w:tc>
        <w:tc>
          <w:tcPr>
            <w:tcW w:w="2231" w:type="dxa"/>
            <w:gridSpan w:val="14"/>
            <w:tcBorders>
              <w:top w:val="single" w:sz="4" w:space="0" w:color="00000A"/>
              <w:left w:val="single" w:sz="4" w:space="0" w:color="00000A"/>
              <w:bottom w:val="single" w:sz="4" w:space="0" w:color="00000A"/>
              <w:right w:val="single" w:sz="4" w:space="0" w:color="00000A"/>
            </w:tcBorders>
            <w:shd w:val="clear" w:color="auto" w:fill="auto"/>
          </w:tcPr>
          <w:p w14:paraId="01D7408C" w14:textId="77777777" w:rsidR="002912BC" w:rsidRPr="00472B0A" w:rsidRDefault="002912BC" w:rsidP="002912BC">
            <w:pPr>
              <w:spacing w:before="40" w:after="40"/>
              <w:jc w:val="both"/>
            </w:pPr>
            <w:r w:rsidRPr="00472B0A">
              <w:t>2017</w:t>
            </w:r>
          </w:p>
        </w:tc>
        <w:tc>
          <w:tcPr>
            <w:tcW w:w="2226" w:type="dxa"/>
            <w:gridSpan w:val="27"/>
            <w:tcBorders>
              <w:top w:val="single" w:sz="4" w:space="0" w:color="00000A"/>
              <w:left w:val="single" w:sz="4" w:space="0" w:color="00000A"/>
              <w:bottom w:val="single" w:sz="4" w:space="0" w:color="00000A"/>
              <w:right w:val="single" w:sz="12" w:space="0" w:color="00000A"/>
            </w:tcBorders>
            <w:shd w:val="clear" w:color="auto" w:fill="auto"/>
          </w:tcPr>
          <w:p w14:paraId="39D3FCDF" w14:textId="77777777" w:rsidR="002912BC" w:rsidRPr="00472B0A" w:rsidRDefault="002912BC" w:rsidP="002912BC">
            <w:pPr>
              <w:spacing w:before="40" w:after="40"/>
              <w:jc w:val="both"/>
            </w:pPr>
            <w:r w:rsidRPr="00472B0A">
              <w:t>UTB Zlín</w:t>
            </w:r>
          </w:p>
        </w:tc>
        <w:tc>
          <w:tcPr>
            <w:tcW w:w="874" w:type="dxa"/>
            <w:gridSpan w:val="16"/>
            <w:tcBorders>
              <w:top w:val="single" w:sz="4" w:space="0" w:color="00000A"/>
              <w:left w:val="single" w:sz="12" w:space="0" w:color="00000A"/>
              <w:bottom w:val="single" w:sz="4" w:space="0" w:color="00000A"/>
              <w:right w:val="single" w:sz="4" w:space="0" w:color="00000A"/>
            </w:tcBorders>
            <w:shd w:val="clear" w:color="auto" w:fill="F7CAAC"/>
          </w:tcPr>
          <w:p w14:paraId="1498D1D5" w14:textId="77777777" w:rsidR="002912BC" w:rsidRPr="00E46B37" w:rsidRDefault="002912BC" w:rsidP="002912BC">
            <w:pPr>
              <w:jc w:val="both"/>
              <w:rPr>
                <w:b/>
                <w:sz w:val="19"/>
                <w:szCs w:val="19"/>
              </w:rPr>
            </w:pPr>
            <w:r w:rsidRPr="00E46B37">
              <w:rPr>
                <w:b/>
                <w:sz w:val="19"/>
                <w:szCs w:val="19"/>
              </w:rPr>
              <w:t>WOS</w:t>
            </w:r>
          </w:p>
        </w:tc>
        <w:tc>
          <w:tcPr>
            <w:tcW w:w="914" w:type="dxa"/>
            <w:gridSpan w:val="11"/>
            <w:tcBorders>
              <w:top w:val="single" w:sz="4" w:space="0" w:color="00000A"/>
              <w:left w:val="single" w:sz="4" w:space="0" w:color="00000A"/>
              <w:bottom w:val="single" w:sz="4" w:space="0" w:color="00000A"/>
              <w:right w:val="single" w:sz="4" w:space="0" w:color="00000A"/>
            </w:tcBorders>
            <w:shd w:val="clear" w:color="auto" w:fill="F7CAAC"/>
          </w:tcPr>
          <w:p w14:paraId="45B68230" w14:textId="77777777" w:rsidR="002912BC" w:rsidRPr="00E46B37" w:rsidRDefault="002912BC" w:rsidP="002912BC">
            <w:pPr>
              <w:jc w:val="both"/>
              <w:rPr>
                <w:b/>
                <w:sz w:val="19"/>
                <w:szCs w:val="19"/>
              </w:rPr>
            </w:pPr>
            <w:proofErr w:type="spellStart"/>
            <w:r w:rsidRPr="00E46B37">
              <w:rPr>
                <w:b/>
                <w:sz w:val="19"/>
                <w:szCs w:val="19"/>
              </w:rPr>
              <w:t>Scopus</w:t>
            </w:r>
            <w:proofErr w:type="spellEnd"/>
          </w:p>
        </w:tc>
        <w:tc>
          <w:tcPr>
            <w:tcW w:w="724" w:type="dxa"/>
            <w:gridSpan w:val="4"/>
            <w:tcBorders>
              <w:top w:val="single" w:sz="4" w:space="0" w:color="00000A"/>
              <w:left w:val="single" w:sz="4" w:space="0" w:color="00000A"/>
              <w:bottom w:val="single" w:sz="4" w:space="0" w:color="00000A"/>
              <w:right w:val="single" w:sz="4" w:space="0" w:color="00000A"/>
            </w:tcBorders>
            <w:shd w:val="clear" w:color="auto" w:fill="F7CAAC"/>
          </w:tcPr>
          <w:p w14:paraId="05AD52EB" w14:textId="77777777" w:rsidR="002912BC" w:rsidRPr="00E46B37" w:rsidRDefault="002912BC" w:rsidP="002912BC">
            <w:pPr>
              <w:jc w:val="both"/>
              <w:rPr>
                <w:sz w:val="19"/>
                <w:szCs w:val="19"/>
              </w:rPr>
            </w:pPr>
            <w:r w:rsidRPr="00E46B37">
              <w:rPr>
                <w:b/>
                <w:sz w:val="19"/>
                <w:szCs w:val="19"/>
              </w:rPr>
              <w:t>ostatní</w:t>
            </w:r>
          </w:p>
        </w:tc>
      </w:tr>
      <w:tr w:rsidR="002912BC" w:rsidRPr="00472B0A" w14:paraId="33347D27" w14:textId="77777777" w:rsidTr="009F6871">
        <w:tblPrEx>
          <w:tblCellMar>
            <w:left w:w="75" w:type="dxa"/>
          </w:tblCellMar>
          <w:tblLook w:val="0000" w:firstRow="0" w:lastRow="0" w:firstColumn="0" w:lastColumn="0" w:noHBand="0" w:noVBand="0"/>
        </w:tblPrEx>
        <w:trPr>
          <w:cantSplit/>
          <w:trHeight w:val="70"/>
        </w:trPr>
        <w:tc>
          <w:tcPr>
            <w:tcW w:w="3517" w:type="dxa"/>
            <w:gridSpan w:val="19"/>
            <w:tcBorders>
              <w:top w:val="single" w:sz="4" w:space="0" w:color="00000A"/>
              <w:left w:val="single" w:sz="4" w:space="0" w:color="00000A"/>
              <w:bottom w:val="single" w:sz="4" w:space="0" w:color="00000A"/>
              <w:right w:val="single" w:sz="4" w:space="0" w:color="00000A"/>
            </w:tcBorders>
            <w:shd w:val="clear" w:color="auto" w:fill="F7CAAC"/>
          </w:tcPr>
          <w:p w14:paraId="300DA4B9" w14:textId="77777777" w:rsidR="002912BC" w:rsidRPr="00E024E5" w:rsidRDefault="002912BC" w:rsidP="002912BC">
            <w:pPr>
              <w:jc w:val="both"/>
              <w:rPr>
                <w:b/>
              </w:rPr>
            </w:pPr>
            <w:r w:rsidRPr="00E024E5">
              <w:rPr>
                <w:b/>
              </w:rPr>
              <w:t>Obor jmenovacího řízení</w:t>
            </w:r>
          </w:p>
        </w:tc>
        <w:tc>
          <w:tcPr>
            <w:tcW w:w="2231" w:type="dxa"/>
            <w:gridSpan w:val="14"/>
            <w:tcBorders>
              <w:top w:val="single" w:sz="4" w:space="0" w:color="00000A"/>
              <w:left w:val="single" w:sz="4" w:space="0" w:color="00000A"/>
              <w:bottom w:val="single" w:sz="4" w:space="0" w:color="00000A"/>
              <w:right w:val="single" w:sz="4" w:space="0" w:color="00000A"/>
            </w:tcBorders>
            <w:shd w:val="clear" w:color="auto" w:fill="F7CAAC"/>
          </w:tcPr>
          <w:p w14:paraId="167512E5" w14:textId="77777777" w:rsidR="002912BC" w:rsidRPr="00E024E5" w:rsidRDefault="002912BC" w:rsidP="002912BC">
            <w:pPr>
              <w:jc w:val="both"/>
              <w:rPr>
                <w:b/>
              </w:rPr>
            </w:pPr>
            <w:r w:rsidRPr="00E024E5">
              <w:rPr>
                <w:b/>
              </w:rPr>
              <w:t>Rok udělení hodnosti</w:t>
            </w:r>
          </w:p>
        </w:tc>
        <w:tc>
          <w:tcPr>
            <w:tcW w:w="2226" w:type="dxa"/>
            <w:gridSpan w:val="27"/>
            <w:tcBorders>
              <w:top w:val="single" w:sz="4" w:space="0" w:color="00000A"/>
              <w:left w:val="single" w:sz="4" w:space="0" w:color="00000A"/>
              <w:bottom w:val="single" w:sz="4" w:space="0" w:color="00000A"/>
              <w:right w:val="single" w:sz="12" w:space="0" w:color="00000A"/>
            </w:tcBorders>
            <w:shd w:val="clear" w:color="auto" w:fill="F7CAAC"/>
          </w:tcPr>
          <w:p w14:paraId="24628BD2" w14:textId="77777777" w:rsidR="002912BC" w:rsidRPr="00E024E5" w:rsidRDefault="002912BC" w:rsidP="002912BC">
            <w:pPr>
              <w:jc w:val="both"/>
            </w:pPr>
            <w:r w:rsidRPr="00E024E5">
              <w:rPr>
                <w:b/>
              </w:rPr>
              <w:t>Řízení konáno na VŠ</w:t>
            </w:r>
          </w:p>
        </w:tc>
        <w:tc>
          <w:tcPr>
            <w:tcW w:w="874" w:type="dxa"/>
            <w:gridSpan w:val="16"/>
            <w:vMerge w:val="restart"/>
            <w:tcBorders>
              <w:top w:val="single" w:sz="4" w:space="0" w:color="00000A"/>
              <w:left w:val="single" w:sz="12" w:space="0" w:color="00000A"/>
              <w:bottom w:val="single" w:sz="4" w:space="0" w:color="00000A"/>
              <w:right w:val="single" w:sz="4" w:space="0" w:color="00000A"/>
            </w:tcBorders>
            <w:shd w:val="clear" w:color="auto" w:fill="auto"/>
          </w:tcPr>
          <w:p w14:paraId="739ACCB4" w14:textId="77777777" w:rsidR="002912BC" w:rsidRPr="00E46B37" w:rsidRDefault="002912BC" w:rsidP="002912BC">
            <w:pPr>
              <w:jc w:val="both"/>
              <w:rPr>
                <w:b/>
              </w:rPr>
            </w:pPr>
            <w:r>
              <w:rPr>
                <w:b/>
              </w:rPr>
              <w:t>59</w:t>
            </w:r>
          </w:p>
        </w:tc>
        <w:tc>
          <w:tcPr>
            <w:tcW w:w="914" w:type="dxa"/>
            <w:gridSpan w:val="11"/>
            <w:vMerge w:val="restart"/>
            <w:tcBorders>
              <w:top w:val="single" w:sz="4" w:space="0" w:color="00000A"/>
              <w:left w:val="single" w:sz="4" w:space="0" w:color="00000A"/>
              <w:bottom w:val="single" w:sz="4" w:space="0" w:color="00000A"/>
              <w:right w:val="single" w:sz="4" w:space="0" w:color="00000A"/>
            </w:tcBorders>
            <w:shd w:val="clear" w:color="auto" w:fill="auto"/>
          </w:tcPr>
          <w:p w14:paraId="14AC184B" w14:textId="77777777" w:rsidR="002912BC" w:rsidRPr="00E46B37" w:rsidRDefault="002912BC" w:rsidP="002912BC">
            <w:pPr>
              <w:jc w:val="both"/>
              <w:rPr>
                <w:b/>
              </w:rPr>
            </w:pPr>
            <w:r>
              <w:rPr>
                <w:b/>
              </w:rPr>
              <w:t>338</w:t>
            </w:r>
          </w:p>
        </w:tc>
        <w:tc>
          <w:tcPr>
            <w:tcW w:w="724" w:type="dxa"/>
            <w:gridSpan w:val="4"/>
            <w:vMerge w:val="restart"/>
            <w:tcBorders>
              <w:top w:val="single" w:sz="4" w:space="0" w:color="00000A"/>
              <w:left w:val="single" w:sz="4" w:space="0" w:color="00000A"/>
              <w:bottom w:val="single" w:sz="4" w:space="0" w:color="00000A"/>
              <w:right w:val="single" w:sz="4" w:space="0" w:color="00000A"/>
            </w:tcBorders>
            <w:shd w:val="clear" w:color="auto" w:fill="auto"/>
          </w:tcPr>
          <w:p w14:paraId="292CB550" w14:textId="77777777" w:rsidR="002912BC" w:rsidRPr="00472B0A" w:rsidRDefault="002912BC" w:rsidP="002912BC">
            <w:pPr>
              <w:jc w:val="both"/>
              <w:rPr>
                <w:b/>
                <w:sz w:val="18"/>
                <w:szCs w:val="18"/>
              </w:rPr>
            </w:pPr>
            <w:proofErr w:type="spellStart"/>
            <w:r w:rsidRPr="00472B0A">
              <w:rPr>
                <w:b/>
                <w:sz w:val="18"/>
                <w:szCs w:val="18"/>
              </w:rPr>
              <w:t>neevid</w:t>
            </w:r>
            <w:proofErr w:type="spellEnd"/>
            <w:r w:rsidRPr="00472B0A">
              <w:rPr>
                <w:b/>
                <w:sz w:val="18"/>
                <w:szCs w:val="18"/>
              </w:rPr>
              <w:t>.</w:t>
            </w:r>
          </w:p>
        </w:tc>
      </w:tr>
      <w:tr w:rsidR="002912BC" w:rsidRPr="00A70F5F" w14:paraId="1116D6C1" w14:textId="77777777" w:rsidTr="009F6871">
        <w:tblPrEx>
          <w:tblCellMar>
            <w:left w:w="75" w:type="dxa"/>
          </w:tblCellMar>
          <w:tblLook w:val="0000" w:firstRow="0" w:lastRow="0" w:firstColumn="0" w:lastColumn="0" w:noHBand="0" w:noVBand="0"/>
        </w:tblPrEx>
        <w:trPr>
          <w:trHeight w:val="205"/>
        </w:trPr>
        <w:tc>
          <w:tcPr>
            <w:tcW w:w="3517" w:type="dxa"/>
            <w:gridSpan w:val="19"/>
            <w:tcBorders>
              <w:top w:val="single" w:sz="4" w:space="0" w:color="00000A"/>
              <w:left w:val="single" w:sz="4" w:space="0" w:color="00000A"/>
              <w:bottom w:val="single" w:sz="4" w:space="0" w:color="00000A"/>
              <w:right w:val="single" w:sz="4" w:space="0" w:color="00000A"/>
            </w:tcBorders>
            <w:shd w:val="clear" w:color="auto" w:fill="auto"/>
          </w:tcPr>
          <w:p w14:paraId="7FB218C1" w14:textId="77777777" w:rsidR="002912BC" w:rsidRPr="00E024E5" w:rsidRDefault="002912BC" w:rsidP="002912BC">
            <w:pPr>
              <w:spacing w:before="40" w:after="40"/>
              <w:jc w:val="both"/>
            </w:pPr>
            <w:r w:rsidRPr="00E024E5">
              <w:t>---</w:t>
            </w:r>
          </w:p>
        </w:tc>
        <w:tc>
          <w:tcPr>
            <w:tcW w:w="2231" w:type="dxa"/>
            <w:gridSpan w:val="14"/>
            <w:tcBorders>
              <w:top w:val="single" w:sz="4" w:space="0" w:color="00000A"/>
              <w:left w:val="single" w:sz="4" w:space="0" w:color="00000A"/>
              <w:bottom w:val="single" w:sz="4" w:space="0" w:color="00000A"/>
              <w:right w:val="single" w:sz="4" w:space="0" w:color="00000A"/>
            </w:tcBorders>
            <w:shd w:val="clear" w:color="auto" w:fill="auto"/>
          </w:tcPr>
          <w:p w14:paraId="6E6CB147" w14:textId="77777777" w:rsidR="002912BC" w:rsidRPr="00E024E5" w:rsidRDefault="002912BC" w:rsidP="002912BC">
            <w:pPr>
              <w:spacing w:before="40" w:after="40"/>
              <w:jc w:val="both"/>
            </w:pPr>
            <w:r w:rsidRPr="00E024E5">
              <w:t>---</w:t>
            </w:r>
          </w:p>
        </w:tc>
        <w:tc>
          <w:tcPr>
            <w:tcW w:w="2226" w:type="dxa"/>
            <w:gridSpan w:val="27"/>
            <w:tcBorders>
              <w:top w:val="single" w:sz="4" w:space="0" w:color="00000A"/>
              <w:left w:val="single" w:sz="4" w:space="0" w:color="00000A"/>
              <w:bottom w:val="single" w:sz="4" w:space="0" w:color="00000A"/>
              <w:right w:val="single" w:sz="12" w:space="0" w:color="00000A"/>
            </w:tcBorders>
            <w:shd w:val="clear" w:color="auto" w:fill="auto"/>
          </w:tcPr>
          <w:p w14:paraId="5AD9D2B9" w14:textId="77777777" w:rsidR="002912BC" w:rsidRPr="00E024E5" w:rsidRDefault="002912BC" w:rsidP="002912BC">
            <w:pPr>
              <w:spacing w:before="40" w:after="40"/>
              <w:jc w:val="both"/>
            </w:pPr>
            <w:r w:rsidRPr="00E024E5">
              <w:t>---</w:t>
            </w:r>
          </w:p>
        </w:tc>
        <w:tc>
          <w:tcPr>
            <w:tcW w:w="874" w:type="dxa"/>
            <w:gridSpan w:val="16"/>
            <w:vMerge/>
            <w:tcBorders>
              <w:top w:val="single" w:sz="4" w:space="0" w:color="00000A"/>
              <w:left w:val="single" w:sz="12" w:space="0" w:color="00000A"/>
              <w:bottom w:val="single" w:sz="4" w:space="0" w:color="00000A"/>
              <w:right w:val="single" w:sz="4" w:space="0" w:color="00000A"/>
            </w:tcBorders>
            <w:shd w:val="clear" w:color="auto" w:fill="auto"/>
            <w:vAlign w:val="center"/>
          </w:tcPr>
          <w:p w14:paraId="7175ECA1" w14:textId="77777777" w:rsidR="002912BC" w:rsidRPr="00A70F5F" w:rsidRDefault="002912BC" w:rsidP="002912BC">
            <w:pPr>
              <w:rPr>
                <w:b/>
                <w:sz w:val="19"/>
                <w:szCs w:val="19"/>
              </w:rPr>
            </w:pPr>
          </w:p>
        </w:tc>
        <w:tc>
          <w:tcPr>
            <w:tcW w:w="914" w:type="dxa"/>
            <w:gridSpan w:val="11"/>
            <w:vMerge/>
            <w:tcBorders>
              <w:top w:val="single" w:sz="4" w:space="0" w:color="00000A"/>
              <w:left w:val="single" w:sz="4" w:space="0" w:color="00000A"/>
              <w:bottom w:val="single" w:sz="4" w:space="0" w:color="00000A"/>
              <w:right w:val="single" w:sz="4" w:space="0" w:color="00000A"/>
            </w:tcBorders>
            <w:shd w:val="clear" w:color="auto" w:fill="auto"/>
            <w:vAlign w:val="center"/>
          </w:tcPr>
          <w:p w14:paraId="5403CC21" w14:textId="77777777" w:rsidR="002912BC" w:rsidRPr="00A70F5F" w:rsidRDefault="002912BC" w:rsidP="002912BC">
            <w:pPr>
              <w:rPr>
                <w:b/>
                <w:sz w:val="19"/>
                <w:szCs w:val="19"/>
              </w:rPr>
            </w:pPr>
          </w:p>
        </w:tc>
        <w:tc>
          <w:tcPr>
            <w:tcW w:w="724" w:type="dxa"/>
            <w:gridSpan w:val="4"/>
            <w:vMerge/>
            <w:tcBorders>
              <w:top w:val="single" w:sz="4" w:space="0" w:color="00000A"/>
              <w:left w:val="single" w:sz="4" w:space="0" w:color="00000A"/>
              <w:bottom w:val="single" w:sz="4" w:space="0" w:color="00000A"/>
              <w:right w:val="single" w:sz="4" w:space="0" w:color="00000A"/>
            </w:tcBorders>
            <w:shd w:val="clear" w:color="auto" w:fill="auto"/>
            <w:vAlign w:val="center"/>
          </w:tcPr>
          <w:p w14:paraId="30BB00B4" w14:textId="77777777" w:rsidR="002912BC" w:rsidRPr="00A70F5F" w:rsidRDefault="002912BC" w:rsidP="002912BC">
            <w:pPr>
              <w:rPr>
                <w:b/>
                <w:sz w:val="19"/>
                <w:szCs w:val="19"/>
              </w:rPr>
            </w:pPr>
          </w:p>
        </w:tc>
      </w:tr>
      <w:tr w:rsidR="002912BC" w:rsidRPr="00E024E5" w14:paraId="19A56610" w14:textId="77777777" w:rsidTr="009F6871">
        <w:tblPrEx>
          <w:tblCellMar>
            <w:left w:w="75" w:type="dxa"/>
          </w:tblCellMar>
          <w:tblLook w:val="0000" w:firstRow="0" w:lastRow="0" w:firstColumn="0" w:lastColumn="0" w:noHBand="0" w:noVBand="0"/>
        </w:tblPrEx>
        <w:tc>
          <w:tcPr>
            <w:tcW w:w="10486" w:type="dxa"/>
            <w:gridSpan w:val="91"/>
            <w:tcBorders>
              <w:top w:val="single" w:sz="4" w:space="0" w:color="00000A"/>
              <w:left w:val="single" w:sz="4" w:space="0" w:color="00000A"/>
              <w:bottom w:val="single" w:sz="4" w:space="0" w:color="00000A"/>
              <w:right w:val="single" w:sz="4" w:space="0" w:color="00000A"/>
            </w:tcBorders>
            <w:shd w:val="clear" w:color="auto" w:fill="F7CAAC"/>
          </w:tcPr>
          <w:p w14:paraId="34396A07" w14:textId="77777777" w:rsidR="002912BC" w:rsidRPr="00E024E5" w:rsidRDefault="002912BC" w:rsidP="002912BC">
            <w:pPr>
              <w:jc w:val="both"/>
            </w:pPr>
            <w:r w:rsidRPr="00E024E5">
              <w:rPr>
                <w:b/>
              </w:rPr>
              <w:t xml:space="preserve">Přehled o nejvýznamnější publikační a další tvůrčí činnosti nebo další profesní činnosti u odborníků z praxe vztahující se k zabezpečovaným předmětům </w:t>
            </w:r>
          </w:p>
        </w:tc>
      </w:tr>
      <w:tr w:rsidR="002912BC" w:rsidRPr="00E024E5" w14:paraId="03C93570" w14:textId="77777777" w:rsidTr="009F6871">
        <w:tblPrEx>
          <w:tblCellMar>
            <w:left w:w="75" w:type="dxa"/>
          </w:tblCellMar>
          <w:tblLook w:val="0000" w:firstRow="0" w:lastRow="0" w:firstColumn="0" w:lastColumn="0" w:noHBand="0" w:noVBand="0"/>
        </w:tblPrEx>
        <w:trPr>
          <w:trHeight w:val="283"/>
        </w:trPr>
        <w:tc>
          <w:tcPr>
            <w:tcW w:w="10486" w:type="dxa"/>
            <w:gridSpan w:val="91"/>
            <w:tcBorders>
              <w:top w:val="single" w:sz="4" w:space="0" w:color="00000A"/>
              <w:left w:val="single" w:sz="4" w:space="0" w:color="00000A"/>
              <w:bottom w:val="single" w:sz="4" w:space="0" w:color="00000A"/>
              <w:right w:val="single" w:sz="4" w:space="0" w:color="00000A"/>
            </w:tcBorders>
            <w:shd w:val="clear" w:color="auto" w:fill="auto"/>
          </w:tcPr>
          <w:p w14:paraId="79492D48" w14:textId="77777777" w:rsidR="002912BC" w:rsidRPr="00767F4B" w:rsidRDefault="002912BC" w:rsidP="002912BC">
            <w:pPr>
              <w:pStyle w:val="xmsonormal"/>
              <w:shd w:val="clear" w:color="auto" w:fill="FFFFFF"/>
              <w:spacing w:beforeAutospacing="0" w:afterAutospacing="0"/>
              <w:jc w:val="both"/>
              <w:rPr>
                <w:color w:val="212121"/>
                <w:sz w:val="20"/>
                <w:szCs w:val="20"/>
                <w:lang w:val="en-GB" w:eastAsia="en-US"/>
              </w:rPr>
            </w:pPr>
            <w:r w:rsidRPr="00767F4B">
              <w:rPr>
                <w:caps/>
                <w:color w:val="000000"/>
                <w:sz w:val="20"/>
                <w:szCs w:val="20"/>
                <w:lang w:val="en-GB" w:eastAsia="en-US"/>
              </w:rPr>
              <w:t xml:space="preserve">Fluxa, P., </w:t>
            </w:r>
            <w:r w:rsidRPr="00767F4B">
              <w:rPr>
                <w:b/>
                <w:bCs/>
                <w:caps/>
                <w:color w:val="000000"/>
                <w:sz w:val="20"/>
                <w:szCs w:val="20"/>
                <w:lang w:val="en-GB" w:eastAsia="en-US"/>
              </w:rPr>
              <w:t>Staněk, M. (50%)</w:t>
            </w:r>
            <w:r w:rsidRPr="00767F4B">
              <w:rPr>
                <w:caps/>
                <w:color w:val="000000"/>
                <w:sz w:val="20"/>
                <w:szCs w:val="20"/>
                <w:lang w:val="en-GB" w:eastAsia="en-US"/>
              </w:rPr>
              <w:t xml:space="preserve">, Ovsík, M., Dočkal, A.: </w:t>
            </w:r>
            <w:r w:rsidRPr="00767F4B">
              <w:rPr>
                <w:color w:val="000000"/>
                <w:sz w:val="20"/>
                <w:szCs w:val="20"/>
                <w:lang w:val="en-GB" w:eastAsia="en-US"/>
              </w:rPr>
              <w:t>Polyoxymethylene flow enhancement using the rough surface injection mould cavity</w:t>
            </w:r>
            <w:r w:rsidRPr="00767F4B">
              <w:rPr>
                <w:caps/>
                <w:color w:val="000000"/>
                <w:sz w:val="20"/>
                <w:szCs w:val="20"/>
                <w:lang w:val="en-GB" w:eastAsia="en-US"/>
              </w:rPr>
              <w:t xml:space="preserve">. </w:t>
            </w:r>
            <w:r w:rsidRPr="00767F4B">
              <w:rPr>
                <w:i/>
                <w:iCs/>
                <w:color w:val="000000"/>
                <w:sz w:val="20"/>
                <w:szCs w:val="20"/>
                <w:lang w:val="en-GB" w:eastAsia="en-US"/>
              </w:rPr>
              <w:t xml:space="preserve">MM Science Journal </w:t>
            </w:r>
            <w:r w:rsidRPr="00767F4B">
              <w:rPr>
                <w:caps/>
                <w:color w:val="000000"/>
                <w:sz w:val="20"/>
                <w:szCs w:val="20"/>
                <w:lang w:val="en-GB" w:eastAsia="en-US"/>
              </w:rPr>
              <w:t xml:space="preserve">3878-3881, </w:t>
            </w:r>
            <w:r w:rsidRPr="00767F4B">
              <w:rPr>
                <w:b/>
                <w:bCs/>
                <w:caps/>
                <w:color w:val="000000"/>
                <w:sz w:val="20"/>
                <w:szCs w:val="20"/>
                <w:lang w:val="en-GB" w:eastAsia="en-US"/>
              </w:rPr>
              <w:t>2020</w:t>
            </w:r>
            <w:r w:rsidRPr="00767F4B">
              <w:rPr>
                <w:caps/>
                <w:color w:val="000000"/>
                <w:sz w:val="20"/>
                <w:szCs w:val="20"/>
                <w:lang w:val="en-GB" w:eastAsia="en-US"/>
              </w:rPr>
              <w:t>. ISSN 1996-1944.</w:t>
            </w:r>
          </w:p>
          <w:p w14:paraId="075B0936" w14:textId="77777777" w:rsidR="002912BC" w:rsidRPr="00767F4B" w:rsidRDefault="002912BC" w:rsidP="002912BC">
            <w:pPr>
              <w:pStyle w:val="xmsonormal"/>
              <w:shd w:val="clear" w:color="auto" w:fill="FFFFFF"/>
              <w:spacing w:beforeAutospacing="0" w:afterAutospacing="0"/>
              <w:jc w:val="both"/>
              <w:rPr>
                <w:caps/>
                <w:color w:val="000000"/>
                <w:sz w:val="20"/>
                <w:szCs w:val="20"/>
                <w:lang w:val="en-GB" w:eastAsia="en-US"/>
              </w:rPr>
            </w:pPr>
            <w:r w:rsidRPr="00767F4B">
              <w:rPr>
                <w:caps/>
                <w:color w:val="000000"/>
                <w:sz w:val="20"/>
                <w:szCs w:val="20"/>
                <w:lang w:val="en-GB" w:eastAsia="en-US"/>
              </w:rPr>
              <w:t xml:space="preserve">Ovsík, M., MaŇas, M., </w:t>
            </w:r>
            <w:r w:rsidRPr="00767F4B">
              <w:rPr>
                <w:b/>
                <w:bCs/>
                <w:caps/>
                <w:color w:val="000000"/>
                <w:sz w:val="20"/>
                <w:szCs w:val="20"/>
                <w:lang w:val="en-GB" w:eastAsia="en-US"/>
              </w:rPr>
              <w:t>Staněk, M. (15%)</w:t>
            </w:r>
            <w:r w:rsidRPr="00767F4B">
              <w:rPr>
                <w:caps/>
                <w:color w:val="000000"/>
                <w:sz w:val="20"/>
                <w:szCs w:val="20"/>
                <w:lang w:val="en-GB" w:eastAsia="en-US"/>
              </w:rPr>
              <w:t xml:space="preserve">, Dočkal, A., Vaněk, J., Mizera, A., Adámek, M., Stoklásek, P.: </w:t>
            </w:r>
            <w:r w:rsidRPr="00767F4B">
              <w:rPr>
                <w:color w:val="000000"/>
                <w:sz w:val="20"/>
                <w:szCs w:val="20"/>
                <w:lang w:val="en-GB" w:eastAsia="en-US"/>
              </w:rPr>
              <w:t xml:space="preserve">Polyamide surface layer nano-indentation and thermal properties modified by irradiation. </w:t>
            </w:r>
            <w:r w:rsidRPr="00767F4B">
              <w:rPr>
                <w:i/>
                <w:iCs/>
                <w:color w:val="000000"/>
                <w:sz w:val="20"/>
                <w:szCs w:val="20"/>
                <w:lang w:val="en-GB" w:eastAsia="en-US"/>
              </w:rPr>
              <w:t>Materials</w:t>
            </w:r>
            <w:r w:rsidRPr="00767F4B">
              <w:rPr>
                <w:color w:val="000000"/>
                <w:sz w:val="20"/>
                <w:szCs w:val="20"/>
                <w:lang w:val="en-GB" w:eastAsia="en-US"/>
              </w:rPr>
              <w:t xml:space="preserve"> 13(13), 1-16, Art. No. 2915, </w:t>
            </w:r>
            <w:r w:rsidRPr="00767F4B">
              <w:rPr>
                <w:b/>
                <w:bCs/>
                <w:color w:val="000000"/>
                <w:sz w:val="20"/>
                <w:szCs w:val="20"/>
                <w:lang w:val="en-GB" w:eastAsia="en-US"/>
              </w:rPr>
              <w:t>2020</w:t>
            </w:r>
            <w:r w:rsidRPr="00767F4B">
              <w:rPr>
                <w:color w:val="000000"/>
                <w:sz w:val="20"/>
                <w:szCs w:val="20"/>
                <w:lang w:val="en-GB" w:eastAsia="en-US"/>
              </w:rPr>
              <w:t>. ISSN 1996-1944.</w:t>
            </w:r>
          </w:p>
          <w:p w14:paraId="4A7D1F61" w14:textId="77777777" w:rsidR="002912BC" w:rsidRPr="00767F4B" w:rsidRDefault="002912BC" w:rsidP="002912BC">
            <w:pPr>
              <w:pStyle w:val="xmsonormal"/>
              <w:shd w:val="clear" w:color="auto" w:fill="FFFFFF"/>
              <w:spacing w:beforeAutospacing="0" w:afterAutospacing="0"/>
              <w:jc w:val="both"/>
              <w:rPr>
                <w:color w:val="000000"/>
                <w:sz w:val="20"/>
                <w:szCs w:val="20"/>
                <w:lang w:val="en-GB" w:eastAsia="en-US"/>
              </w:rPr>
            </w:pPr>
            <w:r w:rsidRPr="00767F4B">
              <w:rPr>
                <w:caps/>
                <w:color w:val="000000"/>
                <w:sz w:val="20"/>
                <w:szCs w:val="20"/>
                <w:lang w:val="en-GB" w:eastAsia="en-US"/>
              </w:rPr>
              <w:t xml:space="preserve">Dočkal, A., Ovsík, M., Fluxa, P., </w:t>
            </w:r>
            <w:r w:rsidRPr="00767F4B">
              <w:rPr>
                <w:b/>
                <w:bCs/>
                <w:caps/>
                <w:color w:val="000000"/>
                <w:sz w:val="20"/>
                <w:szCs w:val="20"/>
                <w:lang w:val="en-GB" w:eastAsia="en-US"/>
              </w:rPr>
              <w:t>Staněk, M. (35%)</w:t>
            </w:r>
            <w:r w:rsidRPr="00767F4B">
              <w:rPr>
                <w:caps/>
                <w:color w:val="000000"/>
                <w:sz w:val="20"/>
                <w:szCs w:val="20"/>
                <w:lang w:val="en-GB" w:eastAsia="en-US"/>
              </w:rPr>
              <w:t xml:space="preserve">, šenkeřík, V.: </w:t>
            </w:r>
            <w:r w:rsidRPr="00767F4B">
              <w:rPr>
                <w:color w:val="000000"/>
                <w:sz w:val="20"/>
                <w:szCs w:val="20"/>
                <w:lang w:val="en-GB" w:eastAsia="en-US"/>
              </w:rPr>
              <w:t xml:space="preserve">Implementation of natural fillers in polyethylene and the resulting mechanical properties. </w:t>
            </w:r>
            <w:proofErr w:type="spellStart"/>
            <w:r w:rsidRPr="00767F4B">
              <w:rPr>
                <w:i/>
                <w:iCs/>
                <w:color w:val="000000"/>
                <w:sz w:val="20"/>
                <w:szCs w:val="20"/>
                <w:lang w:val="en-GB" w:eastAsia="en-US"/>
              </w:rPr>
              <w:t>Materiali</w:t>
            </w:r>
            <w:proofErr w:type="spellEnd"/>
            <w:r w:rsidRPr="00767F4B">
              <w:rPr>
                <w:i/>
                <w:iCs/>
                <w:color w:val="000000"/>
                <w:sz w:val="20"/>
                <w:szCs w:val="20"/>
                <w:lang w:val="en-GB" w:eastAsia="en-US"/>
              </w:rPr>
              <w:t xml:space="preserve"> in </w:t>
            </w:r>
            <w:proofErr w:type="spellStart"/>
            <w:r w:rsidRPr="00767F4B">
              <w:rPr>
                <w:i/>
                <w:iCs/>
                <w:color w:val="000000"/>
                <w:sz w:val="20"/>
                <w:szCs w:val="20"/>
                <w:lang w:val="en-GB" w:eastAsia="en-US"/>
              </w:rPr>
              <w:t>Tehnologije</w:t>
            </w:r>
            <w:proofErr w:type="spellEnd"/>
            <w:r w:rsidRPr="00767F4B">
              <w:rPr>
                <w:color w:val="000000"/>
                <w:sz w:val="20"/>
                <w:szCs w:val="20"/>
                <w:lang w:val="en-GB" w:eastAsia="en-US"/>
              </w:rPr>
              <w:t xml:space="preserve"> 54(3), 341-343, </w:t>
            </w:r>
            <w:r w:rsidRPr="00767F4B">
              <w:rPr>
                <w:b/>
                <w:bCs/>
                <w:color w:val="000000"/>
                <w:sz w:val="20"/>
                <w:szCs w:val="20"/>
                <w:lang w:val="en-GB" w:eastAsia="en-US"/>
              </w:rPr>
              <w:t>2020</w:t>
            </w:r>
            <w:r w:rsidRPr="00767F4B">
              <w:rPr>
                <w:color w:val="000000"/>
                <w:sz w:val="20"/>
                <w:szCs w:val="20"/>
                <w:lang w:val="en-GB" w:eastAsia="en-US"/>
              </w:rPr>
              <w:t>. ISSN 1580-2949.</w:t>
            </w:r>
          </w:p>
          <w:p w14:paraId="3D29A002" w14:textId="77777777" w:rsidR="002912BC" w:rsidRPr="00767F4B" w:rsidRDefault="002912BC" w:rsidP="002912BC">
            <w:pPr>
              <w:shd w:val="clear" w:color="auto" w:fill="F8F8F8"/>
              <w:spacing w:before="100" w:after="100"/>
              <w:jc w:val="both"/>
              <w:textAlignment w:val="top"/>
              <w:rPr>
                <w:lang w:val="en-GB" w:eastAsia="en-US"/>
              </w:rPr>
            </w:pPr>
            <w:r w:rsidRPr="00767F4B">
              <w:rPr>
                <w:b/>
                <w:bCs/>
                <w:caps/>
                <w:lang w:val="en-GB" w:eastAsia="en-US"/>
              </w:rPr>
              <w:t>Staněk, M. (50%)</w:t>
            </w:r>
            <w:r w:rsidRPr="00767F4B">
              <w:rPr>
                <w:caps/>
                <w:lang w:val="en-GB" w:eastAsia="en-US"/>
              </w:rPr>
              <w:t xml:space="preserve">, Maňas, M., Ovsík, M., Řezníček, M., Šenkeřík, V., Fluxa, P.: </w:t>
            </w:r>
            <w:r w:rsidRPr="00767F4B">
              <w:rPr>
                <w:lang w:val="en-GB" w:eastAsia="en-US"/>
              </w:rPr>
              <w:t xml:space="preserve">Surface quality of injection </w:t>
            </w:r>
            <w:proofErr w:type="spellStart"/>
            <w:r w:rsidRPr="00767F4B">
              <w:rPr>
                <w:lang w:val="en-GB" w:eastAsia="en-US"/>
              </w:rPr>
              <w:t>molds</w:t>
            </w:r>
            <w:proofErr w:type="spellEnd"/>
            <w:r w:rsidRPr="00767F4B">
              <w:rPr>
                <w:lang w:val="en-GB" w:eastAsia="en-US"/>
              </w:rPr>
              <w:t xml:space="preserve">. </w:t>
            </w:r>
            <w:r w:rsidRPr="00767F4B">
              <w:rPr>
                <w:i/>
                <w:iCs/>
                <w:lang w:val="en-GB" w:eastAsia="en-US"/>
              </w:rPr>
              <w:t>International Journal of Mechanics</w:t>
            </w:r>
            <w:r w:rsidRPr="00767F4B">
              <w:rPr>
                <w:lang w:val="en-GB" w:eastAsia="en-US"/>
              </w:rPr>
              <w:t xml:space="preserve"> 12, 246-251, </w:t>
            </w:r>
            <w:r w:rsidRPr="00767F4B">
              <w:rPr>
                <w:b/>
                <w:bCs/>
                <w:lang w:val="en-GB" w:eastAsia="en-US"/>
              </w:rPr>
              <w:t>2018</w:t>
            </w:r>
            <w:r w:rsidRPr="00767F4B">
              <w:rPr>
                <w:lang w:val="en-GB" w:eastAsia="en-US"/>
              </w:rPr>
              <w:t>. ISSN 1998-4448.</w:t>
            </w:r>
          </w:p>
          <w:p w14:paraId="00EC496B" w14:textId="77777777" w:rsidR="002912BC" w:rsidRPr="00E024E5" w:rsidRDefault="002912BC" w:rsidP="002912BC">
            <w:pPr>
              <w:spacing w:before="100" w:after="100"/>
              <w:jc w:val="both"/>
              <w:rPr>
                <w:b/>
              </w:rPr>
            </w:pPr>
            <w:r w:rsidRPr="00767F4B">
              <w:rPr>
                <w:caps/>
                <w:lang w:val="en-GB" w:eastAsia="en-US"/>
              </w:rPr>
              <w:t xml:space="preserve">Maňas, D., OvsÍk, M., Mizera, A., Maňas, M., HýlovÁ, L., BednaŘÍk, M., </w:t>
            </w:r>
            <w:r w:rsidRPr="00767F4B">
              <w:rPr>
                <w:b/>
                <w:caps/>
                <w:lang w:val="en-GB" w:eastAsia="en-US"/>
              </w:rPr>
              <w:t>StanĚk, M. (10%)</w:t>
            </w:r>
            <w:r w:rsidRPr="00767F4B">
              <w:rPr>
                <w:caps/>
                <w:lang w:val="en-GB" w:eastAsia="en-US"/>
              </w:rPr>
              <w:t xml:space="preserve">: </w:t>
            </w:r>
            <w:r w:rsidRPr="00767F4B">
              <w:rPr>
                <w:lang w:val="en-GB" w:eastAsia="en-US"/>
              </w:rPr>
              <w:t xml:space="preserve">The effect of irradiation on mechanical and thermal properties of selected types of polymers. </w:t>
            </w:r>
            <w:r w:rsidRPr="00767F4B">
              <w:rPr>
                <w:i/>
                <w:lang w:val="en-GB" w:eastAsia="en-US"/>
              </w:rPr>
              <w:t xml:space="preserve">Polymers </w:t>
            </w:r>
            <w:r w:rsidRPr="00767F4B">
              <w:rPr>
                <w:rStyle w:val="databold"/>
                <w:lang w:val="en-GB" w:eastAsia="en-US"/>
              </w:rPr>
              <w:t xml:space="preserve">10(2), </w:t>
            </w:r>
            <w:r w:rsidRPr="00767F4B">
              <w:rPr>
                <w:rStyle w:val="databold"/>
                <w:b/>
                <w:lang w:val="en-GB" w:eastAsia="en-US"/>
              </w:rPr>
              <w:t>2018</w:t>
            </w:r>
            <w:r w:rsidRPr="00767F4B">
              <w:rPr>
                <w:rStyle w:val="databold"/>
                <w:lang w:val="en-GB" w:eastAsia="en-US"/>
              </w:rPr>
              <w:t>.</w:t>
            </w:r>
          </w:p>
        </w:tc>
      </w:tr>
      <w:tr w:rsidR="002912BC" w:rsidRPr="00E024E5" w14:paraId="64C2D7A2" w14:textId="77777777" w:rsidTr="009F6871">
        <w:tblPrEx>
          <w:tblCellMar>
            <w:left w:w="75" w:type="dxa"/>
          </w:tblCellMar>
          <w:tblLook w:val="0000" w:firstRow="0" w:lastRow="0" w:firstColumn="0" w:lastColumn="0" w:noHBand="0" w:noVBand="0"/>
        </w:tblPrEx>
        <w:trPr>
          <w:trHeight w:val="218"/>
        </w:trPr>
        <w:tc>
          <w:tcPr>
            <w:tcW w:w="10486" w:type="dxa"/>
            <w:gridSpan w:val="91"/>
            <w:tcBorders>
              <w:top w:val="single" w:sz="4" w:space="0" w:color="00000A"/>
              <w:left w:val="single" w:sz="4" w:space="0" w:color="00000A"/>
              <w:bottom w:val="single" w:sz="4" w:space="0" w:color="00000A"/>
              <w:right w:val="single" w:sz="4" w:space="0" w:color="00000A"/>
            </w:tcBorders>
            <w:shd w:val="clear" w:color="auto" w:fill="F7CAAC"/>
          </w:tcPr>
          <w:p w14:paraId="5913B991" w14:textId="77777777" w:rsidR="002912BC" w:rsidRPr="00E024E5" w:rsidRDefault="002912BC" w:rsidP="002912BC">
            <w:r w:rsidRPr="00E024E5">
              <w:rPr>
                <w:b/>
              </w:rPr>
              <w:t>Působení v zahraničí</w:t>
            </w:r>
          </w:p>
        </w:tc>
      </w:tr>
      <w:tr w:rsidR="002912BC" w:rsidRPr="00E024E5" w14:paraId="2B28957B" w14:textId="77777777" w:rsidTr="009F6871">
        <w:tblPrEx>
          <w:tblCellMar>
            <w:left w:w="75" w:type="dxa"/>
          </w:tblCellMar>
          <w:tblLook w:val="0000" w:firstRow="0" w:lastRow="0" w:firstColumn="0" w:lastColumn="0" w:noHBand="0" w:noVBand="0"/>
        </w:tblPrEx>
        <w:trPr>
          <w:trHeight w:val="328"/>
        </w:trPr>
        <w:tc>
          <w:tcPr>
            <w:tcW w:w="10486" w:type="dxa"/>
            <w:gridSpan w:val="91"/>
            <w:tcBorders>
              <w:top w:val="single" w:sz="4" w:space="0" w:color="00000A"/>
              <w:left w:val="single" w:sz="4" w:space="0" w:color="00000A"/>
              <w:bottom w:val="single" w:sz="4" w:space="0" w:color="00000A"/>
              <w:right w:val="single" w:sz="4" w:space="0" w:color="00000A"/>
            </w:tcBorders>
            <w:shd w:val="clear" w:color="auto" w:fill="auto"/>
          </w:tcPr>
          <w:p w14:paraId="21D74848" w14:textId="00ACC797" w:rsidR="002912BC" w:rsidRDefault="002912BC" w:rsidP="002912BC">
            <w:r>
              <w:t>---</w:t>
            </w:r>
          </w:p>
          <w:p w14:paraId="7F719AFB" w14:textId="463D7DDA" w:rsidR="00720EA9" w:rsidRDefault="00720EA9" w:rsidP="002912BC"/>
          <w:p w14:paraId="7AD86158" w14:textId="4E8E2A5D" w:rsidR="00720EA9" w:rsidRDefault="00720EA9" w:rsidP="002912BC"/>
          <w:p w14:paraId="66C27EFA" w14:textId="77777777" w:rsidR="00720EA9" w:rsidRDefault="00720EA9" w:rsidP="002912BC"/>
          <w:p w14:paraId="5AFCB13F" w14:textId="77777777" w:rsidR="002912BC" w:rsidRPr="00E024E5" w:rsidRDefault="002912BC" w:rsidP="002912BC"/>
        </w:tc>
      </w:tr>
      <w:tr w:rsidR="002912BC" w:rsidRPr="00A70F5F" w14:paraId="7FCD2D01" w14:textId="77777777" w:rsidTr="009F6871">
        <w:tblPrEx>
          <w:tblCellMar>
            <w:left w:w="75" w:type="dxa"/>
          </w:tblCellMar>
          <w:tblLook w:val="0000" w:firstRow="0" w:lastRow="0" w:firstColumn="0" w:lastColumn="0" w:noHBand="0" w:noVBand="0"/>
        </w:tblPrEx>
        <w:trPr>
          <w:cantSplit/>
          <w:trHeight w:val="470"/>
        </w:trPr>
        <w:tc>
          <w:tcPr>
            <w:tcW w:w="2711" w:type="dxa"/>
            <w:gridSpan w:val="11"/>
            <w:tcBorders>
              <w:top w:val="single" w:sz="4" w:space="0" w:color="00000A"/>
              <w:left w:val="single" w:sz="4" w:space="0" w:color="00000A"/>
              <w:bottom w:val="single" w:sz="4" w:space="0" w:color="00000A"/>
              <w:right w:val="single" w:sz="4" w:space="0" w:color="00000A"/>
            </w:tcBorders>
            <w:shd w:val="clear" w:color="auto" w:fill="F7CAAC"/>
          </w:tcPr>
          <w:p w14:paraId="4EFB501F" w14:textId="77777777" w:rsidR="002912BC" w:rsidRPr="00E024E5" w:rsidRDefault="002912BC" w:rsidP="002912BC">
            <w:pPr>
              <w:jc w:val="both"/>
            </w:pPr>
            <w:r w:rsidRPr="00E024E5">
              <w:rPr>
                <w:b/>
              </w:rPr>
              <w:t xml:space="preserve">Podpis </w:t>
            </w:r>
          </w:p>
        </w:tc>
        <w:tc>
          <w:tcPr>
            <w:tcW w:w="4463" w:type="dxa"/>
            <w:gridSpan w:val="40"/>
            <w:tcBorders>
              <w:top w:val="single" w:sz="4" w:space="0" w:color="00000A"/>
              <w:left w:val="single" w:sz="4" w:space="0" w:color="00000A"/>
              <w:bottom w:val="single" w:sz="4" w:space="0" w:color="00000A"/>
              <w:right w:val="single" w:sz="4" w:space="0" w:color="00000A"/>
            </w:tcBorders>
            <w:shd w:val="clear" w:color="auto" w:fill="auto"/>
          </w:tcPr>
          <w:p w14:paraId="1A3D9732" w14:textId="77777777" w:rsidR="002912BC" w:rsidRPr="00E024E5" w:rsidRDefault="002912BC" w:rsidP="002912BC">
            <w:pPr>
              <w:jc w:val="both"/>
            </w:pPr>
          </w:p>
        </w:tc>
        <w:tc>
          <w:tcPr>
            <w:tcW w:w="1300" w:type="dxa"/>
            <w:gridSpan w:val="20"/>
            <w:tcBorders>
              <w:top w:val="single" w:sz="4" w:space="0" w:color="00000A"/>
              <w:left w:val="single" w:sz="4" w:space="0" w:color="00000A"/>
              <w:bottom w:val="single" w:sz="4" w:space="0" w:color="00000A"/>
              <w:right w:val="single" w:sz="4" w:space="0" w:color="00000A"/>
            </w:tcBorders>
            <w:shd w:val="clear" w:color="auto" w:fill="F7CAAC"/>
          </w:tcPr>
          <w:p w14:paraId="47DE1C26" w14:textId="77777777" w:rsidR="002912BC" w:rsidRPr="00E024E5" w:rsidRDefault="002912BC" w:rsidP="002912BC">
            <w:pPr>
              <w:jc w:val="both"/>
            </w:pPr>
            <w:r w:rsidRPr="00E024E5">
              <w:rPr>
                <w:b/>
              </w:rPr>
              <w:t>datum</w:t>
            </w:r>
          </w:p>
        </w:tc>
        <w:tc>
          <w:tcPr>
            <w:tcW w:w="2012" w:type="dxa"/>
            <w:gridSpan w:val="20"/>
            <w:tcBorders>
              <w:top w:val="single" w:sz="4" w:space="0" w:color="00000A"/>
              <w:left w:val="single" w:sz="4" w:space="0" w:color="00000A"/>
              <w:bottom w:val="single" w:sz="4" w:space="0" w:color="00000A"/>
              <w:right w:val="single" w:sz="4" w:space="0" w:color="00000A"/>
            </w:tcBorders>
            <w:shd w:val="clear" w:color="auto" w:fill="auto"/>
          </w:tcPr>
          <w:p w14:paraId="2EEAC67B" w14:textId="77777777" w:rsidR="002912BC" w:rsidRPr="00A70F5F" w:rsidRDefault="002912BC" w:rsidP="002912BC">
            <w:pPr>
              <w:jc w:val="both"/>
              <w:rPr>
                <w:sz w:val="19"/>
                <w:szCs w:val="19"/>
              </w:rPr>
            </w:pPr>
          </w:p>
        </w:tc>
      </w:tr>
      <w:tr w:rsidR="002912BC" w14:paraId="40197C6B" w14:textId="77777777" w:rsidTr="009F6871">
        <w:trPr>
          <w:gridBefore w:val="1"/>
          <w:gridAfter w:val="3"/>
          <w:wBefore w:w="59" w:type="dxa"/>
          <w:wAfter w:w="222" w:type="dxa"/>
        </w:trPr>
        <w:tc>
          <w:tcPr>
            <w:tcW w:w="10205" w:type="dxa"/>
            <w:gridSpan w:val="87"/>
            <w:tcBorders>
              <w:top w:val="single" w:sz="4" w:space="0" w:color="auto"/>
              <w:left w:val="single" w:sz="4" w:space="0" w:color="auto"/>
              <w:bottom w:val="double" w:sz="4" w:space="0" w:color="auto"/>
              <w:right w:val="single" w:sz="4" w:space="0" w:color="auto"/>
            </w:tcBorders>
            <w:shd w:val="clear" w:color="auto" w:fill="BDD6EE"/>
            <w:hideMark/>
          </w:tcPr>
          <w:p w14:paraId="527DD321" w14:textId="7F14F202" w:rsidR="002912BC" w:rsidRDefault="002912BC" w:rsidP="002912BC">
            <w:pPr>
              <w:jc w:val="both"/>
              <w:rPr>
                <w:b/>
                <w:sz w:val="28"/>
              </w:rPr>
            </w:pPr>
            <w:r>
              <w:rPr>
                <w:b/>
                <w:sz w:val="28"/>
              </w:rPr>
              <w:lastRenderedPageBreak/>
              <w:t>C-I – Personální zabezpečení</w:t>
            </w:r>
          </w:p>
        </w:tc>
      </w:tr>
      <w:tr w:rsidR="002912BC" w:rsidRPr="00827804" w14:paraId="334633B2" w14:textId="77777777" w:rsidTr="009F6871">
        <w:trPr>
          <w:gridBefore w:val="1"/>
          <w:gridAfter w:val="3"/>
          <w:wBefore w:w="59" w:type="dxa"/>
          <w:wAfter w:w="222" w:type="dxa"/>
        </w:trPr>
        <w:tc>
          <w:tcPr>
            <w:tcW w:w="2480"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2CC6F023" w14:textId="77777777" w:rsidR="002912BC" w:rsidRDefault="002912BC" w:rsidP="002912BC">
            <w:pPr>
              <w:jc w:val="both"/>
              <w:rPr>
                <w:b/>
              </w:rPr>
            </w:pPr>
            <w:r>
              <w:rPr>
                <w:b/>
              </w:rPr>
              <w:t>Vysoká škola</w:t>
            </w:r>
          </w:p>
        </w:tc>
        <w:tc>
          <w:tcPr>
            <w:tcW w:w="7725" w:type="dxa"/>
            <w:gridSpan w:val="84"/>
            <w:tcBorders>
              <w:top w:val="single" w:sz="4" w:space="0" w:color="auto"/>
              <w:left w:val="single" w:sz="4" w:space="0" w:color="auto"/>
              <w:bottom w:val="single" w:sz="4" w:space="0" w:color="auto"/>
              <w:right w:val="single" w:sz="4" w:space="0" w:color="auto"/>
            </w:tcBorders>
            <w:vAlign w:val="center"/>
          </w:tcPr>
          <w:p w14:paraId="66F72B54" w14:textId="77777777" w:rsidR="002912BC" w:rsidRPr="00827804" w:rsidRDefault="002912BC" w:rsidP="002912BC">
            <w:r w:rsidRPr="00827804">
              <w:t>Univerzita Tomáše Bati ve Zlíně</w:t>
            </w:r>
          </w:p>
        </w:tc>
      </w:tr>
      <w:tr w:rsidR="002912BC" w:rsidRPr="00827804" w14:paraId="3E1F92B8" w14:textId="77777777" w:rsidTr="009F6871">
        <w:trPr>
          <w:gridBefore w:val="1"/>
          <w:gridAfter w:val="3"/>
          <w:wBefore w:w="59" w:type="dxa"/>
          <w:wAfter w:w="222" w:type="dxa"/>
        </w:trPr>
        <w:tc>
          <w:tcPr>
            <w:tcW w:w="248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73A0902" w14:textId="77777777" w:rsidR="002912BC" w:rsidRDefault="002912BC" w:rsidP="002912BC">
            <w:pPr>
              <w:jc w:val="both"/>
              <w:rPr>
                <w:b/>
              </w:rPr>
            </w:pPr>
            <w:r>
              <w:rPr>
                <w:b/>
              </w:rPr>
              <w:t>Součást vysoké školy</w:t>
            </w:r>
          </w:p>
        </w:tc>
        <w:tc>
          <w:tcPr>
            <w:tcW w:w="7725" w:type="dxa"/>
            <w:gridSpan w:val="84"/>
            <w:tcBorders>
              <w:top w:val="single" w:sz="4" w:space="0" w:color="auto"/>
              <w:left w:val="single" w:sz="4" w:space="0" w:color="auto"/>
              <w:bottom w:val="single" w:sz="4" w:space="0" w:color="auto"/>
              <w:right w:val="single" w:sz="4" w:space="0" w:color="auto"/>
            </w:tcBorders>
            <w:vAlign w:val="center"/>
          </w:tcPr>
          <w:p w14:paraId="7878674B" w14:textId="77777777" w:rsidR="002912BC" w:rsidRPr="00827804" w:rsidRDefault="002912BC" w:rsidP="002912BC">
            <w:r w:rsidRPr="00827804">
              <w:t>Fakulta technologická</w:t>
            </w:r>
          </w:p>
        </w:tc>
      </w:tr>
      <w:tr w:rsidR="002912BC" w14:paraId="3501ECF0" w14:textId="77777777" w:rsidTr="009F6871">
        <w:trPr>
          <w:gridBefore w:val="1"/>
          <w:gridAfter w:val="3"/>
          <w:wBefore w:w="59" w:type="dxa"/>
          <w:wAfter w:w="222" w:type="dxa"/>
        </w:trPr>
        <w:tc>
          <w:tcPr>
            <w:tcW w:w="248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C4C7B07" w14:textId="77777777" w:rsidR="002912BC" w:rsidRDefault="002912BC" w:rsidP="002912BC">
            <w:pPr>
              <w:jc w:val="both"/>
              <w:rPr>
                <w:b/>
              </w:rPr>
            </w:pPr>
            <w:r>
              <w:rPr>
                <w:b/>
              </w:rPr>
              <w:t>Název studijního programu</w:t>
            </w:r>
          </w:p>
        </w:tc>
        <w:tc>
          <w:tcPr>
            <w:tcW w:w="7725" w:type="dxa"/>
            <w:gridSpan w:val="84"/>
            <w:tcBorders>
              <w:top w:val="single" w:sz="4" w:space="0" w:color="auto"/>
              <w:left w:val="single" w:sz="4" w:space="0" w:color="auto"/>
              <w:bottom w:val="single" w:sz="4" w:space="0" w:color="auto"/>
              <w:right w:val="single" w:sz="4" w:space="0" w:color="auto"/>
            </w:tcBorders>
          </w:tcPr>
          <w:p w14:paraId="7D18A1BE" w14:textId="7D733676" w:rsidR="002912BC" w:rsidRDefault="001F18A6" w:rsidP="002912BC">
            <w:pPr>
              <w:jc w:val="both"/>
            </w:pPr>
            <w:r>
              <w:t>Nástroje a procesy</w:t>
            </w:r>
          </w:p>
        </w:tc>
      </w:tr>
      <w:tr w:rsidR="002912BC" w14:paraId="6B83EFAB" w14:textId="77777777" w:rsidTr="009F6871">
        <w:trPr>
          <w:gridBefore w:val="1"/>
          <w:gridAfter w:val="3"/>
          <w:wBefore w:w="59" w:type="dxa"/>
          <w:wAfter w:w="222" w:type="dxa"/>
        </w:trPr>
        <w:tc>
          <w:tcPr>
            <w:tcW w:w="248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5EB70DB" w14:textId="77777777" w:rsidR="002912BC" w:rsidRDefault="002912BC" w:rsidP="002912BC">
            <w:pPr>
              <w:jc w:val="both"/>
              <w:rPr>
                <w:b/>
              </w:rPr>
            </w:pPr>
            <w:r>
              <w:rPr>
                <w:b/>
              </w:rPr>
              <w:t>Jméno a příjmení</w:t>
            </w:r>
          </w:p>
        </w:tc>
        <w:tc>
          <w:tcPr>
            <w:tcW w:w="4770" w:type="dxa"/>
            <w:gridSpan w:val="48"/>
            <w:tcBorders>
              <w:top w:val="single" w:sz="4" w:space="0" w:color="auto"/>
              <w:left w:val="single" w:sz="4" w:space="0" w:color="auto"/>
              <w:bottom w:val="single" w:sz="4" w:space="0" w:color="auto"/>
              <w:right w:val="single" w:sz="4" w:space="0" w:color="auto"/>
            </w:tcBorders>
          </w:tcPr>
          <w:p w14:paraId="545547D7" w14:textId="77777777" w:rsidR="002912BC" w:rsidRDefault="002912BC" w:rsidP="002912BC">
            <w:pPr>
              <w:jc w:val="both"/>
            </w:pPr>
            <w:bookmarkStart w:id="300" w:name="Vašina"/>
            <w:bookmarkEnd w:id="300"/>
            <w:r w:rsidRPr="001A74F7">
              <w:rPr>
                <w:b/>
              </w:rPr>
              <w:t>Martin Vašina</w:t>
            </w:r>
          </w:p>
        </w:tc>
        <w:tc>
          <w:tcPr>
            <w:tcW w:w="74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66B1EB7B" w14:textId="77777777" w:rsidR="002912BC" w:rsidRDefault="002912BC" w:rsidP="002912BC">
            <w:pPr>
              <w:jc w:val="both"/>
              <w:rPr>
                <w:b/>
              </w:rPr>
            </w:pPr>
            <w:r>
              <w:rPr>
                <w:b/>
              </w:rPr>
              <w:t>Tituly</w:t>
            </w:r>
          </w:p>
        </w:tc>
        <w:tc>
          <w:tcPr>
            <w:tcW w:w="2211" w:type="dxa"/>
            <w:gridSpan w:val="22"/>
            <w:tcBorders>
              <w:top w:val="single" w:sz="4" w:space="0" w:color="auto"/>
              <w:left w:val="single" w:sz="4" w:space="0" w:color="auto"/>
              <w:bottom w:val="single" w:sz="4" w:space="0" w:color="auto"/>
              <w:right w:val="single" w:sz="4" w:space="0" w:color="auto"/>
            </w:tcBorders>
          </w:tcPr>
          <w:p w14:paraId="52A3A87F" w14:textId="77777777" w:rsidR="002912BC" w:rsidRDefault="002912BC" w:rsidP="002912BC">
            <w:pPr>
              <w:jc w:val="both"/>
            </w:pPr>
            <w:r>
              <w:t>doc</w:t>
            </w:r>
            <w:r w:rsidRPr="00827804">
              <w:t xml:space="preserve">. Ing., </w:t>
            </w:r>
            <w:r>
              <w:t>Ph.D.</w:t>
            </w:r>
          </w:p>
        </w:tc>
      </w:tr>
      <w:tr w:rsidR="002912BC" w14:paraId="6F1211B9" w14:textId="77777777" w:rsidTr="009F6871">
        <w:trPr>
          <w:gridBefore w:val="1"/>
          <w:gridAfter w:val="3"/>
          <w:wBefore w:w="59" w:type="dxa"/>
          <w:wAfter w:w="222" w:type="dxa"/>
        </w:trPr>
        <w:tc>
          <w:tcPr>
            <w:tcW w:w="248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F8E63AA" w14:textId="77777777" w:rsidR="002912BC" w:rsidRDefault="002912BC" w:rsidP="002912BC">
            <w:pPr>
              <w:jc w:val="both"/>
              <w:rPr>
                <w:b/>
              </w:rPr>
            </w:pPr>
            <w:r>
              <w:rPr>
                <w:b/>
              </w:rPr>
              <w:t>Rok narození</w:t>
            </w:r>
          </w:p>
        </w:tc>
        <w:tc>
          <w:tcPr>
            <w:tcW w:w="861" w:type="dxa"/>
            <w:gridSpan w:val="10"/>
            <w:tcBorders>
              <w:top w:val="single" w:sz="4" w:space="0" w:color="auto"/>
              <w:left w:val="single" w:sz="4" w:space="0" w:color="auto"/>
              <w:bottom w:val="single" w:sz="4" w:space="0" w:color="auto"/>
              <w:right w:val="single" w:sz="4" w:space="0" w:color="auto"/>
            </w:tcBorders>
          </w:tcPr>
          <w:p w14:paraId="54924401" w14:textId="77777777" w:rsidR="002912BC" w:rsidRDefault="002912BC" w:rsidP="002912BC">
            <w:pPr>
              <w:jc w:val="both"/>
            </w:pPr>
            <w:r>
              <w:t>1969</w:t>
            </w:r>
          </w:p>
        </w:tc>
        <w:tc>
          <w:tcPr>
            <w:tcW w:w="1980"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0A47ACA3" w14:textId="77777777" w:rsidR="002912BC" w:rsidRDefault="002912BC" w:rsidP="002912BC">
            <w:pPr>
              <w:jc w:val="both"/>
              <w:rPr>
                <w:b/>
              </w:rPr>
            </w:pPr>
            <w:r>
              <w:rPr>
                <w:b/>
              </w:rPr>
              <w:t>typ vztahu k VŠ</w:t>
            </w:r>
          </w:p>
        </w:tc>
        <w:tc>
          <w:tcPr>
            <w:tcW w:w="865" w:type="dxa"/>
            <w:gridSpan w:val="16"/>
            <w:tcBorders>
              <w:top w:val="single" w:sz="4" w:space="0" w:color="auto"/>
              <w:left w:val="single" w:sz="4" w:space="0" w:color="auto"/>
              <w:bottom w:val="single" w:sz="4" w:space="0" w:color="auto"/>
              <w:right w:val="single" w:sz="4" w:space="0" w:color="auto"/>
            </w:tcBorders>
          </w:tcPr>
          <w:p w14:paraId="7AB6AD9F" w14:textId="77777777" w:rsidR="002912BC" w:rsidRDefault="002912BC" w:rsidP="002912BC">
            <w:pPr>
              <w:jc w:val="both"/>
            </w:pPr>
            <w:r>
              <w:t>pp.</w:t>
            </w:r>
          </w:p>
        </w:tc>
        <w:tc>
          <w:tcPr>
            <w:tcW w:w="1064"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4D2FA6BF" w14:textId="77777777" w:rsidR="002912BC" w:rsidRDefault="002912BC" w:rsidP="002912BC">
            <w:pPr>
              <w:jc w:val="both"/>
              <w:rPr>
                <w:b/>
              </w:rPr>
            </w:pPr>
            <w:r>
              <w:rPr>
                <w:b/>
              </w:rPr>
              <w:t>rozsah</w:t>
            </w:r>
          </w:p>
        </w:tc>
        <w:tc>
          <w:tcPr>
            <w:tcW w:w="744" w:type="dxa"/>
            <w:gridSpan w:val="14"/>
            <w:tcBorders>
              <w:top w:val="single" w:sz="4" w:space="0" w:color="auto"/>
              <w:left w:val="single" w:sz="4" w:space="0" w:color="auto"/>
              <w:bottom w:val="single" w:sz="4" w:space="0" w:color="auto"/>
              <w:right w:val="single" w:sz="4" w:space="0" w:color="auto"/>
            </w:tcBorders>
          </w:tcPr>
          <w:p w14:paraId="381CBC23" w14:textId="77777777" w:rsidR="002912BC" w:rsidRDefault="002912BC" w:rsidP="002912BC">
            <w:pPr>
              <w:jc w:val="both"/>
            </w:pPr>
            <w:r>
              <w:t>28</w:t>
            </w:r>
          </w:p>
        </w:tc>
        <w:tc>
          <w:tcPr>
            <w:tcW w:w="898"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416A60E2" w14:textId="77777777" w:rsidR="002912BC" w:rsidRDefault="002912BC" w:rsidP="002912BC">
            <w:pPr>
              <w:jc w:val="both"/>
              <w:rPr>
                <w:b/>
              </w:rPr>
            </w:pPr>
            <w:r>
              <w:rPr>
                <w:b/>
              </w:rPr>
              <w:t>do kdy</w:t>
            </w:r>
          </w:p>
        </w:tc>
        <w:tc>
          <w:tcPr>
            <w:tcW w:w="1313" w:type="dxa"/>
            <w:gridSpan w:val="8"/>
            <w:tcBorders>
              <w:top w:val="single" w:sz="4" w:space="0" w:color="auto"/>
              <w:left w:val="single" w:sz="4" w:space="0" w:color="auto"/>
              <w:bottom w:val="single" w:sz="4" w:space="0" w:color="auto"/>
              <w:right w:val="single" w:sz="4" w:space="0" w:color="auto"/>
            </w:tcBorders>
          </w:tcPr>
          <w:p w14:paraId="29139399" w14:textId="77777777" w:rsidR="002912BC" w:rsidRDefault="002912BC" w:rsidP="002912BC">
            <w:pPr>
              <w:jc w:val="both"/>
            </w:pPr>
            <w:r>
              <w:t>N</w:t>
            </w:r>
          </w:p>
        </w:tc>
      </w:tr>
      <w:tr w:rsidR="002912BC" w14:paraId="10B3DDA0" w14:textId="77777777" w:rsidTr="009F6871">
        <w:trPr>
          <w:gridBefore w:val="1"/>
          <w:gridAfter w:val="3"/>
          <w:wBefore w:w="59" w:type="dxa"/>
          <w:wAfter w:w="222" w:type="dxa"/>
        </w:trPr>
        <w:tc>
          <w:tcPr>
            <w:tcW w:w="5321" w:type="dxa"/>
            <w:gridSpan w:val="23"/>
            <w:tcBorders>
              <w:top w:val="single" w:sz="4" w:space="0" w:color="auto"/>
              <w:left w:val="single" w:sz="4" w:space="0" w:color="auto"/>
              <w:bottom w:val="single" w:sz="4" w:space="0" w:color="auto"/>
              <w:right w:val="single" w:sz="4" w:space="0" w:color="auto"/>
            </w:tcBorders>
            <w:shd w:val="clear" w:color="auto" w:fill="F7CAAC"/>
            <w:hideMark/>
          </w:tcPr>
          <w:p w14:paraId="233EC871" w14:textId="77777777" w:rsidR="002912BC" w:rsidRDefault="002912BC" w:rsidP="002912BC">
            <w:pPr>
              <w:jc w:val="both"/>
              <w:rPr>
                <w:b/>
              </w:rPr>
            </w:pPr>
            <w:r>
              <w:rPr>
                <w:b/>
              </w:rPr>
              <w:t>Typ vztahu na součásti VŠ, která uskutečňuje st. program</w:t>
            </w:r>
          </w:p>
        </w:tc>
        <w:tc>
          <w:tcPr>
            <w:tcW w:w="865" w:type="dxa"/>
            <w:gridSpan w:val="16"/>
            <w:tcBorders>
              <w:top w:val="single" w:sz="4" w:space="0" w:color="auto"/>
              <w:left w:val="single" w:sz="4" w:space="0" w:color="auto"/>
              <w:bottom w:val="single" w:sz="4" w:space="0" w:color="auto"/>
              <w:right w:val="single" w:sz="4" w:space="0" w:color="auto"/>
            </w:tcBorders>
          </w:tcPr>
          <w:p w14:paraId="3A9C4F9F" w14:textId="77777777" w:rsidR="002912BC" w:rsidRDefault="002912BC" w:rsidP="002912BC">
            <w:pPr>
              <w:jc w:val="both"/>
            </w:pPr>
            <w:r>
              <w:t>---</w:t>
            </w:r>
          </w:p>
        </w:tc>
        <w:tc>
          <w:tcPr>
            <w:tcW w:w="1064"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9A765EC" w14:textId="77777777" w:rsidR="002912BC" w:rsidRDefault="002912BC" w:rsidP="002912BC">
            <w:pPr>
              <w:jc w:val="both"/>
              <w:rPr>
                <w:b/>
              </w:rPr>
            </w:pPr>
            <w:r>
              <w:rPr>
                <w:b/>
              </w:rPr>
              <w:t>rozsah</w:t>
            </w:r>
          </w:p>
        </w:tc>
        <w:tc>
          <w:tcPr>
            <w:tcW w:w="744" w:type="dxa"/>
            <w:gridSpan w:val="14"/>
            <w:tcBorders>
              <w:top w:val="single" w:sz="4" w:space="0" w:color="auto"/>
              <w:left w:val="single" w:sz="4" w:space="0" w:color="auto"/>
              <w:bottom w:val="single" w:sz="4" w:space="0" w:color="auto"/>
              <w:right w:val="single" w:sz="4" w:space="0" w:color="auto"/>
            </w:tcBorders>
          </w:tcPr>
          <w:p w14:paraId="45FDDC6F" w14:textId="77777777" w:rsidR="002912BC" w:rsidRDefault="002912BC" w:rsidP="002912BC">
            <w:pPr>
              <w:jc w:val="both"/>
            </w:pPr>
            <w:r>
              <w:t>---</w:t>
            </w:r>
          </w:p>
        </w:tc>
        <w:tc>
          <w:tcPr>
            <w:tcW w:w="898"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36FE7607" w14:textId="77777777" w:rsidR="002912BC" w:rsidRDefault="002912BC" w:rsidP="002912BC">
            <w:pPr>
              <w:jc w:val="both"/>
              <w:rPr>
                <w:b/>
              </w:rPr>
            </w:pPr>
            <w:r>
              <w:rPr>
                <w:b/>
              </w:rPr>
              <w:t>do kdy</w:t>
            </w:r>
          </w:p>
        </w:tc>
        <w:tc>
          <w:tcPr>
            <w:tcW w:w="1313" w:type="dxa"/>
            <w:gridSpan w:val="8"/>
            <w:tcBorders>
              <w:top w:val="single" w:sz="4" w:space="0" w:color="auto"/>
              <w:left w:val="single" w:sz="4" w:space="0" w:color="auto"/>
              <w:bottom w:val="single" w:sz="4" w:space="0" w:color="auto"/>
              <w:right w:val="single" w:sz="4" w:space="0" w:color="auto"/>
            </w:tcBorders>
          </w:tcPr>
          <w:p w14:paraId="5B02AD01" w14:textId="77777777" w:rsidR="002912BC" w:rsidRDefault="002912BC" w:rsidP="002912BC">
            <w:pPr>
              <w:jc w:val="both"/>
            </w:pPr>
            <w:r>
              <w:t>---</w:t>
            </w:r>
          </w:p>
        </w:tc>
      </w:tr>
      <w:tr w:rsidR="002912BC" w14:paraId="471E30EC" w14:textId="77777777" w:rsidTr="009F6871">
        <w:trPr>
          <w:gridBefore w:val="1"/>
          <w:gridAfter w:val="3"/>
          <w:wBefore w:w="59" w:type="dxa"/>
          <w:wAfter w:w="222" w:type="dxa"/>
        </w:trPr>
        <w:tc>
          <w:tcPr>
            <w:tcW w:w="6186" w:type="dxa"/>
            <w:gridSpan w:val="39"/>
            <w:tcBorders>
              <w:top w:val="single" w:sz="4" w:space="0" w:color="auto"/>
              <w:left w:val="single" w:sz="4" w:space="0" w:color="auto"/>
              <w:bottom w:val="single" w:sz="4" w:space="0" w:color="auto"/>
              <w:right w:val="single" w:sz="4" w:space="0" w:color="auto"/>
            </w:tcBorders>
            <w:shd w:val="clear" w:color="auto" w:fill="F7CAAC"/>
            <w:hideMark/>
          </w:tcPr>
          <w:p w14:paraId="5F4A09EE" w14:textId="77777777" w:rsidR="002912BC" w:rsidRDefault="002912BC" w:rsidP="002912BC">
            <w:pPr>
              <w:jc w:val="both"/>
            </w:pPr>
            <w:r>
              <w:rPr>
                <w:b/>
              </w:rPr>
              <w:t>Další současná působení jako akademický pracovník na jiných VŠ</w:t>
            </w:r>
          </w:p>
        </w:tc>
        <w:tc>
          <w:tcPr>
            <w:tcW w:w="1808"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366BE241" w14:textId="77777777" w:rsidR="002912BC" w:rsidRDefault="002912BC" w:rsidP="002912BC">
            <w:pPr>
              <w:jc w:val="both"/>
              <w:rPr>
                <w:b/>
              </w:rPr>
            </w:pPr>
            <w:r>
              <w:rPr>
                <w:b/>
              </w:rPr>
              <w:t xml:space="preserve">typ </w:t>
            </w:r>
            <w:proofErr w:type="spellStart"/>
            <w:r>
              <w:rPr>
                <w:b/>
              </w:rPr>
              <w:t>prac</w:t>
            </w:r>
            <w:proofErr w:type="spellEnd"/>
            <w:r>
              <w:rPr>
                <w:b/>
              </w:rPr>
              <w:t>. vztahu</w:t>
            </w:r>
          </w:p>
        </w:tc>
        <w:tc>
          <w:tcPr>
            <w:tcW w:w="2211" w:type="dxa"/>
            <w:gridSpan w:val="22"/>
            <w:tcBorders>
              <w:top w:val="single" w:sz="4" w:space="0" w:color="auto"/>
              <w:left w:val="single" w:sz="4" w:space="0" w:color="auto"/>
              <w:bottom w:val="single" w:sz="4" w:space="0" w:color="auto"/>
              <w:right w:val="single" w:sz="4" w:space="0" w:color="auto"/>
            </w:tcBorders>
            <w:shd w:val="clear" w:color="auto" w:fill="F7CAAC"/>
            <w:hideMark/>
          </w:tcPr>
          <w:p w14:paraId="63D39594" w14:textId="77777777" w:rsidR="002912BC" w:rsidRDefault="002912BC" w:rsidP="002912BC">
            <w:pPr>
              <w:jc w:val="both"/>
              <w:rPr>
                <w:b/>
              </w:rPr>
            </w:pPr>
            <w:r>
              <w:rPr>
                <w:b/>
              </w:rPr>
              <w:t>rozsah</w:t>
            </w:r>
          </w:p>
        </w:tc>
      </w:tr>
      <w:tr w:rsidR="002912BC" w14:paraId="1AE73434" w14:textId="77777777" w:rsidTr="009F6871">
        <w:trPr>
          <w:gridBefore w:val="1"/>
          <w:gridAfter w:val="3"/>
          <w:wBefore w:w="59" w:type="dxa"/>
          <w:wAfter w:w="222" w:type="dxa"/>
        </w:trPr>
        <w:tc>
          <w:tcPr>
            <w:tcW w:w="6186" w:type="dxa"/>
            <w:gridSpan w:val="39"/>
            <w:tcBorders>
              <w:top w:val="single" w:sz="4" w:space="0" w:color="auto"/>
              <w:left w:val="single" w:sz="4" w:space="0" w:color="auto"/>
              <w:bottom w:val="single" w:sz="4" w:space="0" w:color="auto"/>
              <w:right w:val="single" w:sz="4" w:space="0" w:color="auto"/>
            </w:tcBorders>
          </w:tcPr>
          <w:p w14:paraId="6C47A59F" w14:textId="77777777" w:rsidR="002912BC" w:rsidRDefault="002912BC" w:rsidP="002912BC">
            <w:pPr>
              <w:jc w:val="both"/>
            </w:pPr>
            <w:r w:rsidRPr="00FD5F4E">
              <w:rPr>
                <w:kern w:val="1"/>
              </w:rPr>
              <w:t>VŠB – TU Ostrava</w:t>
            </w:r>
          </w:p>
        </w:tc>
        <w:tc>
          <w:tcPr>
            <w:tcW w:w="1808" w:type="dxa"/>
            <w:gridSpan w:val="26"/>
            <w:tcBorders>
              <w:top w:val="single" w:sz="4" w:space="0" w:color="auto"/>
              <w:left w:val="single" w:sz="4" w:space="0" w:color="auto"/>
              <w:bottom w:val="single" w:sz="4" w:space="0" w:color="auto"/>
              <w:right w:val="single" w:sz="4" w:space="0" w:color="auto"/>
            </w:tcBorders>
          </w:tcPr>
          <w:p w14:paraId="13A9C771" w14:textId="77777777" w:rsidR="002912BC" w:rsidRDefault="002912BC" w:rsidP="002912BC">
            <w:pPr>
              <w:jc w:val="both"/>
            </w:pPr>
            <w:r w:rsidRPr="00FD5F4E">
              <w:rPr>
                <w:kern w:val="1"/>
              </w:rPr>
              <w:t>pp.</w:t>
            </w:r>
          </w:p>
        </w:tc>
        <w:tc>
          <w:tcPr>
            <w:tcW w:w="2211" w:type="dxa"/>
            <w:gridSpan w:val="22"/>
            <w:tcBorders>
              <w:top w:val="single" w:sz="4" w:space="0" w:color="auto"/>
              <w:left w:val="single" w:sz="4" w:space="0" w:color="auto"/>
              <w:bottom w:val="single" w:sz="4" w:space="0" w:color="auto"/>
              <w:right w:val="single" w:sz="4" w:space="0" w:color="auto"/>
            </w:tcBorders>
          </w:tcPr>
          <w:p w14:paraId="7354E522" w14:textId="77777777" w:rsidR="002912BC" w:rsidRDefault="002912BC" w:rsidP="002912BC">
            <w:pPr>
              <w:jc w:val="both"/>
            </w:pPr>
            <w:r>
              <w:rPr>
                <w:kern w:val="1"/>
              </w:rPr>
              <w:t>20</w:t>
            </w:r>
          </w:p>
        </w:tc>
      </w:tr>
      <w:tr w:rsidR="002912BC" w14:paraId="140859DF" w14:textId="77777777" w:rsidTr="009F6871">
        <w:trPr>
          <w:gridBefore w:val="1"/>
          <w:gridAfter w:val="3"/>
          <w:wBefore w:w="59" w:type="dxa"/>
          <w:wAfter w:w="222" w:type="dxa"/>
        </w:trPr>
        <w:tc>
          <w:tcPr>
            <w:tcW w:w="6186" w:type="dxa"/>
            <w:gridSpan w:val="39"/>
            <w:tcBorders>
              <w:top w:val="single" w:sz="4" w:space="0" w:color="auto"/>
              <w:left w:val="single" w:sz="4" w:space="0" w:color="auto"/>
              <w:bottom w:val="single" w:sz="4" w:space="0" w:color="auto"/>
              <w:right w:val="single" w:sz="4" w:space="0" w:color="auto"/>
            </w:tcBorders>
          </w:tcPr>
          <w:p w14:paraId="32CA6344" w14:textId="77777777" w:rsidR="002912BC" w:rsidRDefault="002912BC" w:rsidP="002912BC">
            <w:pPr>
              <w:jc w:val="both"/>
            </w:pPr>
          </w:p>
        </w:tc>
        <w:tc>
          <w:tcPr>
            <w:tcW w:w="1808" w:type="dxa"/>
            <w:gridSpan w:val="26"/>
            <w:tcBorders>
              <w:top w:val="single" w:sz="4" w:space="0" w:color="auto"/>
              <w:left w:val="single" w:sz="4" w:space="0" w:color="auto"/>
              <w:bottom w:val="single" w:sz="4" w:space="0" w:color="auto"/>
              <w:right w:val="single" w:sz="4" w:space="0" w:color="auto"/>
            </w:tcBorders>
          </w:tcPr>
          <w:p w14:paraId="194F0045" w14:textId="77777777" w:rsidR="002912BC" w:rsidRDefault="002912BC" w:rsidP="002912BC">
            <w:pPr>
              <w:jc w:val="both"/>
            </w:pPr>
          </w:p>
        </w:tc>
        <w:tc>
          <w:tcPr>
            <w:tcW w:w="2211" w:type="dxa"/>
            <w:gridSpan w:val="22"/>
            <w:tcBorders>
              <w:top w:val="single" w:sz="4" w:space="0" w:color="auto"/>
              <w:left w:val="single" w:sz="4" w:space="0" w:color="auto"/>
              <w:bottom w:val="single" w:sz="4" w:space="0" w:color="auto"/>
              <w:right w:val="single" w:sz="4" w:space="0" w:color="auto"/>
            </w:tcBorders>
          </w:tcPr>
          <w:p w14:paraId="06CA255F" w14:textId="77777777" w:rsidR="002912BC" w:rsidRDefault="002912BC" w:rsidP="002912BC">
            <w:pPr>
              <w:jc w:val="both"/>
            </w:pPr>
          </w:p>
        </w:tc>
      </w:tr>
      <w:tr w:rsidR="002912BC" w14:paraId="3AA15C32" w14:textId="77777777" w:rsidTr="009F6871">
        <w:trPr>
          <w:gridBefore w:val="1"/>
          <w:gridAfter w:val="3"/>
          <w:wBefore w:w="59" w:type="dxa"/>
          <w:wAfter w:w="222" w:type="dxa"/>
        </w:trPr>
        <w:tc>
          <w:tcPr>
            <w:tcW w:w="6186" w:type="dxa"/>
            <w:gridSpan w:val="39"/>
            <w:tcBorders>
              <w:top w:val="single" w:sz="4" w:space="0" w:color="auto"/>
              <w:left w:val="single" w:sz="4" w:space="0" w:color="auto"/>
              <w:bottom w:val="single" w:sz="4" w:space="0" w:color="auto"/>
              <w:right w:val="single" w:sz="4" w:space="0" w:color="auto"/>
            </w:tcBorders>
          </w:tcPr>
          <w:p w14:paraId="1F6C87DF" w14:textId="77777777" w:rsidR="002912BC" w:rsidRDefault="002912BC" w:rsidP="002912BC">
            <w:pPr>
              <w:jc w:val="both"/>
            </w:pPr>
          </w:p>
        </w:tc>
        <w:tc>
          <w:tcPr>
            <w:tcW w:w="1808" w:type="dxa"/>
            <w:gridSpan w:val="26"/>
            <w:tcBorders>
              <w:top w:val="single" w:sz="4" w:space="0" w:color="auto"/>
              <w:left w:val="single" w:sz="4" w:space="0" w:color="auto"/>
              <w:bottom w:val="single" w:sz="4" w:space="0" w:color="auto"/>
              <w:right w:val="single" w:sz="4" w:space="0" w:color="auto"/>
            </w:tcBorders>
          </w:tcPr>
          <w:p w14:paraId="21A530E8" w14:textId="77777777" w:rsidR="002912BC" w:rsidRDefault="002912BC" w:rsidP="002912BC">
            <w:pPr>
              <w:jc w:val="both"/>
            </w:pPr>
          </w:p>
        </w:tc>
        <w:tc>
          <w:tcPr>
            <w:tcW w:w="2211" w:type="dxa"/>
            <w:gridSpan w:val="22"/>
            <w:tcBorders>
              <w:top w:val="single" w:sz="4" w:space="0" w:color="auto"/>
              <w:left w:val="single" w:sz="4" w:space="0" w:color="auto"/>
              <w:bottom w:val="single" w:sz="4" w:space="0" w:color="auto"/>
              <w:right w:val="single" w:sz="4" w:space="0" w:color="auto"/>
            </w:tcBorders>
          </w:tcPr>
          <w:p w14:paraId="59520547" w14:textId="77777777" w:rsidR="002912BC" w:rsidRDefault="002912BC" w:rsidP="002912BC">
            <w:pPr>
              <w:jc w:val="both"/>
            </w:pPr>
          </w:p>
        </w:tc>
      </w:tr>
      <w:tr w:rsidR="002912BC" w14:paraId="69A0F4BE" w14:textId="77777777" w:rsidTr="009F6871">
        <w:trPr>
          <w:gridBefore w:val="1"/>
          <w:gridAfter w:val="3"/>
          <w:wBefore w:w="59" w:type="dxa"/>
          <w:wAfter w:w="222" w:type="dxa"/>
        </w:trPr>
        <w:tc>
          <w:tcPr>
            <w:tcW w:w="6186" w:type="dxa"/>
            <w:gridSpan w:val="39"/>
            <w:tcBorders>
              <w:top w:val="single" w:sz="4" w:space="0" w:color="auto"/>
              <w:left w:val="single" w:sz="4" w:space="0" w:color="auto"/>
              <w:bottom w:val="single" w:sz="4" w:space="0" w:color="auto"/>
              <w:right w:val="single" w:sz="4" w:space="0" w:color="auto"/>
            </w:tcBorders>
          </w:tcPr>
          <w:p w14:paraId="5B5AB71D" w14:textId="77777777" w:rsidR="002912BC" w:rsidRDefault="002912BC" w:rsidP="002912BC">
            <w:pPr>
              <w:jc w:val="both"/>
            </w:pPr>
          </w:p>
        </w:tc>
        <w:tc>
          <w:tcPr>
            <w:tcW w:w="1808" w:type="dxa"/>
            <w:gridSpan w:val="26"/>
            <w:tcBorders>
              <w:top w:val="single" w:sz="4" w:space="0" w:color="auto"/>
              <w:left w:val="single" w:sz="4" w:space="0" w:color="auto"/>
              <w:bottom w:val="single" w:sz="4" w:space="0" w:color="auto"/>
              <w:right w:val="single" w:sz="4" w:space="0" w:color="auto"/>
            </w:tcBorders>
          </w:tcPr>
          <w:p w14:paraId="422FC248" w14:textId="77777777" w:rsidR="002912BC" w:rsidRDefault="002912BC" w:rsidP="002912BC">
            <w:pPr>
              <w:jc w:val="both"/>
            </w:pPr>
          </w:p>
        </w:tc>
        <w:tc>
          <w:tcPr>
            <w:tcW w:w="2211" w:type="dxa"/>
            <w:gridSpan w:val="22"/>
            <w:tcBorders>
              <w:top w:val="single" w:sz="4" w:space="0" w:color="auto"/>
              <w:left w:val="single" w:sz="4" w:space="0" w:color="auto"/>
              <w:bottom w:val="single" w:sz="4" w:space="0" w:color="auto"/>
              <w:right w:val="single" w:sz="4" w:space="0" w:color="auto"/>
            </w:tcBorders>
          </w:tcPr>
          <w:p w14:paraId="3D3D0977" w14:textId="77777777" w:rsidR="002912BC" w:rsidRDefault="002912BC" w:rsidP="002912BC">
            <w:pPr>
              <w:jc w:val="both"/>
            </w:pPr>
          </w:p>
        </w:tc>
      </w:tr>
      <w:tr w:rsidR="002912BC" w14:paraId="6D4D3205" w14:textId="77777777" w:rsidTr="009F6871">
        <w:trPr>
          <w:gridBefore w:val="1"/>
          <w:gridAfter w:val="3"/>
          <w:wBefore w:w="59" w:type="dxa"/>
          <w:wAfter w:w="222" w:type="dxa"/>
        </w:trPr>
        <w:tc>
          <w:tcPr>
            <w:tcW w:w="10205" w:type="dxa"/>
            <w:gridSpan w:val="87"/>
            <w:tcBorders>
              <w:top w:val="single" w:sz="4" w:space="0" w:color="auto"/>
              <w:left w:val="single" w:sz="4" w:space="0" w:color="auto"/>
              <w:bottom w:val="single" w:sz="4" w:space="0" w:color="auto"/>
              <w:right w:val="single" w:sz="4" w:space="0" w:color="auto"/>
            </w:tcBorders>
            <w:shd w:val="clear" w:color="auto" w:fill="F7CAAC"/>
            <w:hideMark/>
          </w:tcPr>
          <w:p w14:paraId="5EDA070C" w14:textId="77777777" w:rsidR="002912BC" w:rsidRDefault="002912BC" w:rsidP="002912BC">
            <w:pPr>
              <w:jc w:val="both"/>
            </w:pPr>
            <w:r>
              <w:rPr>
                <w:b/>
              </w:rPr>
              <w:t>Předměty příslušného studijního programu a způsob zapojení do jejich výuky, příp. další zapojení do uskutečňování studijního programu</w:t>
            </w:r>
          </w:p>
        </w:tc>
      </w:tr>
      <w:tr w:rsidR="002912BC" w:rsidRPr="0078202F" w14:paraId="15D661CB" w14:textId="77777777" w:rsidTr="009F6871">
        <w:trPr>
          <w:gridBefore w:val="1"/>
          <w:gridAfter w:val="3"/>
          <w:wBefore w:w="59" w:type="dxa"/>
          <w:wAfter w:w="222" w:type="dxa"/>
          <w:trHeight w:val="359"/>
        </w:trPr>
        <w:tc>
          <w:tcPr>
            <w:tcW w:w="10205" w:type="dxa"/>
            <w:gridSpan w:val="87"/>
            <w:tcBorders>
              <w:top w:val="nil"/>
              <w:left w:val="single" w:sz="4" w:space="0" w:color="auto"/>
              <w:bottom w:val="single" w:sz="4" w:space="0" w:color="auto"/>
              <w:right w:val="single" w:sz="4" w:space="0" w:color="auto"/>
            </w:tcBorders>
          </w:tcPr>
          <w:p w14:paraId="4584E1C7" w14:textId="33395123" w:rsidR="002912BC" w:rsidRPr="0078202F" w:rsidRDefault="001F18A6" w:rsidP="001F18A6">
            <w:pPr>
              <w:spacing w:before="120" w:after="120"/>
              <w:jc w:val="both"/>
              <w:rPr>
                <w:b/>
              </w:rPr>
            </w:pPr>
            <w:r w:rsidRPr="007F3FD2">
              <w:rPr>
                <w:b/>
                <w:u w:val="single"/>
              </w:rPr>
              <w:t>Š</w:t>
            </w:r>
            <w:r>
              <w:rPr>
                <w:b/>
                <w:u w:val="single"/>
              </w:rPr>
              <w:t>kolitel</w:t>
            </w:r>
          </w:p>
        </w:tc>
      </w:tr>
      <w:tr w:rsidR="002912BC" w14:paraId="2A34A949" w14:textId="77777777" w:rsidTr="009F6871">
        <w:trPr>
          <w:gridBefore w:val="1"/>
          <w:gridAfter w:val="3"/>
          <w:wBefore w:w="59" w:type="dxa"/>
          <w:wAfter w:w="222" w:type="dxa"/>
        </w:trPr>
        <w:tc>
          <w:tcPr>
            <w:tcW w:w="10205" w:type="dxa"/>
            <w:gridSpan w:val="87"/>
            <w:tcBorders>
              <w:top w:val="single" w:sz="4" w:space="0" w:color="auto"/>
              <w:left w:val="single" w:sz="4" w:space="0" w:color="auto"/>
              <w:bottom w:val="single" w:sz="4" w:space="0" w:color="auto"/>
              <w:right w:val="single" w:sz="4" w:space="0" w:color="auto"/>
            </w:tcBorders>
            <w:shd w:val="clear" w:color="auto" w:fill="F7CAAC"/>
            <w:hideMark/>
          </w:tcPr>
          <w:p w14:paraId="5C725BB2" w14:textId="77777777" w:rsidR="002912BC" w:rsidRDefault="002912BC" w:rsidP="002912BC">
            <w:pPr>
              <w:jc w:val="both"/>
            </w:pPr>
            <w:r>
              <w:rPr>
                <w:b/>
              </w:rPr>
              <w:t xml:space="preserve">Údaje o vzdělání na VŠ </w:t>
            </w:r>
          </w:p>
        </w:tc>
      </w:tr>
      <w:tr w:rsidR="002912BC" w:rsidRPr="00FB1B42" w14:paraId="145A5F4C" w14:textId="77777777" w:rsidTr="009F6871">
        <w:trPr>
          <w:gridBefore w:val="1"/>
          <w:gridAfter w:val="3"/>
          <w:wBefore w:w="59" w:type="dxa"/>
          <w:wAfter w:w="222" w:type="dxa"/>
          <w:trHeight w:val="265"/>
        </w:trPr>
        <w:tc>
          <w:tcPr>
            <w:tcW w:w="10205" w:type="dxa"/>
            <w:gridSpan w:val="87"/>
            <w:tcBorders>
              <w:top w:val="single" w:sz="4" w:space="0" w:color="auto"/>
              <w:left w:val="single" w:sz="4" w:space="0" w:color="auto"/>
              <w:bottom w:val="single" w:sz="4" w:space="0" w:color="auto"/>
              <w:right w:val="single" w:sz="4" w:space="0" w:color="auto"/>
            </w:tcBorders>
          </w:tcPr>
          <w:p w14:paraId="414F2565" w14:textId="77777777" w:rsidR="002912BC" w:rsidRPr="00FB1B42" w:rsidRDefault="002912BC" w:rsidP="002912BC">
            <w:pPr>
              <w:spacing w:before="120" w:after="120"/>
              <w:jc w:val="both"/>
              <w:rPr>
                <w:b/>
              </w:rPr>
            </w:pPr>
            <w:r w:rsidRPr="00FB1B42">
              <w:t xml:space="preserve">2000: VŠB – TU Ostrava, FS, </w:t>
            </w:r>
            <w:r w:rsidRPr="00FB1B42">
              <w:rPr>
                <w:kern w:val="1"/>
              </w:rPr>
              <w:t xml:space="preserve">SP Strojní inženýrství, </w:t>
            </w:r>
            <w:r w:rsidRPr="00FB1B42">
              <w:t>obor Hydraulické a pneumatické stroje a zařízení, Ph.D.</w:t>
            </w:r>
          </w:p>
        </w:tc>
      </w:tr>
      <w:tr w:rsidR="002912BC" w14:paraId="1BE75D6E" w14:textId="77777777" w:rsidTr="009F6871">
        <w:trPr>
          <w:gridBefore w:val="1"/>
          <w:gridAfter w:val="3"/>
          <w:wBefore w:w="59" w:type="dxa"/>
          <w:wAfter w:w="222" w:type="dxa"/>
        </w:trPr>
        <w:tc>
          <w:tcPr>
            <w:tcW w:w="10205" w:type="dxa"/>
            <w:gridSpan w:val="87"/>
            <w:tcBorders>
              <w:top w:val="single" w:sz="4" w:space="0" w:color="auto"/>
              <w:left w:val="single" w:sz="4" w:space="0" w:color="auto"/>
              <w:bottom w:val="single" w:sz="4" w:space="0" w:color="auto"/>
              <w:right w:val="single" w:sz="4" w:space="0" w:color="auto"/>
            </w:tcBorders>
            <w:shd w:val="clear" w:color="auto" w:fill="F7CAAC"/>
            <w:hideMark/>
          </w:tcPr>
          <w:p w14:paraId="6A06A4A6" w14:textId="77777777" w:rsidR="002912BC" w:rsidRDefault="002912BC" w:rsidP="002912BC">
            <w:pPr>
              <w:jc w:val="both"/>
              <w:rPr>
                <w:b/>
              </w:rPr>
            </w:pPr>
            <w:r>
              <w:rPr>
                <w:b/>
              </w:rPr>
              <w:t>Údaje o odborném působení od absolvování VŠ</w:t>
            </w:r>
          </w:p>
        </w:tc>
      </w:tr>
      <w:tr w:rsidR="002912BC" w14:paraId="4385CA2C" w14:textId="77777777" w:rsidTr="009F6871">
        <w:trPr>
          <w:gridBefore w:val="1"/>
          <w:gridAfter w:val="3"/>
          <w:wBefore w:w="59" w:type="dxa"/>
          <w:wAfter w:w="222" w:type="dxa"/>
          <w:trHeight w:val="1090"/>
        </w:trPr>
        <w:tc>
          <w:tcPr>
            <w:tcW w:w="10205" w:type="dxa"/>
            <w:gridSpan w:val="87"/>
            <w:tcBorders>
              <w:top w:val="single" w:sz="4" w:space="0" w:color="auto"/>
              <w:left w:val="single" w:sz="4" w:space="0" w:color="auto"/>
              <w:bottom w:val="single" w:sz="4" w:space="0" w:color="auto"/>
              <w:right w:val="single" w:sz="4" w:space="0" w:color="auto"/>
            </w:tcBorders>
          </w:tcPr>
          <w:p w14:paraId="15F818BC" w14:textId="77777777" w:rsidR="002912BC" w:rsidRPr="00FB1B42" w:rsidRDefault="002912BC" w:rsidP="002912BC">
            <w:pPr>
              <w:tabs>
                <w:tab w:val="left" w:pos="4335"/>
              </w:tabs>
              <w:suppressAutoHyphens/>
              <w:spacing w:before="60" w:after="60"/>
              <w:jc w:val="both"/>
              <w:rPr>
                <w:kern w:val="1"/>
              </w:rPr>
            </w:pPr>
            <w:proofErr w:type="gramStart"/>
            <w:r w:rsidRPr="00FB1B42">
              <w:rPr>
                <w:kern w:val="1"/>
              </w:rPr>
              <w:t>1993 – 1995</w:t>
            </w:r>
            <w:proofErr w:type="gramEnd"/>
            <w:r w:rsidRPr="00FB1B42">
              <w:rPr>
                <w:kern w:val="1"/>
              </w:rPr>
              <w:t>: Centroprojekt, a.s., Zlín, projektant</w:t>
            </w:r>
          </w:p>
          <w:p w14:paraId="69D99A9E" w14:textId="77777777" w:rsidR="002912BC" w:rsidRPr="00FB1B42" w:rsidRDefault="002912BC" w:rsidP="002912BC">
            <w:pPr>
              <w:tabs>
                <w:tab w:val="left" w:pos="4335"/>
              </w:tabs>
              <w:suppressAutoHyphens/>
              <w:spacing w:after="60"/>
              <w:jc w:val="both"/>
              <w:rPr>
                <w:kern w:val="1"/>
              </w:rPr>
            </w:pPr>
            <w:proofErr w:type="gramStart"/>
            <w:r w:rsidRPr="00FB1B42">
              <w:rPr>
                <w:kern w:val="1"/>
              </w:rPr>
              <w:t>1995 – 1996</w:t>
            </w:r>
            <w:proofErr w:type="gramEnd"/>
            <w:r w:rsidRPr="00FB1B42">
              <w:rPr>
                <w:kern w:val="1"/>
              </w:rPr>
              <w:t>: S-projekt Plus, a.s., Zlín, projektant</w:t>
            </w:r>
          </w:p>
          <w:p w14:paraId="5C0D93B0" w14:textId="77777777" w:rsidR="002912BC" w:rsidRPr="00FB1B42" w:rsidRDefault="002912BC" w:rsidP="002912BC">
            <w:pPr>
              <w:tabs>
                <w:tab w:val="left" w:pos="4335"/>
              </w:tabs>
              <w:suppressAutoHyphens/>
              <w:spacing w:after="60"/>
              <w:jc w:val="both"/>
              <w:rPr>
                <w:kern w:val="1"/>
              </w:rPr>
            </w:pPr>
            <w:r w:rsidRPr="00FB1B42">
              <w:rPr>
                <w:kern w:val="1"/>
              </w:rPr>
              <w:t>2000: EGP Invest, spol. s r. o., Uherský Brod, projektant</w:t>
            </w:r>
          </w:p>
          <w:p w14:paraId="0FE79D2F" w14:textId="77777777" w:rsidR="002912BC" w:rsidRDefault="002912BC" w:rsidP="002912BC">
            <w:pPr>
              <w:spacing w:before="60" w:after="120"/>
              <w:jc w:val="both"/>
            </w:pPr>
            <w:r w:rsidRPr="00FB1B42">
              <w:rPr>
                <w:kern w:val="1"/>
              </w:rPr>
              <w:t>2000 – dosud: UTB Zlín, FT, odborný asistent, od r. 2011 docent</w:t>
            </w:r>
          </w:p>
        </w:tc>
      </w:tr>
      <w:tr w:rsidR="002912BC" w14:paraId="5504CDC1" w14:textId="77777777" w:rsidTr="009F6871">
        <w:trPr>
          <w:gridBefore w:val="1"/>
          <w:gridAfter w:val="3"/>
          <w:wBefore w:w="59" w:type="dxa"/>
          <w:wAfter w:w="222" w:type="dxa"/>
          <w:trHeight w:val="250"/>
        </w:trPr>
        <w:tc>
          <w:tcPr>
            <w:tcW w:w="10205" w:type="dxa"/>
            <w:gridSpan w:val="87"/>
            <w:tcBorders>
              <w:top w:val="single" w:sz="4" w:space="0" w:color="auto"/>
              <w:left w:val="single" w:sz="4" w:space="0" w:color="auto"/>
              <w:bottom w:val="single" w:sz="4" w:space="0" w:color="auto"/>
              <w:right w:val="single" w:sz="4" w:space="0" w:color="auto"/>
            </w:tcBorders>
            <w:shd w:val="clear" w:color="auto" w:fill="F7CAAC"/>
            <w:hideMark/>
          </w:tcPr>
          <w:p w14:paraId="7EA9D95D" w14:textId="77777777" w:rsidR="002912BC" w:rsidRDefault="002912BC" w:rsidP="002912BC">
            <w:pPr>
              <w:jc w:val="both"/>
            </w:pPr>
            <w:r>
              <w:rPr>
                <w:b/>
              </w:rPr>
              <w:t>Zkušenosti s vedením kvalifikačních a rigorózních prací</w:t>
            </w:r>
          </w:p>
        </w:tc>
      </w:tr>
      <w:tr w:rsidR="002912BC" w:rsidRPr="00D6509E" w14:paraId="6BF365B9" w14:textId="77777777" w:rsidTr="009F6871">
        <w:trPr>
          <w:gridBefore w:val="1"/>
          <w:gridAfter w:val="3"/>
          <w:wBefore w:w="59" w:type="dxa"/>
          <w:wAfter w:w="222" w:type="dxa"/>
          <w:trHeight w:val="221"/>
        </w:trPr>
        <w:tc>
          <w:tcPr>
            <w:tcW w:w="10205" w:type="dxa"/>
            <w:gridSpan w:val="87"/>
            <w:tcBorders>
              <w:top w:val="single" w:sz="4" w:space="0" w:color="auto"/>
              <w:left w:val="single" w:sz="4" w:space="0" w:color="auto"/>
              <w:bottom w:val="single" w:sz="4" w:space="0" w:color="auto"/>
              <w:right w:val="single" w:sz="4" w:space="0" w:color="auto"/>
            </w:tcBorders>
          </w:tcPr>
          <w:p w14:paraId="34564074" w14:textId="77777777" w:rsidR="002912BC" w:rsidRPr="00445F9B" w:rsidRDefault="002912BC" w:rsidP="002912BC">
            <w:pPr>
              <w:pStyle w:val="TableParagraph"/>
              <w:spacing w:before="120" w:after="120"/>
              <w:ind w:left="0"/>
              <w:jc w:val="both"/>
              <w:rPr>
                <w:sz w:val="20"/>
                <w:szCs w:val="20"/>
                <w:lang w:val="cs-CZ"/>
              </w:rPr>
            </w:pPr>
            <w:r w:rsidRPr="00445F9B">
              <w:rPr>
                <w:sz w:val="20"/>
                <w:szCs w:val="20"/>
                <w:lang w:val="cs-CZ"/>
              </w:rPr>
              <w:t xml:space="preserve">Počet obhájených prací, které vyučující vedl v období </w:t>
            </w:r>
            <w:proofErr w:type="gramStart"/>
            <w:r w:rsidRPr="00445F9B">
              <w:rPr>
                <w:sz w:val="20"/>
                <w:szCs w:val="20"/>
                <w:lang w:val="cs-CZ"/>
              </w:rPr>
              <w:t>2016 – 2020</w:t>
            </w:r>
            <w:proofErr w:type="gramEnd"/>
            <w:r w:rsidRPr="00445F9B">
              <w:rPr>
                <w:sz w:val="20"/>
                <w:szCs w:val="20"/>
                <w:lang w:val="cs-CZ"/>
              </w:rPr>
              <w:t xml:space="preserve">: </w:t>
            </w:r>
            <w:r w:rsidRPr="00445F9B">
              <w:rPr>
                <w:b/>
                <w:sz w:val="20"/>
                <w:szCs w:val="20"/>
                <w:lang w:val="cs-CZ"/>
              </w:rPr>
              <w:t>5</w:t>
            </w:r>
            <w:r w:rsidRPr="00445F9B">
              <w:rPr>
                <w:sz w:val="20"/>
                <w:szCs w:val="20"/>
                <w:lang w:val="cs-CZ"/>
              </w:rPr>
              <w:t xml:space="preserve"> BP, </w:t>
            </w:r>
            <w:r w:rsidRPr="00445F9B">
              <w:rPr>
                <w:b/>
                <w:sz w:val="20"/>
                <w:szCs w:val="20"/>
                <w:lang w:val="cs-CZ"/>
              </w:rPr>
              <w:t>3</w:t>
            </w:r>
            <w:r w:rsidRPr="00445F9B">
              <w:rPr>
                <w:sz w:val="20"/>
                <w:szCs w:val="20"/>
                <w:lang w:val="cs-CZ"/>
              </w:rPr>
              <w:t xml:space="preserve"> DP.</w:t>
            </w:r>
          </w:p>
        </w:tc>
      </w:tr>
      <w:tr w:rsidR="002912BC" w14:paraId="0F5B2B42" w14:textId="77777777" w:rsidTr="009F6871">
        <w:trPr>
          <w:gridBefore w:val="1"/>
          <w:gridAfter w:val="3"/>
          <w:wBefore w:w="59" w:type="dxa"/>
          <w:wAfter w:w="222" w:type="dxa"/>
          <w:cantSplit/>
        </w:trPr>
        <w:tc>
          <w:tcPr>
            <w:tcW w:w="3341"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3926443" w14:textId="77777777" w:rsidR="002912BC" w:rsidRDefault="002912BC" w:rsidP="002912BC">
            <w:pPr>
              <w:jc w:val="both"/>
            </w:pPr>
            <w:r>
              <w:rPr>
                <w:b/>
              </w:rPr>
              <w:t xml:space="preserve">Obor habilitačního řízení </w:t>
            </w:r>
          </w:p>
        </w:tc>
        <w:tc>
          <w:tcPr>
            <w:tcW w:w="2354" w:type="dxa"/>
            <w:gridSpan w:val="20"/>
            <w:tcBorders>
              <w:top w:val="single" w:sz="4" w:space="0" w:color="auto"/>
              <w:left w:val="single" w:sz="4" w:space="0" w:color="auto"/>
              <w:bottom w:val="single" w:sz="4" w:space="0" w:color="auto"/>
              <w:right w:val="single" w:sz="4" w:space="0" w:color="auto"/>
            </w:tcBorders>
            <w:shd w:val="clear" w:color="auto" w:fill="F7CAAC"/>
            <w:hideMark/>
          </w:tcPr>
          <w:p w14:paraId="521D5A7F" w14:textId="77777777" w:rsidR="002912BC" w:rsidRDefault="002912BC" w:rsidP="002912BC">
            <w:pPr>
              <w:jc w:val="both"/>
            </w:pPr>
            <w:r>
              <w:rPr>
                <w:b/>
              </w:rPr>
              <w:t>Rok udělení hodnosti</w:t>
            </w:r>
          </w:p>
        </w:tc>
        <w:tc>
          <w:tcPr>
            <w:tcW w:w="2155" w:type="dxa"/>
            <w:gridSpan w:val="24"/>
            <w:tcBorders>
              <w:top w:val="single" w:sz="4" w:space="0" w:color="auto"/>
              <w:left w:val="single" w:sz="4" w:space="0" w:color="auto"/>
              <w:bottom w:val="single" w:sz="4" w:space="0" w:color="auto"/>
              <w:right w:val="single" w:sz="12" w:space="0" w:color="auto"/>
            </w:tcBorders>
            <w:shd w:val="clear" w:color="auto" w:fill="F7CAAC"/>
            <w:hideMark/>
          </w:tcPr>
          <w:p w14:paraId="4B25933A" w14:textId="77777777" w:rsidR="002912BC" w:rsidRDefault="002912BC" w:rsidP="002912BC">
            <w:pPr>
              <w:jc w:val="both"/>
            </w:pPr>
            <w:r>
              <w:rPr>
                <w:b/>
              </w:rPr>
              <w:t>Řízení konáno na VŠ</w:t>
            </w:r>
          </w:p>
        </w:tc>
        <w:tc>
          <w:tcPr>
            <w:tcW w:w="2355" w:type="dxa"/>
            <w:gridSpan w:val="30"/>
            <w:tcBorders>
              <w:top w:val="single" w:sz="4" w:space="0" w:color="auto"/>
              <w:left w:val="single" w:sz="12" w:space="0" w:color="auto"/>
              <w:bottom w:val="single" w:sz="4" w:space="0" w:color="auto"/>
              <w:right w:val="single" w:sz="4" w:space="0" w:color="auto"/>
            </w:tcBorders>
            <w:shd w:val="clear" w:color="auto" w:fill="F7CAAC"/>
            <w:hideMark/>
          </w:tcPr>
          <w:p w14:paraId="7B8DF0C8" w14:textId="77777777" w:rsidR="002912BC" w:rsidRDefault="002912BC" w:rsidP="002912BC">
            <w:pPr>
              <w:jc w:val="both"/>
              <w:rPr>
                <w:b/>
              </w:rPr>
            </w:pPr>
            <w:r>
              <w:rPr>
                <w:b/>
              </w:rPr>
              <w:t>Ohlasy publikací</w:t>
            </w:r>
          </w:p>
        </w:tc>
      </w:tr>
      <w:tr w:rsidR="002912BC" w14:paraId="4510C926" w14:textId="77777777" w:rsidTr="009F6871">
        <w:trPr>
          <w:gridBefore w:val="1"/>
          <w:gridAfter w:val="3"/>
          <w:wBefore w:w="59" w:type="dxa"/>
          <w:wAfter w:w="222" w:type="dxa"/>
          <w:cantSplit/>
        </w:trPr>
        <w:tc>
          <w:tcPr>
            <w:tcW w:w="3341" w:type="dxa"/>
            <w:gridSpan w:val="13"/>
            <w:tcBorders>
              <w:top w:val="single" w:sz="4" w:space="0" w:color="auto"/>
              <w:left w:val="single" w:sz="4" w:space="0" w:color="auto"/>
              <w:bottom w:val="single" w:sz="4" w:space="0" w:color="auto"/>
              <w:right w:val="single" w:sz="4" w:space="0" w:color="auto"/>
            </w:tcBorders>
          </w:tcPr>
          <w:p w14:paraId="37974D88" w14:textId="77777777" w:rsidR="002912BC" w:rsidRPr="00E72CC7" w:rsidRDefault="002912BC" w:rsidP="002912BC">
            <w:pPr>
              <w:pStyle w:val="western"/>
              <w:spacing w:before="40" w:beforeAutospacing="0" w:after="40" w:line="240" w:lineRule="auto"/>
              <w:jc w:val="both"/>
            </w:pPr>
            <w:r w:rsidRPr="00E72CC7">
              <w:t>Fyzikální a stavebně materiálové inženýrství</w:t>
            </w:r>
          </w:p>
        </w:tc>
        <w:tc>
          <w:tcPr>
            <w:tcW w:w="2354" w:type="dxa"/>
            <w:gridSpan w:val="20"/>
            <w:tcBorders>
              <w:top w:val="single" w:sz="4" w:space="0" w:color="auto"/>
              <w:left w:val="single" w:sz="4" w:space="0" w:color="auto"/>
              <w:bottom w:val="single" w:sz="4" w:space="0" w:color="auto"/>
              <w:right w:val="single" w:sz="4" w:space="0" w:color="auto"/>
            </w:tcBorders>
          </w:tcPr>
          <w:p w14:paraId="428629FB" w14:textId="77777777" w:rsidR="002912BC" w:rsidRPr="00E72CC7" w:rsidRDefault="002912BC" w:rsidP="002912BC">
            <w:pPr>
              <w:pStyle w:val="western"/>
              <w:spacing w:before="40" w:beforeAutospacing="0" w:after="40" w:line="240" w:lineRule="auto"/>
            </w:pPr>
            <w:r w:rsidRPr="00E72CC7">
              <w:rPr>
                <w:kern w:val="1"/>
              </w:rPr>
              <w:t>2011</w:t>
            </w:r>
          </w:p>
        </w:tc>
        <w:tc>
          <w:tcPr>
            <w:tcW w:w="2155" w:type="dxa"/>
            <w:gridSpan w:val="24"/>
            <w:tcBorders>
              <w:top w:val="single" w:sz="4" w:space="0" w:color="auto"/>
              <w:left w:val="single" w:sz="4" w:space="0" w:color="auto"/>
              <w:bottom w:val="single" w:sz="4" w:space="0" w:color="auto"/>
              <w:right w:val="single" w:sz="12" w:space="0" w:color="auto"/>
            </w:tcBorders>
          </w:tcPr>
          <w:p w14:paraId="30055847" w14:textId="77777777" w:rsidR="002912BC" w:rsidRPr="00E72CC7" w:rsidRDefault="002912BC" w:rsidP="002912BC">
            <w:pPr>
              <w:pStyle w:val="western"/>
              <w:spacing w:before="40" w:beforeAutospacing="0" w:after="40" w:line="240" w:lineRule="auto"/>
            </w:pPr>
            <w:r w:rsidRPr="00E72CC7">
              <w:t>VUT Brno</w:t>
            </w:r>
          </w:p>
        </w:tc>
        <w:tc>
          <w:tcPr>
            <w:tcW w:w="745" w:type="dxa"/>
            <w:gridSpan w:val="14"/>
            <w:tcBorders>
              <w:top w:val="single" w:sz="4" w:space="0" w:color="auto"/>
              <w:left w:val="single" w:sz="12" w:space="0" w:color="auto"/>
              <w:bottom w:val="single" w:sz="4" w:space="0" w:color="auto"/>
              <w:right w:val="single" w:sz="4" w:space="0" w:color="auto"/>
            </w:tcBorders>
            <w:shd w:val="clear" w:color="auto" w:fill="F7CAAC"/>
            <w:hideMark/>
          </w:tcPr>
          <w:p w14:paraId="58186A51" w14:textId="77777777" w:rsidR="002912BC" w:rsidRDefault="002912BC" w:rsidP="002912BC">
            <w:pPr>
              <w:jc w:val="both"/>
            </w:pPr>
            <w:r>
              <w:rPr>
                <w:b/>
              </w:rPr>
              <w:t>WOS</w:t>
            </w:r>
          </w:p>
        </w:tc>
        <w:tc>
          <w:tcPr>
            <w:tcW w:w="744"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3BB38D0D" w14:textId="77777777" w:rsidR="002912BC" w:rsidRDefault="002912BC" w:rsidP="002912BC">
            <w:pPr>
              <w:jc w:val="both"/>
              <w:rPr>
                <w:sz w:val="18"/>
              </w:rPr>
            </w:pPr>
            <w:proofErr w:type="spellStart"/>
            <w:r>
              <w:rPr>
                <w:b/>
                <w:sz w:val="18"/>
              </w:rPr>
              <w:t>Scopus</w:t>
            </w:r>
            <w:proofErr w:type="spellEnd"/>
          </w:p>
        </w:tc>
        <w:tc>
          <w:tcPr>
            <w:tcW w:w="866"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72370D94" w14:textId="77777777" w:rsidR="002912BC" w:rsidRPr="009F6871" w:rsidRDefault="002912BC" w:rsidP="002912BC">
            <w:pPr>
              <w:jc w:val="both"/>
            </w:pPr>
            <w:r w:rsidRPr="009F6871">
              <w:rPr>
                <w:b/>
              </w:rPr>
              <w:t>ostatní</w:t>
            </w:r>
          </w:p>
        </w:tc>
      </w:tr>
      <w:tr w:rsidR="002912BC" w:rsidRPr="00E72CC7" w14:paraId="384F9082" w14:textId="77777777" w:rsidTr="009F6871">
        <w:trPr>
          <w:gridBefore w:val="1"/>
          <w:gridAfter w:val="3"/>
          <w:wBefore w:w="59" w:type="dxa"/>
          <w:wAfter w:w="222" w:type="dxa"/>
          <w:cantSplit/>
          <w:trHeight w:val="70"/>
        </w:trPr>
        <w:tc>
          <w:tcPr>
            <w:tcW w:w="3341"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0017D50" w14:textId="77777777" w:rsidR="002912BC" w:rsidRPr="00E72CC7" w:rsidRDefault="002912BC" w:rsidP="002912BC">
            <w:pPr>
              <w:jc w:val="both"/>
            </w:pPr>
            <w:r w:rsidRPr="00E72CC7">
              <w:rPr>
                <w:b/>
              </w:rPr>
              <w:t>Obor jmenovacího řízení</w:t>
            </w:r>
          </w:p>
        </w:tc>
        <w:tc>
          <w:tcPr>
            <w:tcW w:w="2354" w:type="dxa"/>
            <w:gridSpan w:val="20"/>
            <w:tcBorders>
              <w:top w:val="single" w:sz="4" w:space="0" w:color="auto"/>
              <w:left w:val="single" w:sz="4" w:space="0" w:color="auto"/>
              <w:bottom w:val="single" w:sz="4" w:space="0" w:color="auto"/>
              <w:right w:val="single" w:sz="4" w:space="0" w:color="auto"/>
            </w:tcBorders>
            <w:shd w:val="clear" w:color="auto" w:fill="F7CAAC"/>
            <w:hideMark/>
          </w:tcPr>
          <w:p w14:paraId="44313CFB" w14:textId="77777777" w:rsidR="002912BC" w:rsidRPr="00E72CC7" w:rsidRDefault="002912BC" w:rsidP="002912BC">
            <w:pPr>
              <w:jc w:val="both"/>
            </w:pPr>
            <w:r w:rsidRPr="00E72CC7">
              <w:rPr>
                <w:b/>
              </w:rPr>
              <w:t>Rok udělení hodnosti</w:t>
            </w:r>
          </w:p>
        </w:tc>
        <w:tc>
          <w:tcPr>
            <w:tcW w:w="2155" w:type="dxa"/>
            <w:gridSpan w:val="24"/>
            <w:tcBorders>
              <w:top w:val="single" w:sz="4" w:space="0" w:color="auto"/>
              <w:left w:val="single" w:sz="4" w:space="0" w:color="auto"/>
              <w:bottom w:val="single" w:sz="4" w:space="0" w:color="auto"/>
              <w:right w:val="single" w:sz="12" w:space="0" w:color="auto"/>
            </w:tcBorders>
            <w:shd w:val="clear" w:color="auto" w:fill="F7CAAC"/>
            <w:hideMark/>
          </w:tcPr>
          <w:p w14:paraId="2FFD37A3" w14:textId="77777777" w:rsidR="002912BC" w:rsidRPr="00E72CC7" w:rsidRDefault="002912BC" w:rsidP="002912BC">
            <w:pPr>
              <w:jc w:val="both"/>
            </w:pPr>
            <w:r w:rsidRPr="00E72CC7">
              <w:rPr>
                <w:b/>
              </w:rPr>
              <w:t>Řízení konáno na VŠ</w:t>
            </w:r>
          </w:p>
        </w:tc>
        <w:tc>
          <w:tcPr>
            <w:tcW w:w="745" w:type="dxa"/>
            <w:gridSpan w:val="14"/>
            <w:vMerge w:val="restart"/>
            <w:tcBorders>
              <w:top w:val="single" w:sz="4" w:space="0" w:color="auto"/>
              <w:left w:val="single" w:sz="12" w:space="0" w:color="auto"/>
              <w:bottom w:val="single" w:sz="4" w:space="0" w:color="auto"/>
              <w:right w:val="single" w:sz="4" w:space="0" w:color="auto"/>
            </w:tcBorders>
          </w:tcPr>
          <w:p w14:paraId="204C2283" w14:textId="77777777" w:rsidR="002912BC" w:rsidRPr="00E72CC7" w:rsidRDefault="002912BC" w:rsidP="002912BC">
            <w:pPr>
              <w:pStyle w:val="western"/>
              <w:spacing w:before="40" w:beforeAutospacing="0"/>
              <w:ind w:left="57"/>
              <w:rPr>
                <w:b/>
              </w:rPr>
            </w:pPr>
            <w:r w:rsidRPr="00E72CC7">
              <w:rPr>
                <w:b/>
              </w:rPr>
              <w:t>108</w:t>
            </w:r>
          </w:p>
        </w:tc>
        <w:tc>
          <w:tcPr>
            <w:tcW w:w="744" w:type="dxa"/>
            <w:gridSpan w:val="10"/>
            <w:vMerge w:val="restart"/>
            <w:tcBorders>
              <w:top w:val="single" w:sz="4" w:space="0" w:color="auto"/>
              <w:left w:val="single" w:sz="4" w:space="0" w:color="auto"/>
              <w:bottom w:val="single" w:sz="4" w:space="0" w:color="auto"/>
              <w:right w:val="single" w:sz="4" w:space="0" w:color="auto"/>
            </w:tcBorders>
          </w:tcPr>
          <w:p w14:paraId="23D4BB35" w14:textId="77777777" w:rsidR="002912BC" w:rsidRPr="00E72CC7" w:rsidRDefault="002912BC" w:rsidP="002912BC">
            <w:pPr>
              <w:pStyle w:val="western"/>
              <w:spacing w:before="40" w:beforeAutospacing="0"/>
              <w:ind w:left="57"/>
              <w:rPr>
                <w:b/>
              </w:rPr>
            </w:pPr>
            <w:r w:rsidRPr="00E72CC7">
              <w:rPr>
                <w:b/>
              </w:rPr>
              <w:t>137</w:t>
            </w:r>
          </w:p>
        </w:tc>
        <w:tc>
          <w:tcPr>
            <w:tcW w:w="866" w:type="dxa"/>
            <w:gridSpan w:val="6"/>
            <w:vMerge w:val="restart"/>
            <w:tcBorders>
              <w:top w:val="single" w:sz="4" w:space="0" w:color="auto"/>
              <w:left w:val="single" w:sz="4" w:space="0" w:color="auto"/>
              <w:bottom w:val="single" w:sz="4" w:space="0" w:color="auto"/>
              <w:right w:val="single" w:sz="4" w:space="0" w:color="auto"/>
            </w:tcBorders>
          </w:tcPr>
          <w:p w14:paraId="331E9BE6" w14:textId="77777777" w:rsidR="002912BC" w:rsidRPr="009F6871" w:rsidRDefault="002912BC" w:rsidP="009F6871">
            <w:pPr>
              <w:pStyle w:val="western"/>
              <w:spacing w:before="40" w:beforeAutospacing="0" w:line="240" w:lineRule="auto"/>
              <w:ind w:right="57"/>
              <w:rPr>
                <w:b/>
              </w:rPr>
            </w:pPr>
            <w:proofErr w:type="spellStart"/>
            <w:r w:rsidRPr="009F6871">
              <w:rPr>
                <w:b/>
              </w:rPr>
              <w:t>neevid</w:t>
            </w:r>
            <w:proofErr w:type="spellEnd"/>
            <w:r w:rsidRPr="009F6871">
              <w:rPr>
                <w:b/>
              </w:rPr>
              <w:t>.</w:t>
            </w:r>
          </w:p>
        </w:tc>
      </w:tr>
      <w:tr w:rsidR="002912BC" w14:paraId="417C4CFE" w14:textId="77777777" w:rsidTr="009F6871">
        <w:trPr>
          <w:gridBefore w:val="1"/>
          <w:gridAfter w:val="3"/>
          <w:wBefore w:w="59" w:type="dxa"/>
          <w:wAfter w:w="222" w:type="dxa"/>
          <w:trHeight w:val="205"/>
        </w:trPr>
        <w:tc>
          <w:tcPr>
            <w:tcW w:w="3341" w:type="dxa"/>
            <w:gridSpan w:val="13"/>
            <w:tcBorders>
              <w:top w:val="single" w:sz="4" w:space="0" w:color="auto"/>
              <w:left w:val="single" w:sz="4" w:space="0" w:color="auto"/>
              <w:bottom w:val="single" w:sz="4" w:space="0" w:color="auto"/>
              <w:right w:val="single" w:sz="4" w:space="0" w:color="auto"/>
            </w:tcBorders>
          </w:tcPr>
          <w:p w14:paraId="5F67AFC7" w14:textId="77777777" w:rsidR="002912BC" w:rsidRPr="00827804" w:rsidRDefault="002912BC" w:rsidP="002912BC">
            <w:pPr>
              <w:spacing w:before="40" w:after="40"/>
              <w:jc w:val="both"/>
              <w:rPr>
                <w:sz w:val="24"/>
                <w:szCs w:val="24"/>
              </w:rPr>
            </w:pPr>
            <w:r>
              <w:t>---</w:t>
            </w:r>
          </w:p>
        </w:tc>
        <w:tc>
          <w:tcPr>
            <w:tcW w:w="2354" w:type="dxa"/>
            <w:gridSpan w:val="20"/>
            <w:tcBorders>
              <w:top w:val="single" w:sz="4" w:space="0" w:color="auto"/>
              <w:left w:val="single" w:sz="4" w:space="0" w:color="auto"/>
              <w:bottom w:val="single" w:sz="4" w:space="0" w:color="auto"/>
              <w:right w:val="single" w:sz="4" w:space="0" w:color="auto"/>
            </w:tcBorders>
          </w:tcPr>
          <w:p w14:paraId="27CF5C5B" w14:textId="77777777" w:rsidR="002912BC" w:rsidRPr="00827804" w:rsidRDefault="002912BC" w:rsidP="002912BC">
            <w:pPr>
              <w:spacing w:before="40" w:after="40"/>
              <w:jc w:val="both"/>
              <w:rPr>
                <w:sz w:val="24"/>
                <w:szCs w:val="24"/>
              </w:rPr>
            </w:pPr>
            <w:r>
              <w:t>---</w:t>
            </w:r>
          </w:p>
        </w:tc>
        <w:tc>
          <w:tcPr>
            <w:tcW w:w="2155" w:type="dxa"/>
            <w:gridSpan w:val="24"/>
            <w:tcBorders>
              <w:top w:val="single" w:sz="4" w:space="0" w:color="auto"/>
              <w:left w:val="single" w:sz="4" w:space="0" w:color="auto"/>
              <w:bottom w:val="single" w:sz="4" w:space="0" w:color="auto"/>
              <w:right w:val="single" w:sz="12" w:space="0" w:color="auto"/>
            </w:tcBorders>
          </w:tcPr>
          <w:p w14:paraId="5916DA96" w14:textId="77777777" w:rsidR="002912BC" w:rsidRPr="00827804" w:rsidRDefault="002912BC" w:rsidP="002912BC">
            <w:pPr>
              <w:spacing w:before="40" w:after="40"/>
              <w:jc w:val="both"/>
              <w:rPr>
                <w:sz w:val="24"/>
                <w:szCs w:val="24"/>
              </w:rPr>
            </w:pPr>
            <w:r>
              <w:t>---</w:t>
            </w:r>
          </w:p>
        </w:tc>
        <w:tc>
          <w:tcPr>
            <w:tcW w:w="745" w:type="dxa"/>
            <w:gridSpan w:val="14"/>
            <w:vMerge/>
            <w:tcBorders>
              <w:top w:val="single" w:sz="4" w:space="0" w:color="auto"/>
              <w:left w:val="single" w:sz="12" w:space="0" w:color="auto"/>
              <w:bottom w:val="single" w:sz="4" w:space="0" w:color="auto"/>
              <w:right w:val="single" w:sz="4" w:space="0" w:color="auto"/>
            </w:tcBorders>
            <w:vAlign w:val="center"/>
            <w:hideMark/>
          </w:tcPr>
          <w:p w14:paraId="5CCC89ED" w14:textId="77777777" w:rsidR="002912BC" w:rsidRDefault="002912BC" w:rsidP="002912BC">
            <w:pPr>
              <w:rPr>
                <w:b/>
              </w:rPr>
            </w:pPr>
          </w:p>
        </w:tc>
        <w:tc>
          <w:tcPr>
            <w:tcW w:w="744" w:type="dxa"/>
            <w:gridSpan w:val="10"/>
            <w:vMerge/>
            <w:tcBorders>
              <w:top w:val="single" w:sz="4" w:space="0" w:color="auto"/>
              <w:left w:val="single" w:sz="4" w:space="0" w:color="auto"/>
              <w:bottom w:val="single" w:sz="4" w:space="0" w:color="auto"/>
              <w:right w:val="single" w:sz="4" w:space="0" w:color="auto"/>
            </w:tcBorders>
            <w:vAlign w:val="center"/>
            <w:hideMark/>
          </w:tcPr>
          <w:p w14:paraId="2DD43658" w14:textId="77777777" w:rsidR="002912BC" w:rsidRDefault="002912BC" w:rsidP="002912BC">
            <w:pPr>
              <w:rPr>
                <w:b/>
              </w:rPr>
            </w:pPr>
          </w:p>
        </w:tc>
        <w:tc>
          <w:tcPr>
            <w:tcW w:w="866" w:type="dxa"/>
            <w:gridSpan w:val="6"/>
            <w:vMerge/>
            <w:tcBorders>
              <w:top w:val="single" w:sz="4" w:space="0" w:color="auto"/>
              <w:left w:val="single" w:sz="4" w:space="0" w:color="auto"/>
              <w:bottom w:val="single" w:sz="4" w:space="0" w:color="auto"/>
              <w:right w:val="single" w:sz="4" w:space="0" w:color="auto"/>
            </w:tcBorders>
            <w:vAlign w:val="center"/>
            <w:hideMark/>
          </w:tcPr>
          <w:p w14:paraId="4135A15D" w14:textId="77777777" w:rsidR="002912BC" w:rsidRDefault="002912BC" w:rsidP="002912BC">
            <w:pPr>
              <w:rPr>
                <w:b/>
              </w:rPr>
            </w:pPr>
          </w:p>
        </w:tc>
      </w:tr>
      <w:tr w:rsidR="002912BC" w14:paraId="6F4D4934" w14:textId="77777777" w:rsidTr="009F6871">
        <w:trPr>
          <w:gridBefore w:val="1"/>
          <w:gridAfter w:val="3"/>
          <w:wBefore w:w="59" w:type="dxa"/>
          <w:wAfter w:w="222" w:type="dxa"/>
        </w:trPr>
        <w:tc>
          <w:tcPr>
            <w:tcW w:w="10205" w:type="dxa"/>
            <w:gridSpan w:val="87"/>
            <w:tcBorders>
              <w:top w:val="single" w:sz="4" w:space="0" w:color="auto"/>
              <w:left w:val="single" w:sz="4" w:space="0" w:color="auto"/>
              <w:bottom w:val="single" w:sz="4" w:space="0" w:color="auto"/>
              <w:right w:val="single" w:sz="4" w:space="0" w:color="auto"/>
            </w:tcBorders>
            <w:shd w:val="clear" w:color="auto" w:fill="F7CAAC"/>
            <w:hideMark/>
          </w:tcPr>
          <w:p w14:paraId="58A28ECE" w14:textId="77777777" w:rsidR="002912BC" w:rsidRDefault="002912BC" w:rsidP="002912BC">
            <w:pPr>
              <w:jc w:val="both"/>
              <w:rPr>
                <w:b/>
              </w:rPr>
            </w:pPr>
            <w:r>
              <w:rPr>
                <w:b/>
              </w:rPr>
              <w:t xml:space="preserve">Přehled o nejvýznamnější publikační a další tvůrčí činnosti nebo další profesní činnosti u odborníků z praxe vztahující se k zabezpečovaným předmětům </w:t>
            </w:r>
          </w:p>
        </w:tc>
      </w:tr>
      <w:tr w:rsidR="002912BC" w14:paraId="309D996E" w14:textId="77777777" w:rsidTr="009F6871">
        <w:trPr>
          <w:gridBefore w:val="1"/>
          <w:gridAfter w:val="3"/>
          <w:wBefore w:w="59" w:type="dxa"/>
          <w:wAfter w:w="222" w:type="dxa"/>
          <w:trHeight w:val="2347"/>
        </w:trPr>
        <w:tc>
          <w:tcPr>
            <w:tcW w:w="10205" w:type="dxa"/>
            <w:gridSpan w:val="87"/>
            <w:tcBorders>
              <w:top w:val="single" w:sz="4" w:space="0" w:color="auto"/>
              <w:left w:val="single" w:sz="4" w:space="0" w:color="auto"/>
              <w:bottom w:val="single" w:sz="4" w:space="0" w:color="auto"/>
              <w:right w:val="single" w:sz="4" w:space="0" w:color="auto"/>
            </w:tcBorders>
          </w:tcPr>
          <w:p w14:paraId="02FE3DF7" w14:textId="77777777" w:rsidR="002912BC" w:rsidRPr="00236175" w:rsidRDefault="002912BC" w:rsidP="002912BC">
            <w:pPr>
              <w:spacing w:before="120" w:after="120"/>
              <w:jc w:val="both"/>
              <w:rPr>
                <w:caps/>
                <w:lang w:val="en-GB"/>
              </w:rPr>
            </w:pPr>
            <w:r w:rsidRPr="00236175">
              <w:rPr>
                <w:caps/>
                <w:lang w:val="en-GB"/>
              </w:rPr>
              <w:t xml:space="preserve">PÖSCHL, M., </w:t>
            </w:r>
            <w:r w:rsidRPr="00236175">
              <w:rPr>
                <w:b/>
                <w:bCs/>
                <w:caps/>
                <w:lang w:val="en-GB"/>
              </w:rPr>
              <w:t>Vašina, M. (45%)</w:t>
            </w:r>
            <w:r w:rsidRPr="00236175">
              <w:rPr>
                <w:caps/>
                <w:lang w:val="en-GB"/>
              </w:rPr>
              <w:t xml:space="preserve">, ZÁDRAPA, P., MĚŘÍNSKÁ, D., ŽALUDEK, M.: </w:t>
            </w:r>
            <w:r w:rsidRPr="00236175">
              <w:rPr>
                <w:lang w:val="en-GB"/>
              </w:rPr>
              <w:t xml:space="preserve">Study of carbon black types in SBR rubber: Mechanical and vibration damping properties. </w:t>
            </w:r>
            <w:r w:rsidRPr="00236175">
              <w:rPr>
                <w:i/>
                <w:lang w:val="en-GB"/>
              </w:rPr>
              <w:t>Materials</w:t>
            </w:r>
            <w:r w:rsidRPr="00236175">
              <w:rPr>
                <w:lang w:val="en-GB"/>
              </w:rPr>
              <w:t xml:space="preserve"> </w:t>
            </w:r>
            <w:r w:rsidRPr="00236175">
              <w:rPr>
                <w:caps/>
                <w:lang w:val="en-GB"/>
              </w:rPr>
              <w:t xml:space="preserve">13(10), 2394, </w:t>
            </w:r>
            <w:r w:rsidRPr="00236175">
              <w:rPr>
                <w:b/>
                <w:bCs/>
                <w:caps/>
                <w:lang w:val="en-GB"/>
              </w:rPr>
              <w:t>2020</w:t>
            </w:r>
            <w:r w:rsidRPr="00236175">
              <w:rPr>
                <w:caps/>
                <w:lang w:val="en-GB"/>
              </w:rPr>
              <w:t>.</w:t>
            </w:r>
          </w:p>
          <w:p w14:paraId="6E9BD9C3" w14:textId="77777777" w:rsidR="002912BC" w:rsidRPr="00236175" w:rsidRDefault="002912BC" w:rsidP="002912BC">
            <w:pPr>
              <w:spacing w:before="120" w:after="120"/>
              <w:jc w:val="both"/>
              <w:rPr>
                <w:caps/>
                <w:lang w:val="en-GB"/>
              </w:rPr>
            </w:pPr>
            <w:r w:rsidRPr="00236175">
              <w:rPr>
                <w:b/>
                <w:bCs/>
                <w:caps/>
                <w:lang w:val="en-GB"/>
              </w:rPr>
              <w:t>Vašina, M. (45%)</w:t>
            </w:r>
            <w:r w:rsidRPr="00236175">
              <w:rPr>
                <w:caps/>
                <w:lang w:val="en-GB"/>
              </w:rPr>
              <w:t xml:space="preserve">, MONKOVÁ, K., MONKA, P.P., KOZÁK, D., TKÁČ, J.: </w:t>
            </w:r>
            <w:r w:rsidRPr="00236175">
              <w:rPr>
                <w:lang w:val="en-GB"/>
              </w:rPr>
              <w:t xml:space="preserve">Study of the sound absorption properties of 3D-printed open-porous ABS materials structures. </w:t>
            </w:r>
            <w:r w:rsidRPr="00236175">
              <w:rPr>
                <w:i/>
                <w:lang w:val="en-GB"/>
              </w:rPr>
              <w:t>Polymers</w:t>
            </w:r>
            <w:r w:rsidRPr="00236175">
              <w:rPr>
                <w:lang w:val="en-GB"/>
              </w:rPr>
              <w:t xml:space="preserve"> </w:t>
            </w:r>
            <w:r w:rsidRPr="00236175">
              <w:rPr>
                <w:caps/>
                <w:lang w:val="en-GB"/>
              </w:rPr>
              <w:t xml:space="preserve">12(5), 1062, </w:t>
            </w:r>
            <w:r w:rsidRPr="00236175">
              <w:rPr>
                <w:b/>
                <w:bCs/>
                <w:caps/>
                <w:lang w:val="en-GB"/>
              </w:rPr>
              <w:t>2020</w:t>
            </w:r>
            <w:r w:rsidRPr="00236175">
              <w:rPr>
                <w:caps/>
                <w:lang w:val="en-GB"/>
              </w:rPr>
              <w:t>.</w:t>
            </w:r>
          </w:p>
          <w:p w14:paraId="6BFDEE0C" w14:textId="77777777" w:rsidR="002912BC" w:rsidRPr="00236175" w:rsidRDefault="002912BC" w:rsidP="002912BC">
            <w:pPr>
              <w:spacing w:before="120" w:after="120"/>
              <w:jc w:val="both"/>
              <w:rPr>
                <w:caps/>
                <w:lang w:val="en-GB"/>
              </w:rPr>
            </w:pPr>
            <w:r w:rsidRPr="00236175">
              <w:rPr>
                <w:caps/>
                <w:lang w:val="en-GB"/>
              </w:rPr>
              <w:t xml:space="preserve">LAPČÍK, L., MAŇAS, D., Lapčíková, B., </w:t>
            </w:r>
            <w:r w:rsidRPr="00236175">
              <w:rPr>
                <w:b/>
                <w:bCs/>
                <w:caps/>
                <w:lang w:val="en-GB"/>
              </w:rPr>
              <w:t>Vašina, M. (10%)</w:t>
            </w:r>
            <w:r w:rsidRPr="00236175">
              <w:rPr>
                <w:caps/>
                <w:lang w:val="en-GB"/>
              </w:rPr>
              <w:t xml:space="preserve">, STANĚK, M., Čépe, K., Vlček, J., waters, k.e., greenwood, r.w., rowson, n.a.: </w:t>
            </w:r>
            <w:r w:rsidRPr="00236175">
              <w:rPr>
                <w:lang w:val="en-GB"/>
              </w:rPr>
              <w:t>Effect of filler particle shape on plastic-elastic mechanical behaviour of high density poly(ethylene)/mica and poly(ethylene)/wollastonite composites.</w:t>
            </w:r>
            <w:r w:rsidRPr="00236175">
              <w:rPr>
                <w:caps/>
                <w:lang w:val="en-GB"/>
              </w:rPr>
              <w:t xml:space="preserve"> </w:t>
            </w:r>
            <w:r w:rsidRPr="00236175">
              <w:rPr>
                <w:i/>
                <w:lang w:val="en-GB"/>
              </w:rPr>
              <w:t>Composites Part B: Engineering</w:t>
            </w:r>
            <w:r w:rsidRPr="00236175">
              <w:rPr>
                <w:lang w:val="en-GB"/>
              </w:rPr>
              <w:t xml:space="preserve"> </w:t>
            </w:r>
            <w:r w:rsidRPr="00236175">
              <w:rPr>
                <w:caps/>
                <w:lang w:val="en-GB"/>
              </w:rPr>
              <w:t xml:space="preserve">141, 92-99, </w:t>
            </w:r>
            <w:r w:rsidRPr="00236175">
              <w:rPr>
                <w:b/>
                <w:bCs/>
                <w:caps/>
                <w:lang w:val="en-GB"/>
              </w:rPr>
              <w:t>2018</w:t>
            </w:r>
            <w:r w:rsidRPr="00236175">
              <w:rPr>
                <w:caps/>
                <w:lang w:val="en-GB"/>
              </w:rPr>
              <w:t>.</w:t>
            </w:r>
          </w:p>
          <w:p w14:paraId="07A23BF9" w14:textId="77777777" w:rsidR="002912BC" w:rsidRPr="00236175" w:rsidRDefault="002912BC" w:rsidP="002912BC">
            <w:pPr>
              <w:spacing w:before="120" w:after="120"/>
              <w:jc w:val="both"/>
              <w:rPr>
                <w:b/>
                <w:bCs/>
                <w:caps/>
                <w:lang w:val="en-GB"/>
              </w:rPr>
            </w:pPr>
            <w:r w:rsidRPr="00236175">
              <w:rPr>
                <w:caps/>
                <w:lang w:val="en-GB"/>
              </w:rPr>
              <w:t xml:space="preserve">LAPČÍK, L., MAŇAS, D., </w:t>
            </w:r>
            <w:r w:rsidRPr="00236175">
              <w:rPr>
                <w:b/>
                <w:bCs/>
                <w:caps/>
                <w:lang w:val="en-GB"/>
              </w:rPr>
              <w:t>Vašina, M. (17%)</w:t>
            </w:r>
            <w:r w:rsidRPr="00236175">
              <w:rPr>
                <w:caps/>
                <w:lang w:val="en-GB"/>
              </w:rPr>
              <w:t xml:space="preserve">, Lapčíková, B., ŘEZNÍČEK, M., ZÁDRAPA, P.: </w:t>
            </w:r>
            <w:r w:rsidRPr="00236175">
              <w:rPr>
                <w:lang w:val="en-GB"/>
              </w:rPr>
              <w:t>High density poly(ethylene)/CaCO</w:t>
            </w:r>
            <w:r w:rsidRPr="00236175">
              <w:rPr>
                <w:vertAlign w:val="subscript"/>
                <w:lang w:val="en-GB"/>
              </w:rPr>
              <w:t>3</w:t>
            </w:r>
            <w:r w:rsidRPr="00236175">
              <w:rPr>
                <w:lang w:val="en-GB"/>
              </w:rPr>
              <w:t xml:space="preserve"> hollow spheres composites for technical applications.</w:t>
            </w:r>
            <w:r w:rsidRPr="00236175">
              <w:rPr>
                <w:caps/>
                <w:lang w:val="en-GB"/>
              </w:rPr>
              <w:t xml:space="preserve"> </w:t>
            </w:r>
            <w:r w:rsidRPr="00236175">
              <w:rPr>
                <w:i/>
                <w:lang w:val="en-GB"/>
              </w:rPr>
              <w:t>Composites Part B: Engineering</w:t>
            </w:r>
            <w:r w:rsidRPr="00236175">
              <w:rPr>
                <w:lang w:val="en-GB"/>
              </w:rPr>
              <w:t xml:space="preserve"> </w:t>
            </w:r>
            <w:r w:rsidRPr="00236175">
              <w:rPr>
                <w:caps/>
                <w:lang w:val="en-GB"/>
              </w:rPr>
              <w:t xml:space="preserve">113, 218-224, </w:t>
            </w:r>
            <w:r w:rsidRPr="00236175">
              <w:rPr>
                <w:b/>
                <w:bCs/>
                <w:caps/>
                <w:lang w:val="en-GB"/>
              </w:rPr>
              <w:t>2017</w:t>
            </w:r>
            <w:r w:rsidRPr="00236175">
              <w:rPr>
                <w:caps/>
                <w:lang w:val="en-GB"/>
              </w:rPr>
              <w:t xml:space="preserve">. </w:t>
            </w:r>
          </w:p>
          <w:p w14:paraId="75E36B70" w14:textId="77777777" w:rsidR="002912BC" w:rsidRDefault="002912BC" w:rsidP="002912BC">
            <w:pPr>
              <w:spacing w:before="120" w:after="120"/>
              <w:jc w:val="both"/>
              <w:rPr>
                <w:b/>
              </w:rPr>
            </w:pPr>
            <w:r w:rsidRPr="00236175">
              <w:rPr>
                <w:b/>
                <w:bCs/>
                <w:caps/>
                <w:lang w:val="en-GB"/>
              </w:rPr>
              <w:t>Vašina, M. (30%)</w:t>
            </w:r>
            <w:r w:rsidRPr="00236175">
              <w:rPr>
                <w:caps/>
                <w:lang w:val="en-GB"/>
              </w:rPr>
              <w:t>,</w:t>
            </w:r>
            <w:r w:rsidRPr="00236175">
              <w:rPr>
                <w:b/>
                <w:bCs/>
                <w:caps/>
                <w:lang w:val="en-GB"/>
              </w:rPr>
              <w:t xml:space="preserve"> </w:t>
            </w:r>
            <w:r w:rsidRPr="00236175">
              <w:rPr>
                <w:lang w:val="en-GB"/>
              </w:rPr>
              <w:t xml:space="preserve">PLACHÁ, D., MIKESKA, M., HRUŽÍK, L., MARTYNKOVÁ, G.S.: Sound absorption study of raw and expanded particulate vermiculites. </w:t>
            </w:r>
            <w:r w:rsidRPr="00236175">
              <w:rPr>
                <w:i/>
                <w:lang w:val="en-GB"/>
              </w:rPr>
              <w:t>Applied Physics A, Materials Science &amp; Processing</w:t>
            </w:r>
            <w:r w:rsidRPr="00236175">
              <w:rPr>
                <w:lang w:val="en-GB"/>
              </w:rPr>
              <w:t xml:space="preserve"> 122(12), 1-7, </w:t>
            </w:r>
            <w:r w:rsidRPr="00236175">
              <w:rPr>
                <w:b/>
                <w:bCs/>
                <w:lang w:val="en-GB"/>
              </w:rPr>
              <w:t>2016</w:t>
            </w:r>
            <w:r w:rsidRPr="00236175">
              <w:rPr>
                <w:lang w:val="en-GB"/>
              </w:rPr>
              <w:t>.</w:t>
            </w:r>
            <w:r w:rsidRPr="00FB1B42">
              <w:rPr>
                <w:b/>
                <w:bCs/>
              </w:rPr>
              <w:t xml:space="preserve"> </w:t>
            </w:r>
          </w:p>
        </w:tc>
      </w:tr>
      <w:tr w:rsidR="002912BC" w14:paraId="7A9C9DBB" w14:textId="77777777" w:rsidTr="009F6871">
        <w:trPr>
          <w:gridBefore w:val="1"/>
          <w:gridAfter w:val="3"/>
          <w:wBefore w:w="59" w:type="dxa"/>
          <w:wAfter w:w="222" w:type="dxa"/>
          <w:trHeight w:val="218"/>
        </w:trPr>
        <w:tc>
          <w:tcPr>
            <w:tcW w:w="10205" w:type="dxa"/>
            <w:gridSpan w:val="87"/>
            <w:tcBorders>
              <w:top w:val="single" w:sz="4" w:space="0" w:color="auto"/>
              <w:left w:val="single" w:sz="4" w:space="0" w:color="auto"/>
              <w:bottom w:val="single" w:sz="4" w:space="0" w:color="auto"/>
              <w:right w:val="single" w:sz="4" w:space="0" w:color="auto"/>
            </w:tcBorders>
            <w:shd w:val="clear" w:color="auto" w:fill="F7CAAC"/>
            <w:hideMark/>
          </w:tcPr>
          <w:p w14:paraId="2913E09D" w14:textId="77777777" w:rsidR="002912BC" w:rsidRDefault="002912BC" w:rsidP="002912BC">
            <w:pPr>
              <w:rPr>
                <w:b/>
              </w:rPr>
            </w:pPr>
            <w:r>
              <w:rPr>
                <w:b/>
              </w:rPr>
              <w:t>Působení v zahraničí</w:t>
            </w:r>
          </w:p>
        </w:tc>
      </w:tr>
      <w:tr w:rsidR="002912BC" w:rsidRPr="00D5187D" w14:paraId="2183BF68" w14:textId="77777777" w:rsidTr="009F6871">
        <w:trPr>
          <w:gridBefore w:val="1"/>
          <w:gridAfter w:val="3"/>
          <w:wBefore w:w="59" w:type="dxa"/>
          <w:wAfter w:w="222" w:type="dxa"/>
          <w:trHeight w:val="328"/>
        </w:trPr>
        <w:tc>
          <w:tcPr>
            <w:tcW w:w="10205" w:type="dxa"/>
            <w:gridSpan w:val="87"/>
            <w:tcBorders>
              <w:top w:val="single" w:sz="4" w:space="0" w:color="auto"/>
              <w:left w:val="single" w:sz="4" w:space="0" w:color="auto"/>
              <w:bottom w:val="single" w:sz="4" w:space="0" w:color="auto"/>
              <w:right w:val="single" w:sz="4" w:space="0" w:color="auto"/>
            </w:tcBorders>
          </w:tcPr>
          <w:p w14:paraId="655BFFB3" w14:textId="77777777" w:rsidR="002912BC" w:rsidRDefault="002912BC" w:rsidP="002912BC">
            <w:pPr>
              <w:spacing w:before="60" w:after="60"/>
              <w:jc w:val="both"/>
              <w:rPr>
                <w:b/>
              </w:rPr>
            </w:pPr>
            <w:r w:rsidRPr="00D5187D">
              <w:rPr>
                <w:kern w:val="1"/>
              </w:rPr>
              <w:t>1997: TU Darmstadt, Spolková republika Německo, studijní pobyt (4 měsíce)</w:t>
            </w:r>
            <w:r w:rsidRPr="00D5187D">
              <w:rPr>
                <w:b/>
              </w:rPr>
              <w:t xml:space="preserve"> </w:t>
            </w:r>
          </w:p>
          <w:p w14:paraId="156D5E1B" w14:textId="77777777" w:rsidR="002912BC" w:rsidRDefault="002912BC" w:rsidP="002912BC">
            <w:pPr>
              <w:spacing w:before="60" w:after="60"/>
              <w:jc w:val="both"/>
              <w:rPr>
                <w:b/>
              </w:rPr>
            </w:pPr>
          </w:p>
          <w:p w14:paraId="261BCE22" w14:textId="77777777" w:rsidR="002912BC" w:rsidRDefault="002912BC" w:rsidP="002912BC">
            <w:pPr>
              <w:spacing w:before="60" w:after="60"/>
              <w:jc w:val="both"/>
              <w:rPr>
                <w:b/>
              </w:rPr>
            </w:pPr>
          </w:p>
          <w:p w14:paraId="124B6DA5" w14:textId="77777777" w:rsidR="0011490A" w:rsidRDefault="0011490A" w:rsidP="002912BC">
            <w:pPr>
              <w:spacing w:before="60" w:after="60"/>
              <w:jc w:val="both"/>
              <w:rPr>
                <w:b/>
              </w:rPr>
            </w:pPr>
          </w:p>
          <w:p w14:paraId="1FBFF0C0" w14:textId="5C53B4C9" w:rsidR="0011490A" w:rsidRPr="00D5187D" w:rsidRDefault="0011490A" w:rsidP="002912BC">
            <w:pPr>
              <w:spacing w:before="60" w:after="60"/>
              <w:jc w:val="both"/>
              <w:rPr>
                <w:b/>
              </w:rPr>
            </w:pPr>
          </w:p>
        </w:tc>
      </w:tr>
      <w:tr w:rsidR="002912BC" w14:paraId="0A2F9403" w14:textId="77777777" w:rsidTr="009F6871">
        <w:trPr>
          <w:gridBefore w:val="1"/>
          <w:gridAfter w:val="3"/>
          <w:wBefore w:w="59" w:type="dxa"/>
          <w:wAfter w:w="222" w:type="dxa"/>
          <w:cantSplit/>
          <w:trHeight w:val="470"/>
        </w:trPr>
        <w:tc>
          <w:tcPr>
            <w:tcW w:w="248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652C176" w14:textId="77777777" w:rsidR="002912BC" w:rsidRDefault="002912BC" w:rsidP="002912BC">
            <w:pPr>
              <w:jc w:val="both"/>
              <w:rPr>
                <w:b/>
              </w:rPr>
            </w:pPr>
            <w:r>
              <w:rPr>
                <w:b/>
              </w:rPr>
              <w:t xml:space="preserve">Podpis </w:t>
            </w:r>
          </w:p>
        </w:tc>
        <w:tc>
          <w:tcPr>
            <w:tcW w:w="4770" w:type="dxa"/>
            <w:gridSpan w:val="48"/>
            <w:tcBorders>
              <w:top w:val="single" w:sz="4" w:space="0" w:color="auto"/>
              <w:left w:val="single" w:sz="4" w:space="0" w:color="auto"/>
              <w:bottom w:val="single" w:sz="4" w:space="0" w:color="auto"/>
              <w:right w:val="single" w:sz="4" w:space="0" w:color="auto"/>
            </w:tcBorders>
          </w:tcPr>
          <w:p w14:paraId="3FD4AD0D" w14:textId="77777777" w:rsidR="002912BC" w:rsidRDefault="002912BC" w:rsidP="002912BC">
            <w:pPr>
              <w:jc w:val="both"/>
            </w:pPr>
          </w:p>
        </w:tc>
        <w:tc>
          <w:tcPr>
            <w:tcW w:w="826"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5CFF95C0" w14:textId="77777777" w:rsidR="002912BC" w:rsidRDefault="002912BC" w:rsidP="002912BC">
            <w:pPr>
              <w:jc w:val="both"/>
            </w:pPr>
            <w:r>
              <w:rPr>
                <w:b/>
              </w:rPr>
              <w:t>datum</w:t>
            </w:r>
          </w:p>
        </w:tc>
        <w:tc>
          <w:tcPr>
            <w:tcW w:w="2129" w:type="dxa"/>
            <w:gridSpan w:val="20"/>
            <w:tcBorders>
              <w:top w:val="single" w:sz="4" w:space="0" w:color="auto"/>
              <w:left w:val="single" w:sz="4" w:space="0" w:color="auto"/>
              <w:bottom w:val="single" w:sz="4" w:space="0" w:color="auto"/>
              <w:right w:val="single" w:sz="4" w:space="0" w:color="auto"/>
            </w:tcBorders>
          </w:tcPr>
          <w:p w14:paraId="5420D245" w14:textId="77777777" w:rsidR="002912BC" w:rsidRDefault="002912BC" w:rsidP="002912BC">
            <w:pPr>
              <w:jc w:val="both"/>
            </w:pPr>
          </w:p>
        </w:tc>
      </w:tr>
    </w:tbl>
    <w:p w14:paraId="361ECD7C" w14:textId="77777777" w:rsidR="009F6871" w:rsidRDefault="009F6871">
      <w:r>
        <w:br w:type="page"/>
      </w:r>
    </w:p>
    <w:tbl>
      <w:tblPr>
        <w:tblW w:w="10067" w:type="dxa"/>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36"/>
        <w:gridCol w:w="747"/>
        <w:gridCol w:w="93"/>
        <w:gridCol w:w="1768"/>
        <w:gridCol w:w="276"/>
        <w:gridCol w:w="711"/>
        <w:gridCol w:w="746"/>
        <w:gridCol w:w="21"/>
        <w:gridCol w:w="166"/>
        <w:gridCol w:w="420"/>
        <w:gridCol w:w="307"/>
        <w:gridCol w:w="14"/>
        <w:gridCol w:w="413"/>
        <w:gridCol w:w="66"/>
        <w:gridCol w:w="428"/>
        <w:gridCol w:w="391"/>
        <w:gridCol w:w="864"/>
      </w:tblGrid>
      <w:tr w:rsidR="002912BC" w:rsidRPr="00A70F5F" w14:paraId="1AE54AFD" w14:textId="77777777" w:rsidTr="009F6871">
        <w:tc>
          <w:tcPr>
            <w:tcW w:w="10067" w:type="dxa"/>
            <w:gridSpan w:val="17"/>
            <w:tcBorders>
              <w:top w:val="single" w:sz="4" w:space="0" w:color="auto"/>
              <w:left w:val="single" w:sz="4" w:space="0" w:color="auto"/>
              <w:bottom w:val="double" w:sz="4" w:space="0" w:color="auto"/>
              <w:right w:val="single" w:sz="4" w:space="0" w:color="auto"/>
            </w:tcBorders>
            <w:shd w:val="clear" w:color="auto" w:fill="BDD6EE"/>
          </w:tcPr>
          <w:p w14:paraId="5838ECE7" w14:textId="3D77B0D4" w:rsidR="002912BC" w:rsidRPr="00A70F5F" w:rsidRDefault="002912BC" w:rsidP="002912BC">
            <w:pPr>
              <w:jc w:val="both"/>
              <w:rPr>
                <w:b/>
                <w:sz w:val="27"/>
                <w:szCs w:val="27"/>
              </w:rPr>
            </w:pPr>
            <w:r w:rsidRPr="00A70F5F">
              <w:rPr>
                <w:sz w:val="19"/>
                <w:szCs w:val="19"/>
              </w:rPr>
              <w:lastRenderedPageBreak/>
              <w:br w:type="page"/>
            </w:r>
            <w:r w:rsidRPr="00A70F5F">
              <w:rPr>
                <w:b/>
                <w:sz w:val="27"/>
                <w:szCs w:val="27"/>
              </w:rPr>
              <w:t>C-I – Personální zabezpečení</w:t>
            </w:r>
          </w:p>
        </w:tc>
      </w:tr>
      <w:tr w:rsidR="002912BC" w:rsidRPr="00E024E5" w14:paraId="2C65ED40"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2636" w:type="dxa"/>
            <w:tcBorders>
              <w:top w:val="double" w:sz="4" w:space="0" w:color="00000A"/>
              <w:left w:val="single" w:sz="4" w:space="0" w:color="00000A"/>
              <w:bottom w:val="single" w:sz="4" w:space="0" w:color="00000A"/>
              <w:right w:val="single" w:sz="4" w:space="0" w:color="00000A"/>
            </w:tcBorders>
            <w:shd w:val="clear" w:color="auto" w:fill="F7CAAC"/>
          </w:tcPr>
          <w:p w14:paraId="697A830E" w14:textId="77777777" w:rsidR="002912BC" w:rsidRPr="00E024E5" w:rsidRDefault="002912BC" w:rsidP="002912BC">
            <w:pPr>
              <w:suppressAutoHyphens/>
              <w:jc w:val="both"/>
              <w:rPr>
                <w:kern w:val="1"/>
              </w:rPr>
            </w:pPr>
            <w:r w:rsidRPr="00E024E5">
              <w:rPr>
                <w:b/>
                <w:kern w:val="1"/>
              </w:rPr>
              <w:t>Vysoká škola</w:t>
            </w:r>
          </w:p>
        </w:tc>
        <w:tc>
          <w:tcPr>
            <w:tcW w:w="7431" w:type="dxa"/>
            <w:gridSpan w:val="16"/>
            <w:tcBorders>
              <w:top w:val="single" w:sz="4" w:space="0" w:color="00000A"/>
              <w:left w:val="single" w:sz="4" w:space="0" w:color="00000A"/>
              <w:bottom w:val="single" w:sz="4" w:space="0" w:color="00000A"/>
              <w:right w:val="single" w:sz="4" w:space="0" w:color="00000A"/>
            </w:tcBorders>
            <w:shd w:val="clear" w:color="auto" w:fill="auto"/>
            <w:vAlign w:val="center"/>
          </w:tcPr>
          <w:p w14:paraId="1C02A44D" w14:textId="77777777" w:rsidR="002912BC" w:rsidRPr="00E024E5" w:rsidRDefault="002912BC" w:rsidP="002912BC">
            <w:r w:rsidRPr="00E024E5">
              <w:t>Univerzita Tomáše Bati ve Zlíně</w:t>
            </w:r>
          </w:p>
        </w:tc>
      </w:tr>
      <w:tr w:rsidR="002912BC" w:rsidRPr="00E024E5" w14:paraId="0D2D6613"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2636" w:type="dxa"/>
            <w:tcBorders>
              <w:top w:val="single" w:sz="4" w:space="0" w:color="00000A"/>
              <w:left w:val="single" w:sz="4" w:space="0" w:color="00000A"/>
              <w:bottom w:val="single" w:sz="4" w:space="0" w:color="00000A"/>
              <w:right w:val="single" w:sz="4" w:space="0" w:color="00000A"/>
            </w:tcBorders>
            <w:shd w:val="clear" w:color="auto" w:fill="F7CAAC"/>
          </w:tcPr>
          <w:p w14:paraId="5D4B6A78" w14:textId="77777777" w:rsidR="002912BC" w:rsidRPr="00E024E5" w:rsidRDefault="002912BC" w:rsidP="002912BC">
            <w:pPr>
              <w:suppressAutoHyphens/>
              <w:jc w:val="both"/>
              <w:rPr>
                <w:kern w:val="1"/>
              </w:rPr>
            </w:pPr>
            <w:r w:rsidRPr="00E024E5">
              <w:rPr>
                <w:b/>
                <w:kern w:val="1"/>
              </w:rPr>
              <w:t>Součást vysoké školy</w:t>
            </w:r>
          </w:p>
        </w:tc>
        <w:tc>
          <w:tcPr>
            <w:tcW w:w="7431" w:type="dxa"/>
            <w:gridSpan w:val="16"/>
            <w:tcBorders>
              <w:top w:val="single" w:sz="4" w:space="0" w:color="00000A"/>
              <w:left w:val="single" w:sz="4" w:space="0" w:color="00000A"/>
              <w:bottom w:val="single" w:sz="4" w:space="0" w:color="00000A"/>
              <w:right w:val="single" w:sz="4" w:space="0" w:color="00000A"/>
            </w:tcBorders>
            <w:shd w:val="clear" w:color="auto" w:fill="auto"/>
          </w:tcPr>
          <w:p w14:paraId="31405C9B" w14:textId="77777777" w:rsidR="002912BC" w:rsidRPr="00E024E5" w:rsidRDefault="002912BC" w:rsidP="002912BC">
            <w:pPr>
              <w:suppressAutoHyphens/>
              <w:jc w:val="both"/>
              <w:rPr>
                <w:kern w:val="1"/>
              </w:rPr>
            </w:pPr>
            <w:r w:rsidRPr="00E024E5">
              <w:rPr>
                <w:kern w:val="1"/>
              </w:rPr>
              <w:t>Fakulta technologická</w:t>
            </w:r>
          </w:p>
        </w:tc>
      </w:tr>
      <w:tr w:rsidR="002912BC" w:rsidRPr="00E024E5" w14:paraId="0FC365C8"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2636" w:type="dxa"/>
            <w:tcBorders>
              <w:top w:val="single" w:sz="4" w:space="0" w:color="00000A"/>
              <w:left w:val="single" w:sz="4" w:space="0" w:color="00000A"/>
              <w:bottom w:val="single" w:sz="4" w:space="0" w:color="00000A"/>
              <w:right w:val="single" w:sz="4" w:space="0" w:color="00000A"/>
            </w:tcBorders>
            <w:shd w:val="clear" w:color="auto" w:fill="F7CAAC"/>
          </w:tcPr>
          <w:p w14:paraId="21B1B07C" w14:textId="77777777" w:rsidR="002912BC" w:rsidRPr="00E024E5" w:rsidRDefault="002912BC" w:rsidP="002912BC">
            <w:pPr>
              <w:suppressAutoHyphens/>
              <w:jc w:val="both"/>
              <w:rPr>
                <w:kern w:val="1"/>
              </w:rPr>
            </w:pPr>
            <w:r w:rsidRPr="00E024E5">
              <w:rPr>
                <w:b/>
                <w:kern w:val="1"/>
              </w:rPr>
              <w:t>Název studijního programu</w:t>
            </w:r>
          </w:p>
        </w:tc>
        <w:tc>
          <w:tcPr>
            <w:tcW w:w="7431" w:type="dxa"/>
            <w:gridSpan w:val="16"/>
            <w:tcBorders>
              <w:top w:val="single" w:sz="4" w:space="0" w:color="00000A"/>
              <w:left w:val="single" w:sz="4" w:space="0" w:color="00000A"/>
              <w:bottom w:val="single" w:sz="4" w:space="0" w:color="00000A"/>
              <w:right w:val="single" w:sz="4" w:space="0" w:color="00000A"/>
            </w:tcBorders>
            <w:shd w:val="clear" w:color="auto" w:fill="auto"/>
          </w:tcPr>
          <w:p w14:paraId="38CC46C2" w14:textId="57EAA6AB" w:rsidR="002912BC" w:rsidRPr="00E024E5" w:rsidRDefault="001F18A6" w:rsidP="002912BC">
            <w:pPr>
              <w:suppressAutoHyphens/>
              <w:jc w:val="both"/>
              <w:rPr>
                <w:kern w:val="1"/>
              </w:rPr>
            </w:pPr>
            <w:r>
              <w:t>Nástroje a procesy</w:t>
            </w:r>
          </w:p>
        </w:tc>
      </w:tr>
      <w:tr w:rsidR="002912BC" w:rsidRPr="00E024E5" w14:paraId="24B60AAE"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2636" w:type="dxa"/>
            <w:tcBorders>
              <w:top w:val="single" w:sz="4" w:space="0" w:color="00000A"/>
              <w:left w:val="single" w:sz="4" w:space="0" w:color="00000A"/>
              <w:bottom w:val="single" w:sz="4" w:space="0" w:color="00000A"/>
              <w:right w:val="single" w:sz="4" w:space="0" w:color="00000A"/>
            </w:tcBorders>
            <w:shd w:val="clear" w:color="auto" w:fill="F7CAAC"/>
          </w:tcPr>
          <w:p w14:paraId="5624734F" w14:textId="77777777" w:rsidR="002912BC" w:rsidRPr="00E024E5" w:rsidRDefault="002912BC" w:rsidP="002912BC">
            <w:pPr>
              <w:suppressAutoHyphens/>
              <w:jc w:val="both"/>
              <w:rPr>
                <w:kern w:val="1"/>
              </w:rPr>
            </w:pPr>
            <w:r w:rsidRPr="00E024E5">
              <w:rPr>
                <w:b/>
                <w:kern w:val="1"/>
              </w:rPr>
              <w:t>Jméno a příjmení</w:t>
            </w:r>
          </w:p>
        </w:tc>
        <w:tc>
          <w:tcPr>
            <w:tcW w:w="4362" w:type="dxa"/>
            <w:gridSpan w:val="7"/>
            <w:tcBorders>
              <w:top w:val="single" w:sz="4" w:space="0" w:color="00000A"/>
              <w:left w:val="single" w:sz="4" w:space="0" w:color="00000A"/>
              <w:bottom w:val="single" w:sz="4" w:space="0" w:color="00000A"/>
              <w:right w:val="single" w:sz="4" w:space="0" w:color="00000A"/>
            </w:tcBorders>
            <w:shd w:val="clear" w:color="auto" w:fill="auto"/>
          </w:tcPr>
          <w:p w14:paraId="4F688CBE" w14:textId="77777777" w:rsidR="002912BC" w:rsidRPr="00E024E5" w:rsidRDefault="002912BC" w:rsidP="002912BC">
            <w:pPr>
              <w:spacing w:before="100" w:beforeAutospacing="1"/>
              <w:jc w:val="both"/>
              <w:rPr>
                <w:b/>
              </w:rPr>
            </w:pPr>
            <w:bookmarkStart w:id="301" w:name="Zatloukal"/>
            <w:bookmarkEnd w:id="301"/>
            <w:r w:rsidRPr="00E024E5">
              <w:rPr>
                <w:b/>
              </w:rPr>
              <w:t>Martin Zatloukal</w:t>
            </w:r>
          </w:p>
        </w:tc>
        <w:tc>
          <w:tcPr>
            <w:tcW w:w="907" w:type="dxa"/>
            <w:gridSpan w:val="4"/>
            <w:tcBorders>
              <w:top w:val="single" w:sz="4" w:space="0" w:color="00000A"/>
              <w:left w:val="single" w:sz="4" w:space="0" w:color="00000A"/>
              <w:bottom w:val="single" w:sz="4" w:space="0" w:color="00000A"/>
              <w:right w:val="single" w:sz="4" w:space="0" w:color="00000A"/>
            </w:tcBorders>
            <w:shd w:val="clear" w:color="auto" w:fill="F7CAAC"/>
          </w:tcPr>
          <w:p w14:paraId="78EC3634" w14:textId="77777777" w:rsidR="002912BC" w:rsidRPr="00E024E5" w:rsidRDefault="002912BC" w:rsidP="002912BC">
            <w:pPr>
              <w:suppressAutoHyphens/>
              <w:jc w:val="both"/>
              <w:rPr>
                <w:kern w:val="1"/>
              </w:rPr>
            </w:pPr>
            <w:r w:rsidRPr="00E024E5">
              <w:rPr>
                <w:b/>
                <w:kern w:val="1"/>
              </w:rPr>
              <w:t>Tituly</w:t>
            </w:r>
          </w:p>
        </w:tc>
        <w:tc>
          <w:tcPr>
            <w:tcW w:w="2162" w:type="dxa"/>
            <w:gridSpan w:val="5"/>
            <w:tcBorders>
              <w:top w:val="single" w:sz="4" w:space="0" w:color="00000A"/>
              <w:left w:val="single" w:sz="4" w:space="0" w:color="00000A"/>
              <w:bottom w:val="single" w:sz="4" w:space="0" w:color="00000A"/>
              <w:right w:val="single" w:sz="4" w:space="0" w:color="00000A"/>
            </w:tcBorders>
            <w:shd w:val="clear" w:color="auto" w:fill="auto"/>
          </w:tcPr>
          <w:p w14:paraId="18E85949" w14:textId="77777777" w:rsidR="002912BC" w:rsidRPr="00E024E5" w:rsidRDefault="002912BC" w:rsidP="002912BC">
            <w:pPr>
              <w:spacing w:before="100" w:beforeAutospacing="1"/>
              <w:jc w:val="both"/>
            </w:pPr>
            <w:r w:rsidRPr="00E024E5">
              <w:t xml:space="preserve">prof. Ing., Ph.D. </w:t>
            </w:r>
            <w:proofErr w:type="spellStart"/>
            <w:r w:rsidRPr="00E024E5">
              <w:t>DSc</w:t>
            </w:r>
            <w:proofErr w:type="spellEnd"/>
            <w:r w:rsidRPr="00E024E5">
              <w:t>.</w:t>
            </w:r>
          </w:p>
        </w:tc>
      </w:tr>
      <w:tr w:rsidR="002912BC" w:rsidRPr="00E024E5" w14:paraId="3C0DFC05"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2636" w:type="dxa"/>
            <w:tcBorders>
              <w:top w:val="single" w:sz="4" w:space="0" w:color="00000A"/>
              <w:left w:val="single" w:sz="4" w:space="0" w:color="00000A"/>
              <w:bottom w:val="single" w:sz="4" w:space="0" w:color="00000A"/>
              <w:right w:val="single" w:sz="4" w:space="0" w:color="00000A"/>
            </w:tcBorders>
            <w:shd w:val="clear" w:color="auto" w:fill="F7CAAC"/>
          </w:tcPr>
          <w:p w14:paraId="76C481C9" w14:textId="77777777" w:rsidR="002912BC" w:rsidRPr="00E024E5" w:rsidRDefault="002912BC" w:rsidP="002912BC">
            <w:pPr>
              <w:suppressAutoHyphens/>
              <w:jc w:val="both"/>
              <w:rPr>
                <w:kern w:val="1"/>
              </w:rPr>
            </w:pPr>
            <w:r w:rsidRPr="00E024E5">
              <w:rPr>
                <w:b/>
                <w:kern w:val="1"/>
              </w:rPr>
              <w:t>Rok narození</w:t>
            </w:r>
          </w:p>
        </w:tc>
        <w:tc>
          <w:tcPr>
            <w:tcW w:w="840" w:type="dxa"/>
            <w:gridSpan w:val="2"/>
            <w:tcBorders>
              <w:top w:val="single" w:sz="4" w:space="0" w:color="00000A"/>
              <w:left w:val="single" w:sz="4" w:space="0" w:color="00000A"/>
              <w:bottom w:val="single" w:sz="4" w:space="0" w:color="00000A"/>
              <w:right w:val="single" w:sz="4" w:space="0" w:color="00000A"/>
            </w:tcBorders>
            <w:shd w:val="clear" w:color="auto" w:fill="auto"/>
          </w:tcPr>
          <w:p w14:paraId="6BB3EE48" w14:textId="77777777" w:rsidR="002912BC" w:rsidRPr="00E024E5" w:rsidRDefault="002912BC" w:rsidP="002912BC">
            <w:pPr>
              <w:suppressAutoHyphens/>
              <w:jc w:val="both"/>
              <w:rPr>
                <w:kern w:val="1"/>
              </w:rPr>
            </w:pPr>
            <w:r w:rsidRPr="00E024E5">
              <w:rPr>
                <w:kern w:val="1"/>
              </w:rPr>
              <w:t>1974</w:t>
            </w:r>
          </w:p>
        </w:tc>
        <w:tc>
          <w:tcPr>
            <w:tcW w:w="1768" w:type="dxa"/>
            <w:tcBorders>
              <w:top w:val="single" w:sz="4" w:space="0" w:color="00000A"/>
              <w:left w:val="single" w:sz="4" w:space="0" w:color="00000A"/>
              <w:bottom w:val="single" w:sz="4" w:space="0" w:color="00000A"/>
              <w:right w:val="single" w:sz="4" w:space="0" w:color="00000A"/>
            </w:tcBorders>
            <w:shd w:val="clear" w:color="auto" w:fill="F7CAAC"/>
          </w:tcPr>
          <w:p w14:paraId="70C94081" w14:textId="77777777" w:rsidR="002912BC" w:rsidRPr="00E024E5" w:rsidRDefault="002912BC" w:rsidP="002912BC">
            <w:pPr>
              <w:suppressAutoHyphens/>
              <w:jc w:val="both"/>
              <w:rPr>
                <w:kern w:val="1"/>
              </w:rPr>
            </w:pPr>
            <w:r w:rsidRPr="00E024E5">
              <w:rPr>
                <w:b/>
                <w:kern w:val="1"/>
              </w:rPr>
              <w:t>typ vztahu k VŠ</w:t>
            </w:r>
          </w:p>
        </w:tc>
        <w:tc>
          <w:tcPr>
            <w:tcW w:w="987" w:type="dxa"/>
            <w:gridSpan w:val="2"/>
            <w:tcBorders>
              <w:top w:val="single" w:sz="4" w:space="0" w:color="00000A"/>
              <w:left w:val="single" w:sz="4" w:space="0" w:color="00000A"/>
              <w:bottom w:val="single" w:sz="4" w:space="0" w:color="00000A"/>
              <w:right w:val="single" w:sz="4" w:space="0" w:color="00000A"/>
            </w:tcBorders>
            <w:shd w:val="clear" w:color="auto" w:fill="auto"/>
          </w:tcPr>
          <w:p w14:paraId="73BC9AE8" w14:textId="77777777" w:rsidR="002912BC" w:rsidRPr="00E024E5" w:rsidRDefault="002912BC" w:rsidP="002912BC">
            <w:pPr>
              <w:suppressAutoHyphens/>
              <w:jc w:val="both"/>
              <w:rPr>
                <w:kern w:val="1"/>
              </w:rPr>
            </w:pPr>
            <w:r w:rsidRPr="00E024E5">
              <w:rPr>
                <w:kern w:val="1"/>
              </w:rPr>
              <w:t>pp.</w:t>
            </w:r>
          </w:p>
        </w:tc>
        <w:tc>
          <w:tcPr>
            <w:tcW w:w="746" w:type="dxa"/>
            <w:tcBorders>
              <w:top w:val="single" w:sz="4" w:space="0" w:color="00000A"/>
              <w:left w:val="single" w:sz="4" w:space="0" w:color="00000A"/>
              <w:bottom w:val="single" w:sz="4" w:space="0" w:color="00000A"/>
              <w:right w:val="single" w:sz="4" w:space="0" w:color="00000A"/>
            </w:tcBorders>
            <w:shd w:val="clear" w:color="auto" w:fill="F7CAAC"/>
          </w:tcPr>
          <w:p w14:paraId="258FB4D6" w14:textId="77777777" w:rsidR="002912BC" w:rsidRPr="00E024E5" w:rsidRDefault="002912BC" w:rsidP="002912BC">
            <w:pPr>
              <w:suppressAutoHyphens/>
              <w:jc w:val="both"/>
              <w:rPr>
                <w:kern w:val="1"/>
              </w:rPr>
            </w:pPr>
            <w:r w:rsidRPr="00E024E5">
              <w:rPr>
                <w:b/>
                <w:kern w:val="1"/>
              </w:rPr>
              <w:t>rozsah</w:t>
            </w:r>
          </w:p>
        </w:tc>
        <w:tc>
          <w:tcPr>
            <w:tcW w:w="914" w:type="dxa"/>
            <w:gridSpan w:val="4"/>
            <w:tcBorders>
              <w:top w:val="single" w:sz="4" w:space="0" w:color="00000A"/>
              <w:left w:val="single" w:sz="4" w:space="0" w:color="00000A"/>
              <w:bottom w:val="single" w:sz="4" w:space="0" w:color="00000A"/>
              <w:right w:val="single" w:sz="4" w:space="0" w:color="00000A"/>
            </w:tcBorders>
            <w:shd w:val="clear" w:color="auto" w:fill="auto"/>
          </w:tcPr>
          <w:p w14:paraId="151947A4" w14:textId="77777777" w:rsidR="002912BC" w:rsidRPr="00E024E5" w:rsidRDefault="002912BC" w:rsidP="002912BC">
            <w:pPr>
              <w:suppressAutoHyphens/>
              <w:jc w:val="both"/>
              <w:rPr>
                <w:kern w:val="1"/>
              </w:rPr>
            </w:pPr>
            <w:r w:rsidRPr="00E024E5">
              <w:rPr>
                <w:kern w:val="1"/>
              </w:rPr>
              <w:t>40</w:t>
            </w:r>
          </w:p>
        </w:tc>
        <w:tc>
          <w:tcPr>
            <w:tcW w:w="921" w:type="dxa"/>
            <w:gridSpan w:val="4"/>
            <w:tcBorders>
              <w:top w:val="single" w:sz="4" w:space="0" w:color="00000A"/>
              <w:left w:val="single" w:sz="4" w:space="0" w:color="00000A"/>
              <w:bottom w:val="single" w:sz="4" w:space="0" w:color="00000A"/>
              <w:right w:val="single" w:sz="4" w:space="0" w:color="00000A"/>
            </w:tcBorders>
            <w:shd w:val="clear" w:color="auto" w:fill="F7CAAC"/>
          </w:tcPr>
          <w:p w14:paraId="05DE2683" w14:textId="77777777" w:rsidR="002912BC" w:rsidRPr="00E024E5" w:rsidRDefault="002912BC" w:rsidP="002912BC">
            <w:pPr>
              <w:suppressAutoHyphens/>
              <w:jc w:val="both"/>
              <w:rPr>
                <w:kern w:val="1"/>
              </w:rPr>
            </w:pPr>
            <w:r w:rsidRPr="00E024E5">
              <w:rPr>
                <w:b/>
                <w:kern w:val="1"/>
              </w:rPr>
              <w:t>do kdy</w:t>
            </w:r>
          </w:p>
        </w:tc>
        <w:tc>
          <w:tcPr>
            <w:tcW w:w="1255" w:type="dxa"/>
            <w:gridSpan w:val="2"/>
            <w:tcBorders>
              <w:top w:val="single" w:sz="4" w:space="0" w:color="00000A"/>
              <w:left w:val="single" w:sz="4" w:space="0" w:color="00000A"/>
              <w:bottom w:val="single" w:sz="4" w:space="0" w:color="00000A"/>
              <w:right w:val="single" w:sz="4" w:space="0" w:color="00000A"/>
            </w:tcBorders>
            <w:shd w:val="clear" w:color="auto" w:fill="auto"/>
          </w:tcPr>
          <w:p w14:paraId="36783174" w14:textId="77777777" w:rsidR="002912BC" w:rsidRPr="00E024E5" w:rsidRDefault="002912BC" w:rsidP="002912BC">
            <w:pPr>
              <w:suppressAutoHyphens/>
              <w:jc w:val="both"/>
              <w:rPr>
                <w:kern w:val="1"/>
              </w:rPr>
            </w:pPr>
            <w:r w:rsidRPr="00E024E5">
              <w:rPr>
                <w:kern w:val="1"/>
              </w:rPr>
              <w:t>N</w:t>
            </w:r>
          </w:p>
        </w:tc>
      </w:tr>
      <w:tr w:rsidR="002912BC" w:rsidRPr="00E024E5" w14:paraId="1616933F"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5244" w:type="dxa"/>
            <w:gridSpan w:val="4"/>
            <w:tcBorders>
              <w:top w:val="single" w:sz="4" w:space="0" w:color="00000A"/>
              <w:left w:val="single" w:sz="4" w:space="0" w:color="00000A"/>
              <w:bottom w:val="single" w:sz="4" w:space="0" w:color="00000A"/>
              <w:right w:val="single" w:sz="4" w:space="0" w:color="00000A"/>
            </w:tcBorders>
            <w:shd w:val="clear" w:color="auto" w:fill="F7CAAC"/>
          </w:tcPr>
          <w:p w14:paraId="7F8A0D3A" w14:textId="77777777" w:rsidR="002912BC" w:rsidRPr="00E024E5" w:rsidRDefault="002912BC" w:rsidP="002912BC">
            <w:pPr>
              <w:suppressAutoHyphens/>
              <w:jc w:val="both"/>
              <w:rPr>
                <w:kern w:val="1"/>
              </w:rPr>
            </w:pPr>
            <w:r w:rsidRPr="00E024E5">
              <w:rPr>
                <w:b/>
                <w:kern w:val="1"/>
              </w:rPr>
              <w:t>Typ vztahu na součásti VŠ, která uskutečňuje st. program</w:t>
            </w:r>
          </w:p>
        </w:tc>
        <w:tc>
          <w:tcPr>
            <w:tcW w:w="987" w:type="dxa"/>
            <w:gridSpan w:val="2"/>
            <w:tcBorders>
              <w:top w:val="single" w:sz="4" w:space="0" w:color="00000A"/>
              <w:left w:val="single" w:sz="4" w:space="0" w:color="00000A"/>
              <w:bottom w:val="single" w:sz="4" w:space="0" w:color="00000A"/>
              <w:right w:val="single" w:sz="4" w:space="0" w:color="00000A"/>
            </w:tcBorders>
            <w:shd w:val="clear" w:color="auto" w:fill="auto"/>
          </w:tcPr>
          <w:p w14:paraId="6E2A59DC" w14:textId="77777777" w:rsidR="002912BC" w:rsidRPr="00E024E5" w:rsidRDefault="002912BC" w:rsidP="002912BC">
            <w:pPr>
              <w:suppressAutoHyphens/>
              <w:jc w:val="both"/>
              <w:rPr>
                <w:kern w:val="1"/>
              </w:rPr>
            </w:pPr>
            <w:r w:rsidRPr="00E024E5">
              <w:rPr>
                <w:kern w:val="1"/>
              </w:rPr>
              <w:t>---</w:t>
            </w:r>
          </w:p>
        </w:tc>
        <w:tc>
          <w:tcPr>
            <w:tcW w:w="746" w:type="dxa"/>
            <w:tcBorders>
              <w:top w:val="single" w:sz="4" w:space="0" w:color="00000A"/>
              <w:left w:val="single" w:sz="4" w:space="0" w:color="00000A"/>
              <w:bottom w:val="single" w:sz="4" w:space="0" w:color="00000A"/>
              <w:right w:val="single" w:sz="4" w:space="0" w:color="00000A"/>
            </w:tcBorders>
            <w:shd w:val="clear" w:color="auto" w:fill="F7CAAC"/>
          </w:tcPr>
          <w:p w14:paraId="69C64D6C" w14:textId="77777777" w:rsidR="002912BC" w:rsidRPr="00E024E5" w:rsidRDefault="002912BC" w:rsidP="002912BC">
            <w:pPr>
              <w:suppressAutoHyphens/>
              <w:jc w:val="both"/>
              <w:rPr>
                <w:kern w:val="1"/>
              </w:rPr>
            </w:pPr>
            <w:r w:rsidRPr="00E024E5">
              <w:rPr>
                <w:b/>
                <w:kern w:val="1"/>
              </w:rPr>
              <w:t>rozsah</w:t>
            </w:r>
          </w:p>
        </w:tc>
        <w:tc>
          <w:tcPr>
            <w:tcW w:w="914" w:type="dxa"/>
            <w:gridSpan w:val="4"/>
            <w:tcBorders>
              <w:top w:val="single" w:sz="4" w:space="0" w:color="00000A"/>
              <w:left w:val="single" w:sz="4" w:space="0" w:color="00000A"/>
              <w:bottom w:val="single" w:sz="4" w:space="0" w:color="00000A"/>
              <w:right w:val="single" w:sz="4" w:space="0" w:color="00000A"/>
            </w:tcBorders>
            <w:shd w:val="clear" w:color="auto" w:fill="auto"/>
          </w:tcPr>
          <w:p w14:paraId="779515DA" w14:textId="77777777" w:rsidR="002912BC" w:rsidRPr="00E024E5" w:rsidRDefault="002912BC" w:rsidP="002912BC">
            <w:pPr>
              <w:suppressAutoHyphens/>
              <w:jc w:val="both"/>
              <w:rPr>
                <w:kern w:val="1"/>
              </w:rPr>
            </w:pPr>
            <w:r w:rsidRPr="00E024E5">
              <w:rPr>
                <w:kern w:val="1"/>
              </w:rPr>
              <w:t>---</w:t>
            </w:r>
          </w:p>
        </w:tc>
        <w:tc>
          <w:tcPr>
            <w:tcW w:w="921" w:type="dxa"/>
            <w:gridSpan w:val="4"/>
            <w:tcBorders>
              <w:top w:val="single" w:sz="4" w:space="0" w:color="00000A"/>
              <w:left w:val="single" w:sz="4" w:space="0" w:color="00000A"/>
              <w:bottom w:val="single" w:sz="4" w:space="0" w:color="00000A"/>
              <w:right w:val="single" w:sz="4" w:space="0" w:color="00000A"/>
            </w:tcBorders>
            <w:shd w:val="clear" w:color="auto" w:fill="F7CAAC"/>
          </w:tcPr>
          <w:p w14:paraId="2D74426F" w14:textId="77777777" w:rsidR="002912BC" w:rsidRPr="00E024E5" w:rsidRDefault="002912BC" w:rsidP="002912BC">
            <w:pPr>
              <w:suppressAutoHyphens/>
              <w:jc w:val="both"/>
              <w:rPr>
                <w:kern w:val="1"/>
              </w:rPr>
            </w:pPr>
            <w:r w:rsidRPr="00E024E5">
              <w:rPr>
                <w:b/>
                <w:kern w:val="1"/>
              </w:rPr>
              <w:t>do kdy</w:t>
            </w:r>
          </w:p>
        </w:tc>
        <w:tc>
          <w:tcPr>
            <w:tcW w:w="1255" w:type="dxa"/>
            <w:gridSpan w:val="2"/>
            <w:tcBorders>
              <w:top w:val="single" w:sz="4" w:space="0" w:color="00000A"/>
              <w:left w:val="single" w:sz="4" w:space="0" w:color="00000A"/>
              <w:bottom w:val="single" w:sz="4" w:space="0" w:color="00000A"/>
              <w:right w:val="single" w:sz="4" w:space="0" w:color="00000A"/>
            </w:tcBorders>
            <w:shd w:val="clear" w:color="auto" w:fill="auto"/>
          </w:tcPr>
          <w:p w14:paraId="60256813" w14:textId="77777777" w:rsidR="002912BC" w:rsidRPr="00E024E5" w:rsidRDefault="002912BC" w:rsidP="002912BC">
            <w:pPr>
              <w:suppressAutoHyphens/>
              <w:jc w:val="both"/>
              <w:rPr>
                <w:kern w:val="1"/>
              </w:rPr>
            </w:pPr>
            <w:r w:rsidRPr="00E024E5">
              <w:rPr>
                <w:kern w:val="1"/>
              </w:rPr>
              <w:t>---</w:t>
            </w:r>
          </w:p>
        </w:tc>
      </w:tr>
      <w:tr w:rsidR="002912BC" w:rsidRPr="00E024E5" w14:paraId="32440F8D"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6231" w:type="dxa"/>
            <w:gridSpan w:val="6"/>
            <w:tcBorders>
              <w:top w:val="single" w:sz="4" w:space="0" w:color="00000A"/>
              <w:left w:val="single" w:sz="4" w:space="0" w:color="00000A"/>
              <w:bottom w:val="single" w:sz="4" w:space="0" w:color="00000A"/>
              <w:right w:val="single" w:sz="4" w:space="0" w:color="00000A"/>
            </w:tcBorders>
            <w:shd w:val="clear" w:color="auto" w:fill="F7CAAC"/>
          </w:tcPr>
          <w:p w14:paraId="7B1B9267" w14:textId="77777777" w:rsidR="002912BC" w:rsidRPr="00E024E5" w:rsidRDefault="002912BC" w:rsidP="002912BC">
            <w:pPr>
              <w:suppressAutoHyphens/>
              <w:jc w:val="both"/>
              <w:rPr>
                <w:b/>
                <w:kern w:val="1"/>
              </w:rPr>
            </w:pPr>
            <w:r w:rsidRPr="00E024E5">
              <w:rPr>
                <w:b/>
                <w:kern w:val="1"/>
              </w:rPr>
              <w:t>Další současná působení jako akademický pracovník na jiných VŠ</w:t>
            </w:r>
          </w:p>
        </w:tc>
        <w:tc>
          <w:tcPr>
            <w:tcW w:w="1660" w:type="dxa"/>
            <w:gridSpan w:val="5"/>
            <w:tcBorders>
              <w:top w:val="single" w:sz="4" w:space="0" w:color="00000A"/>
              <w:left w:val="single" w:sz="4" w:space="0" w:color="00000A"/>
              <w:bottom w:val="single" w:sz="4" w:space="0" w:color="00000A"/>
              <w:right w:val="single" w:sz="4" w:space="0" w:color="00000A"/>
            </w:tcBorders>
            <w:shd w:val="clear" w:color="auto" w:fill="F7CAAC"/>
          </w:tcPr>
          <w:p w14:paraId="6BCC744C" w14:textId="77777777" w:rsidR="002912BC" w:rsidRPr="00E024E5" w:rsidRDefault="002912BC" w:rsidP="002912BC">
            <w:pPr>
              <w:suppressAutoHyphens/>
              <w:jc w:val="both"/>
              <w:rPr>
                <w:b/>
                <w:kern w:val="1"/>
              </w:rPr>
            </w:pPr>
            <w:r w:rsidRPr="00E024E5">
              <w:rPr>
                <w:b/>
                <w:kern w:val="1"/>
              </w:rPr>
              <w:t xml:space="preserve">typ </w:t>
            </w:r>
            <w:proofErr w:type="spellStart"/>
            <w:r w:rsidRPr="00E024E5">
              <w:rPr>
                <w:b/>
                <w:kern w:val="1"/>
              </w:rPr>
              <w:t>prac</w:t>
            </w:r>
            <w:proofErr w:type="spellEnd"/>
            <w:r w:rsidRPr="00E024E5">
              <w:rPr>
                <w:b/>
                <w:kern w:val="1"/>
              </w:rPr>
              <w:t>. vztahu</w:t>
            </w:r>
          </w:p>
        </w:tc>
        <w:tc>
          <w:tcPr>
            <w:tcW w:w="2176" w:type="dxa"/>
            <w:gridSpan w:val="6"/>
            <w:tcBorders>
              <w:top w:val="single" w:sz="4" w:space="0" w:color="00000A"/>
              <w:left w:val="single" w:sz="4" w:space="0" w:color="00000A"/>
              <w:bottom w:val="single" w:sz="4" w:space="0" w:color="00000A"/>
              <w:right w:val="single" w:sz="4" w:space="0" w:color="00000A"/>
            </w:tcBorders>
            <w:shd w:val="clear" w:color="auto" w:fill="F7CAAC"/>
          </w:tcPr>
          <w:p w14:paraId="1D96839E" w14:textId="77777777" w:rsidR="002912BC" w:rsidRPr="00E024E5" w:rsidRDefault="002912BC" w:rsidP="002912BC">
            <w:pPr>
              <w:suppressAutoHyphens/>
              <w:jc w:val="both"/>
              <w:rPr>
                <w:kern w:val="1"/>
              </w:rPr>
            </w:pPr>
            <w:r w:rsidRPr="00E024E5">
              <w:rPr>
                <w:b/>
                <w:kern w:val="1"/>
              </w:rPr>
              <w:t>rozsah</w:t>
            </w:r>
          </w:p>
        </w:tc>
      </w:tr>
      <w:tr w:rsidR="002912BC" w:rsidRPr="00E024E5" w14:paraId="1D19850C"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6231" w:type="dxa"/>
            <w:gridSpan w:val="6"/>
            <w:tcBorders>
              <w:top w:val="single" w:sz="4" w:space="0" w:color="00000A"/>
              <w:left w:val="single" w:sz="4" w:space="0" w:color="00000A"/>
              <w:bottom w:val="single" w:sz="4" w:space="0" w:color="00000A"/>
              <w:right w:val="single" w:sz="4" w:space="0" w:color="00000A"/>
            </w:tcBorders>
            <w:shd w:val="clear" w:color="auto" w:fill="auto"/>
          </w:tcPr>
          <w:p w14:paraId="7815752D" w14:textId="77777777" w:rsidR="002912BC" w:rsidRPr="00E024E5" w:rsidRDefault="002912BC" w:rsidP="002912BC">
            <w:pPr>
              <w:suppressAutoHyphens/>
              <w:jc w:val="both"/>
              <w:rPr>
                <w:kern w:val="1"/>
              </w:rPr>
            </w:pPr>
            <w:r w:rsidRPr="00E024E5">
              <w:rPr>
                <w:kern w:val="1"/>
              </w:rPr>
              <w:t>---</w:t>
            </w:r>
          </w:p>
        </w:tc>
        <w:tc>
          <w:tcPr>
            <w:tcW w:w="1660" w:type="dxa"/>
            <w:gridSpan w:val="5"/>
            <w:tcBorders>
              <w:top w:val="single" w:sz="4" w:space="0" w:color="00000A"/>
              <w:left w:val="single" w:sz="4" w:space="0" w:color="00000A"/>
              <w:bottom w:val="single" w:sz="4" w:space="0" w:color="00000A"/>
              <w:right w:val="single" w:sz="4" w:space="0" w:color="00000A"/>
            </w:tcBorders>
            <w:shd w:val="clear" w:color="auto" w:fill="auto"/>
          </w:tcPr>
          <w:p w14:paraId="6A3D4132" w14:textId="77777777" w:rsidR="002912BC" w:rsidRPr="00E024E5" w:rsidRDefault="002912BC" w:rsidP="002912BC">
            <w:pPr>
              <w:suppressAutoHyphens/>
              <w:jc w:val="both"/>
              <w:rPr>
                <w:kern w:val="1"/>
              </w:rPr>
            </w:pPr>
            <w:r w:rsidRPr="00E024E5">
              <w:rPr>
                <w:kern w:val="1"/>
              </w:rPr>
              <w:t>---</w:t>
            </w:r>
          </w:p>
        </w:tc>
        <w:tc>
          <w:tcPr>
            <w:tcW w:w="2176" w:type="dxa"/>
            <w:gridSpan w:val="6"/>
            <w:tcBorders>
              <w:top w:val="single" w:sz="4" w:space="0" w:color="00000A"/>
              <w:left w:val="single" w:sz="4" w:space="0" w:color="00000A"/>
              <w:bottom w:val="single" w:sz="4" w:space="0" w:color="00000A"/>
              <w:right w:val="single" w:sz="4" w:space="0" w:color="00000A"/>
            </w:tcBorders>
            <w:shd w:val="clear" w:color="auto" w:fill="auto"/>
          </w:tcPr>
          <w:p w14:paraId="4AFB1320" w14:textId="77777777" w:rsidR="002912BC" w:rsidRPr="00E024E5" w:rsidRDefault="002912BC" w:rsidP="002912BC">
            <w:pPr>
              <w:suppressAutoHyphens/>
              <w:jc w:val="both"/>
              <w:rPr>
                <w:kern w:val="1"/>
              </w:rPr>
            </w:pPr>
            <w:r w:rsidRPr="00E024E5">
              <w:rPr>
                <w:kern w:val="1"/>
              </w:rPr>
              <w:t>---</w:t>
            </w:r>
          </w:p>
        </w:tc>
      </w:tr>
      <w:tr w:rsidR="002912BC" w:rsidRPr="00E024E5" w14:paraId="0BE65311"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6231" w:type="dxa"/>
            <w:gridSpan w:val="6"/>
            <w:tcBorders>
              <w:top w:val="single" w:sz="4" w:space="0" w:color="00000A"/>
              <w:left w:val="single" w:sz="4" w:space="0" w:color="00000A"/>
              <w:bottom w:val="single" w:sz="4" w:space="0" w:color="00000A"/>
              <w:right w:val="single" w:sz="4" w:space="0" w:color="00000A"/>
            </w:tcBorders>
            <w:shd w:val="clear" w:color="auto" w:fill="auto"/>
          </w:tcPr>
          <w:p w14:paraId="7711EFB4" w14:textId="77777777" w:rsidR="002912BC" w:rsidRPr="00E024E5" w:rsidRDefault="002912BC" w:rsidP="002912BC">
            <w:pPr>
              <w:suppressAutoHyphens/>
              <w:jc w:val="both"/>
              <w:rPr>
                <w:kern w:val="1"/>
              </w:rPr>
            </w:pPr>
          </w:p>
        </w:tc>
        <w:tc>
          <w:tcPr>
            <w:tcW w:w="1660" w:type="dxa"/>
            <w:gridSpan w:val="5"/>
            <w:tcBorders>
              <w:top w:val="single" w:sz="4" w:space="0" w:color="00000A"/>
              <w:left w:val="single" w:sz="4" w:space="0" w:color="00000A"/>
              <w:bottom w:val="single" w:sz="4" w:space="0" w:color="00000A"/>
              <w:right w:val="single" w:sz="4" w:space="0" w:color="00000A"/>
            </w:tcBorders>
            <w:shd w:val="clear" w:color="auto" w:fill="auto"/>
          </w:tcPr>
          <w:p w14:paraId="0625BE23" w14:textId="77777777" w:rsidR="002912BC" w:rsidRPr="00E024E5" w:rsidRDefault="002912BC" w:rsidP="002912BC">
            <w:pPr>
              <w:suppressAutoHyphens/>
              <w:jc w:val="both"/>
              <w:rPr>
                <w:kern w:val="1"/>
              </w:rPr>
            </w:pPr>
          </w:p>
        </w:tc>
        <w:tc>
          <w:tcPr>
            <w:tcW w:w="2176" w:type="dxa"/>
            <w:gridSpan w:val="6"/>
            <w:tcBorders>
              <w:top w:val="single" w:sz="4" w:space="0" w:color="00000A"/>
              <w:left w:val="single" w:sz="4" w:space="0" w:color="00000A"/>
              <w:bottom w:val="single" w:sz="4" w:space="0" w:color="00000A"/>
              <w:right w:val="single" w:sz="4" w:space="0" w:color="00000A"/>
            </w:tcBorders>
            <w:shd w:val="clear" w:color="auto" w:fill="auto"/>
          </w:tcPr>
          <w:p w14:paraId="70FBEDFF" w14:textId="77777777" w:rsidR="002912BC" w:rsidRPr="00E024E5" w:rsidRDefault="002912BC" w:rsidP="002912BC">
            <w:pPr>
              <w:suppressAutoHyphens/>
              <w:jc w:val="both"/>
              <w:rPr>
                <w:kern w:val="1"/>
              </w:rPr>
            </w:pPr>
          </w:p>
        </w:tc>
      </w:tr>
      <w:tr w:rsidR="002912BC" w:rsidRPr="00E024E5" w14:paraId="3377CB80"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6231" w:type="dxa"/>
            <w:gridSpan w:val="6"/>
            <w:tcBorders>
              <w:top w:val="single" w:sz="4" w:space="0" w:color="00000A"/>
              <w:left w:val="single" w:sz="4" w:space="0" w:color="00000A"/>
              <w:bottom w:val="single" w:sz="4" w:space="0" w:color="00000A"/>
              <w:right w:val="single" w:sz="4" w:space="0" w:color="00000A"/>
            </w:tcBorders>
            <w:shd w:val="clear" w:color="auto" w:fill="auto"/>
          </w:tcPr>
          <w:p w14:paraId="1E0D575E" w14:textId="77777777" w:rsidR="002912BC" w:rsidRPr="00E024E5" w:rsidRDefault="002912BC" w:rsidP="002912BC">
            <w:pPr>
              <w:suppressAutoHyphens/>
              <w:jc w:val="both"/>
              <w:rPr>
                <w:kern w:val="1"/>
              </w:rPr>
            </w:pPr>
          </w:p>
        </w:tc>
        <w:tc>
          <w:tcPr>
            <w:tcW w:w="1660" w:type="dxa"/>
            <w:gridSpan w:val="5"/>
            <w:tcBorders>
              <w:top w:val="single" w:sz="4" w:space="0" w:color="00000A"/>
              <w:left w:val="single" w:sz="4" w:space="0" w:color="00000A"/>
              <w:bottom w:val="single" w:sz="4" w:space="0" w:color="00000A"/>
              <w:right w:val="single" w:sz="4" w:space="0" w:color="00000A"/>
            </w:tcBorders>
            <w:shd w:val="clear" w:color="auto" w:fill="auto"/>
          </w:tcPr>
          <w:p w14:paraId="00DD80BA" w14:textId="77777777" w:rsidR="002912BC" w:rsidRPr="00E024E5" w:rsidRDefault="002912BC" w:rsidP="002912BC">
            <w:pPr>
              <w:suppressAutoHyphens/>
              <w:jc w:val="both"/>
              <w:rPr>
                <w:kern w:val="1"/>
              </w:rPr>
            </w:pPr>
          </w:p>
        </w:tc>
        <w:tc>
          <w:tcPr>
            <w:tcW w:w="2176" w:type="dxa"/>
            <w:gridSpan w:val="6"/>
            <w:tcBorders>
              <w:top w:val="single" w:sz="4" w:space="0" w:color="00000A"/>
              <w:left w:val="single" w:sz="4" w:space="0" w:color="00000A"/>
              <w:bottom w:val="single" w:sz="4" w:space="0" w:color="00000A"/>
              <w:right w:val="single" w:sz="4" w:space="0" w:color="00000A"/>
            </w:tcBorders>
            <w:shd w:val="clear" w:color="auto" w:fill="auto"/>
          </w:tcPr>
          <w:p w14:paraId="4CA00F4D" w14:textId="77777777" w:rsidR="002912BC" w:rsidRPr="00E024E5" w:rsidRDefault="002912BC" w:rsidP="002912BC">
            <w:pPr>
              <w:suppressAutoHyphens/>
              <w:jc w:val="both"/>
              <w:rPr>
                <w:kern w:val="1"/>
              </w:rPr>
            </w:pPr>
          </w:p>
        </w:tc>
      </w:tr>
      <w:tr w:rsidR="002912BC" w:rsidRPr="00E024E5" w14:paraId="2E5544D1"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6231" w:type="dxa"/>
            <w:gridSpan w:val="6"/>
            <w:tcBorders>
              <w:top w:val="single" w:sz="4" w:space="0" w:color="00000A"/>
              <w:left w:val="single" w:sz="4" w:space="0" w:color="00000A"/>
              <w:bottom w:val="single" w:sz="4" w:space="0" w:color="00000A"/>
              <w:right w:val="single" w:sz="4" w:space="0" w:color="00000A"/>
            </w:tcBorders>
            <w:shd w:val="clear" w:color="auto" w:fill="auto"/>
          </w:tcPr>
          <w:p w14:paraId="15C6BA3B" w14:textId="77777777" w:rsidR="002912BC" w:rsidRPr="00E024E5" w:rsidRDefault="002912BC" w:rsidP="002912BC">
            <w:pPr>
              <w:suppressAutoHyphens/>
              <w:jc w:val="both"/>
              <w:rPr>
                <w:kern w:val="1"/>
              </w:rPr>
            </w:pPr>
          </w:p>
        </w:tc>
        <w:tc>
          <w:tcPr>
            <w:tcW w:w="1660" w:type="dxa"/>
            <w:gridSpan w:val="5"/>
            <w:tcBorders>
              <w:top w:val="single" w:sz="4" w:space="0" w:color="00000A"/>
              <w:left w:val="single" w:sz="4" w:space="0" w:color="00000A"/>
              <w:bottom w:val="single" w:sz="4" w:space="0" w:color="00000A"/>
              <w:right w:val="single" w:sz="4" w:space="0" w:color="00000A"/>
            </w:tcBorders>
            <w:shd w:val="clear" w:color="auto" w:fill="auto"/>
          </w:tcPr>
          <w:p w14:paraId="03E31CEA" w14:textId="77777777" w:rsidR="002912BC" w:rsidRPr="00E024E5" w:rsidRDefault="002912BC" w:rsidP="002912BC">
            <w:pPr>
              <w:suppressAutoHyphens/>
              <w:jc w:val="both"/>
              <w:rPr>
                <w:kern w:val="1"/>
              </w:rPr>
            </w:pPr>
          </w:p>
        </w:tc>
        <w:tc>
          <w:tcPr>
            <w:tcW w:w="2176" w:type="dxa"/>
            <w:gridSpan w:val="6"/>
            <w:tcBorders>
              <w:top w:val="single" w:sz="4" w:space="0" w:color="00000A"/>
              <w:left w:val="single" w:sz="4" w:space="0" w:color="00000A"/>
              <w:bottom w:val="single" w:sz="4" w:space="0" w:color="00000A"/>
              <w:right w:val="single" w:sz="4" w:space="0" w:color="00000A"/>
            </w:tcBorders>
            <w:shd w:val="clear" w:color="auto" w:fill="auto"/>
          </w:tcPr>
          <w:p w14:paraId="3AD8E851" w14:textId="77777777" w:rsidR="002912BC" w:rsidRPr="00E024E5" w:rsidRDefault="002912BC" w:rsidP="002912BC">
            <w:pPr>
              <w:suppressAutoHyphens/>
              <w:jc w:val="both"/>
              <w:rPr>
                <w:kern w:val="1"/>
              </w:rPr>
            </w:pPr>
          </w:p>
        </w:tc>
      </w:tr>
      <w:tr w:rsidR="002912BC" w:rsidRPr="00E024E5" w14:paraId="1700A7EC"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10067" w:type="dxa"/>
            <w:gridSpan w:val="17"/>
            <w:tcBorders>
              <w:top w:val="single" w:sz="4" w:space="0" w:color="00000A"/>
              <w:left w:val="single" w:sz="4" w:space="0" w:color="00000A"/>
              <w:bottom w:val="single" w:sz="4" w:space="0" w:color="00000A"/>
              <w:right w:val="single" w:sz="4" w:space="0" w:color="00000A"/>
            </w:tcBorders>
            <w:shd w:val="clear" w:color="auto" w:fill="F7CAAC"/>
          </w:tcPr>
          <w:p w14:paraId="183DD427" w14:textId="77777777" w:rsidR="002912BC" w:rsidRPr="00E024E5" w:rsidRDefault="002912BC" w:rsidP="002912BC">
            <w:pPr>
              <w:suppressAutoHyphens/>
              <w:jc w:val="both"/>
              <w:rPr>
                <w:kern w:val="1"/>
              </w:rPr>
            </w:pPr>
            <w:r w:rsidRPr="00E024E5">
              <w:rPr>
                <w:b/>
                <w:kern w:val="1"/>
              </w:rPr>
              <w:t>Předměty příslušného studijního programu a způsob zapojení do jejich výuky, příp. další zapojení do uskutečňování studijního programu</w:t>
            </w:r>
          </w:p>
        </w:tc>
      </w:tr>
      <w:tr w:rsidR="002912BC" w:rsidRPr="00E024E5" w14:paraId="458B2B00"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278"/>
        </w:trPr>
        <w:tc>
          <w:tcPr>
            <w:tcW w:w="10067" w:type="dxa"/>
            <w:gridSpan w:val="17"/>
            <w:tcBorders>
              <w:left w:val="single" w:sz="4" w:space="0" w:color="00000A"/>
              <w:bottom w:val="single" w:sz="4" w:space="0" w:color="00000A"/>
              <w:right w:val="single" w:sz="4" w:space="0" w:color="00000A"/>
            </w:tcBorders>
            <w:shd w:val="clear" w:color="auto" w:fill="auto"/>
          </w:tcPr>
          <w:p w14:paraId="3707E3FC" w14:textId="77DCB90E" w:rsidR="001F18A6" w:rsidRDefault="0011490A" w:rsidP="001F18A6">
            <w:pPr>
              <w:spacing w:before="120" w:after="60"/>
              <w:jc w:val="both"/>
            </w:pPr>
            <w:r>
              <w:t>Aplikovaná reologie</w:t>
            </w:r>
            <w:r w:rsidR="001F18A6" w:rsidRPr="000765EF">
              <w:t xml:space="preserve"> (garant</w:t>
            </w:r>
            <w:r w:rsidR="0024296E">
              <w:t xml:space="preserve"> předmětu</w:t>
            </w:r>
            <w:r w:rsidR="001F18A6" w:rsidRPr="000765EF">
              <w:t>)</w:t>
            </w:r>
          </w:p>
          <w:p w14:paraId="6211089B" w14:textId="77777777" w:rsidR="001F18A6" w:rsidRPr="000765EF" w:rsidRDefault="001F18A6" w:rsidP="001F18A6">
            <w:pPr>
              <w:jc w:val="both"/>
            </w:pPr>
          </w:p>
          <w:p w14:paraId="0F36D4B7" w14:textId="4283FE19" w:rsidR="002912BC" w:rsidRPr="00E024E5" w:rsidRDefault="001F18A6" w:rsidP="0011490A">
            <w:pPr>
              <w:suppressAutoHyphens/>
              <w:spacing w:before="60" w:after="120"/>
              <w:jc w:val="both"/>
              <w:rPr>
                <w:kern w:val="1"/>
              </w:rPr>
            </w:pPr>
            <w:r w:rsidRPr="007F3FD2">
              <w:rPr>
                <w:b/>
                <w:u w:val="single"/>
              </w:rPr>
              <w:t>Š</w:t>
            </w:r>
            <w:r>
              <w:rPr>
                <w:b/>
                <w:u w:val="single"/>
              </w:rPr>
              <w:t>kolitel, vyučující, člen oborové rady</w:t>
            </w:r>
          </w:p>
        </w:tc>
      </w:tr>
      <w:tr w:rsidR="002912BC" w:rsidRPr="00E024E5" w14:paraId="44458AF6"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10067" w:type="dxa"/>
            <w:gridSpan w:val="17"/>
            <w:tcBorders>
              <w:top w:val="single" w:sz="4" w:space="0" w:color="00000A"/>
              <w:left w:val="single" w:sz="4" w:space="0" w:color="00000A"/>
              <w:bottom w:val="single" w:sz="4" w:space="0" w:color="00000A"/>
              <w:right w:val="single" w:sz="4" w:space="0" w:color="00000A"/>
            </w:tcBorders>
            <w:shd w:val="clear" w:color="auto" w:fill="F7CAAC"/>
          </w:tcPr>
          <w:p w14:paraId="06FD7386" w14:textId="77777777" w:rsidR="002912BC" w:rsidRPr="00E024E5" w:rsidRDefault="002912BC" w:rsidP="002912BC">
            <w:pPr>
              <w:suppressAutoHyphens/>
              <w:jc w:val="both"/>
              <w:rPr>
                <w:kern w:val="1"/>
              </w:rPr>
            </w:pPr>
            <w:r w:rsidRPr="00E024E5">
              <w:rPr>
                <w:b/>
                <w:kern w:val="1"/>
              </w:rPr>
              <w:t xml:space="preserve">Údaje o vzdělání na VŠ </w:t>
            </w:r>
          </w:p>
        </w:tc>
      </w:tr>
      <w:tr w:rsidR="002912BC" w:rsidRPr="00E024E5" w14:paraId="28A6BC07"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503"/>
        </w:trPr>
        <w:tc>
          <w:tcPr>
            <w:tcW w:w="10067" w:type="dxa"/>
            <w:gridSpan w:val="17"/>
            <w:tcBorders>
              <w:top w:val="single" w:sz="4" w:space="0" w:color="00000A"/>
              <w:left w:val="single" w:sz="4" w:space="0" w:color="00000A"/>
              <w:bottom w:val="single" w:sz="4" w:space="0" w:color="00000A"/>
              <w:right w:val="single" w:sz="4" w:space="0" w:color="00000A"/>
            </w:tcBorders>
            <w:shd w:val="clear" w:color="auto" w:fill="auto"/>
          </w:tcPr>
          <w:p w14:paraId="3AF0CA72" w14:textId="77777777" w:rsidR="002912BC" w:rsidRPr="00E024E5" w:rsidRDefault="002912BC" w:rsidP="002912BC">
            <w:pPr>
              <w:suppressAutoHyphens/>
              <w:spacing w:before="120" w:after="60"/>
              <w:jc w:val="both"/>
              <w:rPr>
                <w:kern w:val="1"/>
              </w:rPr>
            </w:pPr>
            <w:r w:rsidRPr="00E024E5">
              <w:rPr>
                <w:kern w:val="1"/>
              </w:rPr>
              <w:t xml:space="preserve">2000: VUT Brno, FT Zlín, SP Chemie a technologie materiálů, obor Technologie makromolekulárních látek, Ph.D. </w:t>
            </w:r>
          </w:p>
          <w:p w14:paraId="42935167" w14:textId="77777777" w:rsidR="002912BC" w:rsidRPr="00E024E5" w:rsidRDefault="002912BC" w:rsidP="002912BC">
            <w:pPr>
              <w:suppressAutoHyphens/>
              <w:spacing w:before="60" w:after="120"/>
              <w:jc w:val="both"/>
              <w:rPr>
                <w:kern w:val="1"/>
              </w:rPr>
            </w:pPr>
            <w:r w:rsidRPr="00E024E5">
              <w:rPr>
                <w:kern w:val="1"/>
              </w:rPr>
              <w:t xml:space="preserve">2014: AV ČR, Skupina věd Chemické, vědní obor Makromolekulární chemie, </w:t>
            </w:r>
            <w:proofErr w:type="spellStart"/>
            <w:r w:rsidRPr="00E024E5">
              <w:rPr>
                <w:kern w:val="1"/>
              </w:rPr>
              <w:t>DSc</w:t>
            </w:r>
            <w:proofErr w:type="spellEnd"/>
            <w:r w:rsidRPr="00E024E5">
              <w:rPr>
                <w:kern w:val="1"/>
              </w:rPr>
              <w:t>.</w:t>
            </w:r>
          </w:p>
        </w:tc>
      </w:tr>
      <w:tr w:rsidR="002912BC" w:rsidRPr="00E024E5" w14:paraId="45B43A46"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10067" w:type="dxa"/>
            <w:gridSpan w:val="17"/>
            <w:tcBorders>
              <w:top w:val="single" w:sz="4" w:space="0" w:color="00000A"/>
              <w:left w:val="single" w:sz="4" w:space="0" w:color="00000A"/>
              <w:bottom w:val="single" w:sz="4" w:space="0" w:color="00000A"/>
              <w:right w:val="single" w:sz="4" w:space="0" w:color="00000A"/>
            </w:tcBorders>
            <w:shd w:val="clear" w:color="auto" w:fill="F7CAAC"/>
          </w:tcPr>
          <w:p w14:paraId="1F8829B1" w14:textId="77777777" w:rsidR="002912BC" w:rsidRPr="00E024E5" w:rsidRDefault="002912BC" w:rsidP="002912BC">
            <w:pPr>
              <w:suppressAutoHyphens/>
              <w:jc w:val="both"/>
              <w:rPr>
                <w:kern w:val="1"/>
              </w:rPr>
            </w:pPr>
            <w:r w:rsidRPr="00E024E5">
              <w:rPr>
                <w:b/>
                <w:kern w:val="1"/>
              </w:rPr>
              <w:t>Údaje o odborném působení od absolvování VŠ</w:t>
            </w:r>
          </w:p>
        </w:tc>
      </w:tr>
      <w:tr w:rsidR="002912BC" w:rsidRPr="00E024E5" w14:paraId="7B646FFD"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410"/>
        </w:trPr>
        <w:tc>
          <w:tcPr>
            <w:tcW w:w="10067" w:type="dxa"/>
            <w:gridSpan w:val="17"/>
            <w:tcBorders>
              <w:top w:val="single" w:sz="4" w:space="0" w:color="00000A"/>
              <w:left w:val="single" w:sz="4" w:space="0" w:color="00000A"/>
              <w:bottom w:val="single" w:sz="4" w:space="0" w:color="00000A"/>
              <w:right w:val="single" w:sz="4" w:space="0" w:color="00000A"/>
            </w:tcBorders>
            <w:shd w:val="clear" w:color="auto" w:fill="auto"/>
          </w:tcPr>
          <w:p w14:paraId="2E2C7A81" w14:textId="77777777" w:rsidR="002912BC" w:rsidRPr="00E024E5" w:rsidRDefault="002912BC" w:rsidP="002912BC">
            <w:pPr>
              <w:suppressAutoHyphens/>
              <w:spacing w:before="120" w:after="120"/>
              <w:jc w:val="both"/>
              <w:rPr>
                <w:kern w:val="1"/>
              </w:rPr>
            </w:pPr>
            <w:r w:rsidRPr="00E024E5">
              <w:rPr>
                <w:kern w:val="1"/>
              </w:rPr>
              <w:t xml:space="preserve">1999 – dosud: UTB Zlín, FT, Centrum polymerních materiálů, vědecko-výzkumný pracovník, od r. 2003 docent, od r. 2007 profesor </w:t>
            </w:r>
          </w:p>
        </w:tc>
      </w:tr>
      <w:tr w:rsidR="002912BC" w:rsidRPr="00E024E5" w14:paraId="65B840A8"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250"/>
        </w:trPr>
        <w:tc>
          <w:tcPr>
            <w:tcW w:w="10067" w:type="dxa"/>
            <w:gridSpan w:val="17"/>
            <w:tcBorders>
              <w:top w:val="single" w:sz="4" w:space="0" w:color="00000A"/>
              <w:left w:val="single" w:sz="4" w:space="0" w:color="00000A"/>
              <w:bottom w:val="single" w:sz="4" w:space="0" w:color="00000A"/>
              <w:right w:val="single" w:sz="4" w:space="0" w:color="00000A"/>
            </w:tcBorders>
            <w:shd w:val="clear" w:color="auto" w:fill="F7CAAC"/>
          </w:tcPr>
          <w:p w14:paraId="572947E7" w14:textId="77777777" w:rsidR="002912BC" w:rsidRPr="00E024E5" w:rsidRDefault="002912BC" w:rsidP="002912BC">
            <w:pPr>
              <w:suppressAutoHyphens/>
              <w:jc w:val="both"/>
              <w:rPr>
                <w:kern w:val="1"/>
              </w:rPr>
            </w:pPr>
            <w:r w:rsidRPr="00E024E5">
              <w:rPr>
                <w:b/>
                <w:kern w:val="1"/>
              </w:rPr>
              <w:t>Zkušenosti s vedením kvalifikačních a rigorózních prací</w:t>
            </w:r>
          </w:p>
        </w:tc>
      </w:tr>
      <w:tr w:rsidR="002912BC" w:rsidRPr="00E024E5" w14:paraId="45D49C41"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250"/>
        </w:trPr>
        <w:tc>
          <w:tcPr>
            <w:tcW w:w="10067" w:type="dxa"/>
            <w:gridSpan w:val="17"/>
            <w:tcBorders>
              <w:top w:val="single" w:sz="4" w:space="0" w:color="00000A"/>
              <w:left w:val="single" w:sz="4" w:space="0" w:color="00000A"/>
              <w:bottom w:val="single" w:sz="4" w:space="0" w:color="00000A"/>
              <w:right w:val="single" w:sz="4" w:space="0" w:color="00000A"/>
            </w:tcBorders>
            <w:shd w:val="clear" w:color="auto" w:fill="auto"/>
          </w:tcPr>
          <w:p w14:paraId="689561C4" w14:textId="77777777" w:rsidR="002912BC" w:rsidRPr="00E024E5" w:rsidRDefault="002912BC" w:rsidP="002912BC">
            <w:pPr>
              <w:spacing w:before="120" w:after="120"/>
              <w:jc w:val="both"/>
            </w:pPr>
            <w:r w:rsidRPr="00E024E5">
              <w:t xml:space="preserve">Počet obhájených prací, které vyučující vedl v </w:t>
            </w:r>
            <w:r w:rsidRPr="00AA42E3">
              <w:t xml:space="preserve">období </w:t>
            </w:r>
            <w:proofErr w:type="gramStart"/>
            <w:r w:rsidRPr="00AA42E3">
              <w:t>201</w:t>
            </w:r>
            <w:r>
              <w:t>6</w:t>
            </w:r>
            <w:r w:rsidRPr="00AA42E3">
              <w:t xml:space="preserve"> – 20</w:t>
            </w:r>
            <w:r>
              <w:t>20</w:t>
            </w:r>
            <w:proofErr w:type="gramEnd"/>
            <w:r w:rsidRPr="00AA42E3">
              <w:t xml:space="preserve">: </w:t>
            </w:r>
            <w:r w:rsidRPr="00AA42E3">
              <w:rPr>
                <w:b/>
                <w:bCs/>
              </w:rPr>
              <w:t>2</w:t>
            </w:r>
            <w:r w:rsidRPr="00AA42E3">
              <w:t xml:space="preserve"> </w:t>
            </w:r>
            <w:proofErr w:type="spellStart"/>
            <w:r w:rsidRPr="00AA42E3">
              <w:t>DisP</w:t>
            </w:r>
            <w:proofErr w:type="spellEnd"/>
            <w:r w:rsidRPr="00AA42E3">
              <w:t>.</w:t>
            </w:r>
          </w:p>
        </w:tc>
      </w:tr>
      <w:tr w:rsidR="002912BC" w:rsidRPr="00E024E5" w14:paraId="4BF65B37"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cantSplit/>
        </w:trPr>
        <w:tc>
          <w:tcPr>
            <w:tcW w:w="3383" w:type="dxa"/>
            <w:gridSpan w:val="2"/>
            <w:tcBorders>
              <w:top w:val="single" w:sz="12" w:space="0" w:color="00000A"/>
              <w:left w:val="single" w:sz="4" w:space="0" w:color="00000A"/>
              <w:bottom w:val="single" w:sz="4" w:space="0" w:color="00000A"/>
              <w:right w:val="single" w:sz="4" w:space="0" w:color="00000A"/>
            </w:tcBorders>
            <w:shd w:val="clear" w:color="auto" w:fill="F7CAAC"/>
          </w:tcPr>
          <w:p w14:paraId="087B53B7" w14:textId="77777777" w:rsidR="002912BC" w:rsidRPr="00E024E5" w:rsidRDefault="002912BC" w:rsidP="002912BC">
            <w:pPr>
              <w:suppressAutoHyphens/>
              <w:jc w:val="both"/>
              <w:rPr>
                <w:b/>
                <w:kern w:val="1"/>
              </w:rPr>
            </w:pPr>
            <w:r w:rsidRPr="00E024E5">
              <w:rPr>
                <w:b/>
                <w:kern w:val="1"/>
              </w:rPr>
              <w:t xml:space="preserve">Obor habilitačního řízení </w:t>
            </w:r>
          </w:p>
        </w:tc>
        <w:tc>
          <w:tcPr>
            <w:tcW w:w="2137" w:type="dxa"/>
            <w:gridSpan w:val="3"/>
            <w:tcBorders>
              <w:top w:val="single" w:sz="12" w:space="0" w:color="00000A"/>
              <w:left w:val="single" w:sz="4" w:space="0" w:color="00000A"/>
              <w:bottom w:val="single" w:sz="4" w:space="0" w:color="00000A"/>
              <w:right w:val="single" w:sz="4" w:space="0" w:color="00000A"/>
            </w:tcBorders>
            <w:shd w:val="clear" w:color="auto" w:fill="F7CAAC"/>
          </w:tcPr>
          <w:p w14:paraId="7E474EBF" w14:textId="77777777" w:rsidR="002912BC" w:rsidRPr="00E024E5" w:rsidRDefault="002912BC" w:rsidP="002912BC">
            <w:pPr>
              <w:suppressAutoHyphens/>
              <w:jc w:val="both"/>
              <w:rPr>
                <w:b/>
                <w:kern w:val="1"/>
              </w:rPr>
            </w:pPr>
            <w:r w:rsidRPr="00E024E5">
              <w:rPr>
                <w:b/>
                <w:kern w:val="1"/>
              </w:rPr>
              <w:t>Rok udělení hodnosti</w:t>
            </w:r>
          </w:p>
        </w:tc>
        <w:tc>
          <w:tcPr>
            <w:tcW w:w="2064" w:type="dxa"/>
            <w:gridSpan w:val="5"/>
            <w:tcBorders>
              <w:top w:val="single" w:sz="12" w:space="0" w:color="00000A"/>
              <w:left w:val="single" w:sz="4" w:space="0" w:color="00000A"/>
              <w:bottom w:val="single" w:sz="4" w:space="0" w:color="00000A"/>
              <w:right w:val="single" w:sz="12" w:space="0" w:color="00000A"/>
            </w:tcBorders>
            <w:shd w:val="clear" w:color="auto" w:fill="F7CAAC"/>
          </w:tcPr>
          <w:p w14:paraId="10A4E93B" w14:textId="77777777" w:rsidR="002912BC" w:rsidRPr="00E024E5" w:rsidRDefault="002912BC" w:rsidP="002912BC">
            <w:pPr>
              <w:suppressAutoHyphens/>
              <w:jc w:val="both"/>
              <w:rPr>
                <w:b/>
                <w:kern w:val="1"/>
              </w:rPr>
            </w:pPr>
            <w:r w:rsidRPr="00E024E5">
              <w:rPr>
                <w:b/>
                <w:kern w:val="1"/>
              </w:rPr>
              <w:t>Řízení konáno na VŠ</w:t>
            </w:r>
          </w:p>
        </w:tc>
        <w:tc>
          <w:tcPr>
            <w:tcW w:w="2483" w:type="dxa"/>
            <w:gridSpan w:val="7"/>
            <w:tcBorders>
              <w:top w:val="single" w:sz="12" w:space="0" w:color="00000A"/>
              <w:left w:val="single" w:sz="12" w:space="0" w:color="00000A"/>
              <w:bottom w:val="single" w:sz="4" w:space="0" w:color="00000A"/>
              <w:right w:val="single" w:sz="4" w:space="0" w:color="00000A"/>
            </w:tcBorders>
            <w:shd w:val="clear" w:color="auto" w:fill="F7CAAC"/>
          </w:tcPr>
          <w:p w14:paraId="21942905" w14:textId="77777777" w:rsidR="002912BC" w:rsidRPr="00E024E5" w:rsidRDefault="002912BC" w:rsidP="002912BC">
            <w:pPr>
              <w:suppressAutoHyphens/>
              <w:jc w:val="both"/>
              <w:rPr>
                <w:kern w:val="1"/>
              </w:rPr>
            </w:pPr>
            <w:r w:rsidRPr="00E024E5">
              <w:rPr>
                <w:b/>
                <w:kern w:val="1"/>
              </w:rPr>
              <w:t>Ohlasy publikací</w:t>
            </w:r>
          </w:p>
        </w:tc>
      </w:tr>
      <w:tr w:rsidR="002912BC" w:rsidRPr="00A70F5F" w14:paraId="3599F881"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cantSplit/>
        </w:trPr>
        <w:tc>
          <w:tcPr>
            <w:tcW w:w="3383" w:type="dxa"/>
            <w:gridSpan w:val="2"/>
            <w:tcBorders>
              <w:top w:val="single" w:sz="4" w:space="0" w:color="00000A"/>
              <w:left w:val="single" w:sz="4" w:space="0" w:color="00000A"/>
              <w:bottom w:val="single" w:sz="4" w:space="0" w:color="00000A"/>
              <w:right w:val="single" w:sz="4" w:space="0" w:color="00000A"/>
            </w:tcBorders>
            <w:shd w:val="clear" w:color="auto" w:fill="auto"/>
          </w:tcPr>
          <w:p w14:paraId="451621E0" w14:textId="77777777" w:rsidR="002912BC" w:rsidRPr="00E024E5" w:rsidRDefault="002912BC" w:rsidP="002912BC">
            <w:pPr>
              <w:spacing w:before="40" w:after="40"/>
              <w:jc w:val="both"/>
            </w:pPr>
            <w:r w:rsidRPr="00E024E5">
              <w:t>Technologie makromolekulárních látek</w:t>
            </w:r>
          </w:p>
        </w:tc>
        <w:tc>
          <w:tcPr>
            <w:tcW w:w="2137" w:type="dxa"/>
            <w:gridSpan w:val="3"/>
            <w:tcBorders>
              <w:top w:val="single" w:sz="4" w:space="0" w:color="00000A"/>
              <w:left w:val="single" w:sz="4" w:space="0" w:color="00000A"/>
              <w:bottom w:val="single" w:sz="4" w:space="0" w:color="00000A"/>
              <w:right w:val="single" w:sz="4" w:space="0" w:color="00000A"/>
            </w:tcBorders>
            <w:shd w:val="clear" w:color="auto" w:fill="auto"/>
          </w:tcPr>
          <w:p w14:paraId="7D1E607E" w14:textId="77777777" w:rsidR="002912BC" w:rsidRPr="00E024E5" w:rsidRDefault="002912BC" w:rsidP="002912BC">
            <w:pPr>
              <w:spacing w:before="40" w:after="40"/>
              <w:jc w:val="both"/>
            </w:pPr>
            <w:r w:rsidRPr="00E024E5">
              <w:t>2003</w:t>
            </w:r>
          </w:p>
        </w:tc>
        <w:tc>
          <w:tcPr>
            <w:tcW w:w="2064" w:type="dxa"/>
            <w:gridSpan w:val="5"/>
            <w:tcBorders>
              <w:top w:val="single" w:sz="4" w:space="0" w:color="00000A"/>
              <w:left w:val="single" w:sz="4" w:space="0" w:color="00000A"/>
              <w:bottom w:val="single" w:sz="4" w:space="0" w:color="00000A"/>
              <w:right w:val="single" w:sz="12" w:space="0" w:color="00000A"/>
            </w:tcBorders>
            <w:shd w:val="clear" w:color="auto" w:fill="auto"/>
          </w:tcPr>
          <w:p w14:paraId="1168C4FA" w14:textId="77777777" w:rsidR="002912BC" w:rsidRPr="00E024E5" w:rsidRDefault="002912BC" w:rsidP="002912BC">
            <w:pPr>
              <w:spacing w:before="40" w:after="40"/>
              <w:jc w:val="both"/>
            </w:pPr>
            <w:r w:rsidRPr="00E024E5">
              <w:rPr>
                <w:rFonts w:ascii="serif" w:hAnsi="serif"/>
              </w:rPr>
              <w:t>UTB Zlín</w:t>
            </w:r>
          </w:p>
        </w:tc>
        <w:tc>
          <w:tcPr>
            <w:tcW w:w="734" w:type="dxa"/>
            <w:gridSpan w:val="3"/>
            <w:tcBorders>
              <w:top w:val="single" w:sz="4" w:space="0" w:color="00000A"/>
              <w:left w:val="single" w:sz="12" w:space="0" w:color="00000A"/>
              <w:bottom w:val="single" w:sz="4" w:space="0" w:color="00000A"/>
              <w:right w:val="single" w:sz="4" w:space="0" w:color="00000A"/>
            </w:tcBorders>
            <w:shd w:val="clear" w:color="auto" w:fill="F7CAAC"/>
          </w:tcPr>
          <w:p w14:paraId="7B596064" w14:textId="77777777" w:rsidR="002912BC" w:rsidRPr="00A70F5F" w:rsidRDefault="002912BC" w:rsidP="002912BC">
            <w:pPr>
              <w:suppressAutoHyphens/>
              <w:jc w:val="both"/>
              <w:rPr>
                <w:b/>
                <w:kern w:val="1"/>
                <w:sz w:val="19"/>
                <w:szCs w:val="19"/>
              </w:rPr>
            </w:pPr>
            <w:r w:rsidRPr="00A70F5F">
              <w:rPr>
                <w:b/>
                <w:kern w:val="1"/>
                <w:sz w:val="19"/>
                <w:szCs w:val="19"/>
              </w:rPr>
              <w:t>WOS</w:t>
            </w:r>
          </w:p>
        </w:tc>
        <w:tc>
          <w:tcPr>
            <w:tcW w:w="885" w:type="dxa"/>
            <w:gridSpan w:val="3"/>
            <w:tcBorders>
              <w:top w:val="single" w:sz="4" w:space="0" w:color="00000A"/>
              <w:left w:val="single" w:sz="4" w:space="0" w:color="00000A"/>
              <w:bottom w:val="single" w:sz="4" w:space="0" w:color="00000A"/>
              <w:right w:val="single" w:sz="4" w:space="0" w:color="00000A"/>
            </w:tcBorders>
            <w:shd w:val="clear" w:color="auto" w:fill="F7CAAC"/>
          </w:tcPr>
          <w:p w14:paraId="2ED3D7A9" w14:textId="77777777" w:rsidR="002912BC" w:rsidRPr="00A70F5F" w:rsidRDefault="002912BC" w:rsidP="002912BC">
            <w:pPr>
              <w:suppressAutoHyphens/>
              <w:jc w:val="both"/>
              <w:rPr>
                <w:b/>
                <w:kern w:val="1"/>
                <w:sz w:val="19"/>
                <w:szCs w:val="19"/>
              </w:rPr>
            </w:pPr>
            <w:proofErr w:type="spellStart"/>
            <w:r w:rsidRPr="00A70F5F">
              <w:rPr>
                <w:b/>
                <w:kern w:val="1"/>
                <w:sz w:val="19"/>
                <w:szCs w:val="19"/>
              </w:rPr>
              <w:t>Scopus</w:t>
            </w:r>
            <w:proofErr w:type="spellEnd"/>
          </w:p>
        </w:tc>
        <w:tc>
          <w:tcPr>
            <w:tcW w:w="864" w:type="dxa"/>
            <w:tcBorders>
              <w:top w:val="single" w:sz="4" w:space="0" w:color="00000A"/>
              <w:left w:val="single" w:sz="4" w:space="0" w:color="00000A"/>
              <w:bottom w:val="single" w:sz="4" w:space="0" w:color="00000A"/>
              <w:right w:val="single" w:sz="4" w:space="0" w:color="00000A"/>
            </w:tcBorders>
            <w:shd w:val="clear" w:color="auto" w:fill="F7CAAC"/>
          </w:tcPr>
          <w:p w14:paraId="100547A3" w14:textId="77777777" w:rsidR="002912BC" w:rsidRPr="00A70F5F" w:rsidRDefault="002912BC" w:rsidP="002912BC">
            <w:pPr>
              <w:suppressAutoHyphens/>
              <w:jc w:val="both"/>
              <w:rPr>
                <w:kern w:val="1"/>
                <w:sz w:val="19"/>
                <w:szCs w:val="19"/>
              </w:rPr>
            </w:pPr>
            <w:r w:rsidRPr="00A70F5F">
              <w:rPr>
                <w:b/>
                <w:kern w:val="1"/>
                <w:sz w:val="19"/>
                <w:szCs w:val="19"/>
              </w:rPr>
              <w:t>ostatní</w:t>
            </w:r>
          </w:p>
        </w:tc>
      </w:tr>
      <w:tr w:rsidR="002912BC" w:rsidRPr="00E46B37" w14:paraId="1444A3C7"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cantSplit/>
          <w:trHeight w:val="70"/>
        </w:trPr>
        <w:tc>
          <w:tcPr>
            <w:tcW w:w="3383" w:type="dxa"/>
            <w:gridSpan w:val="2"/>
            <w:tcBorders>
              <w:top w:val="single" w:sz="4" w:space="0" w:color="00000A"/>
              <w:left w:val="single" w:sz="4" w:space="0" w:color="00000A"/>
              <w:bottom w:val="single" w:sz="4" w:space="0" w:color="00000A"/>
              <w:right w:val="single" w:sz="4" w:space="0" w:color="00000A"/>
            </w:tcBorders>
            <w:shd w:val="clear" w:color="auto" w:fill="F7CAAC"/>
          </w:tcPr>
          <w:p w14:paraId="6EDF40DB" w14:textId="77777777" w:rsidR="002912BC" w:rsidRPr="00E024E5" w:rsidRDefault="002912BC" w:rsidP="002912BC">
            <w:pPr>
              <w:suppressAutoHyphens/>
              <w:jc w:val="both"/>
              <w:rPr>
                <w:b/>
                <w:kern w:val="1"/>
              </w:rPr>
            </w:pPr>
            <w:r w:rsidRPr="00E024E5">
              <w:rPr>
                <w:b/>
                <w:kern w:val="1"/>
              </w:rPr>
              <w:t>Obor jmenovacího řízení</w:t>
            </w:r>
          </w:p>
        </w:tc>
        <w:tc>
          <w:tcPr>
            <w:tcW w:w="2137" w:type="dxa"/>
            <w:gridSpan w:val="3"/>
            <w:tcBorders>
              <w:top w:val="single" w:sz="4" w:space="0" w:color="00000A"/>
              <w:left w:val="single" w:sz="4" w:space="0" w:color="00000A"/>
              <w:bottom w:val="single" w:sz="4" w:space="0" w:color="00000A"/>
              <w:right w:val="single" w:sz="4" w:space="0" w:color="00000A"/>
            </w:tcBorders>
            <w:shd w:val="clear" w:color="auto" w:fill="F7CAAC"/>
          </w:tcPr>
          <w:p w14:paraId="05C80327" w14:textId="77777777" w:rsidR="002912BC" w:rsidRPr="00E024E5" w:rsidRDefault="002912BC" w:rsidP="002912BC">
            <w:pPr>
              <w:suppressAutoHyphens/>
              <w:jc w:val="both"/>
              <w:rPr>
                <w:b/>
                <w:kern w:val="1"/>
              </w:rPr>
            </w:pPr>
            <w:r w:rsidRPr="00E024E5">
              <w:rPr>
                <w:b/>
                <w:kern w:val="1"/>
              </w:rPr>
              <w:t>Rok udělení hodnosti</w:t>
            </w:r>
          </w:p>
        </w:tc>
        <w:tc>
          <w:tcPr>
            <w:tcW w:w="2064" w:type="dxa"/>
            <w:gridSpan w:val="5"/>
            <w:tcBorders>
              <w:top w:val="single" w:sz="4" w:space="0" w:color="00000A"/>
              <w:left w:val="single" w:sz="4" w:space="0" w:color="00000A"/>
              <w:bottom w:val="single" w:sz="4" w:space="0" w:color="00000A"/>
              <w:right w:val="single" w:sz="12" w:space="0" w:color="00000A"/>
            </w:tcBorders>
            <w:shd w:val="clear" w:color="auto" w:fill="F7CAAC"/>
          </w:tcPr>
          <w:p w14:paraId="652DB0BA" w14:textId="77777777" w:rsidR="002912BC" w:rsidRPr="00E024E5" w:rsidRDefault="002912BC" w:rsidP="002912BC">
            <w:pPr>
              <w:suppressAutoHyphens/>
              <w:jc w:val="both"/>
              <w:rPr>
                <w:b/>
                <w:kern w:val="1"/>
              </w:rPr>
            </w:pPr>
            <w:r w:rsidRPr="00E024E5">
              <w:rPr>
                <w:b/>
                <w:kern w:val="1"/>
              </w:rPr>
              <w:t>Řízení konáno na VŠ</w:t>
            </w:r>
          </w:p>
        </w:tc>
        <w:tc>
          <w:tcPr>
            <w:tcW w:w="734" w:type="dxa"/>
            <w:gridSpan w:val="3"/>
            <w:vMerge w:val="restart"/>
            <w:tcBorders>
              <w:top w:val="single" w:sz="4" w:space="0" w:color="00000A"/>
              <w:left w:val="single" w:sz="12" w:space="0" w:color="00000A"/>
              <w:bottom w:val="single" w:sz="4" w:space="0" w:color="00000A"/>
              <w:right w:val="single" w:sz="4" w:space="0" w:color="00000A"/>
            </w:tcBorders>
            <w:shd w:val="clear" w:color="auto" w:fill="auto"/>
          </w:tcPr>
          <w:p w14:paraId="24E1CD4D" w14:textId="77777777" w:rsidR="002912BC" w:rsidRPr="00E46B37" w:rsidRDefault="002912BC" w:rsidP="002912BC">
            <w:pPr>
              <w:spacing w:before="100" w:beforeAutospacing="1" w:line="288" w:lineRule="auto"/>
              <w:jc w:val="both"/>
              <w:rPr>
                <w:b/>
              </w:rPr>
            </w:pPr>
            <w:r>
              <w:rPr>
                <w:b/>
              </w:rPr>
              <w:t>815</w:t>
            </w:r>
          </w:p>
        </w:tc>
        <w:tc>
          <w:tcPr>
            <w:tcW w:w="885"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Pr>
          <w:p w14:paraId="058DD4E0" w14:textId="77777777" w:rsidR="002912BC" w:rsidRPr="00E46B37" w:rsidRDefault="002912BC" w:rsidP="002912BC">
            <w:pPr>
              <w:spacing w:before="100" w:beforeAutospacing="1" w:line="288" w:lineRule="auto"/>
              <w:jc w:val="both"/>
              <w:rPr>
                <w:b/>
                <w:lang w:val="en-US"/>
              </w:rPr>
            </w:pPr>
            <w:r>
              <w:rPr>
                <w:b/>
              </w:rPr>
              <w:t>1009</w:t>
            </w:r>
          </w:p>
        </w:tc>
        <w:tc>
          <w:tcPr>
            <w:tcW w:w="864"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2D2C36F2" w14:textId="77777777" w:rsidR="002912BC" w:rsidRPr="00E46B37" w:rsidRDefault="002912BC" w:rsidP="002912BC">
            <w:pPr>
              <w:spacing w:before="100" w:beforeAutospacing="1" w:line="288" w:lineRule="auto"/>
              <w:jc w:val="both"/>
              <w:rPr>
                <w:b/>
                <w:sz w:val="18"/>
                <w:szCs w:val="18"/>
              </w:rPr>
            </w:pPr>
            <w:proofErr w:type="spellStart"/>
            <w:r w:rsidRPr="00E46B37">
              <w:rPr>
                <w:b/>
                <w:sz w:val="18"/>
                <w:szCs w:val="18"/>
              </w:rPr>
              <w:t>neevid</w:t>
            </w:r>
            <w:proofErr w:type="spellEnd"/>
            <w:r w:rsidRPr="00E46B37">
              <w:rPr>
                <w:b/>
                <w:sz w:val="18"/>
                <w:szCs w:val="18"/>
              </w:rPr>
              <w:t>.</w:t>
            </w:r>
          </w:p>
        </w:tc>
      </w:tr>
      <w:tr w:rsidR="002912BC" w:rsidRPr="00A70F5F" w14:paraId="64412697"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205"/>
        </w:trPr>
        <w:tc>
          <w:tcPr>
            <w:tcW w:w="3383" w:type="dxa"/>
            <w:gridSpan w:val="2"/>
            <w:tcBorders>
              <w:top w:val="single" w:sz="4" w:space="0" w:color="00000A"/>
              <w:left w:val="single" w:sz="4" w:space="0" w:color="00000A"/>
              <w:bottom w:val="single" w:sz="4" w:space="0" w:color="00000A"/>
              <w:right w:val="single" w:sz="4" w:space="0" w:color="00000A"/>
            </w:tcBorders>
            <w:shd w:val="clear" w:color="auto" w:fill="auto"/>
          </w:tcPr>
          <w:p w14:paraId="284BD62C" w14:textId="77777777" w:rsidR="002912BC" w:rsidRPr="00E024E5" w:rsidRDefault="002912BC" w:rsidP="002912BC">
            <w:pPr>
              <w:spacing w:before="40" w:after="40"/>
              <w:jc w:val="both"/>
            </w:pPr>
            <w:r w:rsidRPr="00E024E5">
              <w:t>Technologie makromolekulárních látek</w:t>
            </w:r>
          </w:p>
        </w:tc>
        <w:tc>
          <w:tcPr>
            <w:tcW w:w="2137" w:type="dxa"/>
            <w:gridSpan w:val="3"/>
            <w:tcBorders>
              <w:top w:val="single" w:sz="4" w:space="0" w:color="00000A"/>
              <w:left w:val="single" w:sz="4" w:space="0" w:color="00000A"/>
              <w:bottom w:val="single" w:sz="4" w:space="0" w:color="00000A"/>
              <w:right w:val="single" w:sz="4" w:space="0" w:color="00000A"/>
            </w:tcBorders>
            <w:shd w:val="clear" w:color="auto" w:fill="auto"/>
          </w:tcPr>
          <w:p w14:paraId="00641767" w14:textId="77777777" w:rsidR="002912BC" w:rsidRPr="00E024E5" w:rsidRDefault="002912BC" w:rsidP="002912BC">
            <w:pPr>
              <w:spacing w:before="40" w:after="40"/>
              <w:jc w:val="both"/>
            </w:pPr>
            <w:r w:rsidRPr="00E024E5">
              <w:t>2007</w:t>
            </w:r>
          </w:p>
        </w:tc>
        <w:tc>
          <w:tcPr>
            <w:tcW w:w="2064" w:type="dxa"/>
            <w:gridSpan w:val="5"/>
            <w:tcBorders>
              <w:top w:val="single" w:sz="4" w:space="0" w:color="00000A"/>
              <w:left w:val="single" w:sz="4" w:space="0" w:color="00000A"/>
              <w:bottom w:val="single" w:sz="4" w:space="0" w:color="00000A"/>
              <w:right w:val="single" w:sz="12" w:space="0" w:color="00000A"/>
            </w:tcBorders>
            <w:shd w:val="clear" w:color="auto" w:fill="auto"/>
          </w:tcPr>
          <w:p w14:paraId="1AE26D7D" w14:textId="77777777" w:rsidR="002912BC" w:rsidRPr="00E024E5" w:rsidRDefault="002912BC" w:rsidP="002912BC">
            <w:pPr>
              <w:spacing w:before="40" w:after="40"/>
              <w:jc w:val="both"/>
            </w:pPr>
            <w:r w:rsidRPr="00E024E5">
              <w:t>UTB Zlín</w:t>
            </w:r>
          </w:p>
        </w:tc>
        <w:tc>
          <w:tcPr>
            <w:tcW w:w="734" w:type="dxa"/>
            <w:gridSpan w:val="3"/>
            <w:vMerge/>
            <w:tcBorders>
              <w:top w:val="single" w:sz="4" w:space="0" w:color="00000A"/>
              <w:left w:val="single" w:sz="12" w:space="0" w:color="00000A"/>
              <w:bottom w:val="single" w:sz="4" w:space="0" w:color="00000A"/>
              <w:right w:val="single" w:sz="4" w:space="0" w:color="00000A"/>
            </w:tcBorders>
            <w:shd w:val="clear" w:color="auto" w:fill="auto"/>
            <w:vAlign w:val="center"/>
          </w:tcPr>
          <w:p w14:paraId="7B8F082F" w14:textId="77777777" w:rsidR="002912BC" w:rsidRPr="00A70F5F" w:rsidRDefault="002912BC" w:rsidP="002912BC">
            <w:pPr>
              <w:suppressAutoHyphens/>
              <w:rPr>
                <w:b/>
                <w:kern w:val="1"/>
                <w:sz w:val="19"/>
                <w:szCs w:val="19"/>
              </w:rPr>
            </w:pPr>
          </w:p>
        </w:tc>
        <w:tc>
          <w:tcPr>
            <w:tcW w:w="885" w:type="dxa"/>
            <w:gridSpan w:val="3"/>
            <w:vMerge/>
            <w:tcBorders>
              <w:top w:val="single" w:sz="4" w:space="0" w:color="00000A"/>
              <w:left w:val="single" w:sz="4" w:space="0" w:color="00000A"/>
              <w:bottom w:val="single" w:sz="4" w:space="0" w:color="00000A"/>
              <w:right w:val="single" w:sz="4" w:space="0" w:color="00000A"/>
            </w:tcBorders>
            <w:shd w:val="clear" w:color="auto" w:fill="auto"/>
            <w:vAlign w:val="center"/>
          </w:tcPr>
          <w:p w14:paraId="3939EF02" w14:textId="77777777" w:rsidR="002912BC" w:rsidRPr="00A70F5F" w:rsidRDefault="002912BC" w:rsidP="002912BC">
            <w:pPr>
              <w:suppressAutoHyphens/>
              <w:rPr>
                <w:b/>
                <w:kern w:val="1"/>
                <w:sz w:val="19"/>
                <w:szCs w:val="19"/>
              </w:rPr>
            </w:pPr>
          </w:p>
        </w:tc>
        <w:tc>
          <w:tcPr>
            <w:tcW w:w="864"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7E92E3FC" w14:textId="77777777" w:rsidR="002912BC" w:rsidRPr="00A70F5F" w:rsidRDefault="002912BC" w:rsidP="002912BC">
            <w:pPr>
              <w:suppressAutoHyphens/>
              <w:rPr>
                <w:b/>
                <w:kern w:val="1"/>
                <w:sz w:val="19"/>
                <w:szCs w:val="19"/>
              </w:rPr>
            </w:pPr>
          </w:p>
        </w:tc>
      </w:tr>
      <w:tr w:rsidR="002912BC" w:rsidRPr="00E024E5" w14:paraId="6AB3E8C6"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10067" w:type="dxa"/>
            <w:gridSpan w:val="17"/>
            <w:tcBorders>
              <w:top w:val="single" w:sz="4" w:space="0" w:color="00000A"/>
              <w:left w:val="single" w:sz="4" w:space="0" w:color="00000A"/>
              <w:bottom w:val="single" w:sz="4" w:space="0" w:color="00000A"/>
              <w:right w:val="single" w:sz="4" w:space="0" w:color="00000A"/>
            </w:tcBorders>
            <w:shd w:val="clear" w:color="auto" w:fill="F7CAAC"/>
          </w:tcPr>
          <w:p w14:paraId="32726C5D" w14:textId="77777777" w:rsidR="002912BC" w:rsidRPr="00E024E5" w:rsidRDefault="002912BC" w:rsidP="002912BC">
            <w:pPr>
              <w:suppressAutoHyphens/>
              <w:jc w:val="both"/>
              <w:rPr>
                <w:kern w:val="1"/>
              </w:rPr>
            </w:pPr>
            <w:r w:rsidRPr="00E024E5">
              <w:rPr>
                <w:b/>
                <w:kern w:val="1"/>
              </w:rPr>
              <w:t xml:space="preserve">Přehled o nejvýznamnější publikační a další tvůrčí činnosti nebo další profesní činnosti u odborníků z praxe vztahující se k zabezpečovaným předmětům </w:t>
            </w:r>
          </w:p>
        </w:tc>
      </w:tr>
      <w:tr w:rsidR="002912BC" w:rsidRPr="00E024E5" w14:paraId="1C2B034C"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560"/>
        </w:trPr>
        <w:tc>
          <w:tcPr>
            <w:tcW w:w="10067" w:type="dxa"/>
            <w:gridSpan w:val="17"/>
            <w:tcBorders>
              <w:top w:val="single" w:sz="4" w:space="0" w:color="00000A"/>
              <w:left w:val="single" w:sz="4" w:space="0" w:color="00000A"/>
              <w:bottom w:val="single" w:sz="4" w:space="0" w:color="00000A"/>
              <w:right w:val="single" w:sz="4" w:space="0" w:color="00000A"/>
            </w:tcBorders>
            <w:shd w:val="clear" w:color="auto" w:fill="auto"/>
          </w:tcPr>
          <w:p w14:paraId="12F5EE97" w14:textId="77777777" w:rsidR="002912BC" w:rsidRPr="00767F4B" w:rsidRDefault="002912BC" w:rsidP="002912BC">
            <w:pPr>
              <w:shd w:val="clear" w:color="auto" w:fill="FFFFFF"/>
              <w:spacing w:before="120" w:after="120"/>
              <w:jc w:val="both"/>
              <w:rPr>
                <w:lang w:val="en-GB"/>
              </w:rPr>
            </w:pPr>
            <w:r w:rsidRPr="00767F4B">
              <w:rPr>
                <w:b/>
                <w:color w:val="000000"/>
                <w:lang w:val="en-GB"/>
              </w:rPr>
              <w:t xml:space="preserve">ZATLOUKAL, M. </w:t>
            </w:r>
            <w:r w:rsidRPr="00767F4B">
              <w:rPr>
                <w:b/>
                <w:lang w:val="en-GB"/>
              </w:rPr>
              <w:t>(100%)</w:t>
            </w:r>
            <w:r w:rsidRPr="00767F4B">
              <w:rPr>
                <w:color w:val="000000"/>
                <w:lang w:val="en-GB"/>
              </w:rPr>
              <w:t xml:space="preserve">: </w:t>
            </w:r>
            <w:r w:rsidRPr="00767F4B">
              <w:rPr>
                <w:bCs/>
                <w:color w:val="000000"/>
                <w:lang w:val="en-GB"/>
              </w:rPr>
              <w:t xml:space="preserve">Frame-invariant formulation of novel generalized Newtonian fluid constitutive equation for polymer melts. </w:t>
            </w:r>
            <w:r w:rsidRPr="00767F4B">
              <w:rPr>
                <w:i/>
                <w:iCs/>
                <w:color w:val="000000"/>
                <w:lang w:val="en-GB"/>
              </w:rPr>
              <w:t>Physics of Fluids</w:t>
            </w:r>
            <w:r w:rsidRPr="00767F4B">
              <w:rPr>
                <w:iCs/>
                <w:color w:val="000000"/>
                <w:lang w:val="en-GB"/>
              </w:rPr>
              <w:t xml:space="preserve"> 32(9), Art. No. </w:t>
            </w:r>
            <w:r w:rsidRPr="00767F4B">
              <w:rPr>
                <w:bCs/>
                <w:color w:val="000000"/>
                <w:lang w:val="en-GB"/>
              </w:rPr>
              <w:t>091705,</w:t>
            </w:r>
            <w:r w:rsidRPr="00767F4B">
              <w:rPr>
                <w:iCs/>
                <w:color w:val="000000"/>
                <w:lang w:val="en-GB"/>
              </w:rPr>
              <w:t xml:space="preserve"> </w:t>
            </w:r>
            <w:r w:rsidRPr="00767F4B">
              <w:rPr>
                <w:b/>
                <w:bCs/>
                <w:color w:val="000000"/>
                <w:lang w:val="en-GB"/>
              </w:rPr>
              <w:t>2020</w:t>
            </w:r>
            <w:r w:rsidRPr="00767F4B">
              <w:rPr>
                <w:bCs/>
                <w:color w:val="000000"/>
                <w:lang w:val="en-GB"/>
              </w:rPr>
              <w:t xml:space="preserve">. </w:t>
            </w:r>
            <w:r w:rsidRPr="00767F4B">
              <w:rPr>
                <w:color w:val="000000"/>
                <w:lang w:val="en-GB"/>
              </w:rPr>
              <w:t>DOI 10.1063/5.0024351.</w:t>
            </w:r>
          </w:p>
          <w:p w14:paraId="7FCED797" w14:textId="77777777" w:rsidR="002912BC" w:rsidRPr="00767F4B" w:rsidRDefault="002912BC" w:rsidP="002912BC">
            <w:pPr>
              <w:shd w:val="clear" w:color="auto" w:fill="FFFFFF"/>
              <w:spacing w:before="120" w:after="120"/>
              <w:jc w:val="both"/>
              <w:rPr>
                <w:color w:val="000000"/>
                <w:lang w:val="en-GB"/>
              </w:rPr>
            </w:pPr>
            <w:r w:rsidRPr="00767F4B">
              <w:rPr>
                <w:color w:val="000000"/>
                <w:lang w:val="en-GB"/>
              </w:rPr>
              <w:t>DR</w:t>
            </w:r>
            <w:r w:rsidRPr="00767F4B">
              <w:rPr>
                <w:lang w:val="en-GB"/>
              </w:rPr>
              <w:t>Á</w:t>
            </w:r>
            <w:r w:rsidRPr="00767F4B">
              <w:rPr>
                <w:color w:val="000000"/>
                <w:lang w:val="en-GB"/>
              </w:rPr>
              <w:t xml:space="preserve">BEK, J., </w:t>
            </w:r>
            <w:r w:rsidRPr="00767F4B">
              <w:rPr>
                <w:b/>
                <w:color w:val="000000"/>
                <w:lang w:val="en-GB"/>
              </w:rPr>
              <w:t xml:space="preserve">ZATLOUKAL, M. </w:t>
            </w:r>
            <w:r w:rsidRPr="00767F4B">
              <w:rPr>
                <w:b/>
                <w:lang w:val="en-GB"/>
              </w:rPr>
              <w:t>(50%)</w:t>
            </w:r>
            <w:r w:rsidRPr="00767F4B">
              <w:rPr>
                <w:color w:val="000000"/>
                <w:lang w:val="en-GB"/>
              </w:rPr>
              <w:t xml:space="preserve">: </w:t>
            </w:r>
            <w:r w:rsidRPr="00767F4B">
              <w:rPr>
                <w:bCs/>
                <w:color w:val="000000"/>
                <w:lang w:val="en-GB"/>
              </w:rPr>
              <w:t>Influence of molecular weight, temperature, and extensional rheology on melt blowing process stability for linear isotactic polypropylene</w:t>
            </w:r>
            <w:r w:rsidRPr="00767F4B">
              <w:rPr>
                <w:color w:val="000000"/>
                <w:lang w:val="en-GB"/>
              </w:rPr>
              <w:t>. </w:t>
            </w:r>
            <w:r w:rsidRPr="00767F4B">
              <w:rPr>
                <w:i/>
                <w:iCs/>
                <w:color w:val="000000"/>
                <w:lang w:val="en-GB"/>
              </w:rPr>
              <w:t>Physics of Fluids</w:t>
            </w:r>
            <w:r w:rsidRPr="00767F4B">
              <w:rPr>
                <w:color w:val="000000"/>
                <w:lang w:val="en-GB"/>
              </w:rPr>
              <w:t xml:space="preserve"> 32(8), Art. No. 083110, </w:t>
            </w:r>
            <w:r w:rsidRPr="00767F4B">
              <w:rPr>
                <w:b/>
                <w:color w:val="000000"/>
                <w:lang w:val="en-GB"/>
              </w:rPr>
              <w:t>2020</w:t>
            </w:r>
            <w:r w:rsidRPr="00767F4B">
              <w:rPr>
                <w:color w:val="000000"/>
                <w:lang w:val="en-GB"/>
              </w:rPr>
              <w:t>.</w:t>
            </w:r>
          </w:p>
          <w:p w14:paraId="3D31B9A9" w14:textId="77777777" w:rsidR="002912BC" w:rsidRPr="00767F4B" w:rsidRDefault="002912BC" w:rsidP="002912BC">
            <w:pPr>
              <w:shd w:val="clear" w:color="auto" w:fill="FFFFFF"/>
              <w:spacing w:before="120" w:after="120"/>
              <w:jc w:val="both"/>
              <w:rPr>
                <w:color w:val="000000"/>
                <w:lang w:val="en-GB"/>
              </w:rPr>
            </w:pPr>
            <w:r w:rsidRPr="00767F4B">
              <w:rPr>
                <w:color w:val="000000"/>
                <w:lang w:val="en-GB"/>
              </w:rPr>
              <w:t xml:space="preserve">BARBOŘÍK, T., </w:t>
            </w:r>
            <w:r w:rsidRPr="00767F4B">
              <w:rPr>
                <w:b/>
                <w:color w:val="000000"/>
                <w:lang w:val="en-GB"/>
              </w:rPr>
              <w:t>ZATLOUKAL, M.</w:t>
            </w:r>
            <w:r w:rsidRPr="00767F4B">
              <w:rPr>
                <w:color w:val="000000"/>
                <w:lang w:val="en-GB"/>
              </w:rPr>
              <w:t xml:space="preserve"> </w:t>
            </w:r>
            <w:r w:rsidRPr="00767F4B">
              <w:rPr>
                <w:b/>
                <w:lang w:val="en-GB"/>
              </w:rPr>
              <w:t>(50%)</w:t>
            </w:r>
            <w:r w:rsidRPr="00767F4B">
              <w:rPr>
                <w:color w:val="000000"/>
                <w:lang w:val="en-GB"/>
              </w:rPr>
              <w:t xml:space="preserve">: </w:t>
            </w:r>
            <w:r w:rsidRPr="00767F4B">
              <w:rPr>
                <w:bCs/>
                <w:color w:val="000000"/>
                <w:lang w:val="en-GB"/>
              </w:rPr>
              <w:t xml:space="preserve">Steady-state </w:t>
            </w:r>
            <w:proofErr w:type="spellStart"/>
            <w:r w:rsidRPr="00767F4B">
              <w:rPr>
                <w:bCs/>
                <w:color w:val="000000"/>
                <w:lang w:val="en-GB"/>
              </w:rPr>
              <w:t>modeling</w:t>
            </w:r>
            <w:proofErr w:type="spellEnd"/>
            <w:r w:rsidRPr="00767F4B">
              <w:rPr>
                <w:bCs/>
                <w:color w:val="000000"/>
                <w:lang w:val="en-GB"/>
              </w:rPr>
              <w:t xml:space="preserve"> of extrusion cast film process, neck-in phenomenon, and related experimental research: A review.</w:t>
            </w:r>
            <w:r w:rsidRPr="00767F4B">
              <w:rPr>
                <w:color w:val="000000"/>
                <w:lang w:val="en-GB"/>
              </w:rPr>
              <w:t> </w:t>
            </w:r>
            <w:r w:rsidRPr="00767F4B">
              <w:rPr>
                <w:i/>
                <w:iCs/>
                <w:color w:val="000000"/>
                <w:lang w:val="en-GB"/>
              </w:rPr>
              <w:t>Physics of Fluids</w:t>
            </w:r>
            <w:r w:rsidRPr="00767F4B">
              <w:rPr>
                <w:color w:val="000000"/>
                <w:lang w:val="en-GB"/>
              </w:rPr>
              <w:t> 32(6), Art. No. 061302, </w:t>
            </w:r>
            <w:r w:rsidRPr="00767F4B">
              <w:rPr>
                <w:b/>
                <w:color w:val="000000"/>
                <w:lang w:val="en-GB"/>
              </w:rPr>
              <w:t>2020</w:t>
            </w:r>
            <w:r w:rsidRPr="00767F4B">
              <w:rPr>
                <w:color w:val="000000"/>
                <w:lang w:val="en-GB"/>
              </w:rPr>
              <w:t>.</w:t>
            </w:r>
          </w:p>
          <w:p w14:paraId="37AC6156" w14:textId="77777777" w:rsidR="002912BC" w:rsidRPr="00767F4B" w:rsidRDefault="002912BC" w:rsidP="002912BC">
            <w:pPr>
              <w:shd w:val="clear" w:color="auto" w:fill="FFFFFF"/>
              <w:spacing w:before="120" w:after="120"/>
              <w:jc w:val="both"/>
              <w:rPr>
                <w:lang w:val="en-GB"/>
              </w:rPr>
            </w:pPr>
            <w:r w:rsidRPr="00767F4B">
              <w:rPr>
                <w:color w:val="000000"/>
                <w:lang w:val="en-GB"/>
              </w:rPr>
              <w:t>DR</w:t>
            </w:r>
            <w:r w:rsidRPr="00767F4B">
              <w:rPr>
                <w:lang w:val="en-GB"/>
              </w:rPr>
              <w:t>Á</w:t>
            </w:r>
            <w:r w:rsidRPr="00767F4B">
              <w:rPr>
                <w:color w:val="000000"/>
                <w:lang w:val="en-GB"/>
              </w:rPr>
              <w:t xml:space="preserve">BEK, J., </w:t>
            </w:r>
            <w:r w:rsidRPr="00767F4B">
              <w:rPr>
                <w:b/>
                <w:color w:val="000000"/>
                <w:lang w:val="en-GB"/>
              </w:rPr>
              <w:t xml:space="preserve">ZATLOUKAL, M. </w:t>
            </w:r>
            <w:r w:rsidRPr="00767F4B">
              <w:rPr>
                <w:b/>
                <w:lang w:val="en-GB"/>
              </w:rPr>
              <w:t>(50%)</w:t>
            </w:r>
            <w:r w:rsidRPr="00767F4B">
              <w:rPr>
                <w:color w:val="000000"/>
                <w:lang w:val="en-GB"/>
              </w:rPr>
              <w:t xml:space="preserve">: </w:t>
            </w:r>
            <w:r w:rsidRPr="00767F4B">
              <w:rPr>
                <w:bCs/>
                <w:color w:val="000000"/>
                <w:lang w:val="en-GB"/>
              </w:rPr>
              <w:t xml:space="preserve">Influence of long chain branching on </w:t>
            </w:r>
            <w:proofErr w:type="spellStart"/>
            <w:r w:rsidRPr="00767F4B">
              <w:rPr>
                <w:bCs/>
                <w:color w:val="000000"/>
                <w:lang w:val="en-GB"/>
              </w:rPr>
              <w:t>fiber</w:t>
            </w:r>
            <w:proofErr w:type="spellEnd"/>
            <w:r w:rsidRPr="00767F4B">
              <w:rPr>
                <w:bCs/>
                <w:color w:val="000000"/>
                <w:lang w:val="en-GB"/>
              </w:rPr>
              <w:t xml:space="preserve"> diameter distribution for polypropylene nonwovens produced by melt blown process.</w:t>
            </w:r>
            <w:r w:rsidRPr="00767F4B">
              <w:rPr>
                <w:color w:val="000000"/>
                <w:lang w:val="en-GB"/>
              </w:rPr>
              <w:t> </w:t>
            </w:r>
            <w:r w:rsidRPr="00767F4B">
              <w:rPr>
                <w:i/>
                <w:iCs/>
                <w:color w:val="000000"/>
                <w:lang w:val="en-GB"/>
              </w:rPr>
              <w:t>Journal of Rheology</w:t>
            </w:r>
            <w:r w:rsidRPr="00767F4B">
              <w:rPr>
                <w:color w:val="000000"/>
                <w:lang w:val="en-GB"/>
              </w:rPr>
              <w:t xml:space="preserve"> 63(4), 519-532, </w:t>
            </w:r>
            <w:r w:rsidRPr="00767F4B">
              <w:rPr>
                <w:b/>
                <w:color w:val="000000"/>
                <w:lang w:val="en-GB"/>
              </w:rPr>
              <w:t>2019</w:t>
            </w:r>
            <w:r w:rsidRPr="00767F4B">
              <w:rPr>
                <w:color w:val="000000"/>
                <w:lang w:val="en-GB"/>
              </w:rPr>
              <w:t>.</w:t>
            </w:r>
            <w:r w:rsidRPr="00767F4B">
              <w:rPr>
                <w:lang w:val="en-GB"/>
              </w:rPr>
              <w:t xml:space="preserve"> </w:t>
            </w:r>
          </w:p>
          <w:p w14:paraId="6B1EEB05" w14:textId="77777777" w:rsidR="002912BC" w:rsidRPr="00E024E5" w:rsidRDefault="002912BC" w:rsidP="002912BC">
            <w:pPr>
              <w:shd w:val="clear" w:color="auto" w:fill="FFFFFF"/>
              <w:spacing w:before="120" w:after="120"/>
              <w:jc w:val="both"/>
              <w:rPr>
                <w:lang w:val="en-US"/>
              </w:rPr>
            </w:pPr>
            <w:r w:rsidRPr="00767F4B">
              <w:rPr>
                <w:color w:val="000000"/>
                <w:lang w:val="en-GB"/>
              </w:rPr>
              <w:t>DR</w:t>
            </w:r>
            <w:r w:rsidRPr="00767F4B">
              <w:rPr>
                <w:lang w:val="en-GB"/>
              </w:rPr>
              <w:t>Á</w:t>
            </w:r>
            <w:r w:rsidRPr="00767F4B">
              <w:rPr>
                <w:color w:val="000000"/>
                <w:lang w:val="en-GB"/>
              </w:rPr>
              <w:t xml:space="preserve">BEK, J., </w:t>
            </w:r>
            <w:r w:rsidRPr="00767F4B">
              <w:rPr>
                <w:b/>
                <w:color w:val="000000"/>
                <w:lang w:val="en-GB"/>
              </w:rPr>
              <w:t xml:space="preserve">ZATLOUKAL, M. </w:t>
            </w:r>
            <w:r w:rsidRPr="00767F4B">
              <w:rPr>
                <w:b/>
                <w:lang w:val="en-GB"/>
              </w:rPr>
              <w:t>(50%)</w:t>
            </w:r>
            <w:r w:rsidRPr="00767F4B">
              <w:rPr>
                <w:color w:val="000000"/>
                <w:lang w:val="en-GB"/>
              </w:rPr>
              <w:t xml:space="preserve">: </w:t>
            </w:r>
            <w:proofErr w:type="spellStart"/>
            <w:r w:rsidRPr="00767F4B">
              <w:rPr>
                <w:bCs/>
                <w:color w:val="000000"/>
                <w:lang w:val="en-GB"/>
              </w:rPr>
              <w:t>Meltblown</w:t>
            </w:r>
            <w:proofErr w:type="spellEnd"/>
            <w:r w:rsidRPr="00767F4B">
              <w:rPr>
                <w:bCs/>
                <w:color w:val="000000"/>
                <w:lang w:val="en-GB"/>
              </w:rPr>
              <w:t xml:space="preserve"> technology for production of polymeric microfibers/nanofibers: A review.</w:t>
            </w:r>
            <w:r w:rsidRPr="00767F4B">
              <w:rPr>
                <w:color w:val="000000"/>
                <w:lang w:val="en-GB"/>
              </w:rPr>
              <w:t> </w:t>
            </w:r>
            <w:r w:rsidRPr="00767F4B">
              <w:rPr>
                <w:i/>
                <w:iCs/>
                <w:color w:val="000000"/>
                <w:lang w:val="en-GB"/>
              </w:rPr>
              <w:t>Physics of Fluids</w:t>
            </w:r>
            <w:r w:rsidRPr="00767F4B">
              <w:rPr>
                <w:color w:val="000000"/>
                <w:lang w:val="en-GB"/>
              </w:rPr>
              <w:t> 31(9), Art. No. 091301, </w:t>
            </w:r>
            <w:r w:rsidRPr="00767F4B">
              <w:rPr>
                <w:b/>
                <w:color w:val="000000"/>
                <w:lang w:val="en-GB"/>
              </w:rPr>
              <w:t>2019</w:t>
            </w:r>
            <w:r w:rsidRPr="00767F4B">
              <w:rPr>
                <w:color w:val="000000"/>
                <w:lang w:val="en-GB"/>
              </w:rPr>
              <w:t>.</w:t>
            </w:r>
            <w:r w:rsidRPr="00E024E5">
              <w:rPr>
                <w:color w:val="000000"/>
              </w:rPr>
              <w:t> </w:t>
            </w:r>
          </w:p>
        </w:tc>
      </w:tr>
      <w:tr w:rsidR="002912BC" w:rsidRPr="00A70F5F" w14:paraId="258F6D20"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218"/>
        </w:trPr>
        <w:tc>
          <w:tcPr>
            <w:tcW w:w="10067" w:type="dxa"/>
            <w:gridSpan w:val="17"/>
            <w:tcBorders>
              <w:top w:val="single" w:sz="4" w:space="0" w:color="00000A"/>
              <w:left w:val="single" w:sz="4" w:space="0" w:color="00000A"/>
              <w:bottom w:val="single" w:sz="4" w:space="0" w:color="00000A"/>
              <w:right w:val="single" w:sz="4" w:space="0" w:color="00000A"/>
            </w:tcBorders>
            <w:shd w:val="clear" w:color="auto" w:fill="F7CAAC"/>
          </w:tcPr>
          <w:p w14:paraId="392A446A" w14:textId="77777777" w:rsidR="002912BC" w:rsidRPr="00A70F5F" w:rsidRDefault="002912BC" w:rsidP="002912BC">
            <w:pPr>
              <w:suppressAutoHyphens/>
              <w:rPr>
                <w:kern w:val="1"/>
                <w:sz w:val="19"/>
                <w:szCs w:val="19"/>
              </w:rPr>
            </w:pPr>
            <w:r w:rsidRPr="00A70F5F">
              <w:rPr>
                <w:b/>
                <w:kern w:val="1"/>
                <w:sz w:val="19"/>
                <w:szCs w:val="19"/>
              </w:rPr>
              <w:t>Působení v zahraničí</w:t>
            </w:r>
          </w:p>
        </w:tc>
      </w:tr>
      <w:tr w:rsidR="002912BC" w:rsidRPr="00A70F5F" w14:paraId="40A85522"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328"/>
        </w:trPr>
        <w:tc>
          <w:tcPr>
            <w:tcW w:w="10067" w:type="dxa"/>
            <w:gridSpan w:val="17"/>
            <w:tcBorders>
              <w:top w:val="single" w:sz="4" w:space="0" w:color="00000A"/>
              <w:left w:val="single" w:sz="4" w:space="0" w:color="00000A"/>
              <w:bottom w:val="single" w:sz="4" w:space="0" w:color="00000A"/>
              <w:right w:val="single" w:sz="4" w:space="0" w:color="00000A"/>
            </w:tcBorders>
            <w:shd w:val="clear" w:color="auto" w:fill="auto"/>
          </w:tcPr>
          <w:p w14:paraId="0A5A3D92" w14:textId="77777777" w:rsidR="002912BC" w:rsidRPr="00E024E5" w:rsidRDefault="002912BC" w:rsidP="002912BC">
            <w:pPr>
              <w:tabs>
                <w:tab w:val="left" w:pos="7330"/>
              </w:tabs>
              <w:suppressAutoHyphens/>
              <w:spacing w:before="120" w:after="60"/>
              <w:rPr>
                <w:kern w:val="1"/>
              </w:rPr>
            </w:pPr>
            <w:proofErr w:type="gramStart"/>
            <w:r w:rsidRPr="00E024E5">
              <w:rPr>
                <w:kern w:val="1"/>
              </w:rPr>
              <w:t>1998 – 1999</w:t>
            </w:r>
            <w:proofErr w:type="gramEnd"/>
            <w:r w:rsidRPr="00E024E5">
              <w:rPr>
                <w:kern w:val="1"/>
              </w:rPr>
              <w:t xml:space="preserve">: University </w:t>
            </w:r>
            <w:proofErr w:type="spellStart"/>
            <w:r w:rsidRPr="00E024E5">
              <w:rPr>
                <w:kern w:val="1"/>
              </w:rPr>
              <w:t>of</w:t>
            </w:r>
            <w:proofErr w:type="spellEnd"/>
            <w:r w:rsidRPr="00E024E5">
              <w:rPr>
                <w:kern w:val="1"/>
              </w:rPr>
              <w:t xml:space="preserve"> Waterloo, Waterloo, Kanada (8 měsíců)</w:t>
            </w:r>
            <w:r>
              <w:rPr>
                <w:kern w:val="1"/>
              </w:rPr>
              <w:tab/>
            </w:r>
          </w:p>
          <w:p w14:paraId="42F8AE74" w14:textId="77777777" w:rsidR="002912BC" w:rsidRDefault="002912BC" w:rsidP="002912BC">
            <w:pPr>
              <w:suppressAutoHyphens/>
              <w:spacing w:before="60" w:after="120"/>
              <w:rPr>
                <w:kern w:val="1"/>
              </w:rPr>
            </w:pPr>
            <w:proofErr w:type="gramStart"/>
            <w:r w:rsidRPr="00E024E5">
              <w:rPr>
                <w:kern w:val="1"/>
              </w:rPr>
              <w:t>2002 – 2008</w:t>
            </w:r>
            <w:proofErr w:type="gramEnd"/>
            <w:r w:rsidRPr="00E024E5">
              <w:rPr>
                <w:kern w:val="1"/>
              </w:rPr>
              <w:t xml:space="preserve">: University </w:t>
            </w:r>
            <w:proofErr w:type="spellStart"/>
            <w:r w:rsidRPr="00E024E5">
              <w:rPr>
                <w:kern w:val="1"/>
              </w:rPr>
              <w:t>of</w:t>
            </w:r>
            <w:proofErr w:type="spellEnd"/>
            <w:r w:rsidRPr="00E024E5">
              <w:rPr>
                <w:kern w:val="1"/>
              </w:rPr>
              <w:t xml:space="preserve"> </w:t>
            </w:r>
            <w:proofErr w:type="spellStart"/>
            <w:r w:rsidRPr="00E024E5">
              <w:rPr>
                <w:kern w:val="1"/>
              </w:rPr>
              <w:t>Bradford</w:t>
            </w:r>
            <w:proofErr w:type="spellEnd"/>
            <w:r w:rsidRPr="00E024E5">
              <w:rPr>
                <w:kern w:val="1"/>
              </w:rPr>
              <w:t xml:space="preserve">, </w:t>
            </w:r>
            <w:proofErr w:type="spellStart"/>
            <w:r w:rsidRPr="00E024E5">
              <w:rPr>
                <w:kern w:val="1"/>
              </w:rPr>
              <w:t>Bradford</w:t>
            </w:r>
            <w:proofErr w:type="spellEnd"/>
            <w:r w:rsidRPr="00E024E5">
              <w:rPr>
                <w:kern w:val="1"/>
              </w:rPr>
              <w:t>, Anglie (7 měsíců)</w:t>
            </w:r>
          </w:p>
          <w:p w14:paraId="59497C9E" w14:textId="77777777" w:rsidR="002912BC" w:rsidRDefault="002912BC" w:rsidP="002912BC">
            <w:pPr>
              <w:suppressAutoHyphens/>
              <w:spacing w:before="60" w:after="60"/>
              <w:rPr>
                <w:kern w:val="1"/>
              </w:rPr>
            </w:pPr>
          </w:p>
          <w:p w14:paraId="733EA97D" w14:textId="65A19284" w:rsidR="002912BC" w:rsidRDefault="002912BC" w:rsidP="002912BC">
            <w:pPr>
              <w:suppressAutoHyphens/>
              <w:rPr>
                <w:kern w:val="1"/>
                <w:sz w:val="19"/>
                <w:szCs w:val="19"/>
              </w:rPr>
            </w:pPr>
          </w:p>
          <w:p w14:paraId="027EBBFB" w14:textId="77777777" w:rsidR="001F18A6" w:rsidRDefault="001F18A6" w:rsidP="002912BC">
            <w:pPr>
              <w:suppressAutoHyphens/>
              <w:rPr>
                <w:kern w:val="1"/>
                <w:sz w:val="19"/>
                <w:szCs w:val="19"/>
              </w:rPr>
            </w:pPr>
          </w:p>
          <w:p w14:paraId="4F0DF5F5" w14:textId="77777777" w:rsidR="001F18A6" w:rsidRDefault="001F18A6" w:rsidP="002912BC">
            <w:pPr>
              <w:suppressAutoHyphens/>
              <w:rPr>
                <w:kern w:val="1"/>
                <w:sz w:val="19"/>
                <w:szCs w:val="19"/>
              </w:rPr>
            </w:pPr>
          </w:p>
          <w:p w14:paraId="0440AFE3" w14:textId="77777777" w:rsidR="002912BC" w:rsidRPr="00A70F5F" w:rsidRDefault="002912BC" w:rsidP="002912BC">
            <w:pPr>
              <w:suppressAutoHyphens/>
              <w:rPr>
                <w:kern w:val="1"/>
                <w:sz w:val="19"/>
                <w:szCs w:val="19"/>
              </w:rPr>
            </w:pPr>
          </w:p>
        </w:tc>
      </w:tr>
      <w:tr w:rsidR="002912BC" w:rsidRPr="00A70F5F" w14:paraId="6753DD64"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cantSplit/>
          <w:trHeight w:val="470"/>
        </w:trPr>
        <w:tc>
          <w:tcPr>
            <w:tcW w:w="2636" w:type="dxa"/>
            <w:tcBorders>
              <w:top w:val="single" w:sz="4" w:space="0" w:color="00000A"/>
              <w:left w:val="single" w:sz="4" w:space="0" w:color="00000A"/>
              <w:bottom w:val="single" w:sz="4" w:space="0" w:color="00000A"/>
              <w:right w:val="single" w:sz="4" w:space="0" w:color="00000A"/>
            </w:tcBorders>
            <w:shd w:val="clear" w:color="auto" w:fill="F7CAAC"/>
          </w:tcPr>
          <w:p w14:paraId="14D6BFA3" w14:textId="77777777" w:rsidR="002912BC" w:rsidRPr="00E024E5" w:rsidRDefault="002912BC" w:rsidP="002912BC">
            <w:pPr>
              <w:suppressAutoHyphens/>
              <w:jc w:val="both"/>
              <w:rPr>
                <w:kern w:val="1"/>
              </w:rPr>
            </w:pPr>
            <w:r w:rsidRPr="00E024E5">
              <w:rPr>
                <w:b/>
                <w:kern w:val="1"/>
              </w:rPr>
              <w:t xml:space="preserve">Podpis </w:t>
            </w:r>
          </w:p>
        </w:tc>
        <w:tc>
          <w:tcPr>
            <w:tcW w:w="4528" w:type="dxa"/>
            <w:gridSpan w:val="8"/>
            <w:tcBorders>
              <w:top w:val="single" w:sz="4" w:space="0" w:color="00000A"/>
              <w:left w:val="single" w:sz="4" w:space="0" w:color="00000A"/>
              <w:bottom w:val="single" w:sz="4" w:space="0" w:color="00000A"/>
              <w:right w:val="single" w:sz="4" w:space="0" w:color="00000A"/>
            </w:tcBorders>
            <w:shd w:val="clear" w:color="auto" w:fill="auto"/>
          </w:tcPr>
          <w:p w14:paraId="0D82923B" w14:textId="77777777" w:rsidR="002912BC" w:rsidRPr="00E024E5" w:rsidRDefault="002912BC" w:rsidP="002912BC">
            <w:pPr>
              <w:suppressAutoHyphens/>
              <w:jc w:val="both"/>
              <w:rPr>
                <w:kern w:val="1"/>
              </w:rPr>
            </w:pPr>
          </w:p>
        </w:tc>
        <w:tc>
          <w:tcPr>
            <w:tcW w:w="1220" w:type="dxa"/>
            <w:gridSpan w:val="5"/>
            <w:tcBorders>
              <w:top w:val="single" w:sz="4" w:space="0" w:color="00000A"/>
              <w:left w:val="single" w:sz="4" w:space="0" w:color="00000A"/>
              <w:bottom w:val="single" w:sz="4" w:space="0" w:color="00000A"/>
              <w:right w:val="single" w:sz="4" w:space="0" w:color="00000A"/>
            </w:tcBorders>
            <w:shd w:val="clear" w:color="auto" w:fill="F7CAAC"/>
          </w:tcPr>
          <w:p w14:paraId="653095E2" w14:textId="77777777" w:rsidR="002912BC" w:rsidRPr="00E024E5" w:rsidRDefault="002912BC" w:rsidP="002912BC">
            <w:pPr>
              <w:suppressAutoHyphens/>
              <w:jc w:val="both"/>
              <w:rPr>
                <w:kern w:val="1"/>
              </w:rPr>
            </w:pPr>
            <w:r w:rsidRPr="00E024E5">
              <w:rPr>
                <w:b/>
                <w:kern w:val="1"/>
              </w:rPr>
              <w:t>datum</w:t>
            </w:r>
          </w:p>
        </w:tc>
        <w:tc>
          <w:tcPr>
            <w:tcW w:w="1683" w:type="dxa"/>
            <w:gridSpan w:val="3"/>
            <w:tcBorders>
              <w:top w:val="single" w:sz="4" w:space="0" w:color="00000A"/>
              <w:left w:val="single" w:sz="4" w:space="0" w:color="00000A"/>
              <w:bottom w:val="single" w:sz="4" w:space="0" w:color="00000A"/>
              <w:right w:val="single" w:sz="4" w:space="0" w:color="00000A"/>
            </w:tcBorders>
            <w:shd w:val="clear" w:color="auto" w:fill="auto"/>
          </w:tcPr>
          <w:p w14:paraId="13F2DEA3" w14:textId="77777777" w:rsidR="002912BC" w:rsidRPr="00A70F5F" w:rsidRDefault="002912BC" w:rsidP="002912BC">
            <w:pPr>
              <w:suppressAutoHyphens/>
              <w:jc w:val="both"/>
              <w:rPr>
                <w:kern w:val="1"/>
                <w:sz w:val="19"/>
                <w:szCs w:val="19"/>
              </w:rPr>
            </w:pPr>
          </w:p>
        </w:tc>
      </w:tr>
    </w:tbl>
    <w:p w14:paraId="3A846CD9" w14:textId="4C83D72C" w:rsidR="009F6871" w:rsidRDefault="009F6871">
      <w:r>
        <w:br w:type="page"/>
      </w:r>
    </w:p>
    <w:tbl>
      <w:tblPr>
        <w:tblW w:w="10127" w:type="dxa"/>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0"/>
        <w:gridCol w:w="2835"/>
        <w:gridCol w:w="4819"/>
        <w:gridCol w:w="759"/>
        <w:gridCol w:w="1654"/>
      </w:tblGrid>
      <w:tr w:rsidR="00E316E9" w14:paraId="7F5B2A78" w14:textId="77777777" w:rsidTr="009F6871">
        <w:tc>
          <w:tcPr>
            <w:tcW w:w="10127" w:type="dxa"/>
            <w:gridSpan w:val="5"/>
            <w:tcBorders>
              <w:top w:val="single" w:sz="4" w:space="0" w:color="auto"/>
              <w:left w:val="single" w:sz="4" w:space="0" w:color="auto"/>
              <w:bottom w:val="double" w:sz="4" w:space="0" w:color="auto"/>
              <w:right w:val="single" w:sz="4" w:space="0" w:color="auto"/>
            </w:tcBorders>
            <w:shd w:val="clear" w:color="auto" w:fill="BDD6EE"/>
            <w:hideMark/>
          </w:tcPr>
          <w:p w14:paraId="66FC7D2E" w14:textId="07CC0FBD" w:rsidR="00E316E9" w:rsidRDefault="00E316E9" w:rsidP="001762EB">
            <w:pPr>
              <w:jc w:val="both"/>
              <w:rPr>
                <w:b/>
                <w:sz w:val="28"/>
              </w:rPr>
            </w:pPr>
            <w:r>
              <w:lastRenderedPageBreak/>
              <w:br w:type="page"/>
            </w:r>
            <w:r>
              <w:rPr>
                <w:b/>
                <w:sz w:val="28"/>
              </w:rPr>
              <w:t>C-II – Související tvůrčí, resp. vědecká a umělecká činnost</w:t>
            </w:r>
          </w:p>
        </w:tc>
      </w:tr>
      <w:tr w:rsidR="00E316E9" w14:paraId="3086D565" w14:textId="77777777" w:rsidTr="009F6871">
        <w:trPr>
          <w:trHeight w:val="318"/>
        </w:trPr>
        <w:tc>
          <w:tcPr>
            <w:tcW w:w="10127"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77938D9" w14:textId="77777777" w:rsidR="00E316E9" w:rsidRDefault="00E316E9" w:rsidP="001762EB">
            <w:pPr>
              <w:jc w:val="both"/>
              <w:rPr>
                <w:b/>
              </w:rPr>
            </w:pPr>
            <w:r>
              <w:rPr>
                <w:b/>
              </w:rPr>
              <w:t xml:space="preserve">Přehled řešených grantů a projektů u akademicky zaměřeného bakalářského studijního programu a u magisterského a doktorského studijního programu  </w:t>
            </w:r>
          </w:p>
        </w:tc>
      </w:tr>
      <w:tr w:rsidR="00E316E9" w14:paraId="74013E3D" w14:textId="77777777" w:rsidTr="009F6871">
        <w:trPr>
          <w:cantSplit/>
        </w:trPr>
        <w:tc>
          <w:tcPr>
            <w:tcW w:w="28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FB54122" w14:textId="77777777" w:rsidR="00E316E9" w:rsidRDefault="00E316E9" w:rsidP="001762EB">
            <w:pPr>
              <w:jc w:val="both"/>
              <w:rPr>
                <w:b/>
              </w:rPr>
            </w:pPr>
            <w:r>
              <w:rPr>
                <w:b/>
              </w:rPr>
              <w:t>Řešitel/spoluřešitel</w:t>
            </w:r>
          </w:p>
        </w:tc>
        <w:tc>
          <w:tcPr>
            <w:tcW w:w="4819" w:type="dxa"/>
            <w:tcBorders>
              <w:top w:val="single" w:sz="4" w:space="0" w:color="auto"/>
              <w:left w:val="single" w:sz="4" w:space="0" w:color="auto"/>
              <w:bottom w:val="single" w:sz="4" w:space="0" w:color="auto"/>
              <w:right w:val="single" w:sz="4" w:space="0" w:color="auto"/>
            </w:tcBorders>
            <w:shd w:val="clear" w:color="auto" w:fill="F7CAAC"/>
            <w:hideMark/>
          </w:tcPr>
          <w:p w14:paraId="27908D18" w14:textId="77777777" w:rsidR="00E316E9" w:rsidRDefault="00E316E9" w:rsidP="001762EB">
            <w:pPr>
              <w:jc w:val="both"/>
              <w:rPr>
                <w:b/>
              </w:rPr>
            </w:pPr>
            <w:r>
              <w:rPr>
                <w:b/>
              </w:rPr>
              <w:t>Názvy grantů a projektů získaných pro vědeckou, výzkumnou, uměleckou a další tvůrčí činnost v příslušné oblasti vzdělávání</w:t>
            </w:r>
          </w:p>
        </w:tc>
        <w:tc>
          <w:tcPr>
            <w:tcW w:w="759" w:type="dxa"/>
            <w:tcBorders>
              <w:top w:val="single" w:sz="4" w:space="0" w:color="auto"/>
              <w:left w:val="single" w:sz="4" w:space="0" w:color="auto"/>
              <w:bottom w:val="single" w:sz="4" w:space="0" w:color="auto"/>
              <w:right w:val="single" w:sz="4" w:space="0" w:color="auto"/>
            </w:tcBorders>
            <w:shd w:val="clear" w:color="auto" w:fill="F7CAAC"/>
            <w:hideMark/>
          </w:tcPr>
          <w:p w14:paraId="6F81A017" w14:textId="77777777" w:rsidR="00E316E9" w:rsidRDefault="00E316E9" w:rsidP="001762EB">
            <w:pPr>
              <w:jc w:val="center"/>
              <w:rPr>
                <w:b/>
                <w:sz w:val="24"/>
              </w:rPr>
            </w:pPr>
            <w:r>
              <w:rPr>
                <w:b/>
              </w:rPr>
              <w:t>Zdroj</w:t>
            </w:r>
          </w:p>
        </w:tc>
        <w:tc>
          <w:tcPr>
            <w:tcW w:w="1654" w:type="dxa"/>
            <w:tcBorders>
              <w:top w:val="single" w:sz="4" w:space="0" w:color="auto"/>
              <w:left w:val="single" w:sz="4" w:space="0" w:color="auto"/>
              <w:bottom w:val="single" w:sz="4" w:space="0" w:color="auto"/>
              <w:right w:val="single" w:sz="4" w:space="0" w:color="auto"/>
            </w:tcBorders>
            <w:shd w:val="clear" w:color="auto" w:fill="F7CAAC"/>
          </w:tcPr>
          <w:p w14:paraId="5AE79268" w14:textId="77777777" w:rsidR="00E316E9" w:rsidRDefault="00E316E9" w:rsidP="001762EB">
            <w:pPr>
              <w:jc w:val="center"/>
              <w:rPr>
                <w:b/>
                <w:sz w:val="24"/>
              </w:rPr>
            </w:pPr>
            <w:r>
              <w:rPr>
                <w:b/>
              </w:rPr>
              <w:t>Období</w:t>
            </w:r>
          </w:p>
          <w:p w14:paraId="00E889F5" w14:textId="77777777" w:rsidR="00E316E9" w:rsidRDefault="00E316E9" w:rsidP="001762EB">
            <w:pPr>
              <w:jc w:val="center"/>
              <w:rPr>
                <w:b/>
                <w:sz w:val="24"/>
              </w:rPr>
            </w:pPr>
          </w:p>
        </w:tc>
      </w:tr>
      <w:tr w:rsidR="00267489" w:rsidRPr="00B601FC" w14:paraId="461C93B6" w14:textId="77777777" w:rsidTr="009F6871">
        <w:trPr>
          <w:cantSplit/>
        </w:trPr>
        <w:tc>
          <w:tcPr>
            <w:tcW w:w="28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EBD99E0" w14:textId="40A9FAA1" w:rsidR="00267489" w:rsidRPr="009374F6" w:rsidRDefault="00267489" w:rsidP="00CA737C">
            <w:pPr>
              <w:spacing w:before="60" w:after="60"/>
              <w:rPr>
                <w:highlight w:val="red"/>
              </w:rPr>
            </w:pPr>
            <w:r w:rsidRPr="00F2736F">
              <w:t xml:space="preserve">prof. Ing. Zatloukal, Ph.D. </w:t>
            </w:r>
            <w:proofErr w:type="spellStart"/>
            <w:r w:rsidRPr="00F2736F">
              <w:t>DSc</w:t>
            </w:r>
            <w:proofErr w:type="spellEnd"/>
            <w:r w:rsidRPr="00F2736F">
              <w:t>.</w:t>
            </w:r>
          </w:p>
        </w:tc>
        <w:tc>
          <w:tcPr>
            <w:tcW w:w="4819" w:type="dxa"/>
            <w:tcBorders>
              <w:top w:val="single" w:sz="4" w:space="0" w:color="auto"/>
              <w:left w:val="single" w:sz="4" w:space="0" w:color="auto"/>
              <w:bottom w:val="single" w:sz="4" w:space="0" w:color="auto"/>
              <w:right w:val="single" w:sz="4" w:space="0" w:color="auto"/>
            </w:tcBorders>
            <w:shd w:val="clear" w:color="auto" w:fill="FFFFFF" w:themeFill="background1"/>
          </w:tcPr>
          <w:p w14:paraId="7AC52B85" w14:textId="3B611E92" w:rsidR="00267489" w:rsidRPr="009374F6" w:rsidRDefault="00267489" w:rsidP="00CA737C">
            <w:pPr>
              <w:spacing w:before="60" w:after="60"/>
              <w:jc w:val="both"/>
              <w:rPr>
                <w:highlight w:val="red"/>
              </w:rPr>
            </w:pPr>
            <w:r w:rsidRPr="00F2736F">
              <w:rPr>
                <w:color w:val="000000"/>
              </w:rPr>
              <w:t xml:space="preserve">Výzkum vlivu smykové a tahové reologie polymerních tavenin na stabilitu produkce </w:t>
            </w:r>
            <w:proofErr w:type="spellStart"/>
            <w:r w:rsidRPr="00F2736F">
              <w:rPr>
                <w:color w:val="000000"/>
              </w:rPr>
              <w:t>meltblown</w:t>
            </w:r>
            <w:proofErr w:type="spellEnd"/>
            <w:r w:rsidRPr="00F2736F">
              <w:rPr>
                <w:color w:val="000000"/>
              </w:rPr>
              <w:t xml:space="preserve"> nanovláken a fólií</w:t>
            </w:r>
          </w:p>
        </w:tc>
        <w:tc>
          <w:tcPr>
            <w:tcW w:w="759" w:type="dxa"/>
            <w:tcBorders>
              <w:top w:val="single" w:sz="4" w:space="0" w:color="auto"/>
              <w:left w:val="single" w:sz="4" w:space="0" w:color="auto"/>
              <w:bottom w:val="single" w:sz="4" w:space="0" w:color="auto"/>
              <w:right w:val="single" w:sz="4" w:space="0" w:color="auto"/>
            </w:tcBorders>
            <w:shd w:val="clear" w:color="auto" w:fill="FFFFFF" w:themeFill="background1"/>
          </w:tcPr>
          <w:p w14:paraId="792384F9" w14:textId="523EEFE0" w:rsidR="00267489" w:rsidRPr="009374F6" w:rsidRDefault="00267489" w:rsidP="00CA737C">
            <w:pPr>
              <w:spacing w:before="60" w:after="60"/>
              <w:jc w:val="center"/>
              <w:rPr>
                <w:highlight w:val="red"/>
              </w:rPr>
            </w:pPr>
            <w:r>
              <w:t>B</w:t>
            </w:r>
          </w:p>
        </w:tc>
        <w:tc>
          <w:tcPr>
            <w:tcW w:w="1654" w:type="dxa"/>
            <w:tcBorders>
              <w:top w:val="single" w:sz="4" w:space="0" w:color="auto"/>
              <w:left w:val="single" w:sz="4" w:space="0" w:color="auto"/>
              <w:bottom w:val="single" w:sz="4" w:space="0" w:color="auto"/>
              <w:right w:val="single" w:sz="4" w:space="0" w:color="auto"/>
            </w:tcBorders>
            <w:shd w:val="clear" w:color="auto" w:fill="FFFFFF" w:themeFill="background1"/>
          </w:tcPr>
          <w:p w14:paraId="62B147CE" w14:textId="111E0C4B" w:rsidR="00267489" w:rsidRPr="009374F6" w:rsidRDefault="00267489" w:rsidP="00CA737C">
            <w:pPr>
              <w:spacing w:before="60" w:after="60"/>
              <w:jc w:val="center"/>
              <w:rPr>
                <w:highlight w:val="red"/>
              </w:rPr>
            </w:pPr>
            <w:proofErr w:type="gramStart"/>
            <w:r w:rsidRPr="00F2736F">
              <w:rPr>
                <w:color w:val="000000"/>
              </w:rPr>
              <w:t xml:space="preserve">2016 </w:t>
            </w:r>
            <w:r w:rsidR="004571CF">
              <w:t>–</w:t>
            </w:r>
            <w:r w:rsidRPr="00F2736F">
              <w:rPr>
                <w:color w:val="000000"/>
              </w:rPr>
              <w:t xml:space="preserve"> 2018</w:t>
            </w:r>
            <w:proofErr w:type="gramEnd"/>
          </w:p>
        </w:tc>
      </w:tr>
      <w:tr w:rsidR="00267489" w14:paraId="2886D625" w14:textId="77777777" w:rsidTr="009F6871">
        <w:tc>
          <w:tcPr>
            <w:tcW w:w="2895" w:type="dxa"/>
            <w:gridSpan w:val="2"/>
            <w:tcBorders>
              <w:top w:val="single" w:sz="4" w:space="0" w:color="auto"/>
              <w:left w:val="single" w:sz="4" w:space="0" w:color="auto"/>
              <w:bottom w:val="single" w:sz="4" w:space="0" w:color="auto"/>
              <w:right w:val="single" w:sz="4" w:space="0" w:color="auto"/>
            </w:tcBorders>
          </w:tcPr>
          <w:p w14:paraId="515B79D8" w14:textId="6576E4AA" w:rsidR="00267489" w:rsidRPr="009374F6" w:rsidRDefault="00971A1C" w:rsidP="00CA737C">
            <w:pPr>
              <w:spacing w:before="60" w:after="60"/>
              <w:rPr>
                <w:highlight w:val="red"/>
              </w:rPr>
            </w:pPr>
            <w:r>
              <w:t>prof</w:t>
            </w:r>
            <w:r w:rsidR="00267489">
              <w:t>.</w:t>
            </w:r>
            <w:r w:rsidR="009B5186">
              <w:t xml:space="preserve"> Dr.</w:t>
            </w:r>
            <w:r w:rsidR="00267489">
              <w:t xml:space="preserve"> Ing. Pata</w:t>
            </w:r>
          </w:p>
        </w:tc>
        <w:tc>
          <w:tcPr>
            <w:tcW w:w="4819" w:type="dxa"/>
            <w:tcBorders>
              <w:top w:val="single" w:sz="4" w:space="0" w:color="auto"/>
              <w:left w:val="single" w:sz="4" w:space="0" w:color="auto"/>
              <w:bottom w:val="single" w:sz="4" w:space="0" w:color="auto"/>
              <w:right w:val="single" w:sz="4" w:space="0" w:color="auto"/>
            </w:tcBorders>
          </w:tcPr>
          <w:p w14:paraId="3D5E2D4F" w14:textId="534908B5" w:rsidR="00267489" w:rsidRPr="009374F6" w:rsidRDefault="00267489" w:rsidP="00CA737C">
            <w:pPr>
              <w:spacing w:before="60" w:after="60"/>
              <w:jc w:val="both"/>
              <w:rPr>
                <w:highlight w:val="red"/>
              </w:rPr>
            </w:pPr>
            <w:r w:rsidRPr="00485AC4">
              <w:rPr>
                <w:lang w:val="en-US"/>
              </w:rPr>
              <w:t xml:space="preserve">Smart coating systems for process control and increased wear resistance in processing of natural </w:t>
            </w:r>
            <w:proofErr w:type="spellStart"/>
            <w:r w:rsidRPr="00485AC4">
              <w:rPr>
                <w:lang w:val="en-US"/>
              </w:rPr>
              <w:t>fibre</w:t>
            </w:r>
            <w:proofErr w:type="spellEnd"/>
            <w:r w:rsidRPr="00485AC4">
              <w:rPr>
                <w:lang w:val="en-US"/>
              </w:rPr>
              <w:t xml:space="preserve"> reinforces polymers</w:t>
            </w:r>
          </w:p>
        </w:tc>
        <w:tc>
          <w:tcPr>
            <w:tcW w:w="759" w:type="dxa"/>
            <w:tcBorders>
              <w:top w:val="single" w:sz="4" w:space="0" w:color="auto"/>
              <w:left w:val="single" w:sz="4" w:space="0" w:color="auto"/>
              <w:bottom w:val="single" w:sz="4" w:space="0" w:color="auto"/>
              <w:right w:val="single" w:sz="4" w:space="0" w:color="auto"/>
            </w:tcBorders>
          </w:tcPr>
          <w:p w14:paraId="60FD015F" w14:textId="2FD58AC5" w:rsidR="00267489" w:rsidRPr="009374F6" w:rsidRDefault="00267489" w:rsidP="00CA737C">
            <w:pPr>
              <w:spacing w:before="60" w:after="60"/>
              <w:jc w:val="center"/>
              <w:rPr>
                <w:highlight w:val="red"/>
              </w:rPr>
            </w:pPr>
            <w:r w:rsidRPr="00485AC4">
              <w:t>B</w:t>
            </w:r>
          </w:p>
        </w:tc>
        <w:tc>
          <w:tcPr>
            <w:tcW w:w="1654" w:type="dxa"/>
            <w:tcBorders>
              <w:top w:val="single" w:sz="4" w:space="0" w:color="auto"/>
              <w:left w:val="single" w:sz="4" w:space="0" w:color="auto"/>
              <w:bottom w:val="single" w:sz="4" w:space="0" w:color="auto"/>
              <w:right w:val="single" w:sz="4" w:space="0" w:color="auto"/>
            </w:tcBorders>
          </w:tcPr>
          <w:p w14:paraId="652A72E6" w14:textId="5F2CE28F" w:rsidR="00267489" w:rsidRPr="009374F6" w:rsidRDefault="00267489" w:rsidP="00CA737C">
            <w:pPr>
              <w:spacing w:before="60" w:after="60"/>
              <w:jc w:val="center"/>
              <w:rPr>
                <w:highlight w:val="red"/>
              </w:rPr>
            </w:pPr>
            <w:proofErr w:type="gramStart"/>
            <w:r>
              <w:t>2016</w:t>
            </w:r>
            <w:r w:rsidR="004571CF">
              <w:t xml:space="preserve"> – </w:t>
            </w:r>
            <w:r>
              <w:t>2018</w:t>
            </w:r>
            <w:proofErr w:type="gramEnd"/>
          </w:p>
        </w:tc>
      </w:tr>
      <w:tr w:rsidR="00267489" w14:paraId="4DF6EB1B" w14:textId="77777777" w:rsidTr="009F6871">
        <w:trPr>
          <w:trHeight w:val="539"/>
        </w:trPr>
        <w:tc>
          <w:tcPr>
            <w:tcW w:w="2895" w:type="dxa"/>
            <w:gridSpan w:val="2"/>
            <w:tcBorders>
              <w:top w:val="single" w:sz="4" w:space="0" w:color="auto"/>
              <w:left w:val="single" w:sz="4" w:space="0" w:color="auto"/>
              <w:bottom w:val="single" w:sz="4" w:space="0" w:color="auto"/>
              <w:right w:val="single" w:sz="4" w:space="0" w:color="auto"/>
            </w:tcBorders>
          </w:tcPr>
          <w:p w14:paraId="57D21531" w14:textId="0CF5E8C1" w:rsidR="00267489" w:rsidRPr="009374F6" w:rsidRDefault="00267489" w:rsidP="00CA737C">
            <w:pPr>
              <w:spacing w:before="60" w:after="60"/>
              <w:rPr>
                <w:spacing w:val="-2"/>
                <w:highlight w:val="red"/>
              </w:rPr>
            </w:pPr>
            <w:r w:rsidRPr="00F2736F">
              <w:t>doc. Ing. Měř</w:t>
            </w:r>
            <w:r>
              <w:t>í</w:t>
            </w:r>
            <w:r w:rsidRPr="00F2736F">
              <w:t>nská, Ph.D.</w:t>
            </w:r>
          </w:p>
        </w:tc>
        <w:tc>
          <w:tcPr>
            <w:tcW w:w="4819" w:type="dxa"/>
            <w:tcBorders>
              <w:top w:val="single" w:sz="4" w:space="0" w:color="auto"/>
              <w:left w:val="single" w:sz="4" w:space="0" w:color="auto"/>
              <w:bottom w:val="single" w:sz="4" w:space="0" w:color="auto"/>
              <w:right w:val="single" w:sz="4" w:space="0" w:color="auto"/>
            </w:tcBorders>
          </w:tcPr>
          <w:p w14:paraId="3183EB24" w14:textId="7B761826" w:rsidR="00267489" w:rsidRPr="009374F6" w:rsidRDefault="00267489" w:rsidP="00CA737C">
            <w:pPr>
              <w:spacing w:before="60" w:after="60"/>
              <w:jc w:val="both"/>
              <w:rPr>
                <w:spacing w:val="-2"/>
                <w:highlight w:val="red"/>
              </w:rPr>
            </w:pPr>
            <w:r w:rsidRPr="00F2736F">
              <w:t>Možnosti zpracování odpadní PES cupaniny a dalšího technologického odpadu</w:t>
            </w:r>
          </w:p>
        </w:tc>
        <w:tc>
          <w:tcPr>
            <w:tcW w:w="759" w:type="dxa"/>
            <w:tcBorders>
              <w:top w:val="single" w:sz="4" w:space="0" w:color="auto"/>
              <w:left w:val="single" w:sz="4" w:space="0" w:color="auto"/>
              <w:bottom w:val="single" w:sz="4" w:space="0" w:color="auto"/>
              <w:right w:val="single" w:sz="4" w:space="0" w:color="auto"/>
            </w:tcBorders>
          </w:tcPr>
          <w:p w14:paraId="2CE0A4F6" w14:textId="3E61444D" w:rsidR="00267489" w:rsidRPr="009374F6" w:rsidRDefault="00267489" w:rsidP="00CA737C">
            <w:pPr>
              <w:spacing w:before="60" w:after="60"/>
              <w:jc w:val="center"/>
              <w:rPr>
                <w:spacing w:val="-2"/>
                <w:highlight w:val="red"/>
              </w:rPr>
            </w:pPr>
            <w:r>
              <w:t>B</w:t>
            </w:r>
          </w:p>
        </w:tc>
        <w:tc>
          <w:tcPr>
            <w:tcW w:w="1654" w:type="dxa"/>
            <w:tcBorders>
              <w:top w:val="single" w:sz="4" w:space="0" w:color="auto"/>
              <w:left w:val="single" w:sz="4" w:space="0" w:color="auto"/>
              <w:bottom w:val="single" w:sz="4" w:space="0" w:color="auto"/>
              <w:right w:val="single" w:sz="4" w:space="0" w:color="auto"/>
            </w:tcBorders>
          </w:tcPr>
          <w:p w14:paraId="412545E3" w14:textId="57FC647C" w:rsidR="00267489" w:rsidRPr="009374F6" w:rsidRDefault="00267489" w:rsidP="00CA737C">
            <w:pPr>
              <w:spacing w:before="60" w:after="60"/>
              <w:jc w:val="center"/>
              <w:rPr>
                <w:spacing w:val="-2"/>
                <w:highlight w:val="red"/>
              </w:rPr>
            </w:pPr>
            <w:proofErr w:type="gramStart"/>
            <w:r w:rsidRPr="00F2736F">
              <w:t>2015</w:t>
            </w:r>
            <w:r>
              <w:t xml:space="preserve"> </w:t>
            </w:r>
            <w:r w:rsidR="004571CF">
              <w:t>–</w:t>
            </w:r>
            <w:r>
              <w:t xml:space="preserve"> </w:t>
            </w:r>
            <w:r w:rsidRPr="00F2736F">
              <w:t>2017</w:t>
            </w:r>
            <w:proofErr w:type="gramEnd"/>
          </w:p>
        </w:tc>
      </w:tr>
      <w:tr w:rsidR="00267489" w14:paraId="015A2589" w14:textId="77777777" w:rsidTr="009F6871">
        <w:tc>
          <w:tcPr>
            <w:tcW w:w="2895" w:type="dxa"/>
            <w:gridSpan w:val="2"/>
            <w:tcBorders>
              <w:top w:val="single" w:sz="4" w:space="0" w:color="auto"/>
              <w:left w:val="single" w:sz="4" w:space="0" w:color="auto"/>
              <w:bottom w:val="single" w:sz="4" w:space="0" w:color="auto"/>
              <w:right w:val="single" w:sz="4" w:space="0" w:color="auto"/>
            </w:tcBorders>
          </w:tcPr>
          <w:p w14:paraId="14A65C41" w14:textId="42BA3BD8" w:rsidR="00267489" w:rsidRPr="009374F6" w:rsidRDefault="004571CF" w:rsidP="00CA737C">
            <w:pPr>
              <w:spacing w:before="60" w:after="60"/>
              <w:rPr>
                <w:highlight w:val="red"/>
              </w:rPr>
            </w:pPr>
            <w:r>
              <w:t xml:space="preserve">prof. Ing. Hausnerová, Ph.D. </w:t>
            </w:r>
          </w:p>
        </w:tc>
        <w:tc>
          <w:tcPr>
            <w:tcW w:w="4819" w:type="dxa"/>
            <w:tcBorders>
              <w:top w:val="single" w:sz="4" w:space="0" w:color="auto"/>
              <w:left w:val="single" w:sz="4" w:space="0" w:color="auto"/>
              <w:bottom w:val="single" w:sz="4" w:space="0" w:color="auto"/>
              <w:right w:val="single" w:sz="4" w:space="0" w:color="auto"/>
            </w:tcBorders>
          </w:tcPr>
          <w:p w14:paraId="4D2DDD3D" w14:textId="7D96B3E4" w:rsidR="00267489" w:rsidRPr="004B3457" w:rsidRDefault="004571CF" w:rsidP="00CA737C">
            <w:pPr>
              <w:spacing w:before="60" w:after="60"/>
              <w:jc w:val="both"/>
              <w:rPr>
                <w:highlight w:val="red"/>
              </w:rPr>
            </w:pPr>
            <w:r w:rsidRPr="004B3457">
              <w:t>Reologické modelování toků polymerních materiálů za vysokých tlaků</w:t>
            </w:r>
          </w:p>
        </w:tc>
        <w:tc>
          <w:tcPr>
            <w:tcW w:w="759" w:type="dxa"/>
            <w:tcBorders>
              <w:top w:val="single" w:sz="4" w:space="0" w:color="auto"/>
              <w:left w:val="single" w:sz="4" w:space="0" w:color="auto"/>
              <w:bottom w:val="single" w:sz="4" w:space="0" w:color="auto"/>
              <w:right w:val="single" w:sz="4" w:space="0" w:color="auto"/>
            </w:tcBorders>
          </w:tcPr>
          <w:p w14:paraId="738D4CC4" w14:textId="19803DA6" w:rsidR="00267489" w:rsidRPr="009374F6" w:rsidRDefault="004571CF" w:rsidP="00CA737C">
            <w:pPr>
              <w:spacing w:before="60" w:after="60"/>
              <w:jc w:val="center"/>
              <w:rPr>
                <w:highlight w:val="red"/>
              </w:rPr>
            </w:pPr>
            <w:r>
              <w:t>B</w:t>
            </w:r>
          </w:p>
        </w:tc>
        <w:tc>
          <w:tcPr>
            <w:tcW w:w="1654" w:type="dxa"/>
            <w:tcBorders>
              <w:top w:val="single" w:sz="4" w:space="0" w:color="auto"/>
              <w:left w:val="single" w:sz="4" w:space="0" w:color="auto"/>
              <w:bottom w:val="single" w:sz="4" w:space="0" w:color="auto"/>
              <w:right w:val="single" w:sz="4" w:space="0" w:color="auto"/>
            </w:tcBorders>
          </w:tcPr>
          <w:p w14:paraId="0EC6F2B8" w14:textId="67C9BAAE" w:rsidR="00267489" w:rsidRPr="009374F6" w:rsidRDefault="004571CF" w:rsidP="00CA737C">
            <w:pPr>
              <w:spacing w:before="60" w:after="60"/>
              <w:jc w:val="center"/>
              <w:rPr>
                <w:highlight w:val="red"/>
              </w:rPr>
            </w:pPr>
            <w:proofErr w:type="gramStart"/>
            <w:r>
              <w:t>2008 – 2012</w:t>
            </w:r>
            <w:proofErr w:type="gramEnd"/>
          </w:p>
        </w:tc>
      </w:tr>
      <w:tr w:rsidR="00267489" w14:paraId="4B06D971" w14:textId="77777777" w:rsidTr="00CA737C">
        <w:trPr>
          <w:trHeight w:val="444"/>
        </w:trPr>
        <w:tc>
          <w:tcPr>
            <w:tcW w:w="2895" w:type="dxa"/>
            <w:gridSpan w:val="2"/>
            <w:tcBorders>
              <w:top w:val="single" w:sz="4" w:space="0" w:color="auto"/>
              <w:left w:val="single" w:sz="4" w:space="0" w:color="auto"/>
              <w:bottom w:val="single" w:sz="4" w:space="0" w:color="auto"/>
              <w:right w:val="single" w:sz="4" w:space="0" w:color="auto"/>
            </w:tcBorders>
          </w:tcPr>
          <w:p w14:paraId="7A5E9E15" w14:textId="676E0E45" w:rsidR="00267489" w:rsidRPr="009374F6" w:rsidRDefault="00267489" w:rsidP="00CA737C">
            <w:pPr>
              <w:spacing w:before="60" w:after="60"/>
              <w:rPr>
                <w:color w:val="191919"/>
                <w:highlight w:val="red"/>
              </w:rPr>
            </w:pPr>
            <w:r w:rsidRPr="00F2736F">
              <w:t>doc. Ing. Rusnáková, Ph.D.</w:t>
            </w:r>
          </w:p>
        </w:tc>
        <w:tc>
          <w:tcPr>
            <w:tcW w:w="4819" w:type="dxa"/>
            <w:tcBorders>
              <w:top w:val="single" w:sz="4" w:space="0" w:color="auto"/>
              <w:left w:val="single" w:sz="4" w:space="0" w:color="auto"/>
              <w:bottom w:val="single" w:sz="4" w:space="0" w:color="auto"/>
              <w:right w:val="single" w:sz="4" w:space="0" w:color="auto"/>
            </w:tcBorders>
          </w:tcPr>
          <w:p w14:paraId="1AE37701" w14:textId="410B99F3" w:rsidR="00267489" w:rsidRPr="009374F6" w:rsidRDefault="00B66015" w:rsidP="00CA737C">
            <w:pPr>
              <w:spacing w:before="60" w:after="60"/>
              <w:jc w:val="both"/>
              <w:rPr>
                <w:color w:val="191919"/>
                <w:highlight w:val="red"/>
              </w:rPr>
            </w:pPr>
            <w:proofErr w:type="spellStart"/>
            <w:r w:rsidRPr="00B66015">
              <w:t>Inteligentné</w:t>
            </w:r>
            <w:proofErr w:type="spellEnd"/>
            <w:r w:rsidRPr="00B66015">
              <w:t xml:space="preserve"> </w:t>
            </w:r>
            <w:proofErr w:type="spellStart"/>
            <w:r w:rsidRPr="00B66015">
              <w:t>kompozitné</w:t>
            </w:r>
            <w:proofErr w:type="spellEnd"/>
            <w:r w:rsidRPr="00B66015">
              <w:t xml:space="preserve"> </w:t>
            </w:r>
            <w:proofErr w:type="spellStart"/>
            <w:r w:rsidRPr="00B66015">
              <w:t>štruktúry</w:t>
            </w:r>
            <w:proofErr w:type="spellEnd"/>
          </w:p>
        </w:tc>
        <w:tc>
          <w:tcPr>
            <w:tcW w:w="759" w:type="dxa"/>
            <w:tcBorders>
              <w:top w:val="single" w:sz="4" w:space="0" w:color="auto"/>
              <w:left w:val="single" w:sz="4" w:space="0" w:color="auto"/>
              <w:bottom w:val="single" w:sz="4" w:space="0" w:color="auto"/>
              <w:right w:val="single" w:sz="4" w:space="0" w:color="auto"/>
            </w:tcBorders>
          </w:tcPr>
          <w:p w14:paraId="23592B9F" w14:textId="01C34B89" w:rsidR="00267489" w:rsidRPr="009374F6" w:rsidRDefault="00267489" w:rsidP="00CA737C">
            <w:pPr>
              <w:spacing w:before="60" w:after="60"/>
              <w:jc w:val="center"/>
              <w:rPr>
                <w:color w:val="191919"/>
                <w:highlight w:val="red"/>
              </w:rPr>
            </w:pPr>
            <w:r>
              <w:t>B</w:t>
            </w:r>
          </w:p>
        </w:tc>
        <w:tc>
          <w:tcPr>
            <w:tcW w:w="1654" w:type="dxa"/>
            <w:tcBorders>
              <w:top w:val="single" w:sz="4" w:space="0" w:color="auto"/>
              <w:left w:val="single" w:sz="4" w:space="0" w:color="auto"/>
              <w:bottom w:val="single" w:sz="4" w:space="0" w:color="auto"/>
              <w:right w:val="single" w:sz="4" w:space="0" w:color="auto"/>
            </w:tcBorders>
          </w:tcPr>
          <w:p w14:paraId="0E2F6373" w14:textId="123DBBC1" w:rsidR="00267489" w:rsidRPr="009374F6" w:rsidRDefault="00B66015" w:rsidP="00CA737C">
            <w:pPr>
              <w:spacing w:before="60" w:after="60"/>
              <w:jc w:val="center"/>
              <w:rPr>
                <w:color w:val="191919"/>
                <w:highlight w:val="red"/>
              </w:rPr>
            </w:pPr>
            <w:proofErr w:type="gramStart"/>
            <w:r w:rsidRPr="00B66015">
              <w:t>2020</w:t>
            </w:r>
            <w:r w:rsidR="004571CF">
              <w:t xml:space="preserve"> – </w:t>
            </w:r>
            <w:r w:rsidRPr="00B66015">
              <w:t>2022</w:t>
            </w:r>
            <w:proofErr w:type="gramEnd"/>
          </w:p>
        </w:tc>
      </w:tr>
      <w:tr w:rsidR="00E316E9" w14:paraId="3CB3979B" w14:textId="77777777" w:rsidTr="009F6871">
        <w:trPr>
          <w:trHeight w:val="318"/>
        </w:trPr>
        <w:tc>
          <w:tcPr>
            <w:tcW w:w="10127"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0D09366" w14:textId="77777777" w:rsidR="00E316E9" w:rsidRDefault="00E316E9" w:rsidP="001762EB">
            <w:pPr>
              <w:jc w:val="both"/>
              <w:rPr>
                <w:b/>
              </w:rPr>
            </w:pPr>
            <w:r>
              <w:rPr>
                <w:b/>
              </w:rPr>
              <w:t>Přehled řešených projektů a dalších aktivit v rámci spolupráce s praxí u profesně zaměřeného bakalářského a magisterského studijního programu</w:t>
            </w:r>
          </w:p>
        </w:tc>
      </w:tr>
      <w:tr w:rsidR="00E316E9" w14:paraId="4F7CFA2E" w14:textId="77777777" w:rsidTr="009F6871">
        <w:trPr>
          <w:cantSplit/>
          <w:trHeight w:val="283"/>
        </w:trPr>
        <w:tc>
          <w:tcPr>
            <w:tcW w:w="28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0CBF032" w14:textId="77777777" w:rsidR="00E316E9" w:rsidRDefault="00E316E9" w:rsidP="001762EB">
            <w:pPr>
              <w:jc w:val="both"/>
              <w:rPr>
                <w:b/>
              </w:rPr>
            </w:pPr>
            <w:r>
              <w:rPr>
                <w:b/>
              </w:rPr>
              <w:t>Pracoviště praxe</w:t>
            </w:r>
          </w:p>
        </w:tc>
        <w:tc>
          <w:tcPr>
            <w:tcW w:w="4819" w:type="dxa"/>
            <w:tcBorders>
              <w:top w:val="single" w:sz="4" w:space="0" w:color="auto"/>
              <w:left w:val="single" w:sz="4" w:space="0" w:color="auto"/>
              <w:bottom w:val="single" w:sz="4" w:space="0" w:color="auto"/>
              <w:right w:val="single" w:sz="4" w:space="0" w:color="auto"/>
            </w:tcBorders>
            <w:shd w:val="clear" w:color="auto" w:fill="F7CAAC"/>
            <w:hideMark/>
          </w:tcPr>
          <w:p w14:paraId="3ACA94AB" w14:textId="77777777" w:rsidR="00E316E9" w:rsidRDefault="00E316E9" w:rsidP="001762EB">
            <w:pPr>
              <w:jc w:val="both"/>
              <w:rPr>
                <w:b/>
              </w:rPr>
            </w:pPr>
            <w:r>
              <w:rPr>
                <w:b/>
              </w:rPr>
              <w:t xml:space="preserve">Název či popis projektu uskutečňovaného ve spolupráci s praxí </w:t>
            </w:r>
          </w:p>
        </w:tc>
        <w:tc>
          <w:tcPr>
            <w:tcW w:w="241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B62A2F" w14:textId="77777777" w:rsidR="00E316E9" w:rsidRDefault="00E316E9" w:rsidP="001762EB">
            <w:pPr>
              <w:jc w:val="center"/>
              <w:rPr>
                <w:b/>
                <w:sz w:val="24"/>
              </w:rPr>
            </w:pPr>
            <w:r>
              <w:rPr>
                <w:b/>
              </w:rPr>
              <w:t>Období</w:t>
            </w:r>
          </w:p>
        </w:tc>
      </w:tr>
      <w:tr w:rsidR="00E316E9" w14:paraId="2D52FA73" w14:textId="77777777" w:rsidTr="009F6871">
        <w:tc>
          <w:tcPr>
            <w:tcW w:w="2895" w:type="dxa"/>
            <w:gridSpan w:val="2"/>
            <w:tcBorders>
              <w:top w:val="single" w:sz="4" w:space="0" w:color="auto"/>
              <w:left w:val="single" w:sz="4" w:space="0" w:color="auto"/>
              <w:bottom w:val="single" w:sz="4" w:space="0" w:color="auto"/>
              <w:right w:val="single" w:sz="4" w:space="0" w:color="auto"/>
            </w:tcBorders>
          </w:tcPr>
          <w:p w14:paraId="08969DE4" w14:textId="77777777" w:rsidR="00E316E9" w:rsidRDefault="00E316E9" w:rsidP="001762EB">
            <w:pPr>
              <w:jc w:val="both"/>
              <w:rPr>
                <w:sz w:val="24"/>
              </w:rPr>
            </w:pPr>
          </w:p>
        </w:tc>
        <w:tc>
          <w:tcPr>
            <w:tcW w:w="4819" w:type="dxa"/>
            <w:tcBorders>
              <w:top w:val="single" w:sz="4" w:space="0" w:color="auto"/>
              <w:left w:val="single" w:sz="4" w:space="0" w:color="auto"/>
              <w:bottom w:val="single" w:sz="4" w:space="0" w:color="auto"/>
              <w:right w:val="single" w:sz="4" w:space="0" w:color="auto"/>
            </w:tcBorders>
          </w:tcPr>
          <w:p w14:paraId="1533EBE1" w14:textId="77777777" w:rsidR="00E316E9" w:rsidRDefault="00E316E9" w:rsidP="001762EB">
            <w:pPr>
              <w:jc w:val="center"/>
              <w:rPr>
                <w:sz w:val="24"/>
              </w:rPr>
            </w:pPr>
          </w:p>
        </w:tc>
        <w:tc>
          <w:tcPr>
            <w:tcW w:w="2413" w:type="dxa"/>
            <w:gridSpan w:val="2"/>
            <w:tcBorders>
              <w:top w:val="single" w:sz="4" w:space="0" w:color="auto"/>
              <w:left w:val="single" w:sz="4" w:space="0" w:color="auto"/>
              <w:bottom w:val="single" w:sz="4" w:space="0" w:color="auto"/>
              <w:right w:val="single" w:sz="4" w:space="0" w:color="auto"/>
            </w:tcBorders>
          </w:tcPr>
          <w:p w14:paraId="03ECC51F" w14:textId="77777777" w:rsidR="00E316E9" w:rsidRDefault="00E316E9" w:rsidP="001762EB">
            <w:pPr>
              <w:jc w:val="center"/>
              <w:rPr>
                <w:sz w:val="24"/>
              </w:rPr>
            </w:pPr>
          </w:p>
        </w:tc>
      </w:tr>
      <w:tr w:rsidR="00E316E9" w14:paraId="307618BA" w14:textId="77777777" w:rsidTr="009F6871">
        <w:tc>
          <w:tcPr>
            <w:tcW w:w="10127"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4B8CBFA" w14:textId="77777777" w:rsidR="00E316E9" w:rsidRDefault="00E316E9" w:rsidP="001762EB">
            <w:pPr>
              <w:jc w:val="both"/>
              <w:rPr>
                <w:sz w:val="24"/>
              </w:rPr>
            </w:pPr>
            <w:r>
              <w:rPr>
                <w:b/>
              </w:rPr>
              <w:t>Odborné aktivity vztahující se k tvůrčí, resp. vědecké a umělecké činnosti vysoké školy, která souvisí se studijním programem</w:t>
            </w:r>
          </w:p>
        </w:tc>
      </w:tr>
      <w:tr w:rsidR="00E316E9" w14:paraId="6A17F48D" w14:textId="77777777" w:rsidTr="009F6871">
        <w:trPr>
          <w:trHeight w:val="140"/>
        </w:trPr>
        <w:tc>
          <w:tcPr>
            <w:tcW w:w="10127" w:type="dxa"/>
            <w:gridSpan w:val="5"/>
            <w:tcBorders>
              <w:top w:val="single" w:sz="4" w:space="0" w:color="auto"/>
              <w:left w:val="single" w:sz="4" w:space="0" w:color="auto"/>
              <w:bottom w:val="single" w:sz="4" w:space="0" w:color="auto"/>
              <w:right w:val="single" w:sz="4" w:space="0" w:color="auto"/>
            </w:tcBorders>
            <w:shd w:val="clear" w:color="auto" w:fill="FFFFFF"/>
          </w:tcPr>
          <w:p w14:paraId="22EAC176" w14:textId="0BE63DD9" w:rsidR="002B35FC" w:rsidRDefault="002B35FC" w:rsidP="00CA737C">
            <w:pPr>
              <w:pStyle w:val="Default"/>
              <w:spacing w:before="60" w:after="60" w:line="252" w:lineRule="auto"/>
              <w:jc w:val="both"/>
              <w:rPr>
                <w:sz w:val="20"/>
                <w:szCs w:val="20"/>
              </w:rPr>
            </w:pPr>
            <w:r>
              <w:rPr>
                <w:sz w:val="20"/>
                <w:szCs w:val="20"/>
              </w:rPr>
              <w:t>Fakulta technologická a její studenti a akademičtí pracovníci se aktivně účastní mezinárodní spolupráce podpořené několika programy. Nejrozšířenější je Erasmus+</w:t>
            </w:r>
            <w:r w:rsidR="00D562DE">
              <w:rPr>
                <w:sz w:val="20"/>
                <w:szCs w:val="20"/>
              </w:rPr>
              <w:t>,</w:t>
            </w:r>
            <w:r>
              <w:rPr>
                <w:sz w:val="20"/>
                <w:szCs w:val="20"/>
              </w:rPr>
              <w:t xml:space="preserve"> v</w:t>
            </w:r>
            <w:r w:rsidR="007A3211">
              <w:rPr>
                <w:sz w:val="20"/>
                <w:szCs w:val="20"/>
              </w:rPr>
              <w:t> </w:t>
            </w:r>
            <w:proofErr w:type="gramStart"/>
            <w:r w:rsidR="00FE4919">
              <w:rPr>
                <w:sz w:val="20"/>
                <w:szCs w:val="20"/>
              </w:rPr>
              <w:t>rámci</w:t>
            </w:r>
            <w:proofErr w:type="gramEnd"/>
            <w:r>
              <w:rPr>
                <w:sz w:val="20"/>
                <w:szCs w:val="20"/>
              </w:rPr>
              <w:t xml:space="preserve"> kterého jsou realizovány studijní pobyty a pracovní stáže studentů na partnerských institucích a stáže a školení zaměstnanců. Dalším významným programem je CEEPUS, který napomáhá realizovat výměnu stáží mezi partnery především ve střední a jihovýchodní Evropě. </w:t>
            </w:r>
          </w:p>
          <w:p w14:paraId="2F21EDA4" w14:textId="77777777" w:rsidR="00E316E9" w:rsidRDefault="00267489" w:rsidP="00CA737C">
            <w:pPr>
              <w:pStyle w:val="Normlnweb"/>
              <w:shd w:val="clear" w:color="auto" w:fill="FFFFFF"/>
              <w:spacing w:before="60" w:beforeAutospacing="0" w:after="60" w:afterAutospacing="0" w:line="252" w:lineRule="auto"/>
              <w:jc w:val="both"/>
              <w:rPr>
                <w:sz w:val="20"/>
                <w:szCs w:val="20"/>
              </w:rPr>
            </w:pPr>
            <w:r w:rsidRPr="004F2050">
              <w:rPr>
                <w:sz w:val="20"/>
                <w:szCs w:val="20"/>
              </w:rPr>
              <w:t xml:space="preserve">Ústav výrobního inženýrství je aktivní člen odborných sítí programu CEEPUS - po více než 10 let probíhá realizace výměnných pedagogických stáží v rámci CIII-RO-0013-13-1718 - </w:t>
            </w:r>
            <w:proofErr w:type="spellStart"/>
            <w:r w:rsidRPr="004F2050">
              <w:rPr>
                <w:sz w:val="20"/>
                <w:szCs w:val="20"/>
              </w:rPr>
              <w:t>Teaching</w:t>
            </w:r>
            <w:proofErr w:type="spellEnd"/>
            <w:r w:rsidRPr="004F2050">
              <w:rPr>
                <w:sz w:val="20"/>
                <w:szCs w:val="20"/>
              </w:rPr>
              <w:t xml:space="preserve"> and </w:t>
            </w:r>
            <w:proofErr w:type="spellStart"/>
            <w:r w:rsidRPr="004F2050">
              <w:rPr>
                <w:sz w:val="20"/>
                <w:szCs w:val="20"/>
              </w:rPr>
              <w:t>research</w:t>
            </w:r>
            <w:proofErr w:type="spellEnd"/>
            <w:r w:rsidRPr="004F2050">
              <w:rPr>
                <w:sz w:val="20"/>
                <w:szCs w:val="20"/>
              </w:rPr>
              <w:t xml:space="preserve"> </w:t>
            </w:r>
            <w:proofErr w:type="spellStart"/>
            <w:r w:rsidRPr="004F2050">
              <w:rPr>
                <w:sz w:val="20"/>
                <w:szCs w:val="20"/>
              </w:rPr>
              <w:t>of</w:t>
            </w:r>
            <w:proofErr w:type="spellEnd"/>
            <w:r w:rsidRPr="004F2050">
              <w:rPr>
                <w:sz w:val="20"/>
                <w:szCs w:val="20"/>
              </w:rPr>
              <w:t xml:space="preserve"> environment-</w:t>
            </w:r>
            <w:proofErr w:type="spellStart"/>
            <w:r w:rsidRPr="004F2050">
              <w:rPr>
                <w:sz w:val="20"/>
                <w:szCs w:val="20"/>
              </w:rPr>
              <w:t>oriented</w:t>
            </w:r>
            <w:proofErr w:type="spellEnd"/>
            <w:r w:rsidRPr="004F2050">
              <w:rPr>
                <w:sz w:val="20"/>
                <w:szCs w:val="20"/>
              </w:rPr>
              <w:t xml:space="preserve"> </w:t>
            </w:r>
            <w:proofErr w:type="spellStart"/>
            <w:r w:rsidRPr="004F2050">
              <w:rPr>
                <w:sz w:val="20"/>
                <w:szCs w:val="20"/>
              </w:rPr>
              <w:t>technologies</w:t>
            </w:r>
            <w:proofErr w:type="spellEnd"/>
            <w:r w:rsidRPr="004F2050">
              <w:rPr>
                <w:sz w:val="20"/>
                <w:szCs w:val="20"/>
              </w:rPr>
              <w:t xml:space="preserve"> in </w:t>
            </w:r>
            <w:proofErr w:type="spellStart"/>
            <w:r w:rsidRPr="004F2050">
              <w:rPr>
                <w:sz w:val="20"/>
                <w:szCs w:val="20"/>
              </w:rPr>
              <w:t>manufacturing</w:t>
            </w:r>
            <w:proofErr w:type="spellEnd"/>
            <w:r w:rsidRPr="004F2050">
              <w:rPr>
                <w:sz w:val="20"/>
                <w:szCs w:val="20"/>
              </w:rPr>
              <w:t xml:space="preserve">, CIII-PL-0033-13-1718 - Development </w:t>
            </w:r>
            <w:proofErr w:type="spellStart"/>
            <w:r w:rsidRPr="004F2050">
              <w:rPr>
                <w:sz w:val="20"/>
                <w:szCs w:val="20"/>
              </w:rPr>
              <w:t>of</w:t>
            </w:r>
            <w:proofErr w:type="spellEnd"/>
            <w:r w:rsidRPr="004F2050">
              <w:rPr>
                <w:sz w:val="20"/>
                <w:szCs w:val="20"/>
              </w:rPr>
              <w:t xml:space="preserve"> </w:t>
            </w:r>
            <w:proofErr w:type="spellStart"/>
            <w:r w:rsidRPr="004F2050">
              <w:rPr>
                <w:sz w:val="20"/>
                <w:szCs w:val="20"/>
              </w:rPr>
              <w:t>mechanical</w:t>
            </w:r>
            <w:proofErr w:type="spellEnd"/>
            <w:r w:rsidRPr="004F2050">
              <w:rPr>
                <w:sz w:val="20"/>
                <w:szCs w:val="20"/>
              </w:rPr>
              <w:t xml:space="preserve"> </w:t>
            </w:r>
            <w:proofErr w:type="spellStart"/>
            <w:r w:rsidRPr="004F2050">
              <w:rPr>
                <w:sz w:val="20"/>
                <w:szCs w:val="20"/>
              </w:rPr>
              <w:t>engineering</w:t>
            </w:r>
            <w:proofErr w:type="spellEnd"/>
            <w:r w:rsidRPr="004F2050">
              <w:rPr>
                <w:sz w:val="20"/>
                <w:szCs w:val="20"/>
              </w:rPr>
              <w:t xml:space="preserve"> (design, technology and </w:t>
            </w:r>
            <w:proofErr w:type="spellStart"/>
            <w:r w:rsidRPr="004F2050">
              <w:rPr>
                <w:sz w:val="20"/>
                <w:szCs w:val="20"/>
              </w:rPr>
              <w:t>production</w:t>
            </w:r>
            <w:proofErr w:type="spellEnd"/>
            <w:r w:rsidRPr="004F2050">
              <w:rPr>
                <w:sz w:val="20"/>
                <w:szCs w:val="20"/>
              </w:rPr>
              <w:t xml:space="preserve"> management) as </w:t>
            </w:r>
            <w:proofErr w:type="spellStart"/>
            <w:r w:rsidRPr="004F2050">
              <w:rPr>
                <w:sz w:val="20"/>
                <w:szCs w:val="20"/>
              </w:rPr>
              <w:t>an</w:t>
            </w:r>
            <w:proofErr w:type="spellEnd"/>
            <w:r w:rsidRPr="004F2050">
              <w:rPr>
                <w:sz w:val="20"/>
                <w:szCs w:val="20"/>
              </w:rPr>
              <w:t xml:space="preserve"> </w:t>
            </w:r>
            <w:proofErr w:type="spellStart"/>
            <w:r w:rsidRPr="004F2050">
              <w:rPr>
                <w:sz w:val="20"/>
                <w:szCs w:val="20"/>
              </w:rPr>
              <w:t>essential</w:t>
            </w:r>
            <w:proofErr w:type="spellEnd"/>
            <w:r w:rsidRPr="004F2050">
              <w:rPr>
                <w:sz w:val="20"/>
                <w:szCs w:val="20"/>
              </w:rPr>
              <w:t xml:space="preserve"> base </w:t>
            </w:r>
            <w:proofErr w:type="spellStart"/>
            <w:r w:rsidRPr="004F2050">
              <w:rPr>
                <w:sz w:val="20"/>
                <w:szCs w:val="20"/>
              </w:rPr>
              <w:t>for</w:t>
            </w:r>
            <w:proofErr w:type="spellEnd"/>
            <w:r w:rsidRPr="004F2050">
              <w:rPr>
                <w:sz w:val="20"/>
                <w:szCs w:val="20"/>
              </w:rPr>
              <w:t xml:space="preserve"> </w:t>
            </w:r>
            <w:proofErr w:type="spellStart"/>
            <w:r w:rsidRPr="004F2050">
              <w:rPr>
                <w:sz w:val="20"/>
                <w:szCs w:val="20"/>
              </w:rPr>
              <w:t>progress</w:t>
            </w:r>
            <w:proofErr w:type="spellEnd"/>
            <w:r w:rsidRPr="004F2050">
              <w:rPr>
                <w:sz w:val="20"/>
                <w:szCs w:val="20"/>
              </w:rPr>
              <w:t xml:space="preserve"> in </w:t>
            </w:r>
            <w:proofErr w:type="spellStart"/>
            <w:r w:rsidRPr="004F2050">
              <w:rPr>
                <w:sz w:val="20"/>
                <w:szCs w:val="20"/>
              </w:rPr>
              <w:t>the</w:t>
            </w:r>
            <w:proofErr w:type="spellEnd"/>
            <w:r w:rsidRPr="004F2050">
              <w:rPr>
                <w:sz w:val="20"/>
                <w:szCs w:val="20"/>
              </w:rPr>
              <w:t xml:space="preserve"> area </w:t>
            </w:r>
            <w:proofErr w:type="spellStart"/>
            <w:r w:rsidRPr="004F2050">
              <w:rPr>
                <w:sz w:val="20"/>
                <w:szCs w:val="20"/>
              </w:rPr>
              <w:t>of</w:t>
            </w:r>
            <w:proofErr w:type="spellEnd"/>
            <w:r w:rsidRPr="004F2050">
              <w:rPr>
                <w:sz w:val="20"/>
                <w:szCs w:val="20"/>
              </w:rPr>
              <w:t xml:space="preserve"> </w:t>
            </w:r>
            <w:proofErr w:type="spellStart"/>
            <w:r w:rsidRPr="004F2050">
              <w:rPr>
                <w:sz w:val="20"/>
                <w:szCs w:val="20"/>
              </w:rPr>
              <w:t>small</w:t>
            </w:r>
            <w:proofErr w:type="spellEnd"/>
            <w:r w:rsidRPr="004F2050">
              <w:rPr>
                <w:sz w:val="20"/>
                <w:szCs w:val="20"/>
              </w:rPr>
              <w:t xml:space="preserve"> and medium </w:t>
            </w:r>
            <w:proofErr w:type="spellStart"/>
            <w:r w:rsidRPr="004F2050">
              <w:rPr>
                <w:sz w:val="20"/>
                <w:szCs w:val="20"/>
              </w:rPr>
              <w:t>companies</w:t>
            </w:r>
            <w:proofErr w:type="spellEnd"/>
            <w:r w:rsidRPr="004F2050">
              <w:rPr>
                <w:sz w:val="20"/>
                <w:szCs w:val="20"/>
              </w:rPr>
              <w:t xml:space="preserve">’ </w:t>
            </w:r>
            <w:proofErr w:type="spellStart"/>
            <w:r w:rsidRPr="004F2050">
              <w:rPr>
                <w:sz w:val="20"/>
                <w:szCs w:val="20"/>
              </w:rPr>
              <w:t>logistics</w:t>
            </w:r>
            <w:proofErr w:type="spellEnd"/>
            <w:r w:rsidRPr="004F2050">
              <w:rPr>
                <w:sz w:val="20"/>
                <w:szCs w:val="20"/>
              </w:rPr>
              <w:t xml:space="preserve"> - </w:t>
            </w:r>
            <w:proofErr w:type="spellStart"/>
            <w:r w:rsidRPr="004F2050">
              <w:rPr>
                <w:sz w:val="20"/>
                <w:szCs w:val="20"/>
              </w:rPr>
              <w:t>research</w:t>
            </w:r>
            <w:proofErr w:type="spellEnd"/>
            <w:r w:rsidRPr="004F2050">
              <w:rPr>
                <w:sz w:val="20"/>
                <w:szCs w:val="20"/>
              </w:rPr>
              <w:t xml:space="preserve">, </w:t>
            </w:r>
            <w:proofErr w:type="spellStart"/>
            <w:r w:rsidRPr="004F2050">
              <w:rPr>
                <w:sz w:val="20"/>
                <w:szCs w:val="20"/>
              </w:rPr>
              <w:t>preparation</w:t>
            </w:r>
            <w:proofErr w:type="spellEnd"/>
            <w:r w:rsidRPr="004F2050">
              <w:rPr>
                <w:sz w:val="20"/>
                <w:szCs w:val="20"/>
              </w:rPr>
              <w:t xml:space="preserve"> and </w:t>
            </w:r>
            <w:proofErr w:type="spellStart"/>
            <w:r w:rsidRPr="004F2050">
              <w:rPr>
                <w:sz w:val="20"/>
                <w:szCs w:val="20"/>
              </w:rPr>
              <w:t>implementation</w:t>
            </w:r>
            <w:proofErr w:type="spellEnd"/>
            <w:r w:rsidRPr="004F2050">
              <w:rPr>
                <w:sz w:val="20"/>
                <w:szCs w:val="20"/>
              </w:rPr>
              <w:t xml:space="preserve"> </w:t>
            </w:r>
            <w:proofErr w:type="spellStart"/>
            <w:r w:rsidRPr="004F2050">
              <w:rPr>
                <w:sz w:val="20"/>
                <w:szCs w:val="20"/>
              </w:rPr>
              <w:t>of</w:t>
            </w:r>
            <w:proofErr w:type="spellEnd"/>
            <w:r w:rsidRPr="004F2050">
              <w:rPr>
                <w:sz w:val="20"/>
                <w:szCs w:val="20"/>
              </w:rPr>
              <w:t xml:space="preserve"> joint </w:t>
            </w:r>
            <w:proofErr w:type="spellStart"/>
            <w:r w:rsidRPr="004F2050">
              <w:rPr>
                <w:sz w:val="20"/>
                <w:szCs w:val="20"/>
              </w:rPr>
              <w:t>programs</w:t>
            </w:r>
            <w:proofErr w:type="spellEnd"/>
            <w:r w:rsidRPr="004F2050">
              <w:rPr>
                <w:sz w:val="20"/>
                <w:szCs w:val="20"/>
              </w:rPr>
              <w:t xml:space="preserve"> </w:t>
            </w:r>
            <w:proofErr w:type="spellStart"/>
            <w:r w:rsidRPr="004F2050">
              <w:rPr>
                <w:sz w:val="20"/>
                <w:szCs w:val="20"/>
              </w:rPr>
              <w:t>of</w:t>
            </w:r>
            <w:proofErr w:type="spellEnd"/>
            <w:r w:rsidRPr="004F2050">
              <w:rPr>
                <w:sz w:val="20"/>
                <w:szCs w:val="20"/>
              </w:rPr>
              <w:t xml:space="preserve"> study, CIII-PL-0901-04-1718 - </w:t>
            </w:r>
            <w:proofErr w:type="spellStart"/>
            <w:r w:rsidRPr="004F2050">
              <w:rPr>
                <w:sz w:val="20"/>
                <w:szCs w:val="20"/>
              </w:rPr>
              <w:t>Teaching</w:t>
            </w:r>
            <w:proofErr w:type="spellEnd"/>
            <w:r w:rsidRPr="004F2050">
              <w:rPr>
                <w:sz w:val="20"/>
                <w:szCs w:val="20"/>
              </w:rPr>
              <w:t xml:space="preserve"> and </w:t>
            </w:r>
            <w:proofErr w:type="spellStart"/>
            <w:r w:rsidRPr="004F2050">
              <w:rPr>
                <w:sz w:val="20"/>
                <w:szCs w:val="20"/>
              </w:rPr>
              <w:t>research</w:t>
            </w:r>
            <w:proofErr w:type="spellEnd"/>
            <w:r w:rsidRPr="004F2050">
              <w:rPr>
                <w:sz w:val="20"/>
                <w:szCs w:val="20"/>
              </w:rPr>
              <w:t xml:space="preserve"> in </w:t>
            </w:r>
            <w:proofErr w:type="spellStart"/>
            <w:r w:rsidRPr="004F2050">
              <w:rPr>
                <w:sz w:val="20"/>
                <w:szCs w:val="20"/>
              </w:rPr>
              <w:t>advanced</w:t>
            </w:r>
            <w:proofErr w:type="spellEnd"/>
            <w:r w:rsidRPr="004F2050">
              <w:rPr>
                <w:sz w:val="20"/>
                <w:szCs w:val="20"/>
              </w:rPr>
              <w:t xml:space="preserve"> </w:t>
            </w:r>
            <w:proofErr w:type="spellStart"/>
            <w:r w:rsidRPr="004F2050">
              <w:rPr>
                <w:sz w:val="20"/>
                <w:szCs w:val="20"/>
              </w:rPr>
              <w:t>manufacturing</w:t>
            </w:r>
            <w:proofErr w:type="spellEnd"/>
            <w:r w:rsidRPr="004F2050">
              <w:rPr>
                <w:sz w:val="20"/>
                <w:szCs w:val="20"/>
              </w:rPr>
              <w:t xml:space="preserve">, CIII-RO-0202-11-1718 - </w:t>
            </w:r>
            <w:proofErr w:type="spellStart"/>
            <w:r w:rsidRPr="004F2050">
              <w:rPr>
                <w:sz w:val="20"/>
                <w:szCs w:val="20"/>
              </w:rPr>
              <w:t>Implementation</w:t>
            </w:r>
            <w:proofErr w:type="spellEnd"/>
            <w:r w:rsidRPr="004F2050">
              <w:rPr>
                <w:sz w:val="20"/>
                <w:szCs w:val="20"/>
              </w:rPr>
              <w:t xml:space="preserve"> and </w:t>
            </w:r>
            <w:proofErr w:type="spellStart"/>
            <w:r w:rsidRPr="004F2050">
              <w:rPr>
                <w:sz w:val="20"/>
                <w:szCs w:val="20"/>
              </w:rPr>
              <w:t>utilization</w:t>
            </w:r>
            <w:proofErr w:type="spellEnd"/>
            <w:r w:rsidRPr="004F2050">
              <w:rPr>
                <w:sz w:val="20"/>
                <w:szCs w:val="20"/>
              </w:rPr>
              <w:t xml:space="preserve"> </w:t>
            </w:r>
            <w:proofErr w:type="spellStart"/>
            <w:r w:rsidRPr="004F2050">
              <w:rPr>
                <w:sz w:val="20"/>
                <w:szCs w:val="20"/>
              </w:rPr>
              <w:t>of</w:t>
            </w:r>
            <w:proofErr w:type="spellEnd"/>
            <w:r w:rsidRPr="004F2050">
              <w:rPr>
                <w:sz w:val="20"/>
                <w:szCs w:val="20"/>
              </w:rPr>
              <w:t xml:space="preserve"> e-learning </w:t>
            </w:r>
            <w:proofErr w:type="spellStart"/>
            <w:r w:rsidRPr="004F2050">
              <w:rPr>
                <w:sz w:val="20"/>
                <w:szCs w:val="20"/>
              </w:rPr>
              <w:t>systems</w:t>
            </w:r>
            <w:proofErr w:type="spellEnd"/>
            <w:r w:rsidRPr="004F2050">
              <w:rPr>
                <w:sz w:val="20"/>
                <w:szCs w:val="20"/>
              </w:rPr>
              <w:t xml:space="preserve"> in study area </w:t>
            </w:r>
            <w:proofErr w:type="spellStart"/>
            <w:r w:rsidRPr="004F2050">
              <w:rPr>
                <w:sz w:val="20"/>
                <w:szCs w:val="20"/>
              </w:rPr>
              <w:t>of</w:t>
            </w:r>
            <w:proofErr w:type="spellEnd"/>
            <w:r w:rsidRPr="004F2050">
              <w:rPr>
                <w:sz w:val="20"/>
                <w:szCs w:val="20"/>
              </w:rPr>
              <w:t xml:space="preserve"> </w:t>
            </w:r>
            <w:proofErr w:type="spellStart"/>
            <w:r w:rsidRPr="004F2050">
              <w:rPr>
                <w:sz w:val="20"/>
                <w:szCs w:val="20"/>
              </w:rPr>
              <w:t>production</w:t>
            </w:r>
            <w:proofErr w:type="spellEnd"/>
            <w:r w:rsidRPr="004F2050">
              <w:rPr>
                <w:sz w:val="20"/>
                <w:szCs w:val="20"/>
              </w:rPr>
              <w:t xml:space="preserve"> </w:t>
            </w:r>
            <w:proofErr w:type="spellStart"/>
            <w:r w:rsidRPr="004F2050">
              <w:rPr>
                <w:sz w:val="20"/>
                <w:szCs w:val="20"/>
              </w:rPr>
              <w:t>engineering</w:t>
            </w:r>
            <w:proofErr w:type="spellEnd"/>
            <w:r w:rsidRPr="004F2050">
              <w:rPr>
                <w:sz w:val="20"/>
                <w:szCs w:val="20"/>
              </w:rPr>
              <w:t xml:space="preserve"> in </w:t>
            </w:r>
            <w:proofErr w:type="spellStart"/>
            <w:r w:rsidRPr="004F2050">
              <w:rPr>
                <w:sz w:val="20"/>
                <w:szCs w:val="20"/>
              </w:rPr>
              <w:t>Central</w:t>
            </w:r>
            <w:proofErr w:type="spellEnd"/>
            <w:r w:rsidRPr="004F2050">
              <w:rPr>
                <w:sz w:val="20"/>
                <w:szCs w:val="20"/>
              </w:rPr>
              <w:t xml:space="preserve"> </w:t>
            </w:r>
            <w:proofErr w:type="spellStart"/>
            <w:r w:rsidRPr="004F2050">
              <w:rPr>
                <w:sz w:val="20"/>
                <w:szCs w:val="20"/>
              </w:rPr>
              <w:t>European</w:t>
            </w:r>
            <w:proofErr w:type="spellEnd"/>
            <w:r w:rsidRPr="004F2050">
              <w:rPr>
                <w:sz w:val="20"/>
                <w:szCs w:val="20"/>
              </w:rPr>
              <w:t xml:space="preserve"> Region, CIII-SK-0067-13-1718 - </w:t>
            </w:r>
            <w:proofErr w:type="spellStart"/>
            <w:r w:rsidRPr="004F2050">
              <w:rPr>
                <w:sz w:val="20"/>
                <w:szCs w:val="20"/>
              </w:rPr>
              <w:t>Advances</w:t>
            </w:r>
            <w:proofErr w:type="spellEnd"/>
            <w:r w:rsidRPr="004F2050">
              <w:rPr>
                <w:sz w:val="20"/>
                <w:szCs w:val="20"/>
              </w:rPr>
              <w:t xml:space="preserve"> in </w:t>
            </w:r>
            <w:proofErr w:type="spellStart"/>
            <w:r w:rsidRPr="004F2050">
              <w:rPr>
                <w:sz w:val="20"/>
                <w:szCs w:val="20"/>
              </w:rPr>
              <w:t>machining</w:t>
            </w:r>
            <w:proofErr w:type="spellEnd"/>
            <w:r w:rsidRPr="004F2050">
              <w:rPr>
                <w:sz w:val="20"/>
                <w:szCs w:val="20"/>
              </w:rPr>
              <w:t xml:space="preserve">: </w:t>
            </w:r>
            <w:proofErr w:type="spellStart"/>
            <w:r w:rsidRPr="004F2050">
              <w:rPr>
                <w:sz w:val="20"/>
                <w:szCs w:val="20"/>
              </w:rPr>
              <w:t>skills</w:t>
            </w:r>
            <w:proofErr w:type="spellEnd"/>
            <w:r w:rsidRPr="004F2050">
              <w:rPr>
                <w:sz w:val="20"/>
                <w:szCs w:val="20"/>
              </w:rPr>
              <w:t xml:space="preserve"> and </w:t>
            </w:r>
            <w:proofErr w:type="spellStart"/>
            <w:r w:rsidRPr="004F2050">
              <w:rPr>
                <w:sz w:val="20"/>
                <w:szCs w:val="20"/>
              </w:rPr>
              <w:t>competencies</w:t>
            </w:r>
            <w:proofErr w:type="spellEnd"/>
            <w:r w:rsidRPr="004F2050">
              <w:rPr>
                <w:sz w:val="20"/>
                <w:szCs w:val="20"/>
              </w:rPr>
              <w:t xml:space="preserve"> </w:t>
            </w:r>
            <w:proofErr w:type="spellStart"/>
            <w:r w:rsidRPr="004F2050">
              <w:rPr>
                <w:sz w:val="20"/>
                <w:szCs w:val="20"/>
              </w:rPr>
              <w:t>for</w:t>
            </w:r>
            <w:proofErr w:type="spellEnd"/>
            <w:r w:rsidRPr="004F2050">
              <w:rPr>
                <w:sz w:val="20"/>
                <w:szCs w:val="20"/>
              </w:rPr>
              <w:t xml:space="preserve"> </w:t>
            </w:r>
            <w:proofErr w:type="spellStart"/>
            <w:r w:rsidRPr="004F2050">
              <w:rPr>
                <w:sz w:val="20"/>
                <w:szCs w:val="20"/>
              </w:rPr>
              <w:t>the</w:t>
            </w:r>
            <w:proofErr w:type="spellEnd"/>
            <w:r w:rsidRPr="004F2050">
              <w:rPr>
                <w:sz w:val="20"/>
                <w:szCs w:val="20"/>
              </w:rPr>
              <w:t xml:space="preserve"> </w:t>
            </w:r>
            <w:proofErr w:type="spellStart"/>
            <w:r w:rsidRPr="004F2050">
              <w:rPr>
                <w:sz w:val="20"/>
                <w:szCs w:val="20"/>
              </w:rPr>
              <w:t>future</w:t>
            </w:r>
            <w:proofErr w:type="spellEnd"/>
            <w:r w:rsidRPr="004F2050">
              <w:rPr>
                <w:sz w:val="20"/>
                <w:szCs w:val="20"/>
              </w:rPr>
              <w:t xml:space="preserve"> - part 2, CIII-HR-0108-11-1718 - </w:t>
            </w:r>
            <w:proofErr w:type="spellStart"/>
            <w:r w:rsidRPr="004F2050">
              <w:rPr>
                <w:sz w:val="20"/>
                <w:szCs w:val="20"/>
              </w:rPr>
              <w:t>Concurrent</w:t>
            </w:r>
            <w:proofErr w:type="spellEnd"/>
            <w:r w:rsidRPr="004F2050">
              <w:rPr>
                <w:sz w:val="20"/>
                <w:szCs w:val="20"/>
              </w:rPr>
              <w:t xml:space="preserve"> </w:t>
            </w:r>
            <w:proofErr w:type="spellStart"/>
            <w:r w:rsidRPr="004F2050">
              <w:rPr>
                <w:sz w:val="20"/>
                <w:szCs w:val="20"/>
              </w:rPr>
              <w:t>product</w:t>
            </w:r>
            <w:proofErr w:type="spellEnd"/>
            <w:r w:rsidRPr="004F2050">
              <w:rPr>
                <w:sz w:val="20"/>
                <w:szCs w:val="20"/>
              </w:rPr>
              <w:t xml:space="preserve"> and technology development - </w:t>
            </w:r>
            <w:proofErr w:type="spellStart"/>
            <w:r w:rsidRPr="004F2050">
              <w:rPr>
                <w:sz w:val="20"/>
                <w:szCs w:val="20"/>
              </w:rPr>
              <w:t>teaching</w:t>
            </w:r>
            <w:proofErr w:type="spellEnd"/>
            <w:r w:rsidRPr="004F2050">
              <w:rPr>
                <w:sz w:val="20"/>
                <w:szCs w:val="20"/>
              </w:rPr>
              <w:t xml:space="preserve">, </w:t>
            </w:r>
            <w:proofErr w:type="spellStart"/>
            <w:r w:rsidRPr="004F2050">
              <w:rPr>
                <w:sz w:val="20"/>
                <w:szCs w:val="20"/>
              </w:rPr>
              <w:t>research</w:t>
            </w:r>
            <w:proofErr w:type="spellEnd"/>
            <w:r w:rsidRPr="004F2050">
              <w:rPr>
                <w:sz w:val="20"/>
                <w:szCs w:val="20"/>
              </w:rPr>
              <w:t xml:space="preserve"> and </w:t>
            </w:r>
            <w:proofErr w:type="spellStart"/>
            <w:r w:rsidRPr="004F2050">
              <w:rPr>
                <w:sz w:val="20"/>
                <w:szCs w:val="20"/>
              </w:rPr>
              <w:t>implementation</w:t>
            </w:r>
            <w:proofErr w:type="spellEnd"/>
            <w:r w:rsidRPr="004F2050">
              <w:rPr>
                <w:sz w:val="20"/>
                <w:szCs w:val="20"/>
              </w:rPr>
              <w:t xml:space="preserve"> </w:t>
            </w:r>
            <w:proofErr w:type="spellStart"/>
            <w:r w:rsidRPr="004F2050">
              <w:rPr>
                <w:sz w:val="20"/>
                <w:szCs w:val="20"/>
              </w:rPr>
              <w:t>of</w:t>
            </w:r>
            <w:proofErr w:type="spellEnd"/>
            <w:r w:rsidRPr="004F2050">
              <w:rPr>
                <w:sz w:val="20"/>
                <w:szCs w:val="20"/>
              </w:rPr>
              <w:t xml:space="preserve"> joint </w:t>
            </w:r>
            <w:proofErr w:type="spellStart"/>
            <w:r w:rsidRPr="004F2050">
              <w:rPr>
                <w:sz w:val="20"/>
                <w:szCs w:val="20"/>
              </w:rPr>
              <w:t>programs</w:t>
            </w:r>
            <w:proofErr w:type="spellEnd"/>
            <w:r w:rsidRPr="004F2050">
              <w:rPr>
                <w:sz w:val="20"/>
                <w:szCs w:val="20"/>
              </w:rPr>
              <w:t xml:space="preserve"> </w:t>
            </w:r>
            <w:proofErr w:type="spellStart"/>
            <w:r w:rsidRPr="004F2050">
              <w:rPr>
                <w:sz w:val="20"/>
                <w:szCs w:val="20"/>
              </w:rPr>
              <w:t>oriented</w:t>
            </w:r>
            <w:proofErr w:type="spellEnd"/>
            <w:r w:rsidRPr="004F2050">
              <w:rPr>
                <w:sz w:val="20"/>
                <w:szCs w:val="20"/>
              </w:rPr>
              <w:t xml:space="preserve"> in </w:t>
            </w:r>
            <w:proofErr w:type="spellStart"/>
            <w:r w:rsidRPr="004F2050">
              <w:rPr>
                <w:sz w:val="20"/>
                <w:szCs w:val="20"/>
              </w:rPr>
              <w:t>production</w:t>
            </w:r>
            <w:proofErr w:type="spellEnd"/>
            <w:r w:rsidRPr="004F2050">
              <w:rPr>
                <w:sz w:val="20"/>
                <w:szCs w:val="20"/>
              </w:rPr>
              <w:t xml:space="preserve"> and </w:t>
            </w:r>
            <w:proofErr w:type="spellStart"/>
            <w:r w:rsidRPr="004F2050">
              <w:rPr>
                <w:sz w:val="20"/>
                <w:szCs w:val="20"/>
              </w:rPr>
              <w:t>industrial</w:t>
            </w:r>
            <w:proofErr w:type="spellEnd"/>
            <w:r w:rsidRPr="004F2050">
              <w:rPr>
                <w:sz w:val="20"/>
                <w:szCs w:val="20"/>
              </w:rPr>
              <w:t xml:space="preserve"> </w:t>
            </w:r>
            <w:proofErr w:type="spellStart"/>
            <w:r w:rsidRPr="004F2050">
              <w:rPr>
                <w:sz w:val="20"/>
                <w:szCs w:val="20"/>
              </w:rPr>
              <w:t>engineering</w:t>
            </w:r>
            <w:proofErr w:type="spellEnd"/>
            <w:r w:rsidRPr="004F2050">
              <w:rPr>
                <w:sz w:val="20"/>
                <w:szCs w:val="20"/>
              </w:rPr>
              <w:t>.</w:t>
            </w:r>
          </w:p>
          <w:p w14:paraId="495C0426" w14:textId="670F4213" w:rsidR="00FE4919" w:rsidRPr="00FE4919" w:rsidRDefault="00FE4919" w:rsidP="00CA737C">
            <w:pPr>
              <w:pStyle w:val="Default"/>
              <w:spacing w:before="60" w:after="60" w:line="252" w:lineRule="auto"/>
              <w:jc w:val="both"/>
              <w:rPr>
                <w:sz w:val="20"/>
                <w:szCs w:val="20"/>
              </w:rPr>
            </w:pPr>
            <w:r>
              <w:rPr>
                <w:sz w:val="20"/>
                <w:szCs w:val="20"/>
              </w:rPr>
              <w:t xml:space="preserve">Na celosvětové úrovni pak Fakulta technologická realizuje program </w:t>
            </w:r>
            <w:proofErr w:type="spellStart"/>
            <w:r>
              <w:rPr>
                <w:sz w:val="20"/>
                <w:szCs w:val="20"/>
              </w:rPr>
              <w:t>Freemovers</w:t>
            </w:r>
            <w:proofErr w:type="spellEnd"/>
            <w:r>
              <w:rPr>
                <w:sz w:val="20"/>
                <w:szCs w:val="20"/>
              </w:rPr>
              <w:t xml:space="preserve">, který umožňuje realizovat stáže mimo rámec jakéhokoliv výměnného programu. </w:t>
            </w:r>
          </w:p>
        </w:tc>
      </w:tr>
      <w:tr w:rsidR="00E316E9" w14:paraId="0ECEDE9C" w14:textId="77777777" w:rsidTr="009F6871">
        <w:trPr>
          <w:trHeight w:val="306"/>
        </w:trPr>
        <w:tc>
          <w:tcPr>
            <w:tcW w:w="10127" w:type="dxa"/>
            <w:gridSpan w:val="5"/>
            <w:tcBorders>
              <w:top w:val="single" w:sz="4" w:space="0" w:color="auto"/>
              <w:left w:val="single" w:sz="4" w:space="0" w:color="auto"/>
              <w:bottom w:val="single" w:sz="4" w:space="0" w:color="auto"/>
              <w:right w:val="single" w:sz="4" w:space="0" w:color="auto"/>
            </w:tcBorders>
            <w:shd w:val="clear" w:color="auto" w:fill="F7CAAC"/>
            <w:vAlign w:val="center"/>
            <w:hideMark/>
          </w:tcPr>
          <w:p w14:paraId="340DC1C1" w14:textId="77777777" w:rsidR="00E316E9" w:rsidRDefault="00E316E9" w:rsidP="001762EB">
            <w:pPr>
              <w:rPr>
                <w:b/>
              </w:rPr>
            </w:pPr>
            <w:r>
              <w:rPr>
                <w:b/>
              </w:rPr>
              <w:t>Informace o spolupráci s praxí vztahující se ke studijnímu programu</w:t>
            </w:r>
          </w:p>
        </w:tc>
      </w:tr>
      <w:tr w:rsidR="00E316E9" w14:paraId="66812D55" w14:textId="77777777" w:rsidTr="009F6871">
        <w:trPr>
          <w:trHeight w:val="1700"/>
        </w:trPr>
        <w:tc>
          <w:tcPr>
            <w:tcW w:w="10127" w:type="dxa"/>
            <w:gridSpan w:val="5"/>
            <w:tcBorders>
              <w:top w:val="single" w:sz="4" w:space="0" w:color="auto"/>
              <w:left w:val="single" w:sz="4" w:space="0" w:color="auto"/>
              <w:bottom w:val="single" w:sz="4" w:space="0" w:color="auto"/>
              <w:right w:val="single" w:sz="4" w:space="0" w:color="auto"/>
            </w:tcBorders>
            <w:shd w:val="clear" w:color="auto" w:fill="FFFFFF"/>
          </w:tcPr>
          <w:p w14:paraId="3E8EE131" w14:textId="77777777" w:rsidR="00D550DB" w:rsidRDefault="00D550DB" w:rsidP="00CA737C">
            <w:pPr>
              <w:pStyle w:val="Default"/>
              <w:spacing w:before="60" w:after="60" w:line="252" w:lineRule="auto"/>
              <w:jc w:val="both"/>
              <w:rPr>
                <w:sz w:val="20"/>
                <w:szCs w:val="20"/>
              </w:rPr>
            </w:pPr>
            <w:r>
              <w:rPr>
                <w:sz w:val="20"/>
                <w:szCs w:val="20"/>
              </w:rPr>
              <w:t xml:space="preserve">Spolupráce akademických pracovníků a studentů s praxí se realizuje zejména prostřednictvím projektů smluvního výzkumu, doplňkové činnosti a inovačních voucherů s významnými průmyslovými pracovišti v ČR a zahraničí. </w:t>
            </w:r>
          </w:p>
          <w:p w14:paraId="68ECA620" w14:textId="282EE677" w:rsidR="00034C7E" w:rsidRPr="00456D3F" w:rsidRDefault="00034C7E" w:rsidP="00CA737C">
            <w:pPr>
              <w:spacing w:before="60" w:after="60" w:line="252" w:lineRule="auto"/>
              <w:jc w:val="both"/>
            </w:pPr>
            <w:r w:rsidRPr="00456D3F">
              <w:t xml:space="preserve">Pro studijní program </w:t>
            </w:r>
            <w:r w:rsidR="00B83A96">
              <w:t>Nástroje a procesy</w:t>
            </w:r>
            <w:r w:rsidRPr="00456D3F">
              <w:t xml:space="preserve"> je významná spolupráce s firmami sdruženými v Moravskoslezském automobilovém klastru (MAK) a Plastikářském klastru (PLASTR</w:t>
            </w:r>
            <w:r w:rsidRPr="00BC30DB">
              <w:t xml:space="preserve">). </w:t>
            </w:r>
            <w:r w:rsidR="00BC30DB" w:rsidRPr="00BC30DB">
              <w:t>V</w:t>
            </w:r>
            <w:r w:rsidRPr="00BC30DB">
              <w:t>ýznamn</w:t>
            </w:r>
            <w:r w:rsidR="00BC30DB" w:rsidRPr="00BC30DB">
              <w:t>ý</w:t>
            </w:r>
            <w:r w:rsidRPr="00BC30DB">
              <w:t xml:space="preserve"> podíl</w:t>
            </w:r>
            <w:r w:rsidR="00BC30DB" w:rsidRPr="00BC30DB">
              <w:t xml:space="preserve"> pracoviště je i</w:t>
            </w:r>
            <w:r w:rsidRPr="00BC30DB">
              <w:t xml:space="preserve"> na rozvojových projektech klastrů (pro období </w:t>
            </w:r>
            <w:proofErr w:type="gramStart"/>
            <w:r w:rsidRPr="00BC30DB">
              <w:t xml:space="preserve">2016 </w:t>
            </w:r>
            <w:r w:rsidR="00F566FB">
              <w:t>–</w:t>
            </w:r>
            <w:r w:rsidRPr="00BC30DB">
              <w:t xml:space="preserve"> 2019</w:t>
            </w:r>
            <w:proofErr w:type="gramEnd"/>
            <w:r w:rsidRPr="00BC30DB">
              <w:t xml:space="preserve"> projekty CORNET - Smart</w:t>
            </w:r>
            <w:r w:rsidRPr="00456D3F">
              <w:t xml:space="preserve"> </w:t>
            </w:r>
            <w:proofErr w:type="spellStart"/>
            <w:r w:rsidRPr="00456D3F">
              <w:t>coating</w:t>
            </w:r>
            <w:proofErr w:type="spellEnd"/>
            <w:r w:rsidRPr="00456D3F">
              <w:t xml:space="preserve"> </w:t>
            </w:r>
            <w:proofErr w:type="spellStart"/>
            <w:r w:rsidRPr="00456D3F">
              <w:t>systems</w:t>
            </w:r>
            <w:proofErr w:type="spellEnd"/>
            <w:r w:rsidRPr="00456D3F">
              <w:t xml:space="preserve"> </w:t>
            </w:r>
            <w:proofErr w:type="spellStart"/>
            <w:r w:rsidRPr="00456D3F">
              <w:t>for</w:t>
            </w:r>
            <w:proofErr w:type="spellEnd"/>
            <w:r w:rsidRPr="00456D3F">
              <w:t xml:space="preserve"> </w:t>
            </w:r>
            <w:proofErr w:type="spellStart"/>
            <w:r w:rsidRPr="00456D3F">
              <w:t>process</w:t>
            </w:r>
            <w:proofErr w:type="spellEnd"/>
            <w:r w:rsidRPr="00456D3F">
              <w:t xml:space="preserve"> </w:t>
            </w:r>
            <w:proofErr w:type="spellStart"/>
            <w:r w:rsidRPr="00456D3F">
              <w:t>control</w:t>
            </w:r>
            <w:proofErr w:type="spellEnd"/>
            <w:r w:rsidRPr="00456D3F">
              <w:t xml:space="preserve"> and </w:t>
            </w:r>
            <w:proofErr w:type="spellStart"/>
            <w:r w:rsidRPr="00456D3F">
              <w:t>increased</w:t>
            </w:r>
            <w:proofErr w:type="spellEnd"/>
            <w:r w:rsidRPr="00456D3F">
              <w:t xml:space="preserve"> </w:t>
            </w:r>
            <w:proofErr w:type="spellStart"/>
            <w:r w:rsidRPr="00456D3F">
              <w:t>wear</w:t>
            </w:r>
            <w:proofErr w:type="spellEnd"/>
            <w:r w:rsidRPr="00456D3F">
              <w:t xml:space="preserve"> </w:t>
            </w:r>
            <w:proofErr w:type="spellStart"/>
            <w:r w:rsidRPr="00456D3F">
              <w:t>resistance</w:t>
            </w:r>
            <w:proofErr w:type="spellEnd"/>
            <w:r w:rsidRPr="00456D3F">
              <w:t xml:space="preserve"> in </w:t>
            </w:r>
            <w:proofErr w:type="spellStart"/>
            <w:r w:rsidRPr="00456D3F">
              <w:t>processing</w:t>
            </w:r>
            <w:proofErr w:type="spellEnd"/>
            <w:r w:rsidRPr="00456D3F">
              <w:t xml:space="preserve"> </w:t>
            </w:r>
            <w:proofErr w:type="spellStart"/>
            <w:r w:rsidRPr="00456D3F">
              <w:t>of</w:t>
            </w:r>
            <w:proofErr w:type="spellEnd"/>
            <w:r w:rsidRPr="00456D3F">
              <w:t xml:space="preserve"> natural </w:t>
            </w:r>
            <w:proofErr w:type="spellStart"/>
            <w:r w:rsidRPr="00456D3F">
              <w:t>fibre</w:t>
            </w:r>
            <w:proofErr w:type="spellEnd"/>
            <w:r w:rsidRPr="00456D3F">
              <w:t xml:space="preserve"> </w:t>
            </w:r>
            <w:proofErr w:type="spellStart"/>
            <w:r w:rsidRPr="00456D3F">
              <w:t>reinforces</w:t>
            </w:r>
            <w:proofErr w:type="spellEnd"/>
            <w:r w:rsidRPr="00456D3F">
              <w:t xml:space="preserve"> </w:t>
            </w:r>
            <w:proofErr w:type="spellStart"/>
            <w:r w:rsidRPr="00456D3F">
              <w:t>polymers</w:t>
            </w:r>
            <w:proofErr w:type="spellEnd"/>
            <w:r w:rsidRPr="00456D3F">
              <w:t xml:space="preserve"> (PLASTR), PLAKOTECH </w:t>
            </w:r>
            <w:r w:rsidR="007B1BDD">
              <w:t>–</w:t>
            </w:r>
            <w:r w:rsidRPr="00456D3F">
              <w:t xml:space="preserve"> Silnostěnné výstřiky, Chlazení forem (MAK).</w:t>
            </w:r>
          </w:p>
          <w:p w14:paraId="59AE0D8A" w14:textId="77777777" w:rsidR="00034C7E" w:rsidRPr="00456D3F" w:rsidRDefault="00034C7E" w:rsidP="00CA737C">
            <w:pPr>
              <w:spacing w:before="60" w:after="60" w:line="252" w:lineRule="auto"/>
              <w:jc w:val="both"/>
            </w:pPr>
            <w:r w:rsidRPr="00456D3F">
              <w:t>Inovační vouchery Zlínského kraje: Vývoj jednoúčelového stroje pro řezání pilových pásů pomocí laseru (</w:t>
            </w:r>
            <w:proofErr w:type="spellStart"/>
            <w:r w:rsidRPr="00456D3F">
              <w:t>Dudr</w:t>
            </w:r>
            <w:proofErr w:type="spellEnd"/>
            <w:r w:rsidRPr="00456D3F">
              <w:t xml:space="preserve"> </w:t>
            </w:r>
            <w:proofErr w:type="spellStart"/>
            <w:r w:rsidRPr="00456D3F">
              <w:t>Tools</w:t>
            </w:r>
            <w:proofErr w:type="spellEnd"/>
            <w:r w:rsidRPr="00456D3F">
              <w:t xml:space="preserve"> s.r.o.), Návrh automatizované manipulace polotovarů a výrobků (</w:t>
            </w:r>
            <w:proofErr w:type="spellStart"/>
            <w:r w:rsidRPr="00456D3F">
              <w:t>Suityou</w:t>
            </w:r>
            <w:proofErr w:type="spellEnd"/>
            <w:r w:rsidRPr="00456D3F">
              <w:t xml:space="preserve"> s.r.o.), Analýza mechanického chování pro inovaci stínících plachet (ISTECH s.r.o.), Návrh konstrukce a analytické hodnocení pilových kotoučů (</w:t>
            </w:r>
            <w:proofErr w:type="spellStart"/>
            <w:r w:rsidRPr="00456D3F">
              <w:t>Dudr</w:t>
            </w:r>
            <w:proofErr w:type="spellEnd"/>
            <w:r w:rsidRPr="00456D3F">
              <w:t xml:space="preserve"> </w:t>
            </w:r>
            <w:proofErr w:type="spellStart"/>
            <w:r w:rsidRPr="00456D3F">
              <w:t>Company</w:t>
            </w:r>
            <w:proofErr w:type="spellEnd"/>
            <w:r w:rsidRPr="00456D3F">
              <w:t xml:space="preserve"> s.r.o.), Inovace bandážování motorů synchronních generátorů (TES VSETÍN s.r.o.), Optimalizace vlivu technologických podmínek na strukturální změny při inovaci nekonvenčních technologií (MRB Sazovice, s.r.o.), Databáze mechanických vlastností lepených spojů (G 3 s.r.o.) a další. </w:t>
            </w:r>
          </w:p>
          <w:p w14:paraId="2A3304C7" w14:textId="7D128570" w:rsidR="009F6871" w:rsidRDefault="00034C7E" w:rsidP="00CA737C">
            <w:pPr>
              <w:spacing w:before="60" w:after="60" w:line="252" w:lineRule="auto"/>
              <w:jc w:val="both"/>
            </w:pPr>
            <w:r w:rsidRPr="00456D3F">
              <w:t xml:space="preserve">V roce 2017 byla zahájena spolupráce s Kovárnou </w:t>
            </w:r>
            <w:proofErr w:type="spellStart"/>
            <w:r w:rsidRPr="00456D3F">
              <w:t>Viva</w:t>
            </w:r>
            <w:proofErr w:type="spellEnd"/>
            <w:r w:rsidRPr="00456D3F">
              <w:t xml:space="preserve">, a.s. a společností ABB v oblasti implementace a propagace robotického systému </w:t>
            </w:r>
            <w:proofErr w:type="spellStart"/>
            <w:r w:rsidRPr="00456D3F">
              <w:t>YuMi</w:t>
            </w:r>
            <w:proofErr w:type="spellEnd"/>
            <w:r w:rsidRPr="00456D3F">
              <w:t xml:space="preserve">. Kovárna </w:t>
            </w:r>
            <w:proofErr w:type="spellStart"/>
            <w:r w:rsidRPr="00456D3F">
              <w:t>Viva</w:t>
            </w:r>
            <w:proofErr w:type="spellEnd"/>
            <w:r w:rsidRPr="00456D3F">
              <w:t xml:space="preserve"> je dlouhodobým partnerem Ústavu výrobního inženýrství v realizaci společných </w:t>
            </w:r>
            <w:r w:rsidR="00464DEA">
              <w:t>vzdělávacích</w:t>
            </w:r>
            <w:r w:rsidRPr="00456D3F">
              <w:t xml:space="preserve"> aktivit</w:t>
            </w:r>
            <w:r w:rsidR="009D1C6F">
              <w:t>.</w:t>
            </w:r>
          </w:p>
          <w:p w14:paraId="45BC5E79" w14:textId="5E2E1D9D" w:rsidR="00445F9B" w:rsidRPr="003025AE" w:rsidRDefault="00445F9B" w:rsidP="00CA737C">
            <w:pPr>
              <w:spacing w:before="60" w:after="60" w:line="252" w:lineRule="auto"/>
              <w:jc w:val="both"/>
            </w:pPr>
          </w:p>
        </w:tc>
      </w:tr>
      <w:tr w:rsidR="00971A1C" w:rsidRPr="00C6606A" w14:paraId="6E7B1455" w14:textId="77777777" w:rsidTr="009F6871">
        <w:trPr>
          <w:gridBefore w:val="1"/>
          <w:wBefore w:w="60" w:type="dxa"/>
        </w:trPr>
        <w:tc>
          <w:tcPr>
            <w:tcW w:w="10067" w:type="dxa"/>
            <w:gridSpan w:val="4"/>
            <w:tcBorders>
              <w:top w:val="single" w:sz="4" w:space="0" w:color="auto"/>
              <w:left w:val="single" w:sz="4" w:space="0" w:color="auto"/>
              <w:bottom w:val="double" w:sz="4" w:space="0" w:color="auto"/>
              <w:right w:val="single" w:sz="4" w:space="0" w:color="auto"/>
            </w:tcBorders>
            <w:shd w:val="clear" w:color="auto" w:fill="BDD6EE"/>
            <w:hideMark/>
          </w:tcPr>
          <w:p w14:paraId="7032F8AE" w14:textId="77777777" w:rsidR="00971A1C" w:rsidRPr="00C6606A" w:rsidRDefault="00971A1C" w:rsidP="00AE455C">
            <w:pPr>
              <w:pageBreakBefore/>
              <w:jc w:val="both"/>
              <w:rPr>
                <w:b/>
                <w:sz w:val="28"/>
              </w:rPr>
            </w:pPr>
            <w:r w:rsidRPr="00C6606A">
              <w:rPr>
                <w:b/>
                <w:sz w:val="28"/>
              </w:rPr>
              <w:lastRenderedPageBreak/>
              <w:t>C-III – Informační zabezpečení studijního programu</w:t>
            </w:r>
          </w:p>
        </w:tc>
      </w:tr>
      <w:tr w:rsidR="00971A1C" w:rsidRPr="00C6606A" w14:paraId="4CF85EB9" w14:textId="77777777" w:rsidTr="009F6871">
        <w:trPr>
          <w:gridBefore w:val="1"/>
          <w:wBefore w:w="60" w:type="dxa"/>
          <w:trHeight w:val="283"/>
        </w:trPr>
        <w:tc>
          <w:tcPr>
            <w:tcW w:w="10067" w:type="dxa"/>
            <w:gridSpan w:val="4"/>
            <w:tcBorders>
              <w:top w:val="single" w:sz="2" w:space="0" w:color="auto"/>
              <w:left w:val="single" w:sz="2" w:space="0" w:color="auto"/>
              <w:bottom w:val="single" w:sz="2" w:space="0" w:color="auto"/>
              <w:right w:val="single" w:sz="2" w:space="0" w:color="auto"/>
            </w:tcBorders>
            <w:shd w:val="clear" w:color="auto" w:fill="F7CAAC"/>
            <w:vAlign w:val="center"/>
            <w:hideMark/>
          </w:tcPr>
          <w:p w14:paraId="02C7FB17" w14:textId="77777777" w:rsidR="00971A1C" w:rsidRPr="00C6606A" w:rsidRDefault="00971A1C" w:rsidP="00AE455C">
            <w:r w:rsidRPr="00C6606A">
              <w:rPr>
                <w:b/>
              </w:rPr>
              <w:t xml:space="preserve">Název a stručný popis studijního informačního systému </w:t>
            </w:r>
          </w:p>
        </w:tc>
      </w:tr>
      <w:tr w:rsidR="00971A1C" w:rsidRPr="00C6606A" w14:paraId="6BAA19AE" w14:textId="77777777" w:rsidTr="009F6871">
        <w:trPr>
          <w:gridBefore w:val="1"/>
          <w:wBefore w:w="60" w:type="dxa"/>
          <w:trHeight w:val="2268"/>
        </w:trPr>
        <w:tc>
          <w:tcPr>
            <w:tcW w:w="10067" w:type="dxa"/>
            <w:gridSpan w:val="4"/>
            <w:tcBorders>
              <w:top w:val="single" w:sz="2" w:space="0" w:color="auto"/>
              <w:left w:val="single" w:sz="2" w:space="0" w:color="auto"/>
              <w:bottom w:val="single" w:sz="2" w:space="0" w:color="auto"/>
              <w:right w:val="single" w:sz="2" w:space="0" w:color="auto"/>
            </w:tcBorders>
            <w:hideMark/>
          </w:tcPr>
          <w:p w14:paraId="6F56AFFB" w14:textId="77777777" w:rsidR="00971A1C" w:rsidRPr="00C6606A" w:rsidRDefault="00971A1C" w:rsidP="00AE455C">
            <w:pPr>
              <w:spacing w:before="60" w:after="60" w:line="252" w:lineRule="auto"/>
              <w:jc w:val="both"/>
            </w:pPr>
            <w:r w:rsidRPr="00C6606A">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94" w:history="1">
              <w:r w:rsidRPr="00C6606A">
                <w:rPr>
                  <w:color w:val="0000FF"/>
                  <w:u w:val="single"/>
                </w:rPr>
                <w:t>https://stag.utb.cz/portal/</w:t>
              </w:r>
            </w:hyperlink>
            <w:r w:rsidRPr="00C6606A">
              <w:t xml:space="preserve">), aplikace jsou v něm organizovány do souvisejících celků na záložkách a podstránkách. Portál je intuitivní a pokrývá řadu funkcí IS/STAG, které se týkají výuky. Navíc integruje na jednom místě kromě aplikací IS/STAG i další důležité informační zdroje, například </w:t>
            </w:r>
            <w:proofErr w:type="spellStart"/>
            <w:r w:rsidRPr="00C6606A">
              <w:t>Courseware</w:t>
            </w:r>
            <w:proofErr w:type="spellEnd"/>
            <w:r w:rsidRPr="00C6606A">
              <w:t xml:space="preserv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(tedy i pro učitele). Nativní klient IS/STAG využívá technologii Oracle </w:t>
            </w:r>
            <w:proofErr w:type="spellStart"/>
            <w:r w:rsidRPr="00C6606A">
              <w:t>Forms</w:t>
            </w:r>
            <w:proofErr w:type="spellEnd"/>
            <w:r w:rsidRPr="00C6606A">
              <w:t xml:space="preserve">. Jeho instalace není triviální a vyžaduje pravidelnou aktualizaci. Proto se s ním setkáte zejména na stanicích </w:t>
            </w:r>
            <w:proofErr w:type="spellStart"/>
            <w:r w:rsidRPr="00C6606A">
              <w:t>OrionXP</w:t>
            </w:r>
            <w:proofErr w:type="spellEnd"/>
            <w:r w:rsidRPr="00C6606A">
              <w:t xml:space="preserve"> udržovaných </w:t>
            </w:r>
            <w:proofErr w:type="spellStart"/>
            <w:r w:rsidRPr="00C6606A">
              <w:t>CIVem</w:t>
            </w:r>
            <w:proofErr w:type="spellEnd"/>
            <w:r w:rsidRPr="00C6606A">
              <w:t>. Obsahuje řadu specializovaných formulářů a tiskových sestav, pro část úkonů je jeho použití nevyhnutelné</w:t>
            </w:r>
            <w:r>
              <w:t>.</w:t>
            </w:r>
          </w:p>
        </w:tc>
      </w:tr>
      <w:tr w:rsidR="00971A1C" w:rsidRPr="00C6606A" w14:paraId="07B34CD0" w14:textId="77777777" w:rsidTr="009F6871">
        <w:trPr>
          <w:gridBefore w:val="1"/>
          <w:wBefore w:w="60" w:type="dxa"/>
          <w:trHeight w:val="283"/>
        </w:trPr>
        <w:tc>
          <w:tcPr>
            <w:tcW w:w="10067"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
          <w:p w14:paraId="77A81ED2" w14:textId="77777777" w:rsidR="00971A1C" w:rsidRPr="00C6606A" w:rsidRDefault="00971A1C" w:rsidP="00AE455C">
            <w:pPr>
              <w:rPr>
                <w:b/>
              </w:rPr>
            </w:pPr>
            <w:r w:rsidRPr="00C6606A">
              <w:rPr>
                <w:b/>
              </w:rPr>
              <w:t>Přístup ke studijní literatuře</w:t>
            </w:r>
          </w:p>
        </w:tc>
      </w:tr>
      <w:tr w:rsidR="00971A1C" w:rsidRPr="00C6606A" w14:paraId="4C46FE19" w14:textId="77777777" w:rsidTr="009F6871">
        <w:trPr>
          <w:gridBefore w:val="1"/>
          <w:wBefore w:w="60" w:type="dxa"/>
          <w:trHeight w:val="2268"/>
        </w:trPr>
        <w:tc>
          <w:tcPr>
            <w:tcW w:w="10067" w:type="dxa"/>
            <w:gridSpan w:val="4"/>
            <w:tcBorders>
              <w:top w:val="single" w:sz="4" w:space="0" w:color="auto"/>
              <w:left w:val="single" w:sz="4" w:space="0" w:color="auto"/>
              <w:bottom w:val="single" w:sz="4" w:space="0" w:color="auto"/>
              <w:right w:val="single" w:sz="4" w:space="0" w:color="auto"/>
            </w:tcBorders>
          </w:tcPr>
          <w:p w14:paraId="0496780C" w14:textId="77777777" w:rsidR="00971A1C" w:rsidRDefault="00971A1C" w:rsidP="00AE455C">
            <w:pPr>
              <w:spacing w:before="60" w:after="60" w:line="252" w:lineRule="auto"/>
              <w:jc w:val="both"/>
            </w:pPr>
            <w:r w:rsidRPr="00C6606A">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w:t>
            </w:r>
          </w:p>
          <w:p w14:paraId="1B88057B" w14:textId="77777777" w:rsidR="00971A1C" w:rsidRPr="00C6606A" w:rsidRDefault="00971A1C" w:rsidP="00AE455C">
            <w:pPr>
              <w:spacing w:before="60" w:after="60" w:line="252" w:lineRule="auto"/>
              <w:jc w:val="both"/>
              <w:rPr>
                <w:b/>
              </w:rPr>
            </w:pPr>
            <w:r w:rsidRPr="00C6606A">
              <w:t xml:space="preserve">K dispozici je zhruba 500 studijních míst, 230 počítačů a dostatečné množství přípojných míst pro notebooky. Knihovna je vybavena virtuální technologií </w:t>
            </w:r>
            <w:proofErr w:type="spellStart"/>
            <w:r w:rsidRPr="00C6606A">
              <w:t>WMware</w:t>
            </w:r>
            <w:proofErr w:type="spellEnd"/>
            <w:r w:rsidRPr="00C6606A">
              <w:t xml:space="preserve"> s klientskými stanicemi </w:t>
            </w:r>
            <w:proofErr w:type="spellStart"/>
            <w:r w:rsidRPr="00C6606A">
              <w:t>Zero</w:t>
            </w:r>
            <w:proofErr w:type="spellEnd"/>
            <w:r w:rsidRPr="00C6606A">
              <w:t xml:space="preserve"> </w:t>
            </w:r>
            <w:proofErr w:type="spellStart"/>
            <w:r w:rsidRPr="00C6606A">
              <w:t>Client</w:t>
            </w:r>
            <w:proofErr w:type="spellEnd"/>
            <w:r w:rsidRPr="00C6606A">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w:t>
            </w:r>
            <w:r w:rsidRPr="00667B69">
              <w:t xml:space="preserve">140 000 </w:t>
            </w:r>
            <w:r w:rsidRPr="00C6606A">
              <w:t xml:space="preserve">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95" w:history="1">
              <w:r w:rsidRPr="00C6606A">
                <w:rPr>
                  <w:color w:val="0000FF"/>
                  <w:u w:val="single"/>
                </w:rPr>
                <w:t>http://digilib.k.utb.cz</w:t>
              </w:r>
            </w:hyperlink>
            <w:r w:rsidRPr="00C6606A">
              <w:t xml:space="preserve">. Práce jsou zde zpravidla dostupné volně v plném textu. Kromě toho provozuje knihovna také </w:t>
            </w:r>
            <w:proofErr w:type="spellStart"/>
            <w:r w:rsidRPr="00C6606A">
              <w:t>repozitář</w:t>
            </w:r>
            <w:proofErr w:type="spellEnd"/>
            <w:r w:rsidRPr="00C6606A">
              <w:t xml:space="preserve"> publikační činnosti akademických pracovníků univerzity na adrese </w:t>
            </w:r>
            <w:hyperlink r:id="rId96" w:history="1">
              <w:r w:rsidRPr="00C6606A">
                <w:rPr>
                  <w:color w:val="0000FF"/>
                  <w:u w:val="single"/>
                </w:rPr>
                <w:t>http://publikace.k.utb.cz</w:t>
              </w:r>
            </w:hyperlink>
            <w:r w:rsidRPr="00C6606A">
              <w:t>.</w:t>
            </w:r>
          </w:p>
        </w:tc>
      </w:tr>
      <w:tr w:rsidR="00971A1C" w:rsidRPr="00C6606A" w14:paraId="37CE211A" w14:textId="77777777" w:rsidTr="009F6871">
        <w:trPr>
          <w:gridBefore w:val="1"/>
          <w:wBefore w:w="60" w:type="dxa"/>
          <w:trHeight w:val="283"/>
        </w:trPr>
        <w:tc>
          <w:tcPr>
            <w:tcW w:w="10067"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
          <w:p w14:paraId="5A8EEAAF" w14:textId="77777777" w:rsidR="00971A1C" w:rsidRPr="00C6606A" w:rsidRDefault="00971A1C" w:rsidP="00AE455C">
            <w:r w:rsidRPr="00C6606A">
              <w:rPr>
                <w:b/>
              </w:rPr>
              <w:t>Přehled zpřístupněných databází</w:t>
            </w:r>
          </w:p>
        </w:tc>
      </w:tr>
      <w:tr w:rsidR="00971A1C" w:rsidRPr="00C6606A" w14:paraId="79A4BC57" w14:textId="77777777" w:rsidTr="009F6871">
        <w:trPr>
          <w:gridBefore w:val="1"/>
          <w:wBefore w:w="60" w:type="dxa"/>
          <w:trHeight w:val="282"/>
        </w:trPr>
        <w:tc>
          <w:tcPr>
            <w:tcW w:w="10067" w:type="dxa"/>
            <w:gridSpan w:val="4"/>
            <w:tcBorders>
              <w:top w:val="single" w:sz="4" w:space="0" w:color="auto"/>
              <w:left w:val="single" w:sz="4" w:space="0" w:color="auto"/>
              <w:bottom w:val="single" w:sz="4" w:space="0" w:color="auto"/>
              <w:right w:val="single" w:sz="4" w:space="0" w:color="auto"/>
            </w:tcBorders>
          </w:tcPr>
          <w:p w14:paraId="79D8C100" w14:textId="77777777" w:rsidR="00971A1C" w:rsidRPr="00C6606A" w:rsidRDefault="00971A1C" w:rsidP="00AE455C">
            <w:pPr>
              <w:spacing w:before="60" w:after="60" w:line="21" w:lineRule="atLeast"/>
              <w:jc w:val="both"/>
            </w:pPr>
            <w:r w:rsidRPr="00C6606A">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C6606A">
              <w:t xml:space="preserve">Veškeré informační zdroje jsou dostupné skrze moderní centrální portál Xerxes </w:t>
            </w:r>
            <w:hyperlink r:id="rId97" w:history="1">
              <w:r w:rsidRPr="00C6606A">
                <w:rPr>
                  <w:color w:val="0000FF"/>
                  <w:u w:val="single"/>
                </w:rPr>
                <w:t>http://portal.k.utb.cz</w:t>
              </w:r>
            </w:hyperlink>
            <w:r w:rsidRPr="00C6606A">
              <w:t xml:space="preserve">, který je postaven na bázi známého </w:t>
            </w:r>
            <w:proofErr w:type="spellStart"/>
            <w:r w:rsidRPr="00C6606A">
              <w:t>discovery</w:t>
            </w:r>
            <w:proofErr w:type="spellEnd"/>
            <w:r w:rsidRPr="00C6606A">
              <w:t xml:space="preserve"> </w:t>
            </w:r>
            <w:r w:rsidRPr="00667B69">
              <w:t xml:space="preserve">systému EDS. Jednotlivé databáze tedy není potřeba prohledávat separátně. K dispozici je také technologie Fulltext </w:t>
            </w:r>
            <w:proofErr w:type="spellStart"/>
            <w:r w:rsidRPr="00667B69">
              <w:t>Finder</w:t>
            </w:r>
            <w:proofErr w:type="spellEnd"/>
            <w:r w:rsidRPr="00667B69">
              <w:t xml:space="preserve">, která </w:t>
            </w:r>
            <w:r w:rsidRPr="00C6606A">
              <w:t>značně ulehčuje uživatelům práci zejména při dohledávání plných textů dokumentů. Veškeré elektronické zdroje jsou přístupné 24 hodin denně</w:t>
            </w:r>
            <w:r>
              <w:t>,</w:t>
            </w:r>
            <w:r w:rsidRPr="00C6606A">
              <w:t xml:space="preserve"> a to i z počítačů mimo univerzitní síť UTB formou tzv. vzdáleného přístupu. </w:t>
            </w:r>
          </w:p>
          <w:p w14:paraId="0B71260C" w14:textId="77777777" w:rsidR="00971A1C" w:rsidRPr="00C6606A" w:rsidRDefault="00971A1C" w:rsidP="00AE455C">
            <w:pPr>
              <w:spacing w:before="60" w:after="60" w:line="21" w:lineRule="atLeast"/>
            </w:pPr>
            <w:r w:rsidRPr="00C6606A">
              <w:t>Konkrétní dostupné databáze:</w:t>
            </w:r>
          </w:p>
          <w:p w14:paraId="0ECD5661" w14:textId="77777777" w:rsidR="00971A1C" w:rsidRPr="00667B69" w:rsidRDefault="00971A1C" w:rsidP="00971A1C">
            <w:pPr>
              <w:pStyle w:val="Odstavecseseznamem"/>
              <w:numPr>
                <w:ilvl w:val="0"/>
                <w:numId w:val="2"/>
              </w:numPr>
              <w:spacing w:before="60" w:after="60" w:line="21" w:lineRule="atLeast"/>
              <w:ind w:left="714" w:hanging="357"/>
              <w:jc w:val="both"/>
              <w:rPr>
                <w:iCs/>
              </w:rPr>
            </w:pPr>
            <w:r w:rsidRPr="00667B69">
              <w:rPr>
                <w:iCs/>
              </w:rPr>
              <w:t xml:space="preserve">Citační databáze Web </w:t>
            </w:r>
            <w:proofErr w:type="spellStart"/>
            <w:r w:rsidRPr="00667B69">
              <w:rPr>
                <w:iCs/>
              </w:rPr>
              <w:t>of</w:t>
            </w:r>
            <w:proofErr w:type="spellEnd"/>
            <w:r w:rsidRPr="00667B69">
              <w:rPr>
                <w:iCs/>
              </w:rPr>
              <w:t xml:space="preserve"> Science a </w:t>
            </w:r>
            <w:proofErr w:type="spellStart"/>
            <w:r w:rsidRPr="00667B69">
              <w:rPr>
                <w:iCs/>
              </w:rPr>
              <w:t>Scopus</w:t>
            </w:r>
            <w:proofErr w:type="spellEnd"/>
          </w:p>
          <w:p w14:paraId="76778DAB" w14:textId="77777777" w:rsidR="00971A1C" w:rsidRPr="00667B69" w:rsidRDefault="00971A1C" w:rsidP="00971A1C">
            <w:pPr>
              <w:pStyle w:val="Odstavecseseznamem"/>
              <w:numPr>
                <w:ilvl w:val="0"/>
                <w:numId w:val="2"/>
              </w:numPr>
              <w:spacing w:before="60" w:after="60" w:line="21" w:lineRule="atLeast"/>
              <w:ind w:left="714" w:hanging="357"/>
              <w:jc w:val="both"/>
              <w:rPr>
                <w:iCs/>
              </w:rPr>
            </w:pPr>
            <w:r w:rsidRPr="00667B69">
              <w:rPr>
                <w:iCs/>
              </w:rPr>
              <w:t xml:space="preserve">Multioborové kolekce elektronických časopisů </w:t>
            </w:r>
            <w:proofErr w:type="spellStart"/>
            <w:r w:rsidRPr="00667B69">
              <w:rPr>
                <w:iCs/>
              </w:rPr>
              <w:t>Elsevier</w:t>
            </w:r>
            <w:proofErr w:type="spellEnd"/>
            <w:r w:rsidRPr="00667B69">
              <w:rPr>
                <w:iCs/>
              </w:rPr>
              <w:t xml:space="preserve"> </w:t>
            </w:r>
            <w:proofErr w:type="spellStart"/>
            <w:r w:rsidRPr="00667B69">
              <w:rPr>
                <w:iCs/>
              </w:rPr>
              <w:t>ScienceDirect</w:t>
            </w:r>
            <w:proofErr w:type="spellEnd"/>
            <w:r w:rsidRPr="00667B69">
              <w:rPr>
                <w:iCs/>
              </w:rPr>
              <w:t xml:space="preserve">, </w:t>
            </w:r>
            <w:proofErr w:type="spellStart"/>
            <w:r w:rsidRPr="00667B69">
              <w:rPr>
                <w:iCs/>
              </w:rPr>
              <w:t>Wiley</w:t>
            </w:r>
            <w:proofErr w:type="spellEnd"/>
            <w:r w:rsidRPr="00667B69">
              <w:rPr>
                <w:iCs/>
              </w:rPr>
              <w:t xml:space="preserve"> Online </w:t>
            </w:r>
            <w:proofErr w:type="spellStart"/>
            <w:r w:rsidRPr="00667B69">
              <w:rPr>
                <w:iCs/>
              </w:rPr>
              <w:t>Library</w:t>
            </w:r>
            <w:proofErr w:type="spellEnd"/>
            <w:r w:rsidRPr="00667B69">
              <w:rPr>
                <w:iCs/>
              </w:rPr>
              <w:t xml:space="preserve">, </w:t>
            </w:r>
            <w:proofErr w:type="spellStart"/>
            <w:r w:rsidRPr="00667B69">
              <w:rPr>
                <w:iCs/>
              </w:rPr>
              <w:t>SpringerLink</w:t>
            </w:r>
            <w:proofErr w:type="spellEnd"/>
            <w:r w:rsidRPr="00667B69">
              <w:rPr>
                <w:iCs/>
              </w:rPr>
              <w:t xml:space="preserve"> a další</w:t>
            </w:r>
          </w:p>
          <w:p w14:paraId="6382CF6E" w14:textId="77777777" w:rsidR="00971A1C" w:rsidRPr="00667B69" w:rsidRDefault="00971A1C" w:rsidP="00971A1C">
            <w:pPr>
              <w:pStyle w:val="Odstavecseseznamem"/>
              <w:numPr>
                <w:ilvl w:val="0"/>
                <w:numId w:val="2"/>
              </w:numPr>
              <w:spacing w:before="60" w:after="60" w:line="21" w:lineRule="atLeast"/>
              <w:ind w:left="714" w:hanging="357"/>
              <w:jc w:val="both"/>
              <w:rPr>
                <w:iCs/>
              </w:rPr>
            </w:pPr>
            <w:r w:rsidRPr="00667B69">
              <w:rPr>
                <w:iCs/>
              </w:rPr>
              <w:t xml:space="preserve">Multioborové plnotextové databáze </w:t>
            </w:r>
            <w:proofErr w:type="spellStart"/>
            <w:r w:rsidRPr="00667B69">
              <w:rPr>
                <w:iCs/>
              </w:rPr>
              <w:t>Ebsco</w:t>
            </w:r>
            <w:proofErr w:type="spellEnd"/>
            <w:r w:rsidRPr="00667B69">
              <w:rPr>
                <w:iCs/>
              </w:rPr>
              <w:t xml:space="preserve"> a </w:t>
            </w:r>
            <w:proofErr w:type="spellStart"/>
            <w:r w:rsidRPr="00667B69">
              <w:rPr>
                <w:iCs/>
              </w:rPr>
              <w:t>ProQuest</w:t>
            </w:r>
            <w:proofErr w:type="spellEnd"/>
          </w:p>
          <w:p w14:paraId="2C5CA7F9" w14:textId="77777777" w:rsidR="00971A1C" w:rsidRPr="00C6606A" w:rsidRDefault="00971A1C" w:rsidP="00971A1C">
            <w:pPr>
              <w:pStyle w:val="Odstavecseseznamem"/>
              <w:numPr>
                <w:ilvl w:val="0"/>
                <w:numId w:val="2"/>
              </w:numPr>
              <w:spacing w:before="60" w:after="60" w:line="21" w:lineRule="atLeast"/>
              <w:ind w:left="714" w:hanging="357"/>
              <w:jc w:val="both"/>
            </w:pPr>
            <w:r w:rsidRPr="00667B69">
              <w:rPr>
                <w:iCs/>
              </w:rPr>
              <w:t xml:space="preserve">Seznam všech databází: </w:t>
            </w:r>
            <w:hyperlink r:id="rId98" w:history="1">
              <w:r w:rsidRPr="00667B69">
                <w:rPr>
                  <w:iCs/>
                </w:rPr>
                <w:t>http://portal.k.utb.cz/databases/alphabetical/</w:t>
              </w:r>
            </w:hyperlink>
          </w:p>
        </w:tc>
      </w:tr>
      <w:tr w:rsidR="00971A1C" w:rsidRPr="00C6606A" w14:paraId="37D56408" w14:textId="77777777" w:rsidTr="009F6871">
        <w:trPr>
          <w:gridBefore w:val="1"/>
          <w:wBefore w:w="60" w:type="dxa"/>
          <w:trHeight w:val="284"/>
        </w:trPr>
        <w:tc>
          <w:tcPr>
            <w:tcW w:w="10067"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
          <w:p w14:paraId="3FDA6159" w14:textId="77777777" w:rsidR="00971A1C" w:rsidRPr="00C6606A" w:rsidRDefault="00971A1C" w:rsidP="00AE455C">
            <w:pPr>
              <w:pageBreakBefore/>
              <w:rPr>
                <w:b/>
              </w:rPr>
            </w:pPr>
            <w:r w:rsidRPr="00C6606A">
              <w:rPr>
                <w:b/>
              </w:rPr>
              <w:lastRenderedPageBreak/>
              <w:t xml:space="preserve">Název a stručný popis používaného </w:t>
            </w:r>
            <w:proofErr w:type="spellStart"/>
            <w:r w:rsidRPr="00C6606A">
              <w:rPr>
                <w:b/>
              </w:rPr>
              <w:t>antiplagiátorského</w:t>
            </w:r>
            <w:proofErr w:type="spellEnd"/>
            <w:r w:rsidRPr="00C6606A">
              <w:rPr>
                <w:b/>
              </w:rPr>
              <w:t xml:space="preserve"> systému</w:t>
            </w:r>
          </w:p>
        </w:tc>
      </w:tr>
      <w:tr w:rsidR="00971A1C" w:rsidRPr="00B843AE" w14:paraId="5636AD74" w14:textId="77777777" w:rsidTr="009F6871">
        <w:trPr>
          <w:gridBefore w:val="1"/>
          <w:wBefore w:w="60" w:type="dxa"/>
          <w:trHeight w:val="127"/>
        </w:trPr>
        <w:tc>
          <w:tcPr>
            <w:tcW w:w="10067"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106B5270" w14:textId="77777777" w:rsidR="00971A1C" w:rsidRDefault="00971A1C" w:rsidP="00AE455C">
            <w:pPr>
              <w:pStyle w:val="Normlnweb"/>
              <w:spacing w:before="120" w:beforeAutospacing="0" w:after="120" w:afterAutospacing="0" w:line="252" w:lineRule="auto"/>
              <w:jc w:val="both"/>
              <w:rPr>
                <w:sz w:val="20"/>
                <w:szCs w:val="20"/>
              </w:rPr>
            </w:pPr>
            <w:r w:rsidRPr="00431EA9">
              <w:rPr>
                <w:color w:val="000000"/>
                <w:sz w:val="20"/>
                <w:szCs w:val="20"/>
              </w:rPr>
              <w:t xml:space="preserve">V rámci předcházení a zamezování plagiátorství UTB ve Zlíně efektivně využívá po několik let </w:t>
            </w:r>
            <w:proofErr w:type="spellStart"/>
            <w:r w:rsidRPr="00431EA9">
              <w:rPr>
                <w:color w:val="000000"/>
                <w:sz w:val="20"/>
                <w:szCs w:val="20"/>
              </w:rPr>
              <w:t>antiplagiátorský</w:t>
            </w:r>
            <w:proofErr w:type="spellEnd"/>
            <w:r w:rsidRPr="00431EA9">
              <w:rPr>
                <w:color w:val="000000"/>
                <w:sz w:val="20"/>
                <w:szCs w:val="20"/>
              </w:rPr>
              <w:t xml:space="preserve"> systém </w:t>
            </w:r>
            <w:r w:rsidRPr="00431EA9">
              <w:rPr>
                <w:i/>
                <w:iCs/>
                <w:color w:val="000000"/>
                <w:sz w:val="20"/>
                <w:szCs w:val="20"/>
              </w:rPr>
              <w:t>Theses.cz</w:t>
            </w:r>
            <w:r w:rsidRPr="00431EA9">
              <w:rPr>
                <w:color w:val="000000"/>
                <w:sz w:val="20"/>
                <w:szCs w:val="20"/>
              </w:rPr>
              <w:t xml:space="preserve"> (vyvíjen a provozován Masarykovou univerzitou v Brně), který je považován za jeden z nejúčinnějších systémů pro odhalování plagiátů mezi závěrečnými pracemi dostupných v ČR. </w:t>
            </w:r>
            <w:r w:rsidRPr="00431EA9">
              <w:rPr>
                <w:sz w:val="20"/>
                <w:szCs w:val="20"/>
              </w:rPr>
              <w:t>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w:t>
            </w:r>
            <w:r w:rsidRPr="00C6606A">
              <w:rPr>
                <w:sz w:val="20"/>
                <w:szCs w:val="20"/>
              </w:rPr>
              <w:t>, uložené práce se do něj automaticky zasílají a po vyhodnocení se vrací jako výsledek zpět do IS/STAG.</w:t>
            </w:r>
          </w:p>
          <w:p w14:paraId="004649C4" w14:textId="77777777" w:rsidR="00971A1C" w:rsidRDefault="00971A1C" w:rsidP="00AE455C">
            <w:pPr>
              <w:pStyle w:val="Normlnweb"/>
              <w:jc w:val="both"/>
              <w:rPr>
                <w:sz w:val="20"/>
                <w:szCs w:val="20"/>
              </w:rPr>
            </w:pPr>
          </w:p>
          <w:p w14:paraId="238884B9" w14:textId="77777777" w:rsidR="00971A1C" w:rsidRDefault="00971A1C" w:rsidP="00AE455C">
            <w:pPr>
              <w:pStyle w:val="Normlnweb"/>
              <w:jc w:val="both"/>
              <w:rPr>
                <w:sz w:val="20"/>
                <w:szCs w:val="20"/>
              </w:rPr>
            </w:pPr>
          </w:p>
          <w:p w14:paraId="4758809B" w14:textId="77777777" w:rsidR="00971A1C" w:rsidRDefault="00971A1C" w:rsidP="00AE455C">
            <w:pPr>
              <w:pStyle w:val="Normlnweb"/>
              <w:jc w:val="both"/>
              <w:rPr>
                <w:sz w:val="20"/>
                <w:szCs w:val="20"/>
              </w:rPr>
            </w:pPr>
          </w:p>
          <w:p w14:paraId="294A828B" w14:textId="77777777" w:rsidR="00971A1C" w:rsidRDefault="00971A1C" w:rsidP="00AE455C">
            <w:pPr>
              <w:pStyle w:val="Normlnweb"/>
              <w:jc w:val="both"/>
              <w:rPr>
                <w:sz w:val="20"/>
                <w:szCs w:val="20"/>
              </w:rPr>
            </w:pPr>
          </w:p>
          <w:p w14:paraId="2A7EC5DF" w14:textId="77777777" w:rsidR="00971A1C" w:rsidRDefault="00971A1C" w:rsidP="00AE455C">
            <w:pPr>
              <w:pStyle w:val="Normlnweb"/>
              <w:jc w:val="both"/>
              <w:rPr>
                <w:sz w:val="20"/>
                <w:szCs w:val="20"/>
              </w:rPr>
            </w:pPr>
          </w:p>
          <w:p w14:paraId="5C79B867" w14:textId="77777777" w:rsidR="00971A1C" w:rsidRDefault="00971A1C" w:rsidP="00AE455C">
            <w:pPr>
              <w:pStyle w:val="Normlnweb"/>
              <w:jc w:val="both"/>
              <w:rPr>
                <w:sz w:val="20"/>
                <w:szCs w:val="20"/>
              </w:rPr>
            </w:pPr>
          </w:p>
          <w:p w14:paraId="44A430B1" w14:textId="77777777" w:rsidR="00971A1C" w:rsidRDefault="00971A1C" w:rsidP="00AE455C">
            <w:pPr>
              <w:pStyle w:val="Normlnweb"/>
              <w:jc w:val="both"/>
              <w:rPr>
                <w:sz w:val="20"/>
                <w:szCs w:val="20"/>
              </w:rPr>
            </w:pPr>
          </w:p>
          <w:p w14:paraId="69ECD801" w14:textId="77777777" w:rsidR="00971A1C" w:rsidRDefault="00971A1C" w:rsidP="00AE455C">
            <w:pPr>
              <w:pStyle w:val="Normlnweb"/>
              <w:jc w:val="both"/>
              <w:rPr>
                <w:sz w:val="20"/>
                <w:szCs w:val="20"/>
              </w:rPr>
            </w:pPr>
          </w:p>
          <w:p w14:paraId="3E27992C" w14:textId="77777777" w:rsidR="00971A1C" w:rsidRDefault="00971A1C" w:rsidP="00AE455C">
            <w:pPr>
              <w:pStyle w:val="Normlnweb"/>
              <w:jc w:val="both"/>
              <w:rPr>
                <w:sz w:val="20"/>
                <w:szCs w:val="20"/>
              </w:rPr>
            </w:pPr>
          </w:p>
          <w:p w14:paraId="102BFBAA" w14:textId="77777777" w:rsidR="00971A1C" w:rsidRDefault="00971A1C" w:rsidP="00AE455C">
            <w:pPr>
              <w:pStyle w:val="Normlnweb"/>
              <w:jc w:val="both"/>
              <w:rPr>
                <w:sz w:val="20"/>
                <w:szCs w:val="20"/>
              </w:rPr>
            </w:pPr>
          </w:p>
          <w:p w14:paraId="02625199" w14:textId="77777777" w:rsidR="00971A1C" w:rsidRDefault="00971A1C" w:rsidP="00AE455C">
            <w:pPr>
              <w:pStyle w:val="Normlnweb"/>
              <w:jc w:val="both"/>
              <w:rPr>
                <w:sz w:val="20"/>
                <w:szCs w:val="20"/>
              </w:rPr>
            </w:pPr>
          </w:p>
          <w:p w14:paraId="10E10DD6" w14:textId="77777777" w:rsidR="00971A1C" w:rsidRDefault="00971A1C" w:rsidP="00AE455C">
            <w:pPr>
              <w:pStyle w:val="Normlnweb"/>
              <w:jc w:val="both"/>
              <w:rPr>
                <w:sz w:val="20"/>
                <w:szCs w:val="20"/>
              </w:rPr>
            </w:pPr>
          </w:p>
          <w:p w14:paraId="24DC8783" w14:textId="77777777" w:rsidR="00971A1C" w:rsidRDefault="00971A1C" w:rsidP="00AE455C">
            <w:pPr>
              <w:pStyle w:val="Normlnweb"/>
              <w:jc w:val="both"/>
              <w:rPr>
                <w:sz w:val="20"/>
                <w:szCs w:val="20"/>
              </w:rPr>
            </w:pPr>
          </w:p>
          <w:p w14:paraId="3B4782FC" w14:textId="77777777" w:rsidR="00971A1C" w:rsidRDefault="00971A1C" w:rsidP="00AE455C">
            <w:pPr>
              <w:pStyle w:val="Normlnweb"/>
              <w:jc w:val="both"/>
              <w:rPr>
                <w:sz w:val="20"/>
                <w:szCs w:val="20"/>
              </w:rPr>
            </w:pPr>
          </w:p>
          <w:p w14:paraId="4178C195" w14:textId="77777777" w:rsidR="00971A1C" w:rsidRDefault="00971A1C" w:rsidP="00AE455C">
            <w:pPr>
              <w:pStyle w:val="Normlnweb"/>
              <w:jc w:val="both"/>
              <w:rPr>
                <w:sz w:val="20"/>
                <w:szCs w:val="20"/>
              </w:rPr>
            </w:pPr>
          </w:p>
          <w:p w14:paraId="50A74845" w14:textId="77777777" w:rsidR="00971A1C" w:rsidRDefault="00971A1C" w:rsidP="00AE455C">
            <w:pPr>
              <w:pStyle w:val="Normlnweb"/>
              <w:jc w:val="both"/>
              <w:rPr>
                <w:sz w:val="20"/>
                <w:szCs w:val="20"/>
              </w:rPr>
            </w:pPr>
          </w:p>
          <w:p w14:paraId="3C8C626C" w14:textId="77777777" w:rsidR="00971A1C" w:rsidRDefault="00971A1C" w:rsidP="00AE455C">
            <w:pPr>
              <w:pStyle w:val="Normlnweb"/>
              <w:jc w:val="both"/>
              <w:rPr>
                <w:sz w:val="20"/>
                <w:szCs w:val="20"/>
              </w:rPr>
            </w:pPr>
          </w:p>
          <w:p w14:paraId="70A89D87" w14:textId="77777777" w:rsidR="00971A1C" w:rsidRDefault="00971A1C" w:rsidP="00AE455C">
            <w:pPr>
              <w:pStyle w:val="Normlnweb"/>
              <w:jc w:val="both"/>
              <w:rPr>
                <w:sz w:val="20"/>
                <w:szCs w:val="20"/>
              </w:rPr>
            </w:pPr>
          </w:p>
          <w:p w14:paraId="0FB02B26" w14:textId="77777777" w:rsidR="00971A1C" w:rsidRDefault="00971A1C" w:rsidP="00AE455C">
            <w:pPr>
              <w:pStyle w:val="Normlnweb"/>
              <w:jc w:val="both"/>
              <w:rPr>
                <w:sz w:val="20"/>
                <w:szCs w:val="20"/>
              </w:rPr>
            </w:pPr>
          </w:p>
          <w:p w14:paraId="747401E1" w14:textId="77777777" w:rsidR="00971A1C" w:rsidRDefault="00971A1C" w:rsidP="00AE455C">
            <w:pPr>
              <w:pStyle w:val="Normlnweb"/>
              <w:jc w:val="both"/>
              <w:rPr>
                <w:sz w:val="20"/>
                <w:szCs w:val="20"/>
              </w:rPr>
            </w:pPr>
          </w:p>
          <w:p w14:paraId="217913F8" w14:textId="77777777" w:rsidR="00971A1C" w:rsidRDefault="00971A1C" w:rsidP="00AE455C">
            <w:pPr>
              <w:pStyle w:val="Normlnweb"/>
              <w:jc w:val="both"/>
              <w:rPr>
                <w:sz w:val="20"/>
                <w:szCs w:val="20"/>
              </w:rPr>
            </w:pPr>
          </w:p>
          <w:p w14:paraId="3CFFD50E" w14:textId="5E0ED8C1" w:rsidR="00971A1C" w:rsidRDefault="00CA737C" w:rsidP="00CA737C">
            <w:pPr>
              <w:pStyle w:val="Normlnweb"/>
              <w:tabs>
                <w:tab w:val="left" w:pos="1630"/>
              </w:tabs>
              <w:jc w:val="both"/>
              <w:rPr>
                <w:sz w:val="2"/>
                <w:szCs w:val="2"/>
              </w:rPr>
            </w:pPr>
            <w:r>
              <w:rPr>
                <w:sz w:val="2"/>
                <w:szCs w:val="2"/>
              </w:rPr>
              <w:tab/>
            </w:r>
          </w:p>
          <w:p w14:paraId="7A9E5CD2" w14:textId="285BD608" w:rsidR="00CA737C" w:rsidRDefault="00CA737C" w:rsidP="00CA737C">
            <w:pPr>
              <w:pStyle w:val="Normlnweb"/>
              <w:tabs>
                <w:tab w:val="left" w:pos="1630"/>
              </w:tabs>
              <w:jc w:val="both"/>
              <w:rPr>
                <w:sz w:val="2"/>
                <w:szCs w:val="2"/>
              </w:rPr>
            </w:pPr>
          </w:p>
          <w:p w14:paraId="662EC08E" w14:textId="77777777" w:rsidR="00CA737C" w:rsidRPr="003E6AC9" w:rsidRDefault="00CA737C" w:rsidP="00CA737C">
            <w:pPr>
              <w:pStyle w:val="Normlnweb"/>
              <w:tabs>
                <w:tab w:val="left" w:pos="1630"/>
              </w:tabs>
              <w:jc w:val="both"/>
              <w:rPr>
                <w:sz w:val="2"/>
                <w:szCs w:val="2"/>
              </w:rPr>
            </w:pPr>
          </w:p>
          <w:p w14:paraId="3D9D4A42" w14:textId="77777777" w:rsidR="00971A1C" w:rsidRPr="00B843AE" w:rsidRDefault="00971A1C" w:rsidP="00AE455C">
            <w:pPr>
              <w:pStyle w:val="Normlnweb"/>
              <w:jc w:val="both"/>
              <w:rPr>
                <w:rFonts w:ascii="Calibri" w:hAnsi="Calibri" w:cs="Calibri"/>
                <w:color w:val="000000"/>
              </w:rPr>
            </w:pPr>
          </w:p>
        </w:tc>
      </w:tr>
    </w:tbl>
    <w:p w14:paraId="28D9DE24" w14:textId="4A8A3D2D" w:rsidR="00971A1C" w:rsidRDefault="00971A1C"/>
    <w:tbl>
      <w:tblPr>
        <w:tblW w:w="9844" w:type="dxa"/>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2"/>
        <w:gridCol w:w="2871"/>
        <w:gridCol w:w="872"/>
        <w:gridCol w:w="383"/>
        <w:gridCol w:w="687"/>
        <w:gridCol w:w="52"/>
        <w:gridCol w:w="2211"/>
        <w:gridCol w:w="80"/>
        <w:gridCol w:w="2626"/>
      </w:tblGrid>
      <w:tr w:rsidR="0078451C" w:rsidRPr="00630DB0" w14:paraId="3C563D14" w14:textId="77777777" w:rsidTr="009F6871">
        <w:trPr>
          <w:gridBefore w:val="1"/>
          <w:wBefore w:w="62" w:type="dxa"/>
        </w:trPr>
        <w:tc>
          <w:tcPr>
            <w:tcW w:w="9782"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B4E0D05" w14:textId="77777777" w:rsidR="0078451C" w:rsidRPr="00630DB0" w:rsidRDefault="0078451C" w:rsidP="00AE455C">
            <w:pPr>
              <w:spacing w:line="256" w:lineRule="auto"/>
              <w:jc w:val="both"/>
              <w:rPr>
                <w:b/>
                <w:sz w:val="28"/>
              </w:rPr>
            </w:pPr>
            <w:r w:rsidRPr="00630DB0">
              <w:rPr>
                <w:b/>
                <w:sz w:val="28"/>
              </w:rPr>
              <w:lastRenderedPageBreak/>
              <w:t xml:space="preserve">C-IV – </w:t>
            </w:r>
            <w:r w:rsidRPr="00741272">
              <w:rPr>
                <w:b/>
                <w:sz w:val="28"/>
              </w:rPr>
              <w:t>Materiální zabezpečení studijního programu</w:t>
            </w:r>
          </w:p>
        </w:tc>
      </w:tr>
      <w:tr w:rsidR="0078451C" w:rsidRPr="00630DB0" w14:paraId="0D596E2C" w14:textId="77777777" w:rsidTr="009F6871">
        <w:trPr>
          <w:gridBefore w:val="1"/>
          <w:wBefore w:w="62" w:type="dxa"/>
        </w:trPr>
        <w:tc>
          <w:tcPr>
            <w:tcW w:w="2871" w:type="dxa"/>
            <w:tcBorders>
              <w:top w:val="single" w:sz="2" w:space="0" w:color="auto"/>
              <w:left w:val="single" w:sz="2" w:space="0" w:color="auto"/>
              <w:bottom w:val="single" w:sz="2" w:space="0" w:color="auto"/>
              <w:right w:val="single" w:sz="2" w:space="0" w:color="auto"/>
            </w:tcBorders>
            <w:shd w:val="clear" w:color="auto" w:fill="F7CAAC"/>
            <w:hideMark/>
          </w:tcPr>
          <w:p w14:paraId="5371EDF3" w14:textId="77777777" w:rsidR="0078451C" w:rsidRPr="00630DB0" w:rsidRDefault="0078451C" w:rsidP="00AE455C">
            <w:pPr>
              <w:spacing w:line="256" w:lineRule="auto"/>
              <w:jc w:val="both"/>
              <w:rPr>
                <w:b/>
              </w:rPr>
            </w:pPr>
            <w:r w:rsidRPr="00630DB0">
              <w:rPr>
                <w:b/>
              </w:rPr>
              <w:t>Místo uskutečňování studijního programu</w:t>
            </w:r>
          </w:p>
        </w:tc>
        <w:tc>
          <w:tcPr>
            <w:tcW w:w="6911" w:type="dxa"/>
            <w:gridSpan w:val="7"/>
            <w:tcBorders>
              <w:top w:val="single" w:sz="2" w:space="0" w:color="auto"/>
              <w:left w:val="single" w:sz="2" w:space="0" w:color="auto"/>
              <w:bottom w:val="single" w:sz="2" w:space="0" w:color="auto"/>
              <w:right w:val="single" w:sz="2" w:space="0" w:color="auto"/>
            </w:tcBorders>
            <w:hideMark/>
          </w:tcPr>
          <w:p w14:paraId="54C25A45" w14:textId="77777777" w:rsidR="0078451C" w:rsidRPr="00630DB0" w:rsidRDefault="0078451C" w:rsidP="00AE455C">
            <w:pPr>
              <w:spacing w:line="256" w:lineRule="auto"/>
            </w:pPr>
            <w:r w:rsidRPr="00630DB0">
              <w:t>Univerzita Tomáše Bati ve Zlíně</w:t>
            </w:r>
          </w:p>
          <w:p w14:paraId="3F0DDE7C" w14:textId="77777777" w:rsidR="0078451C" w:rsidRPr="00630DB0" w:rsidRDefault="0078451C" w:rsidP="00AE455C">
            <w:pPr>
              <w:spacing w:line="256" w:lineRule="auto"/>
            </w:pPr>
            <w:r w:rsidRPr="00630DB0">
              <w:t>Fakulta technologická</w:t>
            </w:r>
          </w:p>
          <w:p w14:paraId="121D1796" w14:textId="77777777" w:rsidR="0078451C" w:rsidRPr="00630DB0" w:rsidRDefault="0078451C" w:rsidP="00AE455C">
            <w:pPr>
              <w:spacing w:line="256" w:lineRule="auto"/>
            </w:pPr>
            <w:r w:rsidRPr="00630DB0">
              <w:t>Vavrečkova 275</w:t>
            </w:r>
          </w:p>
          <w:p w14:paraId="011E957C" w14:textId="77777777" w:rsidR="0078451C" w:rsidRPr="00630DB0" w:rsidRDefault="0078451C" w:rsidP="00AE455C">
            <w:pPr>
              <w:spacing w:line="256" w:lineRule="auto"/>
            </w:pPr>
            <w:r w:rsidRPr="00630DB0">
              <w:t>760 01 Zlín</w:t>
            </w:r>
          </w:p>
        </w:tc>
      </w:tr>
      <w:tr w:rsidR="0078451C" w:rsidRPr="00630DB0" w14:paraId="61F805CE" w14:textId="77777777" w:rsidTr="009F6871">
        <w:trPr>
          <w:gridBefore w:val="1"/>
          <w:wBefore w:w="62" w:type="dxa"/>
        </w:trPr>
        <w:tc>
          <w:tcPr>
            <w:tcW w:w="978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AE44356" w14:textId="77777777" w:rsidR="0078451C" w:rsidRPr="00630DB0" w:rsidRDefault="0078451C" w:rsidP="00AE455C">
            <w:pPr>
              <w:spacing w:line="256" w:lineRule="auto"/>
              <w:jc w:val="both"/>
              <w:rPr>
                <w:b/>
              </w:rPr>
            </w:pPr>
            <w:r w:rsidRPr="00630DB0">
              <w:rPr>
                <w:b/>
              </w:rPr>
              <w:t>Kapacita výukových místností pro teoretickou výuku</w:t>
            </w:r>
          </w:p>
        </w:tc>
      </w:tr>
      <w:tr w:rsidR="0078451C" w:rsidRPr="004D38B6" w14:paraId="3DB67620" w14:textId="77777777" w:rsidTr="009F6871">
        <w:trPr>
          <w:gridBefore w:val="1"/>
          <w:wBefore w:w="62" w:type="dxa"/>
          <w:trHeight w:val="1781"/>
        </w:trPr>
        <w:tc>
          <w:tcPr>
            <w:tcW w:w="9782" w:type="dxa"/>
            <w:gridSpan w:val="8"/>
            <w:tcBorders>
              <w:top w:val="single" w:sz="4" w:space="0" w:color="auto"/>
              <w:left w:val="single" w:sz="4" w:space="0" w:color="auto"/>
              <w:bottom w:val="single" w:sz="4" w:space="0" w:color="auto"/>
              <w:right w:val="single" w:sz="4" w:space="0" w:color="auto"/>
            </w:tcBorders>
            <w:hideMark/>
          </w:tcPr>
          <w:p w14:paraId="0303A3FB" w14:textId="77777777" w:rsidR="0078451C" w:rsidRPr="004D38B6" w:rsidRDefault="0078451C" w:rsidP="00AE455C">
            <w:pPr>
              <w:spacing w:before="120" w:after="120" w:line="252" w:lineRule="auto"/>
              <w:jc w:val="both"/>
            </w:pPr>
            <w:r w:rsidRPr="001A7F47">
              <w:t>Univerzita Tomáše Bati ve Zlíně disponuje 28 velkými posluchárnami o celkové kapacitě 3103 míst. Z toho Fakulta technologická využívá 7 poslucháren s kapacitou 765 míst. Všechny posluchárny jsou vybaveny moderní audiovizuální prezentační technikou a tabulemi pro popis stíratelnými fixy. Největší posluchárna umístěná na budově U1 má kapacitu 180 studentů, další 3 posluchárny mají kapacitu kolem 130 studentů, z toho dvě se nachází v moderní budově Laboratorního centra Fakulty technologické (LCFT). Na LCFT se taktéž nachází středně velká posluchárna s kapacitou 94 a dvě menší posluchárny s kapacitou 48 míst. Fakulta technologická má k dispozici 14 seminárních místností s celkovou kapacitou 374 míst, 6 PC učeben s celkovou kapacitou 90 míst a 63 laboratoří s celkovou kapacitou 720 míst.</w:t>
            </w:r>
          </w:p>
        </w:tc>
      </w:tr>
      <w:tr w:rsidR="0078451C" w:rsidRPr="00630DB0" w14:paraId="6FE0AE9A" w14:textId="77777777" w:rsidTr="009F6871">
        <w:trPr>
          <w:gridBefore w:val="1"/>
          <w:wBefore w:w="62" w:type="dxa"/>
          <w:trHeight w:val="202"/>
        </w:trPr>
        <w:tc>
          <w:tcPr>
            <w:tcW w:w="374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BDE8E55" w14:textId="77777777" w:rsidR="0078451C" w:rsidRPr="00630DB0" w:rsidRDefault="0078451C" w:rsidP="00AE455C">
            <w:pPr>
              <w:spacing w:line="256" w:lineRule="auto"/>
              <w:rPr>
                <w:b/>
              </w:rPr>
            </w:pPr>
            <w:r w:rsidRPr="00630DB0">
              <w:rPr>
                <w:b/>
              </w:rPr>
              <w:t>Z toho kapacita v prostorách v nájmu</w:t>
            </w:r>
          </w:p>
        </w:tc>
        <w:tc>
          <w:tcPr>
            <w:tcW w:w="1070" w:type="dxa"/>
            <w:gridSpan w:val="2"/>
            <w:tcBorders>
              <w:top w:val="single" w:sz="4" w:space="0" w:color="auto"/>
              <w:left w:val="single" w:sz="4" w:space="0" w:color="auto"/>
              <w:bottom w:val="single" w:sz="4" w:space="0" w:color="auto"/>
              <w:right w:val="single" w:sz="4" w:space="0" w:color="auto"/>
            </w:tcBorders>
            <w:hideMark/>
          </w:tcPr>
          <w:p w14:paraId="44072227" w14:textId="77777777" w:rsidR="0078451C" w:rsidRPr="00630DB0" w:rsidRDefault="0078451C" w:rsidP="00AE455C">
            <w:pPr>
              <w:spacing w:line="256" w:lineRule="auto"/>
            </w:pPr>
            <w:r w:rsidRPr="00630DB0">
              <w:t>0</w:t>
            </w:r>
          </w:p>
        </w:tc>
        <w:tc>
          <w:tcPr>
            <w:tcW w:w="234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0B612C0" w14:textId="77777777" w:rsidR="0078451C" w:rsidRPr="00630DB0" w:rsidRDefault="0078451C" w:rsidP="00AE455C">
            <w:pPr>
              <w:spacing w:line="256" w:lineRule="auto"/>
              <w:rPr>
                <w:b/>
                <w:shd w:val="clear" w:color="auto" w:fill="F7CAAC"/>
              </w:rPr>
            </w:pPr>
            <w:r w:rsidRPr="00630DB0">
              <w:rPr>
                <w:b/>
                <w:shd w:val="clear" w:color="auto" w:fill="F7CAAC"/>
              </w:rPr>
              <w:t>Doba platnosti nájmu</w:t>
            </w:r>
          </w:p>
        </w:tc>
        <w:tc>
          <w:tcPr>
            <w:tcW w:w="2626" w:type="dxa"/>
            <w:tcBorders>
              <w:top w:val="single" w:sz="4" w:space="0" w:color="auto"/>
              <w:left w:val="single" w:sz="4" w:space="0" w:color="auto"/>
              <w:bottom w:val="single" w:sz="4" w:space="0" w:color="auto"/>
              <w:right w:val="single" w:sz="4" w:space="0" w:color="auto"/>
            </w:tcBorders>
          </w:tcPr>
          <w:p w14:paraId="43FA2EC2" w14:textId="77777777" w:rsidR="0078451C" w:rsidRPr="00630DB0" w:rsidRDefault="0078451C" w:rsidP="00AE455C">
            <w:pPr>
              <w:spacing w:line="256" w:lineRule="auto"/>
            </w:pPr>
          </w:p>
        </w:tc>
      </w:tr>
      <w:tr w:rsidR="0078451C" w:rsidRPr="00630DB0" w14:paraId="5994A1B0" w14:textId="77777777" w:rsidTr="009F6871">
        <w:trPr>
          <w:gridBefore w:val="1"/>
          <w:wBefore w:w="62" w:type="dxa"/>
          <w:trHeight w:val="139"/>
        </w:trPr>
        <w:tc>
          <w:tcPr>
            <w:tcW w:w="978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99739E4" w14:textId="77777777" w:rsidR="0078451C" w:rsidRPr="00630DB0" w:rsidRDefault="0078451C" w:rsidP="00AE455C">
            <w:pPr>
              <w:spacing w:line="256" w:lineRule="auto"/>
            </w:pPr>
            <w:r w:rsidRPr="00630DB0">
              <w:rPr>
                <w:b/>
              </w:rPr>
              <w:t>Kapacita a popis odborné učebny</w:t>
            </w:r>
          </w:p>
        </w:tc>
      </w:tr>
      <w:tr w:rsidR="0078451C" w:rsidRPr="00630DB0" w14:paraId="7E3E361F" w14:textId="77777777" w:rsidTr="009F6871">
        <w:trPr>
          <w:gridBefore w:val="1"/>
          <w:wBefore w:w="62" w:type="dxa"/>
          <w:trHeight w:val="715"/>
        </w:trPr>
        <w:tc>
          <w:tcPr>
            <w:tcW w:w="9782" w:type="dxa"/>
            <w:gridSpan w:val="8"/>
            <w:tcBorders>
              <w:top w:val="single" w:sz="4" w:space="0" w:color="auto"/>
              <w:left w:val="single" w:sz="4" w:space="0" w:color="auto"/>
              <w:bottom w:val="single" w:sz="4" w:space="0" w:color="auto"/>
              <w:right w:val="single" w:sz="4" w:space="0" w:color="auto"/>
            </w:tcBorders>
            <w:hideMark/>
          </w:tcPr>
          <w:p w14:paraId="360BD02E" w14:textId="14C984CC" w:rsidR="0078451C" w:rsidRPr="00630DB0" w:rsidRDefault="0078451C" w:rsidP="00AE455C">
            <w:pPr>
              <w:spacing w:before="120" w:after="120" w:line="252" w:lineRule="auto"/>
              <w:jc w:val="both"/>
            </w:pPr>
            <w:r w:rsidRPr="004B4DAE">
              <w:t xml:space="preserve">Počítačové a multimediální učebny </w:t>
            </w:r>
            <w:r w:rsidR="00FA188F">
              <w:t>–</w:t>
            </w:r>
            <w:r w:rsidRPr="004B4DAE">
              <w:t xml:space="preserve"> celková kapacita </w:t>
            </w:r>
            <w:r w:rsidR="00976C5F">
              <w:t>72</w:t>
            </w:r>
            <w:r w:rsidRPr="004B4DAE">
              <w:t xml:space="preserve"> míst, učebny jsou vybaveny počítači s konfigurací umožňující práci s CAD, CAE a CAM aplikacemi.</w:t>
            </w:r>
          </w:p>
        </w:tc>
      </w:tr>
      <w:tr w:rsidR="0078451C" w:rsidRPr="00630DB0" w14:paraId="7D570609" w14:textId="77777777" w:rsidTr="009F6871">
        <w:trPr>
          <w:gridBefore w:val="1"/>
          <w:wBefore w:w="62" w:type="dxa"/>
          <w:trHeight w:val="166"/>
        </w:trPr>
        <w:tc>
          <w:tcPr>
            <w:tcW w:w="374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3AF330E" w14:textId="77777777" w:rsidR="0078451C" w:rsidRPr="00630DB0" w:rsidRDefault="0078451C" w:rsidP="00AE455C">
            <w:pPr>
              <w:spacing w:line="256" w:lineRule="auto"/>
            </w:pPr>
            <w:r w:rsidRPr="00630DB0">
              <w:rPr>
                <w:b/>
              </w:rPr>
              <w:t>Z toho kapacita v prostorách v nájmu</w:t>
            </w:r>
          </w:p>
        </w:tc>
        <w:tc>
          <w:tcPr>
            <w:tcW w:w="1070" w:type="dxa"/>
            <w:gridSpan w:val="2"/>
            <w:tcBorders>
              <w:top w:val="single" w:sz="4" w:space="0" w:color="auto"/>
              <w:left w:val="single" w:sz="4" w:space="0" w:color="auto"/>
              <w:bottom w:val="single" w:sz="4" w:space="0" w:color="auto"/>
              <w:right w:val="single" w:sz="4" w:space="0" w:color="auto"/>
            </w:tcBorders>
            <w:hideMark/>
          </w:tcPr>
          <w:p w14:paraId="63467A39" w14:textId="77777777" w:rsidR="0078451C" w:rsidRPr="00630DB0" w:rsidRDefault="0078451C" w:rsidP="00AE455C">
            <w:pPr>
              <w:spacing w:line="256" w:lineRule="auto"/>
            </w:pPr>
            <w:r w:rsidRPr="00630DB0">
              <w:t>0</w:t>
            </w:r>
          </w:p>
        </w:tc>
        <w:tc>
          <w:tcPr>
            <w:tcW w:w="234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1CBCA41" w14:textId="77777777" w:rsidR="0078451C" w:rsidRPr="00630DB0" w:rsidRDefault="0078451C" w:rsidP="00AE455C">
            <w:pPr>
              <w:spacing w:line="256" w:lineRule="auto"/>
            </w:pPr>
            <w:r w:rsidRPr="00630DB0">
              <w:rPr>
                <w:b/>
                <w:shd w:val="clear" w:color="auto" w:fill="F7CAAC"/>
              </w:rPr>
              <w:t>Doba platnosti nájmu</w:t>
            </w:r>
          </w:p>
        </w:tc>
        <w:tc>
          <w:tcPr>
            <w:tcW w:w="2626" w:type="dxa"/>
            <w:tcBorders>
              <w:top w:val="single" w:sz="4" w:space="0" w:color="auto"/>
              <w:left w:val="single" w:sz="4" w:space="0" w:color="auto"/>
              <w:bottom w:val="single" w:sz="4" w:space="0" w:color="auto"/>
              <w:right w:val="single" w:sz="4" w:space="0" w:color="auto"/>
            </w:tcBorders>
          </w:tcPr>
          <w:p w14:paraId="221AE885" w14:textId="77777777" w:rsidR="0078451C" w:rsidRPr="00630DB0" w:rsidRDefault="0078451C" w:rsidP="00AE455C">
            <w:pPr>
              <w:spacing w:line="256" w:lineRule="auto"/>
            </w:pPr>
          </w:p>
        </w:tc>
      </w:tr>
      <w:tr w:rsidR="0078451C" w:rsidRPr="00630DB0" w14:paraId="34D3ED1E" w14:textId="77777777" w:rsidTr="009F6871">
        <w:trPr>
          <w:gridBefore w:val="1"/>
          <w:wBefore w:w="62" w:type="dxa"/>
          <w:trHeight w:val="166"/>
        </w:trPr>
        <w:tc>
          <w:tcPr>
            <w:tcW w:w="978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E8F91AA" w14:textId="77777777" w:rsidR="0078451C" w:rsidRPr="00630DB0" w:rsidRDefault="0078451C" w:rsidP="00AE455C">
            <w:pPr>
              <w:spacing w:line="256" w:lineRule="auto"/>
            </w:pPr>
            <w:r w:rsidRPr="00630DB0">
              <w:rPr>
                <w:b/>
              </w:rPr>
              <w:t>Kapacita a popis odborné učebny</w:t>
            </w:r>
          </w:p>
        </w:tc>
      </w:tr>
      <w:tr w:rsidR="0078451C" w:rsidRPr="00630DB0" w14:paraId="445D6E6E" w14:textId="77777777" w:rsidTr="009F6871">
        <w:trPr>
          <w:gridBefore w:val="1"/>
          <w:wBefore w:w="62" w:type="dxa"/>
          <w:trHeight w:val="707"/>
        </w:trPr>
        <w:tc>
          <w:tcPr>
            <w:tcW w:w="9782" w:type="dxa"/>
            <w:gridSpan w:val="8"/>
            <w:tcBorders>
              <w:top w:val="single" w:sz="4" w:space="0" w:color="auto"/>
              <w:left w:val="single" w:sz="4" w:space="0" w:color="auto"/>
              <w:bottom w:val="single" w:sz="4" w:space="0" w:color="auto"/>
              <w:right w:val="single" w:sz="4" w:space="0" w:color="auto"/>
            </w:tcBorders>
            <w:hideMark/>
          </w:tcPr>
          <w:p w14:paraId="413C60E1" w14:textId="11F84235" w:rsidR="0078451C" w:rsidRPr="00630DB0" w:rsidRDefault="0078451C" w:rsidP="00AE455C">
            <w:pPr>
              <w:spacing w:before="120" w:after="120" w:line="252" w:lineRule="auto"/>
              <w:jc w:val="both"/>
            </w:pPr>
            <w:r w:rsidRPr="00266943">
              <w:t xml:space="preserve">Specializované metrologické laboratoře </w:t>
            </w:r>
            <w:r w:rsidR="00F83E9D">
              <w:t>–</w:t>
            </w:r>
            <w:r w:rsidRPr="00266943">
              <w:t xml:space="preserve"> celková kapacita 36 míst, laboratoře jsou vybaveny zařízením pro měření mechanických vlastností, povrchových a strukturálních vlastností polymerních i kovových výrobků až do oblasti </w:t>
            </w:r>
            <w:proofErr w:type="spellStart"/>
            <w:r w:rsidRPr="00266943">
              <w:t>nanometrie</w:t>
            </w:r>
            <w:proofErr w:type="spellEnd"/>
            <w:r w:rsidRPr="00266943">
              <w:t xml:space="preserve">, destrukční zkoušky s možností záznamu vysokorychlostní kamerou. V roce 2018 byl zakoupen nový optický </w:t>
            </w:r>
            <w:proofErr w:type="spellStart"/>
            <w:r w:rsidRPr="00266943">
              <w:t>profiloměr</w:t>
            </w:r>
            <w:proofErr w:type="spellEnd"/>
            <w:r w:rsidRPr="00266943">
              <w:t xml:space="preserve"> </w:t>
            </w:r>
            <w:proofErr w:type="spellStart"/>
            <w:r w:rsidRPr="00266943">
              <w:t>Zygo</w:t>
            </w:r>
            <w:proofErr w:type="spellEnd"/>
            <w:r w:rsidRPr="00266943">
              <w:t xml:space="preserve"> řady </w:t>
            </w:r>
            <w:proofErr w:type="spellStart"/>
            <w:r w:rsidRPr="00266943">
              <w:t>NewView</w:t>
            </w:r>
            <w:proofErr w:type="spellEnd"/>
            <w:r w:rsidRPr="00266943">
              <w:t xml:space="preserve"> 8000, za účelem zkvalitnění výzkumu, ale i praxe v oblasti hodnocení jakosti povrchů. Též byly pořízeny přístroje pro provádění cyklických testů a stanovení únavových parametrů na přístrojích firmy </w:t>
            </w:r>
            <w:proofErr w:type="spellStart"/>
            <w:r w:rsidRPr="00266943">
              <w:t>Zwick</w:t>
            </w:r>
            <w:proofErr w:type="spellEnd"/>
            <w:r w:rsidRPr="00266943">
              <w:t>/</w:t>
            </w:r>
            <w:proofErr w:type="spellStart"/>
            <w:r w:rsidRPr="00266943">
              <w:t>Roell</w:t>
            </w:r>
            <w:proofErr w:type="spellEnd"/>
            <w:r w:rsidRPr="00266943">
              <w:t xml:space="preserve"> </w:t>
            </w:r>
            <w:proofErr w:type="spellStart"/>
            <w:r w:rsidRPr="00266943">
              <w:t>Vibrophore</w:t>
            </w:r>
            <w:proofErr w:type="spellEnd"/>
            <w:r w:rsidRPr="00266943">
              <w:t>.</w:t>
            </w:r>
          </w:p>
        </w:tc>
      </w:tr>
      <w:tr w:rsidR="0078451C" w:rsidRPr="00630DB0" w14:paraId="2D17D0F4" w14:textId="77777777" w:rsidTr="009F6871">
        <w:trPr>
          <w:gridBefore w:val="1"/>
          <w:wBefore w:w="62" w:type="dxa"/>
          <w:trHeight w:val="166"/>
        </w:trPr>
        <w:tc>
          <w:tcPr>
            <w:tcW w:w="374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F6251DE" w14:textId="77777777" w:rsidR="0078451C" w:rsidRPr="00630DB0" w:rsidRDefault="0078451C" w:rsidP="00AE455C">
            <w:pPr>
              <w:spacing w:line="256" w:lineRule="auto"/>
            </w:pPr>
            <w:r w:rsidRPr="00630DB0">
              <w:rPr>
                <w:b/>
              </w:rPr>
              <w:t>Z toho kapacita v prostorách v nájmu</w:t>
            </w:r>
          </w:p>
        </w:tc>
        <w:tc>
          <w:tcPr>
            <w:tcW w:w="1070" w:type="dxa"/>
            <w:gridSpan w:val="2"/>
            <w:tcBorders>
              <w:top w:val="single" w:sz="4" w:space="0" w:color="auto"/>
              <w:left w:val="single" w:sz="4" w:space="0" w:color="auto"/>
              <w:bottom w:val="single" w:sz="4" w:space="0" w:color="auto"/>
              <w:right w:val="single" w:sz="4" w:space="0" w:color="auto"/>
            </w:tcBorders>
            <w:hideMark/>
          </w:tcPr>
          <w:p w14:paraId="09EB9EAC" w14:textId="77777777" w:rsidR="0078451C" w:rsidRPr="00630DB0" w:rsidRDefault="0078451C" w:rsidP="00AE455C">
            <w:pPr>
              <w:spacing w:line="256" w:lineRule="auto"/>
            </w:pPr>
            <w:r w:rsidRPr="00630DB0">
              <w:t>0</w:t>
            </w:r>
          </w:p>
        </w:tc>
        <w:tc>
          <w:tcPr>
            <w:tcW w:w="234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F32EAFA" w14:textId="77777777" w:rsidR="0078451C" w:rsidRPr="00630DB0" w:rsidRDefault="0078451C" w:rsidP="00AE455C">
            <w:pPr>
              <w:spacing w:line="256" w:lineRule="auto"/>
            </w:pPr>
            <w:r w:rsidRPr="00630DB0">
              <w:rPr>
                <w:b/>
                <w:shd w:val="clear" w:color="auto" w:fill="F7CAAC"/>
              </w:rPr>
              <w:t>Doba platnosti nájmu</w:t>
            </w:r>
          </w:p>
        </w:tc>
        <w:tc>
          <w:tcPr>
            <w:tcW w:w="2626" w:type="dxa"/>
            <w:tcBorders>
              <w:top w:val="single" w:sz="4" w:space="0" w:color="auto"/>
              <w:left w:val="single" w:sz="4" w:space="0" w:color="auto"/>
              <w:bottom w:val="single" w:sz="4" w:space="0" w:color="auto"/>
              <w:right w:val="single" w:sz="4" w:space="0" w:color="auto"/>
            </w:tcBorders>
          </w:tcPr>
          <w:p w14:paraId="4F6D3F07" w14:textId="77777777" w:rsidR="0078451C" w:rsidRPr="00630DB0" w:rsidRDefault="0078451C" w:rsidP="00AE455C">
            <w:pPr>
              <w:spacing w:line="256" w:lineRule="auto"/>
            </w:pPr>
          </w:p>
        </w:tc>
      </w:tr>
      <w:tr w:rsidR="0078451C" w:rsidRPr="00630DB0" w14:paraId="7914CBC6" w14:textId="77777777" w:rsidTr="009F6871">
        <w:trPr>
          <w:gridBefore w:val="1"/>
          <w:wBefore w:w="62" w:type="dxa"/>
          <w:trHeight w:val="135"/>
        </w:trPr>
        <w:tc>
          <w:tcPr>
            <w:tcW w:w="978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5B7D937" w14:textId="77777777" w:rsidR="0078451C" w:rsidRPr="00630DB0" w:rsidRDefault="0078451C" w:rsidP="00AE455C">
            <w:pPr>
              <w:spacing w:line="256" w:lineRule="auto"/>
            </w:pPr>
            <w:r w:rsidRPr="00630DB0">
              <w:rPr>
                <w:b/>
              </w:rPr>
              <w:t>Kapacita a popis odborné učebny</w:t>
            </w:r>
          </w:p>
        </w:tc>
      </w:tr>
      <w:tr w:rsidR="0078451C" w:rsidRPr="00851A43" w14:paraId="2D7B1E0D" w14:textId="77777777" w:rsidTr="009F6871">
        <w:trPr>
          <w:gridBefore w:val="1"/>
          <w:wBefore w:w="62" w:type="dxa"/>
          <w:trHeight w:val="685"/>
        </w:trPr>
        <w:tc>
          <w:tcPr>
            <w:tcW w:w="9782" w:type="dxa"/>
            <w:gridSpan w:val="8"/>
            <w:tcBorders>
              <w:top w:val="single" w:sz="4" w:space="0" w:color="auto"/>
              <w:left w:val="single" w:sz="4" w:space="0" w:color="auto"/>
              <w:bottom w:val="single" w:sz="4" w:space="0" w:color="auto"/>
              <w:right w:val="single" w:sz="4" w:space="0" w:color="auto"/>
            </w:tcBorders>
            <w:hideMark/>
          </w:tcPr>
          <w:p w14:paraId="2DDA5EFF" w14:textId="2A4C3128" w:rsidR="0078451C" w:rsidRPr="00851A43" w:rsidRDefault="0078451C" w:rsidP="00AE455C">
            <w:pPr>
              <w:spacing w:before="120" w:after="120" w:line="252" w:lineRule="auto"/>
              <w:jc w:val="both"/>
              <w:rPr>
                <w:highlight w:val="yellow"/>
              </w:rPr>
            </w:pPr>
            <w:r w:rsidRPr="00266943">
              <w:t xml:space="preserve">Specializované laboratoře </w:t>
            </w:r>
            <w:r w:rsidR="00D51DB9">
              <w:t>–</w:t>
            </w:r>
            <w:r w:rsidRPr="00266943">
              <w:t xml:space="preserve"> kapacita 12 míst, studenti mají možnost se seznámit s moderními technologiemi typu rapid </w:t>
            </w:r>
            <w:proofErr w:type="spellStart"/>
            <w:r w:rsidRPr="00266943">
              <w:t>prototyping</w:t>
            </w:r>
            <w:proofErr w:type="spellEnd"/>
            <w:r w:rsidRPr="00266943">
              <w:t xml:space="preserve">, reverzní inženýrství, laserové pracoviště, robotické pracoviště (průmyslový robot </w:t>
            </w:r>
            <w:proofErr w:type="spellStart"/>
            <w:r w:rsidRPr="00266943">
              <w:t>Wittmann</w:t>
            </w:r>
            <w:proofErr w:type="spellEnd"/>
            <w:r w:rsidRPr="00266943">
              <w:t xml:space="preserve">, výukové robotické pracoviště </w:t>
            </w:r>
            <w:proofErr w:type="spellStart"/>
            <w:r w:rsidRPr="00266943">
              <w:t>Festo</w:t>
            </w:r>
            <w:proofErr w:type="spellEnd"/>
            <w:r w:rsidRPr="00266943">
              <w:t>). V roce 2018 bylo zakoupeno zařízení pro měření deformací pomocí digitální korelace obrazů Mercury RT.</w:t>
            </w:r>
          </w:p>
        </w:tc>
      </w:tr>
      <w:tr w:rsidR="0078451C" w:rsidRPr="00630DB0" w14:paraId="4321C873" w14:textId="77777777" w:rsidTr="009F6871">
        <w:trPr>
          <w:gridBefore w:val="1"/>
          <w:wBefore w:w="62" w:type="dxa"/>
          <w:trHeight w:val="135"/>
        </w:trPr>
        <w:tc>
          <w:tcPr>
            <w:tcW w:w="374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73CA226" w14:textId="77777777" w:rsidR="0078451C" w:rsidRPr="00630DB0" w:rsidRDefault="0078451C" w:rsidP="00AE455C">
            <w:pPr>
              <w:spacing w:line="256" w:lineRule="auto"/>
              <w:rPr>
                <w:b/>
              </w:rPr>
            </w:pPr>
            <w:r w:rsidRPr="00630DB0">
              <w:rPr>
                <w:b/>
              </w:rPr>
              <w:t>Z toho kapacita v prostorách v nájmu</w:t>
            </w:r>
          </w:p>
        </w:tc>
        <w:tc>
          <w:tcPr>
            <w:tcW w:w="1122" w:type="dxa"/>
            <w:gridSpan w:val="3"/>
            <w:tcBorders>
              <w:top w:val="single" w:sz="4" w:space="0" w:color="auto"/>
              <w:left w:val="single" w:sz="4" w:space="0" w:color="auto"/>
              <w:bottom w:val="single" w:sz="4" w:space="0" w:color="auto"/>
              <w:right w:val="single" w:sz="4" w:space="0" w:color="auto"/>
            </w:tcBorders>
            <w:hideMark/>
          </w:tcPr>
          <w:p w14:paraId="1C258C4F" w14:textId="77777777" w:rsidR="0078451C" w:rsidRPr="00630DB0" w:rsidRDefault="0078451C" w:rsidP="00AE455C">
            <w:pPr>
              <w:spacing w:line="256" w:lineRule="auto"/>
            </w:pPr>
            <w:r w:rsidRPr="00630DB0">
              <w:t>0</w:t>
            </w:r>
          </w:p>
        </w:tc>
        <w:tc>
          <w:tcPr>
            <w:tcW w:w="2211" w:type="dxa"/>
            <w:tcBorders>
              <w:top w:val="single" w:sz="4" w:space="0" w:color="auto"/>
              <w:left w:val="single" w:sz="4" w:space="0" w:color="auto"/>
              <w:bottom w:val="single" w:sz="4" w:space="0" w:color="auto"/>
              <w:right w:val="single" w:sz="4" w:space="0" w:color="auto"/>
            </w:tcBorders>
            <w:shd w:val="clear" w:color="auto" w:fill="F7CAAC"/>
            <w:hideMark/>
          </w:tcPr>
          <w:p w14:paraId="678479E1" w14:textId="77777777" w:rsidR="0078451C" w:rsidRPr="00630DB0" w:rsidRDefault="0078451C" w:rsidP="00AE455C">
            <w:pPr>
              <w:spacing w:line="256" w:lineRule="auto"/>
              <w:rPr>
                <w:b/>
              </w:rPr>
            </w:pPr>
            <w:r w:rsidRPr="00630DB0">
              <w:rPr>
                <w:b/>
                <w:shd w:val="clear" w:color="auto" w:fill="F7CAAC"/>
              </w:rPr>
              <w:t>Doba platnosti nájmu</w:t>
            </w:r>
          </w:p>
        </w:tc>
        <w:tc>
          <w:tcPr>
            <w:tcW w:w="2706" w:type="dxa"/>
            <w:gridSpan w:val="2"/>
            <w:tcBorders>
              <w:top w:val="single" w:sz="4" w:space="0" w:color="auto"/>
              <w:left w:val="single" w:sz="4" w:space="0" w:color="auto"/>
              <w:bottom w:val="single" w:sz="4" w:space="0" w:color="auto"/>
              <w:right w:val="single" w:sz="4" w:space="0" w:color="auto"/>
            </w:tcBorders>
          </w:tcPr>
          <w:p w14:paraId="60449C01" w14:textId="77777777" w:rsidR="0078451C" w:rsidRPr="00630DB0" w:rsidRDefault="0078451C" w:rsidP="00AE455C">
            <w:pPr>
              <w:spacing w:line="256" w:lineRule="auto"/>
              <w:rPr>
                <w:b/>
              </w:rPr>
            </w:pPr>
          </w:p>
        </w:tc>
      </w:tr>
      <w:tr w:rsidR="0078451C" w:rsidRPr="00630DB0" w14:paraId="4BE5167B" w14:textId="77777777" w:rsidTr="009F6871">
        <w:trPr>
          <w:gridBefore w:val="1"/>
          <w:wBefore w:w="62" w:type="dxa"/>
          <w:trHeight w:val="135"/>
        </w:trPr>
        <w:tc>
          <w:tcPr>
            <w:tcW w:w="978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213C7D0" w14:textId="77777777" w:rsidR="0078451C" w:rsidRPr="00630DB0" w:rsidRDefault="0078451C" w:rsidP="00AE455C">
            <w:pPr>
              <w:spacing w:line="256" w:lineRule="auto"/>
              <w:rPr>
                <w:b/>
              </w:rPr>
            </w:pPr>
            <w:r w:rsidRPr="00630DB0">
              <w:rPr>
                <w:b/>
              </w:rPr>
              <w:t>Kapacita a popis odborné učebny</w:t>
            </w:r>
          </w:p>
        </w:tc>
      </w:tr>
      <w:tr w:rsidR="0078451C" w:rsidRPr="00630DB0" w14:paraId="3E781244" w14:textId="77777777" w:rsidTr="009F6871">
        <w:trPr>
          <w:gridBefore w:val="1"/>
          <w:wBefore w:w="62" w:type="dxa"/>
          <w:trHeight w:val="695"/>
        </w:trPr>
        <w:tc>
          <w:tcPr>
            <w:tcW w:w="9782" w:type="dxa"/>
            <w:gridSpan w:val="8"/>
            <w:tcBorders>
              <w:top w:val="single" w:sz="4" w:space="0" w:color="auto"/>
              <w:left w:val="single" w:sz="4" w:space="0" w:color="auto"/>
              <w:bottom w:val="single" w:sz="4" w:space="0" w:color="auto"/>
              <w:right w:val="single" w:sz="4" w:space="0" w:color="auto"/>
            </w:tcBorders>
            <w:shd w:val="clear" w:color="auto" w:fill="FFFFFF"/>
            <w:hideMark/>
          </w:tcPr>
          <w:p w14:paraId="2E9C5510" w14:textId="4806A1C6" w:rsidR="0078451C" w:rsidRPr="00630DB0" w:rsidRDefault="0078451C" w:rsidP="00AE455C">
            <w:pPr>
              <w:spacing w:before="120" w:after="120" w:line="252" w:lineRule="auto"/>
              <w:jc w:val="both"/>
            </w:pPr>
            <w:r w:rsidRPr="00266943">
              <w:t xml:space="preserve">Výrobní laboratoře </w:t>
            </w:r>
            <w:r w:rsidR="00D51DB9">
              <w:t>–</w:t>
            </w:r>
            <w:r w:rsidRPr="00266943">
              <w:t xml:space="preserve"> kapacita 12 míst, tyto laboratoře jsou vybaveny množstvím průmyslových zařízení, která umožňují kusovou a malosériovou výrobu (např. vstřikovací stroj pro výrobu dílů z termoplastů </w:t>
            </w:r>
            <w:proofErr w:type="spellStart"/>
            <w:r w:rsidRPr="00266943">
              <w:t>Arburg</w:t>
            </w:r>
            <w:proofErr w:type="spellEnd"/>
            <w:r w:rsidRPr="00266943">
              <w:t xml:space="preserve"> nebo vstřikovací stroj na výrobu dílů z pryže REP, univerzální obráběcí stroje, dále zařízení vhodná pro přípravu laboratorních vzorků a běžné laboratorní měření</w:t>
            </w:r>
            <w:r w:rsidR="005C1C55">
              <w:t>)</w:t>
            </w:r>
            <w:r w:rsidRPr="00266943">
              <w:t xml:space="preserve">. V roce 2018 bylo </w:t>
            </w:r>
            <w:r w:rsidR="0006117B">
              <w:t>pořízeno</w:t>
            </w:r>
            <w:r w:rsidR="0006117B" w:rsidRPr="00266943">
              <w:t xml:space="preserve"> </w:t>
            </w:r>
            <w:r w:rsidRPr="00266943">
              <w:t>CNC soustružnicko-frézovací zařízení, víceosé CNC frézovací zařízení doplněné měřicími, kontrolními a testovacími systémy pro obráběcí nástroje, a zkušební zařízení pro tváření plechů BUP 600.</w:t>
            </w:r>
          </w:p>
        </w:tc>
      </w:tr>
      <w:tr w:rsidR="0078451C" w:rsidRPr="00630DB0" w14:paraId="365CA593" w14:textId="77777777" w:rsidTr="009F6871">
        <w:trPr>
          <w:gridBefore w:val="1"/>
          <w:wBefore w:w="62" w:type="dxa"/>
          <w:trHeight w:val="135"/>
        </w:trPr>
        <w:tc>
          <w:tcPr>
            <w:tcW w:w="374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61912C" w14:textId="77777777" w:rsidR="0078451C" w:rsidRPr="00630DB0" w:rsidRDefault="0078451C" w:rsidP="00AE455C">
            <w:pPr>
              <w:spacing w:line="256" w:lineRule="auto"/>
              <w:rPr>
                <w:b/>
              </w:rPr>
            </w:pPr>
            <w:r w:rsidRPr="00630DB0">
              <w:rPr>
                <w:b/>
              </w:rPr>
              <w:t>Z toho kapacita v prostorách v nájmu</w:t>
            </w:r>
          </w:p>
        </w:tc>
        <w:tc>
          <w:tcPr>
            <w:tcW w:w="1122" w:type="dxa"/>
            <w:gridSpan w:val="3"/>
            <w:tcBorders>
              <w:top w:val="single" w:sz="4" w:space="0" w:color="auto"/>
              <w:left w:val="single" w:sz="4" w:space="0" w:color="auto"/>
              <w:bottom w:val="single" w:sz="4" w:space="0" w:color="auto"/>
              <w:right w:val="single" w:sz="4" w:space="0" w:color="auto"/>
            </w:tcBorders>
            <w:hideMark/>
          </w:tcPr>
          <w:p w14:paraId="7D0B0FFC" w14:textId="77777777" w:rsidR="0078451C" w:rsidRPr="00630DB0" w:rsidRDefault="0078451C" w:rsidP="00AE455C">
            <w:pPr>
              <w:spacing w:line="256" w:lineRule="auto"/>
            </w:pPr>
            <w:r w:rsidRPr="00630DB0">
              <w:t>0</w:t>
            </w:r>
          </w:p>
        </w:tc>
        <w:tc>
          <w:tcPr>
            <w:tcW w:w="2211" w:type="dxa"/>
            <w:tcBorders>
              <w:top w:val="single" w:sz="4" w:space="0" w:color="auto"/>
              <w:left w:val="single" w:sz="4" w:space="0" w:color="auto"/>
              <w:bottom w:val="single" w:sz="4" w:space="0" w:color="auto"/>
              <w:right w:val="single" w:sz="4" w:space="0" w:color="auto"/>
            </w:tcBorders>
            <w:shd w:val="clear" w:color="auto" w:fill="F7CAAC"/>
            <w:hideMark/>
          </w:tcPr>
          <w:p w14:paraId="2C712FEF" w14:textId="77777777" w:rsidR="0078451C" w:rsidRPr="00630DB0" w:rsidRDefault="0078451C" w:rsidP="00AE455C">
            <w:pPr>
              <w:spacing w:line="256" w:lineRule="auto"/>
              <w:rPr>
                <w:b/>
              </w:rPr>
            </w:pPr>
            <w:r w:rsidRPr="00630DB0">
              <w:rPr>
                <w:b/>
                <w:shd w:val="clear" w:color="auto" w:fill="F7CAAC"/>
              </w:rPr>
              <w:t>Doba platnosti nájmu</w:t>
            </w:r>
          </w:p>
        </w:tc>
        <w:tc>
          <w:tcPr>
            <w:tcW w:w="2706" w:type="dxa"/>
            <w:gridSpan w:val="2"/>
            <w:tcBorders>
              <w:top w:val="single" w:sz="4" w:space="0" w:color="auto"/>
              <w:left w:val="single" w:sz="4" w:space="0" w:color="auto"/>
              <w:bottom w:val="single" w:sz="4" w:space="0" w:color="auto"/>
              <w:right w:val="single" w:sz="4" w:space="0" w:color="auto"/>
            </w:tcBorders>
          </w:tcPr>
          <w:p w14:paraId="0D48A132" w14:textId="77777777" w:rsidR="0078451C" w:rsidRPr="00630DB0" w:rsidRDefault="0078451C" w:rsidP="00AE455C">
            <w:pPr>
              <w:spacing w:line="256" w:lineRule="auto"/>
              <w:rPr>
                <w:b/>
              </w:rPr>
            </w:pPr>
          </w:p>
        </w:tc>
      </w:tr>
      <w:tr w:rsidR="0078451C" w:rsidRPr="00630DB0" w14:paraId="529CB2DE" w14:textId="77777777" w:rsidTr="009F6871">
        <w:trPr>
          <w:gridBefore w:val="1"/>
          <w:wBefore w:w="62" w:type="dxa"/>
          <w:trHeight w:val="135"/>
        </w:trPr>
        <w:tc>
          <w:tcPr>
            <w:tcW w:w="978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B48CAE7" w14:textId="77777777" w:rsidR="0078451C" w:rsidRPr="00630DB0" w:rsidRDefault="0078451C" w:rsidP="00AE455C">
            <w:pPr>
              <w:spacing w:line="256" w:lineRule="auto"/>
              <w:rPr>
                <w:b/>
              </w:rPr>
            </w:pPr>
            <w:r w:rsidRPr="00630DB0">
              <w:rPr>
                <w:b/>
              </w:rPr>
              <w:t xml:space="preserve">Vyjádření orgánu </w:t>
            </w:r>
            <w:r w:rsidRPr="00630DB0">
              <w:rPr>
                <w:b/>
                <w:shd w:val="clear" w:color="auto" w:fill="F7CAAC"/>
              </w:rPr>
              <w:t>hygienické služby ze dne</w:t>
            </w:r>
          </w:p>
        </w:tc>
      </w:tr>
      <w:tr w:rsidR="0078451C" w:rsidRPr="00630DB0" w14:paraId="072A8393" w14:textId="77777777" w:rsidTr="009F6871">
        <w:trPr>
          <w:gridBefore w:val="1"/>
          <w:wBefore w:w="62" w:type="dxa"/>
          <w:trHeight w:val="288"/>
        </w:trPr>
        <w:tc>
          <w:tcPr>
            <w:tcW w:w="9782" w:type="dxa"/>
            <w:gridSpan w:val="8"/>
            <w:tcBorders>
              <w:top w:val="single" w:sz="4" w:space="0" w:color="auto"/>
              <w:left w:val="single" w:sz="4" w:space="0" w:color="auto"/>
              <w:bottom w:val="single" w:sz="4" w:space="0" w:color="auto"/>
              <w:right w:val="single" w:sz="4" w:space="0" w:color="auto"/>
            </w:tcBorders>
            <w:hideMark/>
          </w:tcPr>
          <w:p w14:paraId="6086DC44" w14:textId="77777777" w:rsidR="0078451C" w:rsidRDefault="0078451C" w:rsidP="00AE455C">
            <w:pPr>
              <w:spacing w:line="256" w:lineRule="auto"/>
            </w:pPr>
            <w:r>
              <w:t>---</w:t>
            </w:r>
          </w:p>
          <w:p w14:paraId="30BD12F1" w14:textId="77777777" w:rsidR="0078451C" w:rsidRDefault="0078451C" w:rsidP="00AE455C">
            <w:pPr>
              <w:spacing w:line="256" w:lineRule="auto"/>
            </w:pPr>
          </w:p>
          <w:p w14:paraId="608C7327" w14:textId="77777777" w:rsidR="0078451C" w:rsidRPr="00630DB0" w:rsidRDefault="0078451C" w:rsidP="00AE455C">
            <w:pPr>
              <w:spacing w:line="256" w:lineRule="auto"/>
            </w:pPr>
          </w:p>
        </w:tc>
      </w:tr>
      <w:tr w:rsidR="0078451C" w:rsidRPr="00630DB0" w14:paraId="60CA5C07" w14:textId="77777777" w:rsidTr="009F6871">
        <w:trPr>
          <w:gridBefore w:val="1"/>
          <w:wBefore w:w="62" w:type="dxa"/>
          <w:trHeight w:val="205"/>
        </w:trPr>
        <w:tc>
          <w:tcPr>
            <w:tcW w:w="978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506612B" w14:textId="77777777" w:rsidR="0078451C" w:rsidRPr="00630DB0" w:rsidRDefault="0078451C" w:rsidP="00AE455C">
            <w:pPr>
              <w:spacing w:line="256" w:lineRule="auto"/>
              <w:rPr>
                <w:b/>
              </w:rPr>
            </w:pPr>
            <w:r w:rsidRPr="00630DB0">
              <w:rPr>
                <w:b/>
              </w:rPr>
              <w:t>Opatření a podmínky k zajištění rovného přístupu</w:t>
            </w:r>
          </w:p>
        </w:tc>
      </w:tr>
      <w:tr w:rsidR="0078451C" w:rsidRPr="00630DB0" w14:paraId="3665F6BA" w14:textId="77777777" w:rsidTr="009F6871">
        <w:trPr>
          <w:gridBefore w:val="1"/>
          <w:wBefore w:w="62" w:type="dxa"/>
          <w:trHeight w:val="1421"/>
        </w:trPr>
        <w:tc>
          <w:tcPr>
            <w:tcW w:w="9782" w:type="dxa"/>
            <w:gridSpan w:val="8"/>
            <w:tcBorders>
              <w:top w:val="single" w:sz="4" w:space="0" w:color="auto"/>
              <w:left w:val="single" w:sz="4" w:space="0" w:color="auto"/>
              <w:bottom w:val="single" w:sz="4" w:space="0" w:color="auto"/>
              <w:right w:val="single" w:sz="4" w:space="0" w:color="auto"/>
            </w:tcBorders>
            <w:hideMark/>
          </w:tcPr>
          <w:p w14:paraId="0887865D" w14:textId="4A5893E1" w:rsidR="0078451C" w:rsidRDefault="0078451C" w:rsidP="00AE455C">
            <w:pPr>
              <w:spacing w:before="120" w:after="120" w:line="252" w:lineRule="auto"/>
              <w:jc w:val="both"/>
            </w:pPr>
            <w:r w:rsidRPr="004D38B6">
              <w:t xml:space="preserve">Na Fakultě technologické je vybudováno sociální a technické zázemí dostupné pro studenty i zaměstnance vysoké školy. Stravování je zajištěno ve dvou menzách, restauraci a bufetu. Na FT jsou vybudovány kuchyňky, které jsou dostupné i studentům. Laboratorní centrum Fakulty technologické je moderně vybaveno a je zajištěn bezbariérový přístup pro handicapované studenty a zaměstnance. V budovách FT jsou umístěny klidové zóny pro studenty, kde mohou trávit čas mezi výukou, jsou k dispozici PC včetně tiskáren pro tisk dokumentů. Na UTB je taktéž vybudováno zázemí pro studenty a zaměstnance pro odpočinek, trávení volného času a jiné </w:t>
            </w:r>
            <w:proofErr w:type="spellStart"/>
            <w:r w:rsidRPr="004D38B6">
              <w:t>mimostudijní</w:t>
            </w:r>
            <w:proofErr w:type="spellEnd"/>
            <w:r w:rsidRPr="004D38B6">
              <w:t xml:space="preserve"> aktivity.</w:t>
            </w:r>
          </w:p>
          <w:p w14:paraId="432E0C0F" w14:textId="77777777" w:rsidR="00CC7520" w:rsidRDefault="00CC7520" w:rsidP="00AE455C">
            <w:pPr>
              <w:spacing w:before="120" w:after="120" w:line="252" w:lineRule="auto"/>
              <w:jc w:val="both"/>
            </w:pPr>
          </w:p>
          <w:p w14:paraId="523A4DAA" w14:textId="77777777" w:rsidR="0078451C" w:rsidRDefault="0078451C" w:rsidP="00AE455C">
            <w:pPr>
              <w:spacing w:before="120" w:after="120" w:line="252" w:lineRule="auto"/>
              <w:jc w:val="both"/>
            </w:pPr>
          </w:p>
          <w:p w14:paraId="21C24F39" w14:textId="77777777" w:rsidR="0078451C" w:rsidRPr="00630DB0" w:rsidRDefault="0078451C" w:rsidP="00AE455C">
            <w:pPr>
              <w:spacing w:before="120" w:after="120" w:line="252" w:lineRule="auto"/>
              <w:jc w:val="both"/>
            </w:pPr>
          </w:p>
        </w:tc>
      </w:tr>
      <w:tr w:rsidR="00E316E9" w14:paraId="01E727FA" w14:textId="77777777" w:rsidTr="009F6871">
        <w:tc>
          <w:tcPr>
            <w:tcW w:w="9844"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1A3BC451" w14:textId="523173F3" w:rsidR="00E316E9" w:rsidRDefault="0078451C" w:rsidP="001762EB">
            <w:pPr>
              <w:jc w:val="both"/>
              <w:rPr>
                <w:b/>
                <w:sz w:val="28"/>
              </w:rPr>
            </w:pPr>
            <w:r w:rsidRPr="0078451C">
              <w:lastRenderedPageBreak/>
              <w:br w:type="page"/>
            </w:r>
            <w:r w:rsidR="00E316E9">
              <w:rPr>
                <w:b/>
                <w:sz w:val="28"/>
              </w:rPr>
              <w:t>C-V – Finanční zabezpečení studijního programu</w:t>
            </w:r>
          </w:p>
        </w:tc>
      </w:tr>
      <w:tr w:rsidR="00E316E9" w14:paraId="30438FCA" w14:textId="77777777" w:rsidTr="009F6871">
        <w:tc>
          <w:tcPr>
            <w:tcW w:w="4188" w:type="dxa"/>
            <w:gridSpan w:val="4"/>
            <w:tcBorders>
              <w:top w:val="single" w:sz="12" w:space="0" w:color="auto"/>
              <w:left w:val="single" w:sz="4" w:space="0" w:color="auto"/>
              <w:bottom w:val="single" w:sz="4" w:space="0" w:color="auto"/>
              <w:right w:val="single" w:sz="4" w:space="0" w:color="auto"/>
            </w:tcBorders>
            <w:shd w:val="clear" w:color="auto" w:fill="F7CAAC"/>
            <w:hideMark/>
          </w:tcPr>
          <w:p w14:paraId="1BF55F6A" w14:textId="77777777" w:rsidR="00E316E9" w:rsidRDefault="00E316E9" w:rsidP="001762EB">
            <w:pPr>
              <w:jc w:val="both"/>
              <w:rPr>
                <w:b/>
              </w:rPr>
            </w:pPr>
            <w:r>
              <w:rPr>
                <w:b/>
              </w:rPr>
              <w:t>Vzdělávací činnost vysoké školy financovaná ze státního rozpočtu</w:t>
            </w:r>
          </w:p>
        </w:tc>
        <w:tc>
          <w:tcPr>
            <w:tcW w:w="5656" w:type="dxa"/>
            <w:gridSpan w:val="5"/>
            <w:tcBorders>
              <w:top w:val="single" w:sz="12" w:space="0" w:color="auto"/>
              <w:left w:val="single" w:sz="4" w:space="0" w:color="auto"/>
              <w:bottom w:val="single" w:sz="4" w:space="0" w:color="auto"/>
              <w:right w:val="single" w:sz="4" w:space="0" w:color="auto"/>
            </w:tcBorders>
            <w:shd w:val="clear" w:color="auto" w:fill="FFFFFF"/>
            <w:hideMark/>
          </w:tcPr>
          <w:p w14:paraId="2F5A24D3" w14:textId="77777777" w:rsidR="00E316E9" w:rsidRDefault="00E316E9" w:rsidP="001762EB">
            <w:pPr>
              <w:jc w:val="both"/>
              <w:rPr>
                <w:bCs/>
              </w:rPr>
            </w:pPr>
            <w:r w:rsidRPr="00B30723">
              <w:rPr>
                <w:bCs/>
              </w:rPr>
              <w:t>ano</w:t>
            </w:r>
            <w:r>
              <w:rPr>
                <w:bCs/>
              </w:rPr>
              <w:t xml:space="preserve"> </w:t>
            </w:r>
          </w:p>
        </w:tc>
      </w:tr>
      <w:tr w:rsidR="00E316E9" w14:paraId="55B314FE" w14:textId="77777777" w:rsidTr="009F6871">
        <w:tc>
          <w:tcPr>
            <w:tcW w:w="984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2AF009C2" w14:textId="77777777" w:rsidR="00E316E9" w:rsidRDefault="00E316E9" w:rsidP="001762EB">
            <w:pPr>
              <w:jc w:val="both"/>
              <w:rPr>
                <w:b/>
              </w:rPr>
            </w:pPr>
            <w:r>
              <w:rPr>
                <w:b/>
              </w:rPr>
              <w:t>Zhodnocení předpokládaných nákladů a zdrojů na uskutečňování studijního programu</w:t>
            </w:r>
          </w:p>
        </w:tc>
      </w:tr>
      <w:tr w:rsidR="00E316E9" w14:paraId="5E0FE88C" w14:textId="77777777" w:rsidTr="009F6871">
        <w:trPr>
          <w:trHeight w:val="5398"/>
        </w:trPr>
        <w:tc>
          <w:tcPr>
            <w:tcW w:w="9844" w:type="dxa"/>
            <w:gridSpan w:val="9"/>
            <w:tcBorders>
              <w:top w:val="single" w:sz="4" w:space="0" w:color="auto"/>
              <w:left w:val="single" w:sz="4" w:space="0" w:color="auto"/>
              <w:bottom w:val="single" w:sz="4" w:space="0" w:color="auto"/>
              <w:right w:val="single" w:sz="4" w:space="0" w:color="auto"/>
            </w:tcBorders>
          </w:tcPr>
          <w:p w14:paraId="523932FB" w14:textId="77777777" w:rsidR="00E316E9" w:rsidRDefault="00E316E9" w:rsidP="001762EB">
            <w:pPr>
              <w:jc w:val="both"/>
            </w:pPr>
          </w:p>
          <w:p w14:paraId="7765B7CC" w14:textId="77777777" w:rsidR="00E316E9" w:rsidRDefault="00E316E9" w:rsidP="001762EB">
            <w:pPr>
              <w:jc w:val="both"/>
            </w:pPr>
          </w:p>
          <w:p w14:paraId="14490D8A" w14:textId="77777777" w:rsidR="00E316E9" w:rsidRDefault="00E316E9" w:rsidP="001762EB">
            <w:pPr>
              <w:jc w:val="both"/>
            </w:pPr>
          </w:p>
          <w:p w14:paraId="5199277F" w14:textId="77777777" w:rsidR="00E316E9" w:rsidRDefault="00E316E9" w:rsidP="001762EB">
            <w:pPr>
              <w:jc w:val="both"/>
            </w:pPr>
          </w:p>
          <w:p w14:paraId="7B8D0E19" w14:textId="77777777" w:rsidR="00E316E9" w:rsidRDefault="00E316E9" w:rsidP="001762EB">
            <w:pPr>
              <w:jc w:val="both"/>
            </w:pPr>
          </w:p>
          <w:p w14:paraId="6D62C28D" w14:textId="77777777" w:rsidR="00E316E9" w:rsidRDefault="00E316E9" w:rsidP="001762EB">
            <w:pPr>
              <w:jc w:val="both"/>
            </w:pPr>
          </w:p>
          <w:p w14:paraId="00CE839A" w14:textId="77777777" w:rsidR="00E316E9" w:rsidRDefault="00E316E9" w:rsidP="001762EB">
            <w:pPr>
              <w:jc w:val="both"/>
            </w:pPr>
          </w:p>
          <w:p w14:paraId="0D9B5F79" w14:textId="77777777" w:rsidR="00E316E9" w:rsidRDefault="00E316E9" w:rsidP="001762EB">
            <w:pPr>
              <w:jc w:val="both"/>
            </w:pPr>
          </w:p>
          <w:p w14:paraId="1CAA6519" w14:textId="77777777" w:rsidR="00E316E9" w:rsidRDefault="00E316E9" w:rsidP="001762EB">
            <w:pPr>
              <w:jc w:val="both"/>
            </w:pPr>
          </w:p>
          <w:p w14:paraId="4FF541A4" w14:textId="77777777" w:rsidR="00E316E9" w:rsidRDefault="00E316E9" w:rsidP="001762EB">
            <w:pPr>
              <w:jc w:val="both"/>
            </w:pPr>
          </w:p>
          <w:p w14:paraId="0EE412B3" w14:textId="77777777" w:rsidR="00E316E9" w:rsidRDefault="00E316E9" w:rsidP="001762EB">
            <w:pPr>
              <w:jc w:val="both"/>
            </w:pPr>
          </w:p>
          <w:p w14:paraId="5EAE1E37" w14:textId="77777777" w:rsidR="00E316E9" w:rsidRDefault="00E316E9" w:rsidP="001762EB">
            <w:pPr>
              <w:jc w:val="both"/>
            </w:pPr>
          </w:p>
          <w:p w14:paraId="58C9FEDE" w14:textId="77777777" w:rsidR="00E316E9" w:rsidRDefault="00E316E9" w:rsidP="001762EB">
            <w:pPr>
              <w:jc w:val="both"/>
            </w:pPr>
          </w:p>
          <w:p w14:paraId="58437126" w14:textId="77777777" w:rsidR="00E316E9" w:rsidRDefault="00E316E9" w:rsidP="001762EB">
            <w:pPr>
              <w:jc w:val="both"/>
            </w:pPr>
          </w:p>
          <w:p w14:paraId="2E58AB3A" w14:textId="77777777" w:rsidR="00E316E9" w:rsidRDefault="00E316E9" w:rsidP="001762EB">
            <w:pPr>
              <w:jc w:val="both"/>
            </w:pPr>
          </w:p>
          <w:p w14:paraId="1AADA38B" w14:textId="77777777" w:rsidR="00E316E9" w:rsidRDefault="00E316E9" w:rsidP="001762EB">
            <w:pPr>
              <w:jc w:val="both"/>
            </w:pPr>
          </w:p>
          <w:p w14:paraId="1267CC50" w14:textId="77777777" w:rsidR="00E316E9" w:rsidRDefault="00E316E9" w:rsidP="001762EB">
            <w:pPr>
              <w:jc w:val="both"/>
            </w:pPr>
          </w:p>
          <w:p w14:paraId="3315D11C" w14:textId="77777777" w:rsidR="00E316E9" w:rsidRDefault="00E316E9" w:rsidP="001762EB">
            <w:pPr>
              <w:jc w:val="both"/>
            </w:pPr>
          </w:p>
          <w:p w14:paraId="6703F3EA" w14:textId="77777777" w:rsidR="00E316E9" w:rsidRDefault="00E316E9" w:rsidP="001762EB">
            <w:pPr>
              <w:jc w:val="both"/>
            </w:pPr>
          </w:p>
          <w:p w14:paraId="1DB1428F" w14:textId="77777777" w:rsidR="00E316E9" w:rsidRDefault="00E316E9" w:rsidP="001762EB">
            <w:pPr>
              <w:jc w:val="both"/>
            </w:pPr>
          </w:p>
          <w:p w14:paraId="345326AA" w14:textId="77777777" w:rsidR="00E316E9" w:rsidRDefault="00E316E9" w:rsidP="001762EB">
            <w:pPr>
              <w:jc w:val="both"/>
            </w:pPr>
          </w:p>
          <w:p w14:paraId="74FF22DE" w14:textId="77777777" w:rsidR="00E316E9" w:rsidRDefault="00E316E9" w:rsidP="001762EB">
            <w:pPr>
              <w:jc w:val="both"/>
            </w:pPr>
          </w:p>
          <w:p w14:paraId="7AE99A0D" w14:textId="77777777" w:rsidR="00E316E9" w:rsidRDefault="00E316E9" w:rsidP="001762EB">
            <w:pPr>
              <w:jc w:val="both"/>
            </w:pPr>
          </w:p>
          <w:p w14:paraId="6EC7EB37" w14:textId="77777777" w:rsidR="00E316E9" w:rsidRDefault="00E316E9" w:rsidP="001762EB">
            <w:pPr>
              <w:jc w:val="both"/>
            </w:pPr>
          </w:p>
          <w:p w14:paraId="06979EFC" w14:textId="77777777" w:rsidR="00E316E9" w:rsidRDefault="00E316E9" w:rsidP="001762EB">
            <w:pPr>
              <w:jc w:val="both"/>
            </w:pPr>
          </w:p>
          <w:p w14:paraId="01BAE2B9" w14:textId="77777777" w:rsidR="00E316E9" w:rsidRDefault="00E316E9" w:rsidP="001762EB">
            <w:pPr>
              <w:jc w:val="both"/>
            </w:pPr>
          </w:p>
          <w:p w14:paraId="79987705" w14:textId="77777777" w:rsidR="00E316E9" w:rsidRDefault="00E316E9" w:rsidP="001762EB">
            <w:pPr>
              <w:jc w:val="both"/>
            </w:pPr>
          </w:p>
          <w:p w14:paraId="691AF446" w14:textId="77777777" w:rsidR="00E316E9" w:rsidRDefault="00E316E9" w:rsidP="001762EB">
            <w:pPr>
              <w:jc w:val="both"/>
            </w:pPr>
          </w:p>
          <w:p w14:paraId="4A1A2321" w14:textId="77777777" w:rsidR="00E316E9" w:rsidRDefault="00E316E9" w:rsidP="001762EB">
            <w:pPr>
              <w:jc w:val="both"/>
            </w:pPr>
          </w:p>
          <w:p w14:paraId="67C292EF" w14:textId="77777777" w:rsidR="00E316E9" w:rsidRDefault="00E316E9" w:rsidP="001762EB">
            <w:pPr>
              <w:jc w:val="both"/>
            </w:pPr>
          </w:p>
          <w:p w14:paraId="2E8BD4E2" w14:textId="77777777" w:rsidR="00E316E9" w:rsidRDefault="00E316E9" w:rsidP="001762EB">
            <w:pPr>
              <w:jc w:val="both"/>
            </w:pPr>
          </w:p>
          <w:p w14:paraId="4572B7D2" w14:textId="77777777" w:rsidR="00E316E9" w:rsidRDefault="00E316E9" w:rsidP="001762EB">
            <w:pPr>
              <w:jc w:val="both"/>
            </w:pPr>
          </w:p>
          <w:p w14:paraId="5D02C556" w14:textId="77777777" w:rsidR="00E316E9" w:rsidRDefault="00E316E9" w:rsidP="001762EB">
            <w:pPr>
              <w:jc w:val="both"/>
            </w:pPr>
          </w:p>
          <w:p w14:paraId="4E594A1C" w14:textId="77777777" w:rsidR="00E316E9" w:rsidRDefault="00E316E9" w:rsidP="001762EB">
            <w:pPr>
              <w:jc w:val="both"/>
            </w:pPr>
          </w:p>
          <w:p w14:paraId="527CF427" w14:textId="77777777" w:rsidR="00E316E9" w:rsidRDefault="00E316E9" w:rsidP="001762EB">
            <w:pPr>
              <w:jc w:val="both"/>
            </w:pPr>
          </w:p>
          <w:p w14:paraId="1EAF7029" w14:textId="77777777" w:rsidR="00E316E9" w:rsidRDefault="00E316E9" w:rsidP="001762EB">
            <w:pPr>
              <w:jc w:val="both"/>
            </w:pPr>
          </w:p>
          <w:p w14:paraId="4B6E8F43" w14:textId="77777777" w:rsidR="00E316E9" w:rsidRDefault="00E316E9" w:rsidP="001762EB">
            <w:pPr>
              <w:jc w:val="both"/>
            </w:pPr>
          </w:p>
          <w:p w14:paraId="6B7AEA49" w14:textId="77777777" w:rsidR="00E316E9" w:rsidRDefault="00E316E9" w:rsidP="001762EB">
            <w:pPr>
              <w:jc w:val="both"/>
            </w:pPr>
          </w:p>
          <w:p w14:paraId="657AD067" w14:textId="77777777" w:rsidR="00E316E9" w:rsidRDefault="00E316E9" w:rsidP="001762EB">
            <w:pPr>
              <w:jc w:val="both"/>
            </w:pPr>
          </w:p>
          <w:p w14:paraId="3399F030" w14:textId="77777777" w:rsidR="00E316E9" w:rsidRDefault="00E316E9" w:rsidP="001762EB">
            <w:pPr>
              <w:jc w:val="both"/>
            </w:pPr>
          </w:p>
          <w:p w14:paraId="33A02313" w14:textId="77777777" w:rsidR="00E316E9" w:rsidRDefault="00E316E9" w:rsidP="001762EB">
            <w:pPr>
              <w:jc w:val="both"/>
            </w:pPr>
          </w:p>
          <w:p w14:paraId="216E6E3D" w14:textId="77777777" w:rsidR="00E316E9" w:rsidRDefault="00E316E9" w:rsidP="001762EB">
            <w:pPr>
              <w:jc w:val="both"/>
            </w:pPr>
          </w:p>
          <w:p w14:paraId="2487E7F0" w14:textId="77777777" w:rsidR="00E316E9" w:rsidRDefault="00E316E9" w:rsidP="001762EB">
            <w:pPr>
              <w:jc w:val="both"/>
            </w:pPr>
          </w:p>
          <w:p w14:paraId="0CD9AA7F" w14:textId="77777777" w:rsidR="00E316E9" w:rsidRDefault="00E316E9" w:rsidP="001762EB">
            <w:pPr>
              <w:jc w:val="both"/>
            </w:pPr>
          </w:p>
          <w:p w14:paraId="156E887B" w14:textId="77777777" w:rsidR="00E316E9" w:rsidRDefault="00E316E9" w:rsidP="001762EB">
            <w:pPr>
              <w:jc w:val="both"/>
            </w:pPr>
          </w:p>
          <w:p w14:paraId="4C768EF4" w14:textId="77777777" w:rsidR="00E316E9" w:rsidRDefault="00E316E9" w:rsidP="001762EB">
            <w:pPr>
              <w:jc w:val="both"/>
            </w:pPr>
          </w:p>
          <w:p w14:paraId="7B571049" w14:textId="77777777" w:rsidR="00E316E9" w:rsidRDefault="00E316E9" w:rsidP="001762EB">
            <w:pPr>
              <w:jc w:val="both"/>
            </w:pPr>
          </w:p>
          <w:p w14:paraId="5618C511" w14:textId="77777777" w:rsidR="00E316E9" w:rsidRDefault="00E316E9" w:rsidP="001762EB">
            <w:pPr>
              <w:jc w:val="both"/>
            </w:pPr>
          </w:p>
          <w:p w14:paraId="0F4D0375" w14:textId="77777777" w:rsidR="00E316E9" w:rsidRDefault="00E316E9" w:rsidP="001762EB">
            <w:pPr>
              <w:jc w:val="both"/>
            </w:pPr>
          </w:p>
          <w:p w14:paraId="188A50A9" w14:textId="77777777" w:rsidR="00E316E9" w:rsidRDefault="00E316E9" w:rsidP="001762EB">
            <w:pPr>
              <w:jc w:val="both"/>
            </w:pPr>
          </w:p>
          <w:p w14:paraId="0D451CDE" w14:textId="77777777" w:rsidR="00E316E9" w:rsidRDefault="00E316E9" w:rsidP="001762EB">
            <w:pPr>
              <w:jc w:val="both"/>
            </w:pPr>
          </w:p>
          <w:p w14:paraId="2F713057" w14:textId="77777777" w:rsidR="00E316E9" w:rsidRDefault="00E316E9" w:rsidP="001762EB">
            <w:pPr>
              <w:jc w:val="both"/>
            </w:pPr>
          </w:p>
          <w:p w14:paraId="24583C38" w14:textId="77777777" w:rsidR="00E316E9" w:rsidRDefault="00E316E9" w:rsidP="001762EB">
            <w:pPr>
              <w:jc w:val="both"/>
            </w:pPr>
          </w:p>
          <w:p w14:paraId="07930148" w14:textId="77777777" w:rsidR="00E316E9" w:rsidRDefault="00E316E9" w:rsidP="001762EB">
            <w:pPr>
              <w:jc w:val="both"/>
            </w:pPr>
          </w:p>
          <w:p w14:paraId="2DA4CDF8" w14:textId="10913ACD" w:rsidR="00E316E9" w:rsidRDefault="00E316E9" w:rsidP="001762EB">
            <w:pPr>
              <w:jc w:val="both"/>
            </w:pPr>
          </w:p>
          <w:p w14:paraId="2E8974F5" w14:textId="6A58B477" w:rsidR="001762EB" w:rsidRDefault="001762EB" w:rsidP="001762EB">
            <w:pPr>
              <w:jc w:val="both"/>
            </w:pPr>
          </w:p>
          <w:p w14:paraId="681034C9" w14:textId="77777777" w:rsidR="001762EB" w:rsidRDefault="001762EB" w:rsidP="001762EB">
            <w:pPr>
              <w:jc w:val="both"/>
            </w:pPr>
          </w:p>
          <w:p w14:paraId="267E8062" w14:textId="77777777" w:rsidR="00E316E9" w:rsidRDefault="00E316E9" w:rsidP="001762EB">
            <w:pPr>
              <w:jc w:val="both"/>
            </w:pPr>
          </w:p>
        </w:tc>
      </w:tr>
      <w:tr w:rsidR="00E316E9" w14:paraId="2CF3CD99" w14:textId="77777777" w:rsidTr="009F6871">
        <w:tc>
          <w:tcPr>
            <w:tcW w:w="9844"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23591E80" w14:textId="77777777" w:rsidR="00E316E9" w:rsidRDefault="00E316E9" w:rsidP="001762EB">
            <w:pPr>
              <w:jc w:val="both"/>
              <w:rPr>
                <w:b/>
                <w:sz w:val="28"/>
              </w:rPr>
            </w:pPr>
            <w:r>
              <w:rPr>
                <w:b/>
                <w:sz w:val="28"/>
              </w:rPr>
              <w:lastRenderedPageBreak/>
              <w:t xml:space="preserve">D-I – </w:t>
            </w:r>
            <w:r>
              <w:rPr>
                <w:b/>
                <w:sz w:val="26"/>
                <w:szCs w:val="26"/>
              </w:rPr>
              <w:t>Záměr rozvoje a další údaje ke studijnímu programu</w:t>
            </w:r>
          </w:p>
        </w:tc>
      </w:tr>
      <w:tr w:rsidR="00E316E9" w14:paraId="000727F8" w14:textId="77777777" w:rsidTr="009F6871">
        <w:trPr>
          <w:trHeight w:val="185"/>
        </w:trPr>
        <w:tc>
          <w:tcPr>
            <w:tcW w:w="984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202329CC" w14:textId="77777777" w:rsidR="00E316E9" w:rsidRDefault="00E316E9" w:rsidP="001762EB">
            <w:pPr>
              <w:rPr>
                <w:b/>
              </w:rPr>
            </w:pPr>
            <w:r>
              <w:rPr>
                <w:b/>
              </w:rPr>
              <w:t>Záměr rozvoje studijního programu a jeho odůvodnění</w:t>
            </w:r>
          </w:p>
        </w:tc>
      </w:tr>
      <w:tr w:rsidR="00E316E9" w14:paraId="462F407A" w14:textId="77777777" w:rsidTr="009F6871">
        <w:trPr>
          <w:trHeight w:val="1812"/>
        </w:trPr>
        <w:tc>
          <w:tcPr>
            <w:tcW w:w="9844" w:type="dxa"/>
            <w:gridSpan w:val="9"/>
            <w:tcBorders>
              <w:top w:val="single" w:sz="4" w:space="0" w:color="auto"/>
              <w:left w:val="single" w:sz="4" w:space="0" w:color="auto"/>
              <w:bottom w:val="single" w:sz="4" w:space="0" w:color="auto"/>
              <w:right w:val="single" w:sz="4" w:space="0" w:color="auto"/>
            </w:tcBorders>
            <w:shd w:val="clear" w:color="auto" w:fill="FFFFFF"/>
          </w:tcPr>
          <w:p w14:paraId="24F9B933" w14:textId="77777777" w:rsidR="00154A1F" w:rsidRDefault="00154A1F" w:rsidP="00445F9B">
            <w:pPr>
              <w:spacing w:before="120" w:after="120" w:line="264" w:lineRule="auto"/>
              <w:jc w:val="both"/>
            </w:pPr>
            <w:bookmarkStart w:id="302" w:name="_Hlk58252645"/>
            <w:r w:rsidRPr="001430B2">
              <w:t>Záměrem rozvoje</w:t>
            </w:r>
            <w:r>
              <w:t xml:space="preserve"> interdisciplinárního</w:t>
            </w:r>
            <w:r w:rsidRPr="001430B2">
              <w:t xml:space="preserve"> doktorského studijního programu Nástroje a procesy je </w:t>
            </w:r>
            <w:r>
              <w:t>prohloubení teoretických znalostí v oblasti strojírenství s orientací na zpracovatelský průmysl. Velký důraz je kladen na řešení nástroje a stroje pro výrobu polymerních dílů, kde je nutné hodnotit</w:t>
            </w:r>
            <w:r w:rsidRPr="001430B2">
              <w:t xml:space="preserve"> souvislosti mezi strukturou, chemickými a technologickými vlastnostmi konstrukčních materiálů</w:t>
            </w:r>
            <w:r>
              <w:t>:</w:t>
            </w:r>
            <w:r w:rsidRPr="001430B2">
              <w:t xml:space="preserve"> polymerů, kompozitů</w:t>
            </w:r>
            <w:r>
              <w:t xml:space="preserve"> a</w:t>
            </w:r>
            <w:r w:rsidRPr="001430B2">
              <w:t xml:space="preserve"> kovů.</w:t>
            </w:r>
            <w:r>
              <w:t xml:space="preserve"> Zaměření studijního programu je taktéž směrováno do oblasti hodnocení mechanických vlastností s využitím nejmodernějších postupů a testovacího zařízení.</w:t>
            </w:r>
          </w:p>
          <w:p w14:paraId="1B42A907" w14:textId="15C06C9C" w:rsidR="00154A1F" w:rsidRDefault="00154A1F" w:rsidP="00C723A1">
            <w:pPr>
              <w:spacing w:before="120" w:after="120" w:line="264" w:lineRule="auto"/>
              <w:jc w:val="both"/>
            </w:pPr>
            <w:r>
              <w:t>Rozvoj studijního programu dále spočívá v</w:t>
            </w:r>
            <w:r w:rsidR="00430624">
              <w:t xml:space="preserve"> aktivním</w:t>
            </w:r>
            <w:r>
              <w:t xml:space="preserve"> zapojení studentů doktorského studia do vědecko-výzkumných aktivit školitelů či konzultantů v rámci interní grantové soutěže, externích grantů a projektů smluvního výzkumu.</w:t>
            </w:r>
            <w:ins w:id="303" w:author="Michal Staněk" w:date="2021-04-12T11:07:00Z">
              <w:r w:rsidR="005749E9">
                <w:t xml:space="preserve"> </w:t>
              </w:r>
            </w:ins>
            <w:ins w:id="304" w:author="Michal Staněk" w:date="2021-04-12T11:17:00Z">
              <w:r w:rsidR="00C723A1">
                <w:t>V rámci těchto projektů se studenti podílejí na přípravě odborných článků, které jsou p</w:t>
              </w:r>
            </w:ins>
            <w:ins w:id="305" w:author="Michal Staněk" w:date="2021-04-12T11:18:00Z">
              <w:r w:rsidR="00C723A1">
                <w:t>ublikovány</w:t>
              </w:r>
            </w:ins>
            <w:ins w:id="306" w:author="Michal Staněk" w:date="2021-04-12T20:37:00Z">
              <w:r w:rsidR="003A79E4">
                <w:t xml:space="preserve"> v</w:t>
              </w:r>
            </w:ins>
            <w:ins w:id="307" w:author="Michal Staněk" w:date="2021-04-12T11:18:00Z">
              <w:r w:rsidR="00C723A1">
                <w:t xml:space="preserve"> databázích </w:t>
              </w:r>
              <w:proofErr w:type="spellStart"/>
              <w:r w:rsidR="00C723A1">
                <w:t>Scopus</w:t>
              </w:r>
              <w:proofErr w:type="spellEnd"/>
              <w:r w:rsidR="00C723A1">
                <w:t xml:space="preserve"> a </w:t>
              </w:r>
              <w:proofErr w:type="spellStart"/>
              <w:r w:rsidR="00C723A1">
                <w:t>WoS</w:t>
              </w:r>
              <w:proofErr w:type="spellEnd"/>
              <w:r w:rsidR="00C723A1">
                <w:t xml:space="preserve">, </w:t>
              </w:r>
            </w:ins>
            <w:ins w:id="308" w:author="Michal Staněk" w:date="2021-04-12T11:19:00Z">
              <w:r w:rsidR="004F753B">
                <w:t>případně</w:t>
              </w:r>
            </w:ins>
            <w:ins w:id="309" w:author="Michal Staněk" w:date="2021-04-12T11:17:00Z">
              <w:r w:rsidR="00C723A1">
                <w:t xml:space="preserve"> prezentovány na mezinárodních vědeckých konferencích.</w:t>
              </w:r>
            </w:ins>
            <w:ins w:id="310" w:author="Michal Staněk" w:date="2021-04-12T11:20:00Z">
              <w:r w:rsidR="002A6587">
                <w:t xml:space="preserve"> Fakult</w:t>
              </w:r>
            </w:ins>
            <w:ins w:id="311" w:author="Michal Staněk" w:date="2021-04-12T11:26:00Z">
              <w:r w:rsidR="0056783F">
                <w:t>a</w:t>
              </w:r>
            </w:ins>
            <w:ins w:id="312" w:author="Michal Staněk" w:date="2021-04-12T11:20:00Z">
              <w:r w:rsidR="002A6587">
                <w:t xml:space="preserve"> technologick</w:t>
              </w:r>
            </w:ins>
            <w:ins w:id="313" w:author="Michal Staněk" w:date="2021-04-12T11:27:00Z">
              <w:r w:rsidR="0056783F">
                <w:t>á klade velký důraz na získávání projektů</w:t>
              </w:r>
            </w:ins>
            <w:ins w:id="314" w:author="Michal Staněk" w:date="2021-04-12T11:31:00Z">
              <w:r w:rsidR="0056783F">
                <w:t xml:space="preserve"> a </w:t>
              </w:r>
            </w:ins>
            <w:ins w:id="315" w:author="Michal Staněk" w:date="2021-04-12T11:20:00Z">
              <w:r w:rsidR="002A6587">
                <w:t>je</w:t>
              </w:r>
            </w:ins>
            <w:ins w:id="316" w:author="Michal Staněk" w:date="2021-04-12T11:31:00Z">
              <w:r w:rsidR="0056783F">
                <w:t xml:space="preserve"> zde</w:t>
              </w:r>
            </w:ins>
            <w:ins w:id="317" w:author="Michal Staněk" w:date="2021-04-12T11:20:00Z">
              <w:r w:rsidR="002A6587">
                <w:t xml:space="preserve"> </w:t>
              </w:r>
            </w:ins>
            <w:ins w:id="318" w:author="Michal Staněk" w:date="2021-04-12T11:22:00Z">
              <w:r w:rsidR="002A6587">
                <w:t>vytvořen motivační systém k podpoře projektové činnosti.</w:t>
              </w:r>
            </w:ins>
          </w:p>
          <w:p w14:paraId="2D94F2B1" w14:textId="32F55305" w:rsidR="00E316E9" w:rsidRPr="007F5BB6" w:rsidRDefault="00154A1F" w:rsidP="0078451C">
            <w:pPr>
              <w:spacing w:before="120" w:after="120" w:line="264" w:lineRule="auto"/>
              <w:jc w:val="both"/>
              <w:rPr>
                <w:lang w:val="en-US"/>
              </w:rPr>
            </w:pPr>
            <w:r w:rsidRPr="00655029">
              <w:t xml:space="preserve">Cílem je vychovat na společném základu odborníky se specifickým zaměřením uzpůsobeným současným nárokům na uplatnění absolventů </w:t>
            </w:r>
            <w:r>
              <w:t>doktorského</w:t>
            </w:r>
            <w:r w:rsidRPr="00655029">
              <w:t xml:space="preserve"> studia.</w:t>
            </w:r>
            <w:bookmarkEnd w:id="302"/>
          </w:p>
        </w:tc>
      </w:tr>
      <w:tr w:rsidR="00E316E9" w14:paraId="501E23B5" w14:textId="77777777" w:rsidTr="009F6871">
        <w:trPr>
          <w:trHeight w:val="188"/>
        </w:trPr>
        <w:tc>
          <w:tcPr>
            <w:tcW w:w="984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1DC95713" w14:textId="77777777" w:rsidR="00E316E9" w:rsidRDefault="00E316E9" w:rsidP="001762EB">
            <w:pPr>
              <w:rPr>
                <w:b/>
              </w:rPr>
            </w:pPr>
            <w:r>
              <w:rPr>
                <w:b/>
              </w:rPr>
              <w:t>Počet přijímaných uchazečů ke studiu ve studijním programu</w:t>
            </w:r>
          </w:p>
        </w:tc>
      </w:tr>
      <w:tr w:rsidR="00E316E9" w14:paraId="2B78D065" w14:textId="77777777" w:rsidTr="009F6871">
        <w:trPr>
          <w:trHeight w:val="465"/>
        </w:trPr>
        <w:tc>
          <w:tcPr>
            <w:tcW w:w="9844" w:type="dxa"/>
            <w:gridSpan w:val="9"/>
            <w:tcBorders>
              <w:top w:val="single" w:sz="4" w:space="0" w:color="auto"/>
              <w:left w:val="single" w:sz="4" w:space="0" w:color="auto"/>
              <w:bottom w:val="single" w:sz="4" w:space="0" w:color="auto"/>
              <w:right w:val="single" w:sz="4" w:space="0" w:color="auto"/>
            </w:tcBorders>
            <w:shd w:val="clear" w:color="auto" w:fill="FFFFFF"/>
          </w:tcPr>
          <w:p w14:paraId="75DB0CD0" w14:textId="04AE0852" w:rsidR="00034C7E" w:rsidRPr="00555F60" w:rsidRDefault="00034C7E" w:rsidP="0078451C">
            <w:pPr>
              <w:spacing w:before="120" w:after="120" w:line="264" w:lineRule="auto"/>
              <w:jc w:val="both"/>
            </w:pPr>
            <w:r w:rsidRPr="00555F60">
              <w:t xml:space="preserve">Předpokládaný počet přijímaných uchazečů do prvního ročníku: </w:t>
            </w:r>
            <w:r w:rsidR="00871C19">
              <w:t>10</w:t>
            </w:r>
          </w:p>
          <w:p w14:paraId="2F4CAC40" w14:textId="3B16D090" w:rsidR="00E316E9" w:rsidRPr="001762EB" w:rsidRDefault="00034C7E" w:rsidP="0078451C">
            <w:pPr>
              <w:spacing w:before="120" w:after="120" w:line="264" w:lineRule="auto"/>
              <w:jc w:val="both"/>
              <w:rPr>
                <w:highlight w:val="red"/>
              </w:rPr>
            </w:pPr>
            <w:r w:rsidRPr="00555F60">
              <w:t>V současném doktorském studijním programu Procesní inženýrství, studijním oboru Nástroje a procesy byl poměr mezi přijatými a zapsanými studenty v akademickém roce 2015/2016</w:t>
            </w:r>
            <w:r w:rsidR="00C475A3">
              <w:t>:</w:t>
            </w:r>
            <w:r w:rsidRPr="00555F60">
              <w:t xml:space="preserve"> 10/10, v </w:t>
            </w:r>
            <w:proofErr w:type="spellStart"/>
            <w:r w:rsidRPr="00555F60">
              <w:t>ak</w:t>
            </w:r>
            <w:proofErr w:type="spellEnd"/>
            <w:r w:rsidRPr="00555F60">
              <w:t>. roce 2016/2017</w:t>
            </w:r>
            <w:r w:rsidR="00C475A3">
              <w:t>:</w:t>
            </w:r>
            <w:r w:rsidRPr="00555F60">
              <w:t xml:space="preserve"> 6/6</w:t>
            </w:r>
            <w:r w:rsidR="00871C19">
              <w:t xml:space="preserve">, </w:t>
            </w:r>
            <w:r w:rsidRPr="00555F60">
              <w:t>v </w:t>
            </w:r>
            <w:proofErr w:type="spellStart"/>
            <w:r w:rsidRPr="00555F60">
              <w:t>ak</w:t>
            </w:r>
            <w:proofErr w:type="spellEnd"/>
            <w:r w:rsidRPr="00555F60">
              <w:t>. roce 2017/</w:t>
            </w:r>
            <w:r w:rsidR="00750155">
              <w:t>20</w:t>
            </w:r>
            <w:r w:rsidRPr="00555F60">
              <w:t>18</w:t>
            </w:r>
            <w:r w:rsidR="00C475A3">
              <w:t>:</w:t>
            </w:r>
            <w:r w:rsidRPr="00555F60">
              <w:t xml:space="preserve"> 8/7</w:t>
            </w:r>
            <w:r w:rsidR="00871C19">
              <w:t xml:space="preserve">, </w:t>
            </w:r>
            <w:r w:rsidR="00871C19" w:rsidRPr="00555F60">
              <w:t>v </w:t>
            </w:r>
            <w:proofErr w:type="spellStart"/>
            <w:r w:rsidR="00871C19" w:rsidRPr="00555F60">
              <w:t>ak</w:t>
            </w:r>
            <w:proofErr w:type="spellEnd"/>
            <w:r w:rsidR="00871C19" w:rsidRPr="00555F60">
              <w:t>. roce 201</w:t>
            </w:r>
            <w:r w:rsidR="00871C19">
              <w:t>8</w:t>
            </w:r>
            <w:r w:rsidR="00871C19" w:rsidRPr="00555F60">
              <w:t>/</w:t>
            </w:r>
            <w:r w:rsidR="00750155">
              <w:t>20</w:t>
            </w:r>
            <w:r w:rsidR="00871C19" w:rsidRPr="00555F60">
              <w:t>1</w:t>
            </w:r>
            <w:r w:rsidR="005178E0">
              <w:t>9</w:t>
            </w:r>
            <w:r w:rsidR="00C475A3">
              <w:t>:</w:t>
            </w:r>
            <w:r w:rsidR="00871C19" w:rsidRPr="00555F60">
              <w:t xml:space="preserve"> </w:t>
            </w:r>
            <w:r w:rsidR="005178E0">
              <w:t>7</w:t>
            </w:r>
            <w:r w:rsidR="00871C19" w:rsidRPr="00555F60">
              <w:t>/</w:t>
            </w:r>
            <w:r w:rsidR="005178E0">
              <w:t>5</w:t>
            </w:r>
            <w:r w:rsidR="00871C19">
              <w:t xml:space="preserve">, </w:t>
            </w:r>
            <w:r w:rsidR="00871C19" w:rsidRPr="00555F60">
              <w:t>v </w:t>
            </w:r>
            <w:proofErr w:type="spellStart"/>
            <w:r w:rsidR="00871C19" w:rsidRPr="00555F60">
              <w:t>ak</w:t>
            </w:r>
            <w:proofErr w:type="spellEnd"/>
            <w:r w:rsidR="00871C19" w:rsidRPr="00555F60">
              <w:t>. roce 201</w:t>
            </w:r>
            <w:r w:rsidR="00871C19">
              <w:t>9</w:t>
            </w:r>
            <w:r w:rsidR="00871C19" w:rsidRPr="00555F60">
              <w:t>/</w:t>
            </w:r>
            <w:r w:rsidR="00750155">
              <w:t>20</w:t>
            </w:r>
            <w:r w:rsidR="00871C19">
              <w:t>20</w:t>
            </w:r>
            <w:r w:rsidR="00C475A3">
              <w:t>:</w:t>
            </w:r>
            <w:r w:rsidR="00871C19" w:rsidRPr="00555F60">
              <w:t xml:space="preserve"> 8/</w:t>
            </w:r>
            <w:r w:rsidR="005178E0">
              <w:t>6</w:t>
            </w:r>
            <w:r w:rsidRPr="00555F60">
              <w:t>.</w:t>
            </w:r>
          </w:p>
        </w:tc>
      </w:tr>
      <w:tr w:rsidR="00E316E9" w14:paraId="1AA142D0" w14:textId="77777777" w:rsidTr="009F6871">
        <w:trPr>
          <w:trHeight w:val="200"/>
        </w:trPr>
        <w:tc>
          <w:tcPr>
            <w:tcW w:w="984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54DF6E8F" w14:textId="77777777" w:rsidR="00E316E9" w:rsidRDefault="00E316E9" w:rsidP="001762EB">
            <w:pPr>
              <w:rPr>
                <w:b/>
              </w:rPr>
            </w:pPr>
            <w:r>
              <w:rPr>
                <w:b/>
              </w:rPr>
              <w:t>Předpokládaná uplatnitelnost absolventů na trhu práce</w:t>
            </w:r>
          </w:p>
        </w:tc>
      </w:tr>
      <w:tr w:rsidR="00E316E9" w14:paraId="54DEF6BF" w14:textId="77777777" w:rsidTr="009F6871">
        <w:trPr>
          <w:trHeight w:val="2835"/>
        </w:trPr>
        <w:tc>
          <w:tcPr>
            <w:tcW w:w="9844" w:type="dxa"/>
            <w:gridSpan w:val="9"/>
            <w:tcBorders>
              <w:top w:val="single" w:sz="4" w:space="0" w:color="auto"/>
              <w:left w:val="single" w:sz="4" w:space="0" w:color="auto"/>
              <w:bottom w:val="single" w:sz="4" w:space="0" w:color="auto"/>
              <w:right w:val="single" w:sz="4" w:space="0" w:color="auto"/>
            </w:tcBorders>
            <w:shd w:val="clear" w:color="auto" w:fill="FFFFFF"/>
          </w:tcPr>
          <w:p w14:paraId="279DC1A9" w14:textId="73BF41B1" w:rsidR="0067620B" w:rsidRDefault="0067620B" w:rsidP="00445F9B">
            <w:pPr>
              <w:spacing w:before="120" w:after="120" w:line="264" w:lineRule="auto"/>
              <w:jc w:val="both"/>
            </w:pPr>
            <w:r>
              <w:t xml:space="preserve">Absolventi studijního programu Nástroje a procesy </w:t>
            </w:r>
            <w:r w:rsidR="001E2986">
              <w:t>budou nacházet</w:t>
            </w:r>
            <w:r>
              <w:t xml:space="preserve"> uplatnění na pozicích spojených s technickou a technologickou přípravou výroby, kde budou na základě studiem získaných znalostí schopni vyvíjet a optimalizovat výrobní procesy. Absolventi budou procesně orientovaní odborníci schopní exaktního popisu zpracovatelských procesů, návrhů velmi složitých výrobků z polymerů a nástrojů pro jejich výrobu včetně modelování, mechanického chování výrobků a simulací zpracovatelských procesů.</w:t>
            </w:r>
          </w:p>
          <w:p w14:paraId="7D6E2050" w14:textId="55AD121A" w:rsidR="00E316E9" w:rsidRPr="00C207FD" w:rsidRDefault="0067620B" w:rsidP="00445F9B">
            <w:pPr>
              <w:spacing w:before="120" w:after="120" w:line="264" w:lineRule="auto"/>
              <w:jc w:val="both"/>
              <w:rPr>
                <w:rFonts w:eastAsia="Calibri"/>
                <w:sz w:val="22"/>
                <w:szCs w:val="22"/>
              </w:rPr>
            </w:pPr>
            <w:r>
              <w:t>Díky schopnostem využívat nejmodernější dostupné prostředky z oblastí CAD, CAM, CAE a Průmyslu 4.0 jsou absolventi vysoce žádaní především v automobilovém průmyslu s uplatněním ve výrobě a konstrukci zpracovatelských nástrojů, ve strojírenských podnicích, a v provozech zabývajících se plastikářskou a gumárenskou výrobou, včetně nástrojáren zaměřených na výrobu vstřikovacích forem a vytlačovacích hlav.</w:t>
            </w:r>
          </w:p>
          <w:p w14:paraId="04DAA8F5" w14:textId="77777777" w:rsidR="00E316E9" w:rsidRDefault="00E316E9" w:rsidP="001762EB">
            <w:pPr>
              <w:jc w:val="both"/>
              <w:rPr>
                <w:rFonts w:eastAsia="Calibri"/>
                <w:sz w:val="22"/>
                <w:szCs w:val="22"/>
              </w:rPr>
            </w:pPr>
          </w:p>
          <w:p w14:paraId="53907746" w14:textId="77777777" w:rsidR="00E316E9" w:rsidRDefault="00E316E9" w:rsidP="001762EB">
            <w:pPr>
              <w:jc w:val="both"/>
              <w:rPr>
                <w:rFonts w:eastAsia="Calibri"/>
                <w:sz w:val="22"/>
                <w:szCs w:val="22"/>
              </w:rPr>
            </w:pPr>
          </w:p>
          <w:p w14:paraId="683CA214" w14:textId="77777777" w:rsidR="00E316E9" w:rsidRDefault="00E316E9" w:rsidP="001762EB">
            <w:pPr>
              <w:jc w:val="both"/>
              <w:rPr>
                <w:rFonts w:eastAsia="Calibri"/>
                <w:sz w:val="22"/>
                <w:szCs w:val="22"/>
              </w:rPr>
            </w:pPr>
          </w:p>
          <w:p w14:paraId="7922B773" w14:textId="3F215790" w:rsidR="00E316E9" w:rsidRDefault="00E316E9" w:rsidP="001762EB">
            <w:pPr>
              <w:jc w:val="both"/>
              <w:rPr>
                <w:rFonts w:eastAsia="Calibri"/>
                <w:sz w:val="22"/>
                <w:szCs w:val="22"/>
              </w:rPr>
            </w:pPr>
          </w:p>
          <w:p w14:paraId="7D291789" w14:textId="2C78D603" w:rsidR="0078451C" w:rsidRDefault="0078451C" w:rsidP="001762EB">
            <w:pPr>
              <w:jc w:val="both"/>
              <w:rPr>
                <w:rFonts w:eastAsia="Calibri"/>
                <w:sz w:val="22"/>
                <w:szCs w:val="22"/>
              </w:rPr>
            </w:pPr>
          </w:p>
          <w:p w14:paraId="32B6F2A7" w14:textId="2F87C809" w:rsidR="0078451C" w:rsidRDefault="0078451C" w:rsidP="001762EB">
            <w:pPr>
              <w:jc w:val="both"/>
              <w:rPr>
                <w:rFonts w:eastAsia="Calibri"/>
                <w:sz w:val="22"/>
                <w:szCs w:val="22"/>
              </w:rPr>
            </w:pPr>
          </w:p>
          <w:p w14:paraId="0711D32C" w14:textId="51DEE08D" w:rsidR="0078451C" w:rsidRDefault="0078451C" w:rsidP="001762EB">
            <w:pPr>
              <w:jc w:val="both"/>
              <w:rPr>
                <w:rFonts w:eastAsia="Calibri"/>
                <w:sz w:val="22"/>
                <w:szCs w:val="22"/>
              </w:rPr>
            </w:pPr>
          </w:p>
          <w:p w14:paraId="6E596972" w14:textId="772F2DA7" w:rsidR="0078451C" w:rsidRDefault="0078451C" w:rsidP="001762EB">
            <w:pPr>
              <w:jc w:val="both"/>
              <w:rPr>
                <w:rFonts w:eastAsia="Calibri"/>
                <w:sz w:val="22"/>
                <w:szCs w:val="22"/>
              </w:rPr>
            </w:pPr>
          </w:p>
          <w:p w14:paraId="67F74797" w14:textId="148269AA" w:rsidR="0078451C" w:rsidRDefault="0078451C" w:rsidP="001762EB">
            <w:pPr>
              <w:jc w:val="both"/>
              <w:rPr>
                <w:rFonts w:eastAsia="Calibri"/>
                <w:sz w:val="22"/>
                <w:szCs w:val="22"/>
              </w:rPr>
            </w:pPr>
          </w:p>
          <w:p w14:paraId="6A1C5142" w14:textId="5B663B26" w:rsidR="0078451C" w:rsidRDefault="0078451C" w:rsidP="001762EB">
            <w:pPr>
              <w:jc w:val="both"/>
              <w:rPr>
                <w:rFonts w:eastAsia="Calibri"/>
                <w:sz w:val="22"/>
                <w:szCs w:val="22"/>
              </w:rPr>
            </w:pPr>
          </w:p>
          <w:p w14:paraId="7BF80967" w14:textId="758DA422" w:rsidR="0078451C" w:rsidRDefault="0078451C" w:rsidP="001762EB">
            <w:pPr>
              <w:jc w:val="both"/>
              <w:rPr>
                <w:rFonts w:eastAsia="Calibri"/>
                <w:sz w:val="22"/>
                <w:szCs w:val="22"/>
              </w:rPr>
            </w:pPr>
          </w:p>
          <w:p w14:paraId="55DEA5F6" w14:textId="5991A0B6" w:rsidR="0078451C" w:rsidRDefault="0078451C" w:rsidP="001762EB">
            <w:pPr>
              <w:jc w:val="both"/>
              <w:rPr>
                <w:rFonts w:eastAsia="Calibri"/>
                <w:sz w:val="22"/>
                <w:szCs w:val="22"/>
              </w:rPr>
            </w:pPr>
          </w:p>
          <w:p w14:paraId="42CF57DC" w14:textId="276A626C" w:rsidR="0078451C" w:rsidRDefault="0078451C" w:rsidP="001762EB">
            <w:pPr>
              <w:jc w:val="both"/>
              <w:rPr>
                <w:rFonts w:eastAsia="Calibri"/>
                <w:sz w:val="22"/>
                <w:szCs w:val="22"/>
              </w:rPr>
            </w:pPr>
          </w:p>
          <w:p w14:paraId="374E985C" w14:textId="5D37D411" w:rsidR="0078451C" w:rsidRDefault="0078451C" w:rsidP="001762EB">
            <w:pPr>
              <w:jc w:val="both"/>
              <w:rPr>
                <w:rFonts w:eastAsia="Calibri"/>
                <w:sz w:val="22"/>
                <w:szCs w:val="22"/>
              </w:rPr>
            </w:pPr>
          </w:p>
          <w:p w14:paraId="41CF776D" w14:textId="4F2575FA" w:rsidR="0078451C" w:rsidRDefault="0078451C" w:rsidP="001762EB">
            <w:pPr>
              <w:jc w:val="both"/>
              <w:rPr>
                <w:rFonts w:eastAsia="Calibri"/>
                <w:sz w:val="22"/>
                <w:szCs w:val="22"/>
              </w:rPr>
            </w:pPr>
          </w:p>
          <w:p w14:paraId="6B2BC871" w14:textId="77777777" w:rsidR="0078451C" w:rsidRDefault="0078451C" w:rsidP="001762EB">
            <w:pPr>
              <w:jc w:val="both"/>
              <w:rPr>
                <w:rFonts w:eastAsia="Calibri"/>
                <w:sz w:val="22"/>
                <w:szCs w:val="22"/>
              </w:rPr>
            </w:pPr>
          </w:p>
          <w:p w14:paraId="43E49CFB" w14:textId="77777777" w:rsidR="00E316E9" w:rsidRDefault="00E316E9" w:rsidP="001762EB">
            <w:pPr>
              <w:jc w:val="both"/>
              <w:rPr>
                <w:rFonts w:eastAsia="Calibri"/>
                <w:sz w:val="22"/>
                <w:szCs w:val="22"/>
              </w:rPr>
            </w:pPr>
          </w:p>
          <w:p w14:paraId="346719BC" w14:textId="77777777" w:rsidR="00E316E9" w:rsidRDefault="00E316E9" w:rsidP="001762EB">
            <w:pPr>
              <w:jc w:val="both"/>
              <w:rPr>
                <w:rFonts w:eastAsia="Calibri"/>
                <w:sz w:val="22"/>
                <w:szCs w:val="22"/>
              </w:rPr>
            </w:pPr>
          </w:p>
          <w:p w14:paraId="7252FEE3" w14:textId="77777777" w:rsidR="00E316E9" w:rsidRDefault="00E316E9" w:rsidP="001762EB">
            <w:pPr>
              <w:jc w:val="both"/>
              <w:rPr>
                <w:rFonts w:eastAsia="Calibri"/>
                <w:sz w:val="22"/>
                <w:szCs w:val="22"/>
              </w:rPr>
            </w:pPr>
          </w:p>
          <w:p w14:paraId="7C88C1A5" w14:textId="77777777" w:rsidR="00E316E9" w:rsidRDefault="00E316E9" w:rsidP="001762EB">
            <w:pPr>
              <w:jc w:val="both"/>
              <w:rPr>
                <w:rFonts w:eastAsia="Calibri"/>
                <w:sz w:val="22"/>
                <w:szCs w:val="22"/>
              </w:rPr>
            </w:pPr>
          </w:p>
          <w:p w14:paraId="2579DECA" w14:textId="77777777" w:rsidR="00E316E9" w:rsidRDefault="00E316E9" w:rsidP="001762EB">
            <w:pPr>
              <w:jc w:val="both"/>
              <w:rPr>
                <w:rFonts w:eastAsia="Calibri"/>
                <w:sz w:val="22"/>
                <w:szCs w:val="22"/>
              </w:rPr>
            </w:pPr>
          </w:p>
          <w:p w14:paraId="4F64AAFF" w14:textId="77777777" w:rsidR="00E316E9" w:rsidRDefault="00E316E9" w:rsidP="001762EB">
            <w:pPr>
              <w:jc w:val="both"/>
              <w:rPr>
                <w:rFonts w:eastAsia="Calibri"/>
                <w:sz w:val="22"/>
                <w:szCs w:val="22"/>
              </w:rPr>
            </w:pPr>
          </w:p>
          <w:p w14:paraId="6400DAA4" w14:textId="43346B72" w:rsidR="00E316E9" w:rsidRDefault="00E316E9" w:rsidP="001762EB">
            <w:pPr>
              <w:jc w:val="both"/>
              <w:rPr>
                <w:rFonts w:eastAsia="Calibri"/>
                <w:sz w:val="22"/>
                <w:szCs w:val="22"/>
              </w:rPr>
            </w:pPr>
          </w:p>
          <w:p w14:paraId="2A232022" w14:textId="6D2B7E05" w:rsidR="001762EB" w:rsidRDefault="001762EB" w:rsidP="001762EB">
            <w:pPr>
              <w:jc w:val="both"/>
              <w:rPr>
                <w:rFonts w:eastAsia="Calibri"/>
                <w:sz w:val="22"/>
                <w:szCs w:val="22"/>
              </w:rPr>
            </w:pPr>
          </w:p>
          <w:p w14:paraId="0FD0B5E6" w14:textId="5D237100" w:rsidR="001762EB" w:rsidRPr="00C207FD" w:rsidRDefault="001762EB" w:rsidP="001762EB">
            <w:pPr>
              <w:jc w:val="both"/>
              <w:rPr>
                <w:rFonts w:eastAsia="Calibri"/>
                <w:sz w:val="22"/>
                <w:szCs w:val="22"/>
              </w:rPr>
            </w:pPr>
          </w:p>
        </w:tc>
      </w:tr>
    </w:tbl>
    <w:p w14:paraId="08ACCE17" w14:textId="77777777" w:rsidR="00E316E9" w:rsidRPr="002711A0" w:rsidRDefault="00E316E9" w:rsidP="001762EB">
      <w:pPr>
        <w:spacing w:before="120" w:after="120"/>
        <w:rPr>
          <w:b/>
          <w:sz w:val="28"/>
        </w:rPr>
      </w:pPr>
    </w:p>
    <w:sectPr w:rsidR="00E316E9" w:rsidRPr="002711A0" w:rsidSect="00652C60">
      <w:headerReference w:type="default" r:id="rId99"/>
      <w:footerReference w:type="even" r:id="rId100"/>
      <w:footerReference w:type="default" r:id="rId101"/>
      <w:headerReference w:type="first" r:id="rId102"/>
      <w:type w:val="continuous"/>
      <w:pgSz w:w="11906" w:h="16838"/>
      <w:pgMar w:top="1247" w:right="1134" w:bottom="851" w:left="1134" w:header="454" w:footer="39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Michal Staněk" w:date="2021-03-30T14:57:00Z" w:initials="MS">
    <w:p w14:paraId="4BFD71F7" w14:textId="28133B27" w:rsidR="00BB6C9E" w:rsidRDefault="00BB6C9E">
      <w:pPr>
        <w:pStyle w:val="Textkomente"/>
      </w:pPr>
      <w:r>
        <w:rPr>
          <w:rStyle w:val="Odkaznakoment"/>
        </w:rPr>
        <w:annotationRef/>
      </w:r>
      <w:r>
        <w:t>Bude změněno na Národní akreditační úřad</w:t>
      </w:r>
    </w:p>
  </w:comment>
  <w:comment w:id="5" w:author="Michal Staněk" w:date="2021-04-06T23:14:00Z" w:initials="MS">
    <w:p w14:paraId="60E52096" w14:textId="77777777" w:rsidR="00BB6C9E" w:rsidRDefault="00BB6C9E">
      <w:pPr>
        <w:pStyle w:val="Textkomente"/>
      </w:pPr>
      <w:r>
        <w:rPr>
          <w:rStyle w:val="Odkaznakoment"/>
        </w:rPr>
        <w:annotationRef/>
      </w:r>
      <w:r>
        <w:t>Změna původního poměru po vypuštění předmětu doc. Sýkorové.</w:t>
      </w:r>
    </w:p>
    <w:p w14:paraId="22F2366C" w14:textId="5465B16F" w:rsidR="00BB6C9E" w:rsidRDefault="00BB6C9E">
      <w:pPr>
        <w:pStyle w:val="Textkomente"/>
      </w:pPr>
      <w:r>
        <w:t>Procentuální poměr vychází z poměru mezi počtem strojírensky a chemicky orientovaných předmětů.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BFD71F7" w15:done="0"/>
  <w15:commentEx w15:paraId="22F2366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DBADA" w16cex:dateUtc="2021-03-30T12:57:00Z"/>
  <w16cex:commentExtensible w16cex:durableId="241769B9" w16cex:dateUtc="2021-04-06T2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BFD71F7" w16cid:durableId="240DBADA"/>
  <w16cid:commentId w16cid:paraId="22F2366C" w16cid:durableId="241769B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A2E7A5" w14:textId="77777777" w:rsidR="005B7D0F" w:rsidRDefault="005B7D0F">
      <w:r>
        <w:separator/>
      </w:r>
    </w:p>
  </w:endnote>
  <w:endnote w:type="continuationSeparator" w:id="0">
    <w:p w14:paraId="1FBEFD31" w14:textId="77777777" w:rsidR="005B7D0F" w:rsidRDefault="005B7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Open Sans">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628853" w14:textId="77777777" w:rsidR="00BB6C9E" w:rsidRDefault="00BB6C9E"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B14A40D" w14:textId="77777777" w:rsidR="00BB6C9E" w:rsidRDefault="00BB6C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D5E3A3" w14:textId="7897295C" w:rsidR="00BB6C9E" w:rsidRDefault="00BB6C9E"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45</w:t>
    </w:r>
    <w:r>
      <w:rPr>
        <w:rStyle w:val="slostrnky"/>
      </w:rPr>
      <w:fldChar w:fldCharType="end"/>
    </w:r>
  </w:p>
  <w:p w14:paraId="1F8ADFD9" w14:textId="77777777" w:rsidR="00BB6C9E" w:rsidRDefault="00BB6C9E" w:rsidP="006378FA">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6E80A0" w14:textId="77777777" w:rsidR="005B7D0F" w:rsidRDefault="005B7D0F">
      <w:r>
        <w:separator/>
      </w:r>
    </w:p>
  </w:footnote>
  <w:footnote w:type="continuationSeparator" w:id="0">
    <w:p w14:paraId="150CF20F" w14:textId="77777777" w:rsidR="005B7D0F" w:rsidRDefault="005B7D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1FA124" w14:textId="6885897F" w:rsidR="00BB6C9E" w:rsidRDefault="00BB6C9E" w:rsidP="004E4E17">
    <w:pPr>
      <w:pStyle w:val="Zhlav"/>
      <w:jc w:val="center"/>
    </w:pPr>
    <w:r>
      <w:t>Univerzita Tomáše Bati ve Zlíně, Fakulta technologická</w:t>
    </w:r>
  </w:p>
  <w:p w14:paraId="4A214CE4" w14:textId="1ED61342" w:rsidR="00BB6C9E" w:rsidRDefault="00BB6C9E" w:rsidP="00E50328">
    <w:pPr>
      <w:pStyle w:val="Zhlav"/>
      <w:jc w:val="center"/>
    </w:pPr>
    <w:r>
      <w:t>DSP: Nástroje a procesy</w:t>
    </w:r>
  </w:p>
  <w:p w14:paraId="0B0582A2" w14:textId="65362064" w:rsidR="00BB6C9E" w:rsidRDefault="00BB6C9E" w:rsidP="004E4E17">
    <w:pPr>
      <w:pStyle w:val="Zhlav"/>
      <w:tabs>
        <w:tab w:val="clear" w:pos="4536"/>
        <w:tab w:val="clear" w:pos="9072"/>
        <w:tab w:val="left" w:pos="379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2A88E" w14:textId="77777777" w:rsidR="00BB6C9E" w:rsidRDefault="00BB6C9E" w:rsidP="00F61902">
    <w:pPr>
      <w:pStyle w:val="Zhlav"/>
      <w:jc w:val="center"/>
    </w:pPr>
    <w:r>
      <w:t>Univerzita Tomáše Bati ve Zlíně, Fakulta technologická</w:t>
    </w:r>
  </w:p>
  <w:p w14:paraId="5FF31C19" w14:textId="20577292" w:rsidR="00BB6C9E" w:rsidRDefault="00BB6C9E" w:rsidP="00E50328">
    <w:pPr>
      <w:pStyle w:val="Zhlav"/>
      <w:jc w:val="center"/>
    </w:pPr>
    <w:r>
      <w:t>DSP: Nástroje a procesy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16DE7F8A"/>
    <w:multiLevelType w:val="multilevel"/>
    <w:tmpl w:val="59D25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D314CC"/>
    <w:multiLevelType w:val="multilevel"/>
    <w:tmpl w:val="312A6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C4455A"/>
    <w:multiLevelType w:val="multilevel"/>
    <w:tmpl w:val="8620F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F35510"/>
    <w:multiLevelType w:val="multilevel"/>
    <w:tmpl w:val="0C8E1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CF1CBA"/>
    <w:multiLevelType w:val="multilevel"/>
    <w:tmpl w:val="70609D3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55717B"/>
    <w:multiLevelType w:val="multilevel"/>
    <w:tmpl w:val="93BE7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B908DB"/>
    <w:multiLevelType w:val="multilevel"/>
    <w:tmpl w:val="EF5E8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23326B"/>
    <w:multiLevelType w:val="multilevel"/>
    <w:tmpl w:val="CA3AA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C8794E"/>
    <w:multiLevelType w:val="multilevel"/>
    <w:tmpl w:val="D4C0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833C51"/>
    <w:multiLevelType w:val="hybridMultilevel"/>
    <w:tmpl w:val="698A3ED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E6A0AF1"/>
    <w:multiLevelType w:val="hybridMultilevel"/>
    <w:tmpl w:val="FF121E8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53736E"/>
    <w:multiLevelType w:val="multilevel"/>
    <w:tmpl w:val="3D9A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451510"/>
    <w:multiLevelType w:val="multilevel"/>
    <w:tmpl w:val="586CA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F508B1"/>
    <w:multiLevelType w:val="multilevel"/>
    <w:tmpl w:val="5624F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AA4AF6"/>
    <w:multiLevelType w:val="multilevel"/>
    <w:tmpl w:val="2000F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6D03AC"/>
    <w:multiLevelType w:val="hybridMultilevel"/>
    <w:tmpl w:val="0BDA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F73B33"/>
    <w:multiLevelType w:val="hybridMultilevel"/>
    <w:tmpl w:val="ACBE9476"/>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E5569CB"/>
    <w:multiLevelType w:val="hybridMultilevel"/>
    <w:tmpl w:val="A9107B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12"/>
  </w:num>
  <w:num w:numId="4">
    <w:abstractNumId w:val="2"/>
  </w:num>
  <w:num w:numId="5">
    <w:abstractNumId w:val="3"/>
  </w:num>
  <w:num w:numId="6">
    <w:abstractNumId w:val="14"/>
  </w:num>
  <w:num w:numId="7">
    <w:abstractNumId w:val="15"/>
  </w:num>
  <w:num w:numId="8">
    <w:abstractNumId w:val="1"/>
  </w:num>
  <w:num w:numId="9">
    <w:abstractNumId w:val="13"/>
  </w:num>
  <w:num w:numId="10">
    <w:abstractNumId w:val="9"/>
  </w:num>
  <w:num w:numId="11">
    <w:abstractNumId w:val="4"/>
  </w:num>
  <w:num w:numId="12">
    <w:abstractNumId w:val="7"/>
  </w:num>
  <w:num w:numId="13">
    <w:abstractNumId w:val="8"/>
  </w:num>
  <w:num w:numId="14">
    <w:abstractNumId w:val="6"/>
  </w:num>
  <w:num w:numId="15">
    <w:abstractNumId w:val="10"/>
  </w:num>
  <w:num w:numId="16">
    <w:abstractNumId w:val="11"/>
  </w:num>
  <w:num w:numId="17">
    <w:abstractNumId w:val="5"/>
  </w:num>
  <w:num w:numId="18">
    <w:abstractNumId w:val="17"/>
  </w:num>
  <w:num w:numId="19">
    <w:abstractNumId w:val="17"/>
  </w:num>
  <w:num w:numId="20">
    <w:abstractNumId w:val="17"/>
  </w:num>
  <w:num w:numId="21">
    <w:abstractNumId w:val="18"/>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hal Staněk">
    <w15:presenceInfo w15:providerId="AD" w15:userId="S::stanek@utb.cz::3e90079c-7efb-460e-b463-ae3766afe1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EFA"/>
    <w:rsid w:val="00003F2F"/>
    <w:rsid w:val="00016718"/>
    <w:rsid w:val="00017E88"/>
    <w:rsid w:val="000258F0"/>
    <w:rsid w:val="00031DDC"/>
    <w:rsid w:val="00034C7E"/>
    <w:rsid w:val="00034E74"/>
    <w:rsid w:val="0003677C"/>
    <w:rsid w:val="0004038E"/>
    <w:rsid w:val="00042D47"/>
    <w:rsid w:val="00053722"/>
    <w:rsid w:val="00055520"/>
    <w:rsid w:val="000555A1"/>
    <w:rsid w:val="000566A8"/>
    <w:rsid w:val="0006117B"/>
    <w:rsid w:val="000624A7"/>
    <w:rsid w:val="0006562D"/>
    <w:rsid w:val="00072681"/>
    <w:rsid w:val="00075250"/>
    <w:rsid w:val="00076123"/>
    <w:rsid w:val="00082188"/>
    <w:rsid w:val="00083C0B"/>
    <w:rsid w:val="00086A4B"/>
    <w:rsid w:val="00087363"/>
    <w:rsid w:val="0009140B"/>
    <w:rsid w:val="00092007"/>
    <w:rsid w:val="00096807"/>
    <w:rsid w:val="00096F77"/>
    <w:rsid w:val="000A1491"/>
    <w:rsid w:val="000A36FB"/>
    <w:rsid w:val="000A43B5"/>
    <w:rsid w:val="000A6A04"/>
    <w:rsid w:val="000B5F78"/>
    <w:rsid w:val="000C0A90"/>
    <w:rsid w:val="000C4A98"/>
    <w:rsid w:val="000C6B5C"/>
    <w:rsid w:val="000E24AF"/>
    <w:rsid w:val="000E4897"/>
    <w:rsid w:val="000E7DBD"/>
    <w:rsid w:val="000F0971"/>
    <w:rsid w:val="000F1B7A"/>
    <w:rsid w:val="000F76EF"/>
    <w:rsid w:val="0010542C"/>
    <w:rsid w:val="00105911"/>
    <w:rsid w:val="00112111"/>
    <w:rsid w:val="0011490A"/>
    <w:rsid w:val="00120559"/>
    <w:rsid w:val="001212E8"/>
    <w:rsid w:val="00121E1C"/>
    <w:rsid w:val="00127565"/>
    <w:rsid w:val="00131B6C"/>
    <w:rsid w:val="00133D54"/>
    <w:rsid w:val="00135E4A"/>
    <w:rsid w:val="0014327A"/>
    <w:rsid w:val="001457D3"/>
    <w:rsid w:val="00146C2F"/>
    <w:rsid w:val="00147BA1"/>
    <w:rsid w:val="001502E3"/>
    <w:rsid w:val="001530A5"/>
    <w:rsid w:val="00154A1F"/>
    <w:rsid w:val="00155671"/>
    <w:rsid w:val="001642D8"/>
    <w:rsid w:val="001676C6"/>
    <w:rsid w:val="00172CB2"/>
    <w:rsid w:val="00174EC9"/>
    <w:rsid w:val="00175912"/>
    <w:rsid w:val="001762EB"/>
    <w:rsid w:val="00182A37"/>
    <w:rsid w:val="00183855"/>
    <w:rsid w:val="00183EC4"/>
    <w:rsid w:val="001901DD"/>
    <w:rsid w:val="001934AB"/>
    <w:rsid w:val="001975CF"/>
    <w:rsid w:val="001A289A"/>
    <w:rsid w:val="001B13CE"/>
    <w:rsid w:val="001B2B17"/>
    <w:rsid w:val="001B524D"/>
    <w:rsid w:val="001C67BA"/>
    <w:rsid w:val="001C6EB9"/>
    <w:rsid w:val="001D0E7B"/>
    <w:rsid w:val="001D18E7"/>
    <w:rsid w:val="001E2986"/>
    <w:rsid w:val="001E4CDA"/>
    <w:rsid w:val="001E6640"/>
    <w:rsid w:val="001E700E"/>
    <w:rsid w:val="001F18A6"/>
    <w:rsid w:val="00201E37"/>
    <w:rsid w:val="0021567D"/>
    <w:rsid w:val="002160F7"/>
    <w:rsid w:val="00231BF7"/>
    <w:rsid w:val="0023310A"/>
    <w:rsid w:val="00237FAD"/>
    <w:rsid w:val="002411FA"/>
    <w:rsid w:val="0024296E"/>
    <w:rsid w:val="00250B00"/>
    <w:rsid w:val="00260BA2"/>
    <w:rsid w:val="00260BB4"/>
    <w:rsid w:val="002614D6"/>
    <w:rsid w:val="00262CA3"/>
    <w:rsid w:val="00266F73"/>
    <w:rsid w:val="00267489"/>
    <w:rsid w:val="00275B30"/>
    <w:rsid w:val="002818C1"/>
    <w:rsid w:val="00282F7D"/>
    <w:rsid w:val="00283BBE"/>
    <w:rsid w:val="002912BC"/>
    <w:rsid w:val="00295A29"/>
    <w:rsid w:val="002A2704"/>
    <w:rsid w:val="002A4500"/>
    <w:rsid w:val="002A4AB0"/>
    <w:rsid w:val="002A6587"/>
    <w:rsid w:val="002B35FC"/>
    <w:rsid w:val="002B4823"/>
    <w:rsid w:val="002C0015"/>
    <w:rsid w:val="002C328C"/>
    <w:rsid w:val="002C46E9"/>
    <w:rsid w:val="002C7D40"/>
    <w:rsid w:val="002D531D"/>
    <w:rsid w:val="002D6B42"/>
    <w:rsid w:val="002E1ABC"/>
    <w:rsid w:val="002E1DC2"/>
    <w:rsid w:val="002E676A"/>
    <w:rsid w:val="002F173A"/>
    <w:rsid w:val="002F2909"/>
    <w:rsid w:val="002F46DD"/>
    <w:rsid w:val="00300A41"/>
    <w:rsid w:val="00304C50"/>
    <w:rsid w:val="00312D69"/>
    <w:rsid w:val="00315B35"/>
    <w:rsid w:val="0032037A"/>
    <w:rsid w:val="0032042D"/>
    <w:rsid w:val="00324F10"/>
    <w:rsid w:val="00331D35"/>
    <w:rsid w:val="00352413"/>
    <w:rsid w:val="00352609"/>
    <w:rsid w:val="00353465"/>
    <w:rsid w:val="00363203"/>
    <w:rsid w:val="003715E5"/>
    <w:rsid w:val="00371F68"/>
    <w:rsid w:val="00381B2D"/>
    <w:rsid w:val="00385B0C"/>
    <w:rsid w:val="00386A51"/>
    <w:rsid w:val="003A510E"/>
    <w:rsid w:val="003A7408"/>
    <w:rsid w:val="003A79E4"/>
    <w:rsid w:val="003B0FCD"/>
    <w:rsid w:val="003B30EA"/>
    <w:rsid w:val="003B36BB"/>
    <w:rsid w:val="003B7283"/>
    <w:rsid w:val="003C1057"/>
    <w:rsid w:val="003C6810"/>
    <w:rsid w:val="003D1807"/>
    <w:rsid w:val="003D1ABE"/>
    <w:rsid w:val="003D2BAF"/>
    <w:rsid w:val="003E0770"/>
    <w:rsid w:val="003F734B"/>
    <w:rsid w:val="00401390"/>
    <w:rsid w:val="00406792"/>
    <w:rsid w:val="00407AB9"/>
    <w:rsid w:val="004112B2"/>
    <w:rsid w:val="0041608F"/>
    <w:rsid w:val="00416664"/>
    <w:rsid w:val="004209A9"/>
    <w:rsid w:val="00425606"/>
    <w:rsid w:val="00430624"/>
    <w:rsid w:val="00435FCC"/>
    <w:rsid w:val="00441595"/>
    <w:rsid w:val="0044365D"/>
    <w:rsid w:val="00445F9B"/>
    <w:rsid w:val="00451BF3"/>
    <w:rsid w:val="00453C62"/>
    <w:rsid w:val="004571CF"/>
    <w:rsid w:val="004601D0"/>
    <w:rsid w:val="00461105"/>
    <w:rsid w:val="00462C32"/>
    <w:rsid w:val="00463ACA"/>
    <w:rsid w:val="00464061"/>
    <w:rsid w:val="00464D31"/>
    <w:rsid w:val="00464DEA"/>
    <w:rsid w:val="00475514"/>
    <w:rsid w:val="00475ECE"/>
    <w:rsid w:val="00481869"/>
    <w:rsid w:val="00483599"/>
    <w:rsid w:val="00483EB5"/>
    <w:rsid w:val="004875DF"/>
    <w:rsid w:val="00495C9B"/>
    <w:rsid w:val="00497790"/>
    <w:rsid w:val="004A6182"/>
    <w:rsid w:val="004A65DE"/>
    <w:rsid w:val="004B23E4"/>
    <w:rsid w:val="004B2C86"/>
    <w:rsid w:val="004B2F26"/>
    <w:rsid w:val="004B3457"/>
    <w:rsid w:val="004B6B74"/>
    <w:rsid w:val="004C0C95"/>
    <w:rsid w:val="004C0E82"/>
    <w:rsid w:val="004C24D3"/>
    <w:rsid w:val="004C7D49"/>
    <w:rsid w:val="004D2313"/>
    <w:rsid w:val="004D471F"/>
    <w:rsid w:val="004E2A55"/>
    <w:rsid w:val="004E4E17"/>
    <w:rsid w:val="004F04D9"/>
    <w:rsid w:val="004F4A9E"/>
    <w:rsid w:val="004F4C1C"/>
    <w:rsid w:val="004F753B"/>
    <w:rsid w:val="0050169D"/>
    <w:rsid w:val="005018AE"/>
    <w:rsid w:val="00510E4A"/>
    <w:rsid w:val="00516EC6"/>
    <w:rsid w:val="0051733D"/>
    <w:rsid w:val="005178E0"/>
    <w:rsid w:val="00521FBA"/>
    <w:rsid w:val="00537715"/>
    <w:rsid w:val="005416F3"/>
    <w:rsid w:val="00551CB6"/>
    <w:rsid w:val="00552F0C"/>
    <w:rsid w:val="00560D93"/>
    <w:rsid w:val="0056783F"/>
    <w:rsid w:val="00574699"/>
    <w:rsid w:val="005749E9"/>
    <w:rsid w:val="00576F8B"/>
    <w:rsid w:val="00583A66"/>
    <w:rsid w:val="005847F1"/>
    <w:rsid w:val="00591821"/>
    <w:rsid w:val="005919FA"/>
    <w:rsid w:val="00591C25"/>
    <w:rsid w:val="005958E5"/>
    <w:rsid w:val="005A5925"/>
    <w:rsid w:val="005B2301"/>
    <w:rsid w:val="005B55ED"/>
    <w:rsid w:val="005B65A2"/>
    <w:rsid w:val="005B7507"/>
    <w:rsid w:val="005B7D0F"/>
    <w:rsid w:val="005C1464"/>
    <w:rsid w:val="005C1C55"/>
    <w:rsid w:val="005C1CAA"/>
    <w:rsid w:val="005C3715"/>
    <w:rsid w:val="005D0586"/>
    <w:rsid w:val="005D5469"/>
    <w:rsid w:val="005D75FD"/>
    <w:rsid w:val="005D784E"/>
    <w:rsid w:val="005E242A"/>
    <w:rsid w:val="005E38C5"/>
    <w:rsid w:val="005E4874"/>
    <w:rsid w:val="005E4A90"/>
    <w:rsid w:val="005E66AA"/>
    <w:rsid w:val="005E6E59"/>
    <w:rsid w:val="005F173A"/>
    <w:rsid w:val="005F247C"/>
    <w:rsid w:val="005F3F2F"/>
    <w:rsid w:val="005F401C"/>
    <w:rsid w:val="006029E7"/>
    <w:rsid w:val="00615BEF"/>
    <w:rsid w:val="0061761B"/>
    <w:rsid w:val="00625300"/>
    <w:rsid w:val="00631CCA"/>
    <w:rsid w:val="006333F2"/>
    <w:rsid w:val="00633B1E"/>
    <w:rsid w:val="00635D7E"/>
    <w:rsid w:val="006378FA"/>
    <w:rsid w:val="00642C93"/>
    <w:rsid w:val="006457EE"/>
    <w:rsid w:val="00647314"/>
    <w:rsid w:val="00650832"/>
    <w:rsid w:val="00650FFA"/>
    <w:rsid w:val="00652C60"/>
    <w:rsid w:val="00654B18"/>
    <w:rsid w:val="00656476"/>
    <w:rsid w:val="006579F7"/>
    <w:rsid w:val="00661D48"/>
    <w:rsid w:val="00672461"/>
    <w:rsid w:val="00672BEF"/>
    <w:rsid w:val="006731C5"/>
    <w:rsid w:val="006758B5"/>
    <w:rsid w:val="0067620B"/>
    <w:rsid w:val="0068160C"/>
    <w:rsid w:val="00683782"/>
    <w:rsid w:val="006843A0"/>
    <w:rsid w:val="00684566"/>
    <w:rsid w:val="006846E4"/>
    <w:rsid w:val="00685EEA"/>
    <w:rsid w:val="0068623F"/>
    <w:rsid w:val="006878EC"/>
    <w:rsid w:val="00687D30"/>
    <w:rsid w:val="00687EDE"/>
    <w:rsid w:val="006925AB"/>
    <w:rsid w:val="00692A98"/>
    <w:rsid w:val="00694BA8"/>
    <w:rsid w:val="006A662E"/>
    <w:rsid w:val="006A66C2"/>
    <w:rsid w:val="006A739F"/>
    <w:rsid w:val="006B2C36"/>
    <w:rsid w:val="006B761E"/>
    <w:rsid w:val="006C4FB9"/>
    <w:rsid w:val="006E29E2"/>
    <w:rsid w:val="006E2DCC"/>
    <w:rsid w:val="006E3BA3"/>
    <w:rsid w:val="006E4824"/>
    <w:rsid w:val="006F13FC"/>
    <w:rsid w:val="0070186E"/>
    <w:rsid w:val="00720574"/>
    <w:rsid w:val="00720EA9"/>
    <w:rsid w:val="007210E4"/>
    <w:rsid w:val="007224AA"/>
    <w:rsid w:val="007231AA"/>
    <w:rsid w:val="00726914"/>
    <w:rsid w:val="007273B6"/>
    <w:rsid w:val="007274A8"/>
    <w:rsid w:val="0073025E"/>
    <w:rsid w:val="00733F2D"/>
    <w:rsid w:val="0073494A"/>
    <w:rsid w:val="007370D7"/>
    <w:rsid w:val="00750155"/>
    <w:rsid w:val="00752647"/>
    <w:rsid w:val="0075356C"/>
    <w:rsid w:val="0075445D"/>
    <w:rsid w:val="0076293C"/>
    <w:rsid w:val="007633CD"/>
    <w:rsid w:val="00763A95"/>
    <w:rsid w:val="0077081D"/>
    <w:rsid w:val="00771569"/>
    <w:rsid w:val="007737CA"/>
    <w:rsid w:val="00775F3E"/>
    <w:rsid w:val="00777922"/>
    <w:rsid w:val="00781118"/>
    <w:rsid w:val="007827C6"/>
    <w:rsid w:val="0078451C"/>
    <w:rsid w:val="00787C64"/>
    <w:rsid w:val="007A3211"/>
    <w:rsid w:val="007A4EDC"/>
    <w:rsid w:val="007A72C3"/>
    <w:rsid w:val="007B168E"/>
    <w:rsid w:val="007B1BDD"/>
    <w:rsid w:val="007B2B7D"/>
    <w:rsid w:val="007B4698"/>
    <w:rsid w:val="007B47D9"/>
    <w:rsid w:val="007B5093"/>
    <w:rsid w:val="007C193B"/>
    <w:rsid w:val="007D0A7F"/>
    <w:rsid w:val="007D33B0"/>
    <w:rsid w:val="007D3EF5"/>
    <w:rsid w:val="007D43D3"/>
    <w:rsid w:val="007D4B8E"/>
    <w:rsid w:val="007D59C0"/>
    <w:rsid w:val="007D6B8F"/>
    <w:rsid w:val="007E34CD"/>
    <w:rsid w:val="007E6560"/>
    <w:rsid w:val="007E66D5"/>
    <w:rsid w:val="007F0559"/>
    <w:rsid w:val="007F1D34"/>
    <w:rsid w:val="007F3F51"/>
    <w:rsid w:val="007F3FEA"/>
    <w:rsid w:val="007F6731"/>
    <w:rsid w:val="0080673F"/>
    <w:rsid w:val="00806F48"/>
    <w:rsid w:val="00810079"/>
    <w:rsid w:val="008138BA"/>
    <w:rsid w:val="00816907"/>
    <w:rsid w:val="00816CB0"/>
    <w:rsid w:val="008217A7"/>
    <w:rsid w:val="00823B8A"/>
    <w:rsid w:val="00824531"/>
    <w:rsid w:val="008250B3"/>
    <w:rsid w:val="00827C00"/>
    <w:rsid w:val="00827F7C"/>
    <w:rsid w:val="008344E7"/>
    <w:rsid w:val="00836F07"/>
    <w:rsid w:val="00837D73"/>
    <w:rsid w:val="00845516"/>
    <w:rsid w:val="008511EB"/>
    <w:rsid w:val="00855106"/>
    <w:rsid w:val="00870468"/>
    <w:rsid w:val="00871C19"/>
    <w:rsid w:val="00872561"/>
    <w:rsid w:val="0088224A"/>
    <w:rsid w:val="00882D9B"/>
    <w:rsid w:val="00883116"/>
    <w:rsid w:val="008853FC"/>
    <w:rsid w:val="00885F70"/>
    <w:rsid w:val="00890A85"/>
    <w:rsid w:val="0089120B"/>
    <w:rsid w:val="008917A4"/>
    <w:rsid w:val="0089459D"/>
    <w:rsid w:val="0089699F"/>
    <w:rsid w:val="00897D2B"/>
    <w:rsid w:val="008A2746"/>
    <w:rsid w:val="008B324C"/>
    <w:rsid w:val="008B38AF"/>
    <w:rsid w:val="008C43E5"/>
    <w:rsid w:val="008C5AB4"/>
    <w:rsid w:val="008C67C6"/>
    <w:rsid w:val="008D0782"/>
    <w:rsid w:val="008D0C32"/>
    <w:rsid w:val="008D4FCC"/>
    <w:rsid w:val="008F117C"/>
    <w:rsid w:val="008F7FC9"/>
    <w:rsid w:val="009032DD"/>
    <w:rsid w:val="009056E9"/>
    <w:rsid w:val="00906397"/>
    <w:rsid w:val="00911E8F"/>
    <w:rsid w:val="00916478"/>
    <w:rsid w:val="00917669"/>
    <w:rsid w:val="0092203B"/>
    <w:rsid w:val="009254E9"/>
    <w:rsid w:val="00926F91"/>
    <w:rsid w:val="00930665"/>
    <w:rsid w:val="009323FF"/>
    <w:rsid w:val="009374F6"/>
    <w:rsid w:val="0094270F"/>
    <w:rsid w:val="0094613A"/>
    <w:rsid w:val="00946DEF"/>
    <w:rsid w:val="00947490"/>
    <w:rsid w:val="00953222"/>
    <w:rsid w:val="0095354B"/>
    <w:rsid w:val="00955327"/>
    <w:rsid w:val="00956F2C"/>
    <w:rsid w:val="009576C0"/>
    <w:rsid w:val="00961A31"/>
    <w:rsid w:val="00965600"/>
    <w:rsid w:val="009704CD"/>
    <w:rsid w:val="00971A1C"/>
    <w:rsid w:val="0097340F"/>
    <w:rsid w:val="009759FA"/>
    <w:rsid w:val="00976C5F"/>
    <w:rsid w:val="00976F7C"/>
    <w:rsid w:val="00977407"/>
    <w:rsid w:val="00981FE9"/>
    <w:rsid w:val="0098503D"/>
    <w:rsid w:val="009861B4"/>
    <w:rsid w:val="00990F6C"/>
    <w:rsid w:val="00993E6C"/>
    <w:rsid w:val="00996B6F"/>
    <w:rsid w:val="009B2810"/>
    <w:rsid w:val="009B5186"/>
    <w:rsid w:val="009B6FB6"/>
    <w:rsid w:val="009B79BE"/>
    <w:rsid w:val="009C32B0"/>
    <w:rsid w:val="009C4ABA"/>
    <w:rsid w:val="009C7B7E"/>
    <w:rsid w:val="009D0CA1"/>
    <w:rsid w:val="009D1C6F"/>
    <w:rsid w:val="009D6889"/>
    <w:rsid w:val="009D785D"/>
    <w:rsid w:val="009E0E92"/>
    <w:rsid w:val="009E2B53"/>
    <w:rsid w:val="009E3262"/>
    <w:rsid w:val="009E37FE"/>
    <w:rsid w:val="009E61A7"/>
    <w:rsid w:val="009F1450"/>
    <w:rsid w:val="009F6871"/>
    <w:rsid w:val="009F7F42"/>
    <w:rsid w:val="00A02490"/>
    <w:rsid w:val="00A1623F"/>
    <w:rsid w:val="00A178DA"/>
    <w:rsid w:val="00A351C2"/>
    <w:rsid w:val="00A376CD"/>
    <w:rsid w:val="00A37F95"/>
    <w:rsid w:val="00A404FE"/>
    <w:rsid w:val="00A47FC5"/>
    <w:rsid w:val="00A51D40"/>
    <w:rsid w:val="00A5203A"/>
    <w:rsid w:val="00A54DA5"/>
    <w:rsid w:val="00A5634F"/>
    <w:rsid w:val="00A7532A"/>
    <w:rsid w:val="00A85245"/>
    <w:rsid w:val="00A91A68"/>
    <w:rsid w:val="00A927E3"/>
    <w:rsid w:val="00A94436"/>
    <w:rsid w:val="00A952B2"/>
    <w:rsid w:val="00A95E55"/>
    <w:rsid w:val="00A97013"/>
    <w:rsid w:val="00A97DC6"/>
    <w:rsid w:val="00AA1667"/>
    <w:rsid w:val="00AA1CC7"/>
    <w:rsid w:val="00AA4B38"/>
    <w:rsid w:val="00AA5C42"/>
    <w:rsid w:val="00AB66F9"/>
    <w:rsid w:val="00AC1890"/>
    <w:rsid w:val="00AC5565"/>
    <w:rsid w:val="00AC721D"/>
    <w:rsid w:val="00AD203A"/>
    <w:rsid w:val="00AE159B"/>
    <w:rsid w:val="00AE455C"/>
    <w:rsid w:val="00AE6AB8"/>
    <w:rsid w:val="00AF2F74"/>
    <w:rsid w:val="00AF721C"/>
    <w:rsid w:val="00AF72BC"/>
    <w:rsid w:val="00B000FA"/>
    <w:rsid w:val="00B03636"/>
    <w:rsid w:val="00B21EED"/>
    <w:rsid w:val="00B22120"/>
    <w:rsid w:val="00B2447B"/>
    <w:rsid w:val="00B26CAD"/>
    <w:rsid w:val="00B40948"/>
    <w:rsid w:val="00B4114C"/>
    <w:rsid w:val="00B42746"/>
    <w:rsid w:val="00B42EA3"/>
    <w:rsid w:val="00B44670"/>
    <w:rsid w:val="00B44BEE"/>
    <w:rsid w:val="00B5004F"/>
    <w:rsid w:val="00B50C4B"/>
    <w:rsid w:val="00B53506"/>
    <w:rsid w:val="00B568CE"/>
    <w:rsid w:val="00B5764F"/>
    <w:rsid w:val="00B6042C"/>
    <w:rsid w:val="00B62487"/>
    <w:rsid w:val="00B6262C"/>
    <w:rsid w:val="00B66015"/>
    <w:rsid w:val="00B66B12"/>
    <w:rsid w:val="00B80793"/>
    <w:rsid w:val="00B83A96"/>
    <w:rsid w:val="00B83CD0"/>
    <w:rsid w:val="00B93800"/>
    <w:rsid w:val="00BA5E24"/>
    <w:rsid w:val="00BA62B5"/>
    <w:rsid w:val="00BA6F55"/>
    <w:rsid w:val="00BB0F0E"/>
    <w:rsid w:val="00BB55D4"/>
    <w:rsid w:val="00BB6C9E"/>
    <w:rsid w:val="00BB73C5"/>
    <w:rsid w:val="00BC2035"/>
    <w:rsid w:val="00BC30DB"/>
    <w:rsid w:val="00BC6DCF"/>
    <w:rsid w:val="00BD587D"/>
    <w:rsid w:val="00BD5FF2"/>
    <w:rsid w:val="00BD7B26"/>
    <w:rsid w:val="00BE69D8"/>
    <w:rsid w:val="00BF03E3"/>
    <w:rsid w:val="00BF1DA0"/>
    <w:rsid w:val="00C02466"/>
    <w:rsid w:val="00C1735B"/>
    <w:rsid w:val="00C24564"/>
    <w:rsid w:val="00C25C3E"/>
    <w:rsid w:val="00C269AD"/>
    <w:rsid w:val="00C33DF4"/>
    <w:rsid w:val="00C415B8"/>
    <w:rsid w:val="00C453A0"/>
    <w:rsid w:val="00C475A3"/>
    <w:rsid w:val="00C47C41"/>
    <w:rsid w:val="00C5010C"/>
    <w:rsid w:val="00C5305A"/>
    <w:rsid w:val="00C6332E"/>
    <w:rsid w:val="00C66BCE"/>
    <w:rsid w:val="00C679C3"/>
    <w:rsid w:val="00C70EFA"/>
    <w:rsid w:val="00C723A1"/>
    <w:rsid w:val="00C726C1"/>
    <w:rsid w:val="00C72B6E"/>
    <w:rsid w:val="00C80A18"/>
    <w:rsid w:val="00C8343F"/>
    <w:rsid w:val="00C84901"/>
    <w:rsid w:val="00C860DE"/>
    <w:rsid w:val="00C954E1"/>
    <w:rsid w:val="00C9575F"/>
    <w:rsid w:val="00C95954"/>
    <w:rsid w:val="00C9634B"/>
    <w:rsid w:val="00C97B46"/>
    <w:rsid w:val="00CA0771"/>
    <w:rsid w:val="00CA2913"/>
    <w:rsid w:val="00CA33AF"/>
    <w:rsid w:val="00CA4612"/>
    <w:rsid w:val="00CA737C"/>
    <w:rsid w:val="00CB0BEB"/>
    <w:rsid w:val="00CB14E8"/>
    <w:rsid w:val="00CC35D3"/>
    <w:rsid w:val="00CC3743"/>
    <w:rsid w:val="00CC54BB"/>
    <w:rsid w:val="00CC7520"/>
    <w:rsid w:val="00CC76B7"/>
    <w:rsid w:val="00CE0337"/>
    <w:rsid w:val="00CE21F1"/>
    <w:rsid w:val="00CE22D3"/>
    <w:rsid w:val="00CE6632"/>
    <w:rsid w:val="00D1484A"/>
    <w:rsid w:val="00D222BC"/>
    <w:rsid w:val="00D34845"/>
    <w:rsid w:val="00D35735"/>
    <w:rsid w:val="00D374D6"/>
    <w:rsid w:val="00D45ADC"/>
    <w:rsid w:val="00D51DB9"/>
    <w:rsid w:val="00D550DB"/>
    <w:rsid w:val="00D562DE"/>
    <w:rsid w:val="00D56FF6"/>
    <w:rsid w:val="00D574E1"/>
    <w:rsid w:val="00D61040"/>
    <w:rsid w:val="00D61B19"/>
    <w:rsid w:val="00D61DF4"/>
    <w:rsid w:val="00D64C9A"/>
    <w:rsid w:val="00D70F4E"/>
    <w:rsid w:val="00D71A14"/>
    <w:rsid w:val="00D73D38"/>
    <w:rsid w:val="00D81718"/>
    <w:rsid w:val="00D87B4A"/>
    <w:rsid w:val="00D9209E"/>
    <w:rsid w:val="00DA0684"/>
    <w:rsid w:val="00DA1D8B"/>
    <w:rsid w:val="00DA1DC1"/>
    <w:rsid w:val="00DA4B30"/>
    <w:rsid w:val="00DB2085"/>
    <w:rsid w:val="00DB240C"/>
    <w:rsid w:val="00DB343E"/>
    <w:rsid w:val="00DB4273"/>
    <w:rsid w:val="00DB6668"/>
    <w:rsid w:val="00DC13A9"/>
    <w:rsid w:val="00DC4291"/>
    <w:rsid w:val="00DC6104"/>
    <w:rsid w:val="00DC6BEF"/>
    <w:rsid w:val="00DC7093"/>
    <w:rsid w:val="00DC7BC3"/>
    <w:rsid w:val="00DE0C0F"/>
    <w:rsid w:val="00DE4194"/>
    <w:rsid w:val="00DF6B34"/>
    <w:rsid w:val="00E05BAB"/>
    <w:rsid w:val="00E1104A"/>
    <w:rsid w:val="00E15F90"/>
    <w:rsid w:val="00E24C3F"/>
    <w:rsid w:val="00E316E9"/>
    <w:rsid w:val="00E349C7"/>
    <w:rsid w:val="00E4120A"/>
    <w:rsid w:val="00E45765"/>
    <w:rsid w:val="00E50328"/>
    <w:rsid w:val="00E57C7B"/>
    <w:rsid w:val="00E61A3D"/>
    <w:rsid w:val="00E646C4"/>
    <w:rsid w:val="00E64844"/>
    <w:rsid w:val="00E64B0B"/>
    <w:rsid w:val="00E71154"/>
    <w:rsid w:val="00E8387F"/>
    <w:rsid w:val="00E84FAD"/>
    <w:rsid w:val="00E923B5"/>
    <w:rsid w:val="00E95C0A"/>
    <w:rsid w:val="00EA3181"/>
    <w:rsid w:val="00EA53E0"/>
    <w:rsid w:val="00EB3E61"/>
    <w:rsid w:val="00EB5527"/>
    <w:rsid w:val="00EB5F3C"/>
    <w:rsid w:val="00EB7FB9"/>
    <w:rsid w:val="00EC0D65"/>
    <w:rsid w:val="00EC173B"/>
    <w:rsid w:val="00EC5A88"/>
    <w:rsid w:val="00ED2FB9"/>
    <w:rsid w:val="00ED322D"/>
    <w:rsid w:val="00ED542B"/>
    <w:rsid w:val="00EE031A"/>
    <w:rsid w:val="00EE1549"/>
    <w:rsid w:val="00EE6343"/>
    <w:rsid w:val="00EF5FE3"/>
    <w:rsid w:val="00EF7DD6"/>
    <w:rsid w:val="00F01FC2"/>
    <w:rsid w:val="00F045A5"/>
    <w:rsid w:val="00F04CB3"/>
    <w:rsid w:val="00F217C5"/>
    <w:rsid w:val="00F264ED"/>
    <w:rsid w:val="00F27BDC"/>
    <w:rsid w:val="00F27CF0"/>
    <w:rsid w:val="00F303F7"/>
    <w:rsid w:val="00F356C7"/>
    <w:rsid w:val="00F42C30"/>
    <w:rsid w:val="00F51B8B"/>
    <w:rsid w:val="00F52119"/>
    <w:rsid w:val="00F55DB4"/>
    <w:rsid w:val="00F566FB"/>
    <w:rsid w:val="00F61902"/>
    <w:rsid w:val="00F63790"/>
    <w:rsid w:val="00F73A5E"/>
    <w:rsid w:val="00F74F63"/>
    <w:rsid w:val="00F83E9D"/>
    <w:rsid w:val="00F855FC"/>
    <w:rsid w:val="00F87F75"/>
    <w:rsid w:val="00F90E50"/>
    <w:rsid w:val="00F91C9B"/>
    <w:rsid w:val="00F930DC"/>
    <w:rsid w:val="00F94065"/>
    <w:rsid w:val="00F949E2"/>
    <w:rsid w:val="00F965E5"/>
    <w:rsid w:val="00FA043C"/>
    <w:rsid w:val="00FA188F"/>
    <w:rsid w:val="00FA46C0"/>
    <w:rsid w:val="00FB0FAC"/>
    <w:rsid w:val="00FB355D"/>
    <w:rsid w:val="00FB41D2"/>
    <w:rsid w:val="00FC0E01"/>
    <w:rsid w:val="00FC120B"/>
    <w:rsid w:val="00FC3A9C"/>
    <w:rsid w:val="00FC589A"/>
    <w:rsid w:val="00FC5DD6"/>
    <w:rsid w:val="00FD0CF6"/>
    <w:rsid w:val="00FD4334"/>
    <w:rsid w:val="00FD5543"/>
    <w:rsid w:val="00FD7089"/>
    <w:rsid w:val="00FD7448"/>
    <w:rsid w:val="00FE1483"/>
    <w:rsid w:val="00FE18B3"/>
    <w:rsid w:val="00FE1B76"/>
    <w:rsid w:val="00FE2E2C"/>
    <w:rsid w:val="00FE316E"/>
    <w:rsid w:val="00FE3E83"/>
    <w:rsid w:val="00FE4919"/>
    <w:rsid w:val="00FF298B"/>
    <w:rsid w:val="00FF39A3"/>
    <w:rsid w:val="00FF73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4452C0"/>
  <w15:docId w15:val="{73E70C3F-710B-4029-90D0-3EBBEC9BA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F401C"/>
    <w:rPr>
      <w:rFonts w:ascii="Times New Roman" w:eastAsia="Times New Roman" w:hAnsi="Times New Roman" w:cs="Times New Roman"/>
      <w:sz w:val="20"/>
      <w:szCs w:val="20"/>
    </w:rPr>
  </w:style>
  <w:style w:type="paragraph" w:styleId="Nadpis1">
    <w:name w:val="heading 1"/>
    <w:basedOn w:val="Normln"/>
    <w:next w:val="Normln"/>
    <w:link w:val="Nadpis1Char"/>
    <w:qFormat/>
    <w:locked/>
    <w:rsid w:val="00C5305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semiHidden/>
    <w:unhideWhenUsed/>
    <w:qFormat/>
    <w:locked/>
    <w:rsid w:val="00371F6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link w:val="Nadpis4Char"/>
    <w:uiPriority w:val="9"/>
    <w:qFormat/>
    <w:locked/>
    <w:rsid w:val="00FE1483"/>
    <w:pPr>
      <w:spacing w:before="100" w:beforeAutospacing="1" w:after="100" w:afterAutospacing="1"/>
      <w:outlineLvl w:val="3"/>
    </w:pPr>
    <w:rPr>
      <w:b/>
      <w:bCs/>
      <w:sz w:val="24"/>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rsid w:val="00A952B2"/>
    <w:pPr>
      <w:tabs>
        <w:tab w:val="center" w:pos="4536"/>
        <w:tab w:val="right" w:pos="9072"/>
      </w:tabs>
    </w:pPr>
  </w:style>
  <w:style w:type="character" w:customStyle="1" w:styleId="ZhlavChar">
    <w:name w:val="Záhlaví Char"/>
    <w:basedOn w:val="Standardnpsmoodstavce"/>
    <w:link w:val="Zhlav"/>
    <w:locked/>
    <w:rsid w:val="006E29E2"/>
    <w:rPr>
      <w:rFonts w:ascii="Times New Roman" w:hAnsi="Times New Roman" w:cs="Times New Roman"/>
      <w:sz w:val="20"/>
      <w:szCs w:val="20"/>
    </w:rPr>
  </w:style>
  <w:style w:type="character" w:styleId="Hypertextovodkaz">
    <w:name w:val="Hyperlink"/>
    <w:basedOn w:val="Standardnpsmoodstavce"/>
    <w:uiPriority w:val="99"/>
    <w:unhideWhenUsed/>
    <w:rsid w:val="00C9575F"/>
    <w:rPr>
      <w:color w:val="0000FF" w:themeColor="hyperlink"/>
      <w:u w:val="single"/>
    </w:rPr>
  </w:style>
  <w:style w:type="paragraph" w:styleId="Odstavecseseznamem">
    <w:name w:val="List Paragraph"/>
    <w:aliases w:val="nad 1,Název grafu"/>
    <w:basedOn w:val="Normln"/>
    <w:link w:val="OdstavecseseznamemChar"/>
    <w:uiPriority w:val="34"/>
    <w:qFormat/>
    <w:rsid w:val="00C9575F"/>
    <w:pPr>
      <w:ind w:left="720"/>
      <w:contextualSpacing/>
    </w:pPr>
  </w:style>
  <w:style w:type="character" w:styleId="Odkaznakoment">
    <w:name w:val="annotation reference"/>
    <w:basedOn w:val="Standardnpsmoodstavce"/>
    <w:uiPriority w:val="99"/>
    <w:unhideWhenUsed/>
    <w:rsid w:val="00F61902"/>
    <w:rPr>
      <w:sz w:val="16"/>
      <w:szCs w:val="16"/>
    </w:rPr>
  </w:style>
  <w:style w:type="paragraph" w:styleId="Textkomente">
    <w:name w:val="annotation text"/>
    <w:basedOn w:val="Normln"/>
    <w:link w:val="TextkomenteChar"/>
    <w:uiPriority w:val="99"/>
    <w:unhideWhenUsed/>
    <w:rsid w:val="00F61902"/>
  </w:style>
  <w:style w:type="character" w:customStyle="1" w:styleId="TextkomenteChar">
    <w:name w:val="Text komentáře Char"/>
    <w:basedOn w:val="Standardnpsmoodstavce"/>
    <w:link w:val="Textkomente"/>
    <w:uiPriority w:val="99"/>
    <w:rsid w:val="00F61902"/>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F61902"/>
    <w:rPr>
      <w:b/>
      <w:bCs/>
    </w:rPr>
  </w:style>
  <w:style w:type="character" w:customStyle="1" w:styleId="PedmtkomenteChar">
    <w:name w:val="Předmět komentáře Char"/>
    <w:basedOn w:val="TextkomenteChar"/>
    <w:link w:val="Pedmtkomente"/>
    <w:uiPriority w:val="99"/>
    <w:semiHidden/>
    <w:rsid w:val="00F61902"/>
    <w:rPr>
      <w:rFonts w:ascii="Times New Roman" w:eastAsia="Times New Roman" w:hAnsi="Times New Roman" w:cs="Times New Roman"/>
      <w:b/>
      <w:bCs/>
      <w:sz w:val="20"/>
      <w:szCs w:val="20"/>
    </w:rPr>
  </w:style>
  <w:style w:type="paragraph" w:customStyle="1" w:styleId="xxmsonormal">
    <w:name w:val="x_x_msonormal"/>
    <w:basedOn w:val="Normln"/>
    <w:rsid w:val="001457D3"/>
    <w:pPr>
      <w:spacing w:before="100" w:beforeAutospacing="1" w:after="100" w:afterAutospacing="1"/>
    </w:pPr>
    <w:rPr>
      <w:sz w:val="24"/>
      <w:szCs w:val="24"/>
    </w:rPr>
  </w:style>
  <w:style w:type="paragraph" w:customStyle="1" w:styleId="TableParagraph">
    <w:name w:val="Table Paragraph"/>
    <w:basedOn w:val="Normln"/>
    <w:uiPriority w:val="1"/>
    <w:qFormat/>
    <w:rsid w:val="00E316E9"/>
    <w:pPr>
      <w:widowControl w:val="0"/>
      <w:ind w:left="64"/>
    </w:pPr>
    <w:rPr>
      <w:sz w:val="22"/>
      <w:szCs w:val="22"/>
      <w:lang w:val="en-US" w:eastAsia="en-US"/>
    </w:rPr>
  </w:style>
  <w:style w:type="paragraph" w:styleId="Normlnweb">
    <w:name w:val="Normal (Web)"/>
    <w:basedOn w:val="Normln"/>
    <w:uiPriority w:val="99"/>
    <w:unhideWhenUsed/>
    <w:rsid w:val="00E316E9"/>
    <w:pPr>
      <w:spacing w:before="100" w:beforeAutospacing="1" w:after="100" w:afterAutospacing="1"/>
    </w:pPr>
    <w:rPr>
      <w:sz w:val="24"/>
      <w:szCs w:val="24"/>
    </w:rPr>
  </w:style>
  <w:style w:type="paragraph" w:styleId="Textpoznpodarou">
    <w:name w:val="footnote text"/>
    <w:basedOn w:val="Normln"/>
    <w:link w:val="TextpoznpodarouChar"/>
    <w:semiHidden/>
    <w:rsid w:val="009374F6"/>
    <w:pPr>
      <w:widowControl w:val="0"/>
    </w:pPr>
  </w:style>
  <w:style w:type="character" w:customStyle="1" w:styleId="TextpoznpodarouChar">
    <w:name w:val="Text pozn. pod čarou Char"/>
    <w:basedOn w:val="Standardnpsmoodstavce"/>
    <w:link w:val="Textpoznpodarou"/>
    <w:semiHidden/>
    <w:rsid w:val="009374F6"/>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9374F6"/>
    <w:rPr>
      <w:color w:val="800080" w:themeColor="followedHyperlink"/>
      <w:u w:val="single"/>
    </w:rPr>
  </w:style>
  <w:style w:type="character" w:customStyle="1" w:styleId="Nevyeenzmnka1">
    <w:name w:val="Nevyřešená zmínka1"/>
    <w:basedOn w:val="Standardnpsmoodstavce"/>
    <w:uiPriority w:val="99"/>
    <w:semiHidden/>
    <w:unhideWhenUsed/>
    <w:rsid w:val="003F734B"/>
    <w:rPr>
      <w:color w:val="605E5C"/>
      <w:shd w:val="clear" w:color="auto" w:fill="E1DFDD"/>
    </w:rPr>
  </w:style>
  <w:style w:type="character" w:customStyle="1" w:styleId="Nadpis4Char">
    <w:name w:val="Nadpis 4 Char"/>
    <w:basedOn w:val="Standardnpsmoodstavce"/>
    <w:link w:val="Nadpis4"/>
    <w:uiPriority w:val="9"/>
    <w:rsid w:val="00FE1483"/>
    <w:rPr>
      <w:rFonts w:ascii="Times New Roman" w:eastAsia="Times New Roman" w:hAnsi="Times New Roman" w:cs="Times New Roman"/>
      <w:b/>
      <w:bCs/>
      <w:sz w:val="24"/>
      <w:szCs w:val="24"/>
    </w:rPr>
  </w:style>
  <w:style w:type="paragraph" w:customStyle="1" w:styleId="Default">
    <w:name w:val="Default"/>
    <w:rsid w:val="00AE159B"/>
    <w:pPr>
      <w:autoSpaceDE w:val="0"/>
      <w:autoSpaceDN w:val="0"/>
      <w:adjustRightInd w:val="0"/>
    </w:pPr>
    <w:rPr>
      <w:rFonts w:ascii="Times New Roman" w:hAnsi="Times New Roman" w:cs="Times New Roman"/>
      <w:color w:val="000000"/>
      <w:sz w:val="24"/>
      <w:szCs w:val="24"/>
    </w:rPr>
  </w:style>
  <w:style w:type="character" w:styleId="Siln">
    <w:name w:val="Strong"/>
    <w:uiPriority w:val="22"/>
    <w:qFormat/>
    <w:locked/>
    <w:rsid w:val="00B50C4B"/>
    <w:rPr>
      <w:b/>
      <w:bCs/>
    </w:rPr>
  </w:style>
  <w:style w:type="character" w:styleId="Nevyeenzmnka">
    <w:name w:val="Unresolved Mention"/>
    <w:basedOn w:val="Standardnpsmoodstavce"/>
    <w:uiPriority w:val="99"/>
    <w:semiHidden/>
    <w:unhideWhenUsed/>
    <w:rsid w:val="00C24564"/>
    <w:rPr>
      <w:color w:val="605E5C"/>
      <w:shd w:val="clear" w:color="auto" w:fill="E1DFDD"/>
    </w:rPr>
  </w:style>
  <w:style w:type="character" w:customStyle="1" w:styleId="OdstavecseseznamemChar">
    <w:name w:val="Odstavec se seznamem Char"/>
    <w:aliases w:val="nad 1 Char,Název grafu Char"/>
    <w:basedOn w:val="Standardnpsmoodstavce"/>
    <w:link w:val="Odstavecseseznamem"/>
    <w:uiPriority w:val="34"/>
    <w:rsid w:val="00971A1C"/>
    <w:rPr>
      <w:rFonts w:ascii="Times New Roman" w:eastAsia="Times New Roman" w:hAnsi="Times New Roman" w:cs="Times New Roman"/>
      <w:sz w:val="20"/>
      <w:szCs w:val="20"/>
    </w:rPr>
  </w:style>
  <w:style w:type="character" w:customStyle="1" w:styleId="sourcetitletxt1">
    <w:name w:val="sourcetitle_txt1"/>
    <w:rsid w:val="002912BC"/>
  </w:style>
  <w:style w:type="paragraph" w:styleId="Zkladntext">
    <w:name w:val="Body Text"/>
    <w:basedOn w:val="Normln"/>
    <w:link w:val="ZkladntextChar"/>
    <w:uiPriority w:val="1"/>
    <w:unhideWhenUsed/>
    <w:qFormat/>
    <w:rsid w:val="002912BC"/>
    <w:pPr>
      <w:widowControl w:val="0"/>
      <w:ind w:left="118"/>
      <w:jc w:val="both"/>
    </w:pPr>
    <w:rPr>
      <w:sz w:val="24"/>
      <w:szCs w:val="24"/>
      <w:lang w:val="en-US" w:eastAsia="en-US"/>
    </w:rPr>
  </w:style>
  <w:style w:type="character" w:customStyle="1" w:styleId="ZkladntextChar">
    <w:name w:val="Základní text Char"/>
    <w:basedOn w:val="Standardnpsmoodstavce"/>
    <w:link w:val="Zkladntext"/>
    <w:uiPriority w:val="1"/>
    <w:rsid w:val="002912BC"/>
    <w:rPr>
      <w:rFonts w:ascii="Times New Roman" w:eastAsia="Times New Roman" w:hAnsi="Times New Roman" w:cs="Times New Roman"/>
      <w:sz w:val="24"/>
      <w:szCs w:val="24"/>
      <w:lang w:val="en-US" w:eastAsia="en-US"/>
    </w:rPr>
  </w:style>
  <w:style w:type="character" w:customStyle="1" w:styleId="databold">
    <w:name w:val="data_bold"/>
    <w:rsid w:val="002912BC"/>
  </w:style>
  <w:style w:type="character" w:customStyle="1" w:styleId="hithilite">
    <w:name w:val="hithilite"/>
    <w:rsid w:val="002912BC"/>
  </w:style>
  <w:style w:type="paragraph" w:customStyle="1" w:styleId="xmsonormal">
    <w:name w:val="x_msonormal"/>
    <w:basedOn w:val="Normln"/>
    <w:rsid w:val="002912BC"/>
    <w:pPr>
      <w:spacing w:before="100" w:beforeAutospacing="1" w:after="100" w:afterAutospacing="1"/>
    </w:pPr>
    <w:rPr>
      <w:sz w:val="24"/>
      <w:szCs w:val="24"/>
    </w:rPr>
  </w:style>
  <w:style w:type="paragraph" w:customStyle="1" w:styleId="CVNormal">
    <w:name w:val="CV Normal"/>
    <w:basedOn w:val="Normln"/>
    <w:rsid w:val="002912BC"/>
    <w:pPr>
      <w:suppressAutoHyphens/>
      <w:ind w:left="113" w:right="113"/>
    </w:pPr>
    <w:rPr>
      <w:rFonts w:ascii="Arial Narrow" w:hAnsi="Arial Narrow"/>
      <w:lang w:val="en-US" w:eastAsia="ar-SA"/>
    </w:rPr>
  </w:style>
  <w:style w:type="paragraph" w:customStyle="1" w:styleId="western">
    <w:name w:val="western"/>
    <w:basedOn w:val="Normln"/>
    <w:rsid w:val="002912BC"/>
    <w:pPr>
      <w:spacing w:before="100" w:beforeAutospacing="1" w:after="144" w:line="288" w:lineRule="auto"/>
    </w:pPr>
  </w:style>
  <w:style w:type="paragraph" w:styleId="Revize">
    <w:name w:val="Revision"/>
    <w:hidden/>
    <w:uiPriority w:val="99"/>
    <w:semiHidden/>
    <w:rsid w:val="009E3262"/>
    <w:rPr>
      <w:rFonts w:ascii="Times New Roman" w:eastAsia="Times New Roman" w:hAnsi="Times New Roman" w:cs="Times New Roman"/>
      <w:sz w:val="20"/>
      <w:szCs w:val="20"/>
    </w:rPr>
  </w:style>
  <w:style w:type="paragraph" w:styleId="FormtovanvHTML">
    <w:name w:val="HTML Preformatted"/>
    <w:basedOn w:val="Normln"/>
    <w:link w:val="FormtovanvHTMLChar"/>
    <w:uiPriority w:val="99"/>
    <w:unhideWhenUsed/>
    <w:rsid w:val="00C53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FormtovanvHTMLChar">
    <w:name w:val="Formátovaný v HTML Char"/>
    <w:basedOn w:val="Standardnpsmoodstavce"/>
    <w:link w:val="FormtovanvHTML"/>
    <w:uiPriority w:val="99"/>
    <w:rsid w:val="00C5305A"/>
    <w:rPr>
      <w:rFonts w:ascii="Courier New" w:eastAsia="Times New Roman" w:hAnsi="Courier New" w:cs="Courier New"/>
      <w:color w:val="000000"/>
      <w:sz w:val="20"/>
      <w:szCs w:val="20"/>
    </w:rPr>
  </w:style>
  <w:style w:type="paragraph" w:styleId="Zkladntext2">
    <w:name w:val="Body Text 2"/>
    <w:basedOn w:val="Normln"/>
    <w:link w:val="Zkladntext2Char"/>
    <w:uiPriority w:val="99"/>
    <w:unhideWhenUsed/>
    <w:rsid w:val="00C5305A"/>
    <w:pPr>
      <w:spacing w:after="120" w:line="480" w:lineRule="auto"/>
    </w:pPr>
  </w:style>
  <w:style w:type="character" w:customStyle="1" w:styleId="Zkladntext2Char">
    <w:name w:val="Základní text 2 Char"/>
    <w:basedOn w:val="Standardnpsmoodstavce"/>
    <w:link w:val="Zkladntext2"/>
    <w:uiPriority w:val="99"/>
    <w:rsid w:val="00C5305A"/>
    <w:rPr>
      <w:rFonts w:ascii="Times New Roman" w:eastAsia="Times New Roman" w:hAnsi="Times New Roman" w:cs="Times New Roman"/>
      <w:sz w:val="20"/>
      <w:szCs w:val="20"/>
    </w:rPr>
  </w:style>
  <w:style w:type="character" w:styleId="CittHTML">
    <w:name w:val="HTML Cite"/>
    <w:basedOn w:val="Standardnpsmoodstavce"/>
    <w:uiPriority w:val="99"/>
    <w:semiHidden/>
    <w:unhideWhenUsed/>
    <w:rsid w:val="00C5305A"/>
    <w:rPr>
      <w:i/>
      <w:iCs/>
    </w:rPr>
  </w:style>
  <w:style w:type="character" w:customStyle="1" w:styleId="Nadpis1Char">
    <w:name w:val="Nadpis 1 Char"/>
    <w:basedOn w:val="Standardnpsmoodstavce"/>
    <w:link w:val="Nadpis1"/>
    <w:rsid w:val="00C5305A"/>
    <w:rPr>
      <w:rFonts w:asciiTheme="majorHAnsi" w:eastAsiaTheme="majorEastAsia" w:hAnsiTheme="majorHAnsi" w:cstheme="majorBidi"/>
      <w:color w:val="365F91" w:themeColor="accent1" w:themeShade="BF"/>
      <w:sz w:val="32"/>
      <w:szCs w:val="32"/>
    </w:rPr>
  </w:style>
  <w:style w:type="character" w:customStyle="1" w:styleId="txt">
    <w:name w:val="txt"/>
    <w:basedOn w:val="Standardnpsmoodstavce"/>
    <w:rsid w:val="00E57C7B"/>
  </w:style>
  <w:style w:type="character" w:customStyle="1" w:styleId="medium-8">
    <w:name w:val="medium-8"/>
    <w:basedOn w:val="Standardnpsmoodstavce"/>
    <w:rsid w:val="00DC6104"/>
  </w:style>
  <w:style w:type="character" w:customStyle="1" w:styleId="a-size-extra-large">
    <w:name w:val="a-size-extra-large"/>
    <w:basedOn w:val="Standardnpsmoodstavce"/>
    <w:rsid w:val="00371F68"/>
  </w:style>
  <w:style w:type="character" w:customStyle="1" w:styleId="Nadpis2Char">
    <w:name w:val="Nadpis 2 Char"/>
    <w:basedOn w:val="Standardnpsmoodstavce"/>
    <w:link w:val="Nadpis2"/>
    <w:semiHidden/>
    <w:rsid w:val="00371F68"/>
    <w:rPr>
      <w:rFonts w:asciiTheme="majorHAnsi" w:eastAsiaTheme="majorEastAsia" w:hAnsiTheme="majorHAnsi" w:cstheme="majorBidi"/>
      <w:color w:val="365F91" w:themeColor="accent1" w:themeShade="BF"/>
      <w:sz w:val="26"/>
      <w:szCs w:val="26"/>
    </w:rPr>
  </w:style>
  <w:style w:type="character" w:customStyle="1" w:styleId="author-data">
    <w:name w:val="author-data"/>
    <w:basedOn w:val="Standardnpsmoodstavce"/>
    <w:rsid w:val="00FE3E83"/>
  </w:style>
  <w:style w:type="character" w:customStyle="1" w:styleId="author-property-role">
    <w:name w:val="author-property-role"/>
    <w:basedOn w:val="Standardnpsmoodstavce"/>
    <w:rsid w:val="00FE3E83"/>
  </w:style>
  <w:style w:type="paragraph" w:customStyle="1" w:styleId="xtableparagraph">
    <w:name w:val="x_tableparagraph"/>
    <w:basedOn w:val="Normln"/>
    <w:rsid w:val="00B4274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50064">
      <w:bodyDiv w:val="1"/>
      <w:marLeft w:val="0"/>
      <w:marRight w:val="0"/>
      <w:marTop w:val="0"/>
      <w:marBottom w:val="0"/>
      <w:divBdr>
        <w:top w:val="none" w:sz="0" w:space="0" w:color="auto"/>
        <w:left w:val="none" w:sz="0" w:space="0" w:color="auto"/>
        <w:bottom w:val="none" w:sz="0" w:space="0" w:color="auto"/>
        <w:right w:val="none" w:sz="0" w:space="0" w:color="auto"/>
      </w:divBdr>
    </w:div>
    <w:div w:id="36586969">
      <w:bodyDiv w:val="1"/>
      <w:marLeft w:val="0"/>
      <w:marRight w:val="0"/>
      <w:marTop w:val="0"/>
      <w:marBottom w:val="0"/>
      <w:divBdr>
        <w:top w:val="none" w:sz="0" w:space="0" w:color="auto"/>
        <w:left w:val="none" w:sz="0" w:space="0" w:color="auto"/>
        <w:bottom w:val="none" w:sz="0" w:space="0" w:color="auto"/>
        <w:right w:val="none" w:sz="0" w:space="0" w:color="auto"/>
      </w:divBdr>
    </w:div>
    <w:div w:id="80690173">
      <w:bodyDiv w:val="1"/>
      <w:marLeft w:val="0"/>
      <w:marRight w:val="0"/>
      <w:marTop w:val="0"/>
      <w:marBottom w:val="0"/>
      <w:divBdr>
        <w:top w:val="none" w:sz="0" w:space="0" w:color="auto"/>
        <w:left w:val="none" w:sz="0" w:space="0" w:color="auto"/>
        <w:bottom w:val="none" w:sz="0" w:space="0" w:color="auto"/>
        <w:right w:val="none" w:sz="0" w:space="0" w:color="auto"/>
      </w:divBdr>
    </w:div>
    <w:div w:id="110049661">
      <w:bodyDiv w:val="1"/>
      <w:marLeft w:val="0"/>
      <w:marRight w:val="0"/>
      <w:marTop w:val="0"/>
      <w:marBottom w:val="0"/>
      <w:divBdr>
        <w:top w:val="none" w:sz="0" w:space="0" w:color="auto"/>
        <w:left w:val="none" w:sz="0" w:space="0" w:color="auto"/>
        <w:bottom w:val="none" w:sz="0" w:space="0" w:color="auto"/>
        <w:right w:val="none" w:sz="0" w:space="0" w:color="auto"/>
      </w:divBdr>
    </w:div>
    <w:div w:id="116292468">
      <w:bodyDiv w:val="1"/>
      <w:marLeft w:val="0"/>
      <w:marRight w:val="0"/>
      <w:marTop w:val="0"/>
      <w:marBottom w:val="0"/>
      <w:divBdr>
        <w:top w:val="none" w:sz="0" w:space="0" w:color="auto"/>
        <w:left w:val="none" w:sz="0" w:space="0" w:color="auto"/>
        <w:bottom w:val="none" w:sz="0" w:space="0" w:color="auto"/>
        <w:right w:val="none" w:sz="0" w:space="0" w:color="auto"/>
      </w:divBdr>
    </w:div>
    <w:div w:id="173036261">
      <w:bodyDiv w:val="1"/>
      <w:marLeft w:val="0"/>
      <w:marRight w:val="0"/>
      <w:marTop w:val="0"/>
      <w:marBottom w:val="0"/>
      <w:divBdr>
        <w:top w:val="none" w:sz="0" w:space="0" w:color="auto"/>
        <w:left w:val="none" w:sz="0" w:space="0" w:color="auto"/>
        <w:bottom w:val="none" w:sz="0" w:space="0" w:color="auto"/>
        <w:right w:val="none" w:sz="0" w:space="0" w:color="auto"/>
      </w:divBdr>
    </w:div>
    <w:div w:id="188689183">
      <w:bodyDiv w:val="1"/>
      <w:marLeft w:val="0"/>
      <w:marRight w:val="0"/>
      <w:marTop w:val="0"/>
      <w:marBottom w:val="0"/>
      <w:divBdr>
        <w:top w:val="none" w:sz="0" w:space="0" w:color="auto"/>
        <w:left w:val="none" w:sz="0" w:space="0" w:color="auto"/>
        <w:bottom w:val="none" w:sz="0" w:space="0" w:color="auto"/>
        <w:right w:val="none" w:sz="0" w:space="0" w:color="auto"/>
      </w:divBdr>
    </w:div>
    <w:div w:id="230314090">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74022874">
      <w:bodyDiv w:val="1"/>
      <w:marLeft w:val="0"/>
      <w:marRight w:val="0"/>
      <w:marTop w:val="0"/>
      <w:marBottom w:val="0"/>
      <w:divBdr>
        <w:top w:val="none" w:sz="0" w:space="0" w:color="auto"/>
        <w:left w:val="none" w:sz="0" w:space="0" w:color="auto"/>
        <w:bottom w:val="none" w:sz="0" w:space="0" w:color="auto"/>
        <w:right w:val="none" w:sz="0" w:space="0" w:color="auto"/>
      </w:divBdr>
    </w:div>
    <w:div w:id="319774377">
      <w:bodyDiv w:val="1"/>
      <w:marLeft w:val="0"/>
      <w:marRight w:val="0"/>
      <w:marTop w:val="0"/>
      <w:marBottom w:val="0"/>
      <w:divBdr>
        <w:top w:val="none" w:sz="0" w:space="0" w:color="auto"/>
        <w:left w:val="none" w:sz="0" w:space="0" w:color="auto"/>
        <w:bottom w:val="none" w:sz="0" w:space="0" w:color="auto"/>
        <w:right w:val="none" w:sz="0" w:space="0" w:color="auto"/>
      </w:divBdr>
    </w:div>
    <w:div w:id="349532848">
      <w:bodyDiv w:val="1"/>
      <w:marLeft w:val="0"/>
      <w:marRight w:val="0"/>
      <w:marTop w:val="0"/>
      <w:marBottom w:val="0"/>
      <w:divBdr>
        <w:top w:val="none" w:sz="0" w:space="0" w:color="auto"/>
        <w:left w:val="none" w:sz="0" w:space="0" w:color="auto"/>
        <w:bottom w:val="none" w:sz="0" w:space="0" w:color="auto"/>
        <w:right w:val="none" w:sz="0" w:space="0" w:color="auto"/>
      </w:divBdr>
    </w:div>
    <w:div w:id="364139893">
      <w:bodyDiv w:val="1"/>
      <w:marLeft w:val="0"/>
      <w:marRight w:val="0"/>
      <w:marTop w:val="0"/>
      <w:marBottom w:val="0"/>
      <w:divBdr>
        <w:top w:val="none" w:sz="0" w:space="0" w:color="auto"/>
        <w:left w:val="none" w:sz="0" w:space="0" w:color="auto"/>
        <w:bottom w:val="none" w:sz="0" w:space="0" w:color="auto"/>
        <w:right w:val="none" w:sz="0" w:space="0" w:color="auto"/>
      </w:divBdr>
    </w:div>
    <w:div w:id="409351143">
      <w:bodyDiv w:val="1"/>
      <w:marLeft w:val="0"/>
      <w:marRight w:val="0"/>
      <w:marTop w:val="0"/>
      <w:marBottom w:val="0"/>
      <w:divBdr>
        <w:top w:val="none" w:sz="0" w:space="0" w:color="auto"/>
        <w:left w:val="none" w:sz="0" w:space="0" w:color="auto"/>
        <w:bottom w:val="none" w:sz="0" w:space="0" w:color="auto"/>
        <w:right w:val="none" w:sz="0" w:space="0" w:color="auto"/>
      </w:divBdr>
    </w:div>
    <w:div w:id="421952752">
      <w:bodyDiv w:val="1"/>
      <w:marLeft w:val="0"/>
      <w:marRight w:val="0"/>
      <w:marTop w:val="0"/>
      <w:marBottom w:val="0"/>
      <w:divBdr>
        <w:top w:val="none" w:sz="0" w:space="0" w:color="auto"/>
        <w:left w:val="none" w:sz="0" w:space="0" w:color="auto"/>
        <w:bottom w:val="none" w:sz="0" w:space="0" w:color="auto"/>
        <w:right w:val="none" w:sz="0" w:space="0" w:color="auto"/>
      </w:divBdr>
    </w:div>
    <w:div w:id="449520308">
      <w:bodyDiv w:val="1"/>
      <w:marLeft w:val="0"/>
      <w:marRight w:val="0"/>
      <w:marTop w:val="0"/>
      <w:marBottom w:val="0"/>
      <w:divBdr>
        <w:top w:val="none" w:sz="0" w:space="0" w:color="auto"/>
        <w:left w:val="none" w:sz="0" w:space="0" w:color="auto"/>
        <w:bottom w:val="none" w:sz="0" w:space="0" w:color="auto"/>
        <w:right w:val="none" w:sz="0" w:space="0" w:color="auto"/>
      </w:divBdr>
      <w:divsChild>
        <w:div w:id="1382363167">
          <w:marLeft w:val="0"/>
          <w:marRight w:val="0"/>
          <w:marTop w:val="0"/>
          <w:marBottom w:val="0"/>
          <w:divBdr>
            <w:top w:val="none" w:sz="0" w:space="0" w:color="auto"/>
            <w:left w:val="none" w:sz="0" w:space="0" w:color="auto"/>
            <w:bottom w:val="none" w:sz="0" w:space="0" w:color="auto"/>
            <w:right w:val="none" w:sz="0" w:space="0" w:color="auto"/>
          </w:divBdr>
        </w:div>
      </w:divsChild>
    </w:div>
    <w:div w:id="458383434">
      <w:bodyDiv w:val="1"/>
      <w:marLeft w:val="0"/>
      <w:marRight w:val="0"/>
      <w:marTop w:val="0"/>
      <w:marBottom w:val="0"/>
      <w:divBdr>
        <w:top w:val="none" w:sz="0" w:space="0" w:color="auto"/>
        <w:left w:val="none" w:sz="0" w:space="0" w:color="auto"/>
        <w:bottom w:val="none" w:sz="0" w:space="0" w:color="auto"/>
        <w:right w:val="none" w:sz="0" w:space="0" w:color="auto"/>
      </w:divBdr>
    </w:div>
    <w:div w:id="487404803">
      <w:bodyDiv w:val="1"/>
      <w:marLeft w:val="0"/>
      <w:marRight w:val="0"/>
      <w:marTop w:val="0"/>
      <w:marBottom w:val="0"/>
      <w:divBdr>
        <w:top w:val="none" w:sz="0" w:space="0" w:color="auto"/>
        <w:left w:val="none" w:sz="0" w:space="0" w:color="auto"/>
        <w:bottom w:val="none" w:sz="0" w:space="0" w:color="auto"/>
        <w:right w:val="none" w:sz="0" w:space="0" w:color="auto"/>
      </w:divBdr>
    </w:div>
    <w:div w:id="499587546">
      <w:bodyDiv w:val="1"/>
      <w:marLeft w:val="0"/>
      <w:marRight w:val="0"/>
      <w:marTop w:val="0"/>
      <w:marBottom w:val="0"/>
      <w:divBdr>
        <w:top w:val="none" w:sz="0" w:space="0" w:color="auto"/>
        <w:left w:val="none" w:sz="0" w:space="0" w:color="auto"/>
        <w:bottom w:val="none" w:sz="0" w:space="0" w:color="auto"/>
        <w:right w:val="none" w:sz="0" w:space="0" w:color="auto"/>
      </w:divBdr>
    </w:div>
    <w:div w:id="511647634">
      <w:bodyDiv w:val="1"/>
      <w:marLeft w:val="0"/>
      <w:marRight w:val="0"/>
      <w:marTop w:val="0"/>
      <w:marBottom w:val="0"/>
      <w:divBdr>
        <w:top w:val="none" w:sz="0" w:space="0" w:color="auto"/>
        <w:left w:val="none" w:sz="0" w:space="0" w:color="auto"/>
        <w:bottom w:val="none" w:sz="0" w:space="0" w:color="auto"/>
        <w:right w:val="none" w:sz="0" w:space="0" w:color="auto"/>
      </w:divBdr>
    </w:div>
    <w:div w:id="522210007">
      <w:bodyDiv w:val="1"/>
      <w:marLeft w:val="0"/>
      <w:marRight w:val="0"/>
      <w:marTop w:val="0"/>
      <w:marBottom w:val="0"/>
      <w:divBdr>
        <w:top w:val="none" w:sz="0" w:space="0" w:color="auto"/>
        <w:left w:val="none" w:sz="0" w:space="0" w:color="auto"/>
        <w:bottom w:val="none" w:sz="0" w:space="0" w:color="auto"/>
        <w:right w:val="none" w:sz="0" w:space="0" w:color="auto"/>
      </w:divBdr>
    </w:div>
    <w:div w:id="560793172">
      <w:bodyDiv w:val="1"/>
      <w:marLeft w:val="0"/>
      <w:marRight w:val="0"/>
      <w:marTop w:val="0"/>
      <w:marBottom w:val="0"/>
      <w:divBdr>
        <w:top w:val="none" w:sz="0" w:space="0" w:color="auto"/>
        <w:left w:val="none" w:sz="0" w:space="0" w:color="auto"/>
        <w:bottom w:val="none" w:sz="0" w:space="0" w:color="auto"/>
        <w:right w:val="none" w:sz="0" w:space="0" w:color="auto"/>
      </w:divBdr>
    </w:div>
    <w:div w:id="594022940">
      <w:bodyDiv w:val="1"/>
      <w:marLeft w:val="0"/>
      <w:marRight w:val="0"/>
      <w:marTop w:val="0"/>
      <w:marBottom w:val="0"/>
      <w:divBdr>
        <w:top w:val="none" w:sz="0" w:space="0" w:color="auto"/>
        <w:left w:val="none" w:sz="0" w:space="0" w:color="auto"/>
        <w:bottom w:val="none" w:sz="0" w:space="0" w:color="auto"/>
        <w:right w:val="none" w:sz="0" w:space="0" w:color="auto"/>
      </w:divBdr>
    </w:div>
    <w:div w:id="625935638">
      <w:bodyDiv w:val="1"/>
      <w:marLeft w:val="0"/>
      <w:marRight w:val="0"/>
      <w:marTop w:val="0"/>
      <w:marBottom w:val="0"/>
      <w:divBdr>
        <w:top w:val="none" w:sz="0" w:space="0" w:color="auto"/>
        <w:left w:val="none" w:sz="0" w:space="0" w:color="auto"/>
        <w:bottom w:val="none" w:sz="0" w:space="0" w:color="auto"/>
        <w:right w:val="none" w:sz="0" w:space="0" w:color="auto"/>
      </w:divBdr>
    </w:div>
    <w:div w:id="646521193">
      <w:bodyDiv w:val="1"/>
      <w:marLeft w:val="0"/>
      <w:marRight w:val="0"/>
      <w:marTop w:val="0"/>
      <w:marBottom w:val="0"/>
      <w:divBdr>
        <w:top w:val="none" w:sz="0" w:space="0" w:color="auto"/>
        <w:left w:val="none" w:sz="0" w:space="0" w:color="auto"/>
        <w:bottom w:val="none" w:sz="0" w:space="0" w:color="auto"/>
        <w:right w:val="none" w:sz="0" w:space="0" w:color="auto"/>
      </w:divBdr>
    </w:div>
    <w:div w:id="755516981">
      <w:bodyDiv w:val="1"/>
      <w:marLeft w:val="0"/>
      <w:marRight w:val="0"/>
      <w:marTop w:val="0"/>
      <w:marBottom w:val="0"/>
      <w:divBdr>
        <w:top w:val="none" w:sz="0" w:space="0" w:color="auto"/>
        <w:left w:val="none" w:sz="0" w:space="0" w:color="auto"/>
        <w:bottom w:val="none" w:sz="0" w:space="0" w:color="auto"/>
        <w:right w:val="none" w:sz="0" w:space="0" w:color="auto"/>
      </w:divBdr>
    </w:div>
    <w:div w:id="762799828">
      <w:bodyDiv w:val="1"/>
      <w:marLeft w:val="0"/>
      <w:marRight w:val="0"/>
      <w:marTop w:val="0"/>
      <w:marBottom w:val="0"/>
      <w:divBdr>
        <w:top w:val="none" w:sz="0" w:space="0" w:color="auto"/>
        <w:left w:val="none" w:sz="0" w:space="0" w:color="auto"/>
        <w:bottom w:val="none" w:sz="0" w:space="0" w:color="auto"/>
        <w:right w:val="none" w:sz="0" w:space="0" w:color="auto"/>
      </w:divBdr>
    </w:div>
    <w:div w:id="772630638">
      <w:bodyDiv w:val="1"/>
      <w:marLeft w:val="0"/>
      <w:marRight w:val="0"/>
      <w:marTop w:val="0"/>
      <w:marBottom w:val="0"/>
      <w:divBdr>
        <w:top w:val="none" w:sz="0" w:space="0" w:color="auto"/>
        <w:left w:val="none" w:sz="0" w:space="0" w:color="auto"/>
        <w:bottom w:val="none" w:sz="0" w:space="0" w:color="auto"/>
        <w:right w:val="none" w:sz="0" w:space="0" w:color="auto"/>
      </w:divBdr>
    </w:div>
    <w:div w:id="794325663">
      <w:bodyDiv w:val="1"/>
      <w:marLeft w:val="0"/>
      <w:marRight w:val="0"/>
      <w:marTop w:val="0"/>
      <w:marBottom w:val="0"/>
      <w:divBdr>
        <w:top w:val="none" w:sz="0" w:space="0" w:color="auto"/>
        <w:left w:val="none" w:sz="0" w:space="0" w:color="auto"/>
        <w:bottom w:val="none" w:sz="0" w:space="0" w:color="auto"/>
        <w:right w:val="none" w:sz="0" w:space="0" w:color="auto"/>
      </w:divBdr>
    </w:div>
    <w:div w:id="794328559">
      <w:bodyDiv w:val="1"/>
      <w:marLeft w:val="0"/>
      <w:marRight w:val="0"/>
      <w:marTop w:val="0"/>
      <w:marBottom w:val="0"/>
      <w:divBdr>
        <w:top w:val="none" w:sz="0" w:space="0" w:color="auto"/>
        <w:left w:val="none" w:sz="0" w:space="0" w:color="auto"/>
        <w:bottom w:val="none" w:sz="0" w:space="0" w:color="auto"/>
        <w:right w:val="none" w:sz="0" w:space="0" w:color="auto"/>
      </w:divBdr>
    </w:div>
    <w:div w:id="798648738">
      <w:bodyDiv w:val="1"/>
      <w:marLeft w:val="0"/>
      <w:marRight w:val="0"/>
      <w:marTop w:val="0"/>
      <w:marBottom w:val="0"/>
      <w:divBdr>
        <w:top w:val="none" w:sz="0" w:space="0" w:color="auto"/>
        <w:left w:val="none" w:sz="0" w:space="0" w:color="auto"/>
        <w:bottom w:val="none" w:sz="0" w:space="0" w:color="auto"/>
        <w:right w:val="none" w:sz="0" w:space="0" w:color="auto"/>
      </w:divBdr>
    </w:div>
    <w:div w:id="837119096">
      <w:bodyDiv w:val="1"/>
      <w:marLeft w:val="0"/>
      <w:marRight w:val="0"/>
      <w:marTop w:val="0"/>
      <w:marBottom w:val="0"/>
      <w:divBdr>
        <w:top w:val="none" w:sz="0" w:space="0" w:color="auto"/>
        <w:left w:val="none" w:sz="0" w:space="0" w:color="auto"/>
        <w:bottom w:val="none" w:sz="0" w:space="0" w:color="auto"/>
        <w:right w:val="none" w:sz="0" w:space="0" w:color="auto"/>
      </w:divBdr>
    </w:div>
    <w:div w:id="845905508">
      <w:bodyDiv w:val="1"/>
      <w:marLeft w:val="0"/>
      <w:marRight w:val="0"/>
      <w:marTop w:val="0"/>
      <w:marBottom w:val="0"/>
      <w:divBdr>
        <w:top w:val="none" w:sz="0" w:space="0" w:color="auto"/>
        <w:left w:val="none" w:sz="0" w:space="0" w:color="auto"/>
        <w:bottom w:val="none" w:sz="0" w:space="0" w:color="auto"/>
        <w:right w:val="none" w:sz="0" w:space="0" w:color="auto"/>
      </w:divBdr>
    </w:div>
    <w:div w:id="904225673">
      <w:bodyDiv w:val="1"/>
      <w:marLeft w:val="0"/>
      <w:marRight w:val="0"/>
      <w:marTop w:val="0"/>
      <w:marBottom w:val="0"/>
      <w:divBdr>
        <w:top w:val="none" w:sz="0" w:space="0" w:color="auto"/>
        <w:left w:val="none" w:sz="0" w:space="0" w:color="auto"/>
        <w:bottom w:val="none" w:sz="0" w:space="0" w:color="auto"/>
        <w:right w:val="none" w:sz="0" w:space="0" w:color="auto"/>
      </w:divBdr>
    </w:div>
    <w:div w:id="951087069">
      <w:bodyDiv w:val="1"/>
      <w:marLeft w:val="0"/>
      <w:marRight w:val="0"/>
      <w:marTop w:val="0"/>
      <w:marBottom w:val="0"/>
      <w:divBdr>
        <w:top w:val="none" w:sz="0" w:space="0" w:color="auto"/>
        <w:left w:val="none" w:sz="0" w:space="0" w:color="auto"/>
        <w:bottom w:val="none" w:sz="0" w:space="0" w:color="auto"/>
        <w:right w:val="none" w:sz="0" w:space="0" w:color="auto"/>
      </w:divBdr>
    </w:div>
    <w:div w:id="957833939">
      <w:bodyDiv w:val="1"/>
      <w:marLeft w:val="0"/>
      <w:marRight w:val="0"/>
      <w:marTop w:val="0"/>
      <w:marBottom w:val="0"/>
      <w:divBdr>
        <w:top w:val="none" w:sz="0" w:space="0" w:color="auto"/>
        <w:left w:val="none" w:sz="0" w:space="0" w:color="auto"/>
        <w:bottom w:val="none" w:sz="0" w:space="0" w:color="auto"/>
        <w:right w:val="none" w:sz="0" w:space="0" w:color="auto"/>
      </w:divBdr>
    </w:div>
    <w:div w:id="962733992">
      <w:bodyDiv w:val="1"/>
      <w:marLeft w:val="0"/>
      <w:marRight w:val="0"/>
      <w:marTop w:val="0"/>
      <w:marBottom w:val="0"/>
      <w:divBdr>
        <w:top w:val="none" w:sz="0" w:space="0" w:color="auto"/>
        <w:left w:val="none" w:sz="0" w:space="0" w:color="auto"/>
        <w:bottom w:val="none" w:sz="0" w:space="0" w:color="auto"/>
        <w:right w:val="none" w:sz="0" w:space="0" w:color="auto"/>
      </w:divBdr>
    </w:div>
    <w:div w:id="1011759494">
      <w:bodyDiv w:val="1"/>
      <w:marLeft w:val="0"/>
      <w:marRight w:val="0"/>
      <w:marTop w:val="0"/>
      <w:marBottom w:val="0"/>
      <w:divBdr>
        <w:top w:val="none" w:sz="0" w:space="0" w:color="auto"/>
        <w:left w:val="none" w:sz="0" w:space="0" w:color="auto"/>
        <w:bottom w:val="none" w:sz="0" w:space="0" w:color="auto"/>
        <w:right w:val="none" w:sz="0" w:space="0" w:color="auto"/>
      </w:divBdr>
    </w:div>
    <w:div w:id="1021975318">
      <w:bodyDiv w:val="1"/>
      <w:marLeft w:val="0"/>
      <w:marRight w:val="0"/>
      <w:marTop w:val="0"/>
      <w:marBottom w:val="0"/>
      <w:divBdr>
        <w:top w:val="none" w:sz="0" w:space="0" w:color="auto"/>
        <w:left w:val="none" w:sz="0" w:space="0" w:color="auto"/>
        <w:bottom w:val="none" w:sz="0" w:space="0" w:color="auto"/>
        <w:right w:val="none" w:sz="0" w:space="0" w:color="auto"/>
      </w:divBdr>
    </w:div>
    <w:div w:id="1049762990">
      <w:bodyDiv w:val="1"/>
      <w:marLeft w:val="0"/>
      <w:marRight w:val="0"/>
      <w:marTop w:val="0"/>
      <w:marBottom w:val="0"/>
      <w:divBdr>
        <w:top w:val="none" w:sz="0" w:space="0" w:color="auto"/>
        <w:left w:val="none" w:sz="0" w:space="0" w:color="auto"/>
        <w:bottom w:val="none" w:sz="0" w:space="0" w:color="auto"/>
        <w:right w:val="none" w:sz="0" w:space="0" w:color="auto"/>
      </w:divBdr>
    </w:div>
    <w:div w:id="1102262558">
      <w:bodyDiv w:val="1"/>
      <w:marLeft w:val="0"/>
      <w:marRight w:val="0"/>
      <w:marTop w:val="0"/>
      <w:marBottom w:val="0"/>
      <w:divBdr>
        <w:top w:val="none" w:sz="0" w:space="0" w:color="auto"/>
        <w:left w:val="none" w:sz="0" w:space="0" w:color="auto"/>
        <w:bottom w:val="none" w:sz="0" w:space="0" w:color="auto"/>
        <w:right w:val="none" w:sz="0" w:space="0" w:color="auto"/>
      </w:divBdr>
      <w:divsChild>
        <w:div w:id="1190221354">
          <w:marLeft w:val="0"/>
          <w:marRight w:val="0"/>
          <w:marTop w:val="0"/>
          <w:marBottom w:val="0"/>
          <w:divBdr>
            <w:top w:val="none" w:sz="0" w:space="0" w:color="auto"/>
            <w:left w:val="none" w:sz="0" w:space="0" w:color="auto"/>
            <w:bottom w:val="none" w:sz="0" w:space="0" w:color="auto"/>
            <w:right w:val="none" w:sz="0" w:space="0" w:color="auto"/>
          </w:divBdr>
        </w:div>
        <w:div w:id="783889036">
          <w:marLeft w:val="0"/>
          <w:marRight w:val="0"/>
          <w:marTop w:val="0"/>
          <w:marBottom w:val="0"/>
          <w:divBdr>
            <w:top w:val="none" w:sz="0" w:space="0" w:color="auto"/>
            <w:left w:val="none" w:sz="0" w:space="0" w:color="auto"/>
            <w:bottom w:val="none" w:sz="0" w:space="0" w:color="auto"/>
            <w:right w:val="none" w:sz="0" w:space="0" w:color="auto"/>
          </w:divBdr>
        </w:div>
      </w:divsChild>
    </w:div>
    <w:div w:id="1113399510">
      <w:bodyDiv w:val="1"/>
      <w:marLeft w:val="0"/>
      <w:marRight w:val="0"/>
      <w:marTop w:val="0"/>
      <w:marBottom w:val="0"/>
      <w:divBdr>
        <w:top w:val="none" w:sz="0" w:space="0" w:color="auto"/>
        <w:left w:val="none" w:sz="0" w:space="0" w:color="auto"/>
        <w:bottom w:val="none" w:sz="0" w:space="0" w:color="auto"/>
        <w:right w:val="none" w:sz="0" w:space="0" w:color="auto"/>
      </w:divBdr>
    </w:div>
    <w:div w:id="1125663892">
      <w:bodyDiv w:val="1"/>
      <w:marLeft w:val="0"/>
      <w:marRight w:val="0"/>
      <w:marTop w:val="0"/>
      <w:marBottom w:val="0"/>
      <w:divBdr>
        <w:top w:val="none" w:sz="0" w:space="0" w:color="auto"/>
        <w:left w:val="none" w:sz="0" w:space="0" w:color="auto"/>
        <w:bottom w:val="none" w:sz="0" w:space="0" w:color="auto"/>
        <w:right w:val="none" w:sz="0" w:space="0" w:color="auto"/>
      </w:divBdr>
    </w:div>
    <w:div w:id="1129712124">
      <w:bodyDiv w:val="1"/>
      <w:marLeft w:val="0"/>
      <w:marRight w:val="0"/>
      <w:marTop w:val="0"/>
      <w:marBottom w:val="0"/>
      <w:divBdr>
        <w:top w:val="none" w:sz="0" w:space="0" w:color="auto"/>
        <w:left w:val="none" w:sz="0" w:space="0" w:color="auto"/>
        <w:bottom w:val="none" w:sz="0" w:space="0" w:color="auto"/>
        <w:right w:val="none" w:sz="0" w:space="0" w:color="auto"/>
      </w:divBdr>
    </w:div>
    <w:div w:id="1130826051">
      <w:bodyDiv w:val="1"/>
      <w:marLeft w:val="0"/>
      <w:marRight w:val="0"/>
      <w:marTop w:val="0"/>
      <w:marBottom w:val="0"/>
      <w:divBdr>
        <w:top w:val="none" w:sz="0" w:space="0" w:color="auto"/>
        <w:left w:val="none" w:sz="0" w:space="0" w:color="auto"/>
        <w:bottom w:val="none" w:sz="0" w:space="0" w:color="auto"/>
        <w:right w:val="none" w:sz="0" w:space="0" w:color="auto"/>
      </w:divBdr>
    </w:div>
    <w:div w:id="1138036571">
      <w:bodyDiv w:val="1"/>
      <w:marLeft w:val="0"/>
      <w:marRight w:val="0"/>
      <w:marTop w:val="0"/>
      <w:marBottom w:val="0"/>
      <w:divBdr>
        <w:top w:val="none" w:sz="0" w:space="0" w:color="auto"/>
        <w:left w:val="none" w:sz="0" w:space="0" w:color="auto"/>
        <w:bottom w:val="none" w:sz="0" w:space="0" w:color="auto"/>
        <w:right w:val="none" w:sz="0" w:space="0" w:color="auto"/>
      </w:divBdr>
    </w:div>
    <w:div w:id="1162240629">
      <w:bodyDiv w:val="1"/>
      <w:marLeft w:val="0"/>
      <w:marRight w:val="0"/>
      <w:marTop w:val="0"/>
      <w:marBottom w:val="0"/>
      <w:divBdr>
        <w:top w:val="none" w:sz="0" w:space="0" w:color="auto"/>
        <w:left w:val="none" w:sz="0" w:space="0" w:color="auto"/>
        <w:bottom w:val="none" w:sz="0" w:space="0" w:color="auto"/>
        <w:right w:val="none" w:sz="0" w:space="0" w:color="auto"/>
      </w:divBdr>
    </w:div>
    <w:div w:id="1214539557">
      <w:bodyDiv w:val="1"/>
      <w:marLeft w:val="0"/>
      <w:marRight w:val="0"/>
      <w:marTop w:val="0"/>
      <w:marBottom w:val="0"/>
      <w:divBdr>
        <w:top w:val="none" w:sz="0" w:space="0" w:color="auto"/>
        <w:left w:val="none" w:sz="0" w:space="0" w:color="auto"/>
        <w:bottom w:val="none" w:sz="0" w:space="0" w:color="auto"/>
        <w:right w:val="none" w:sz="0" w:space="0" w:color="auto"/>
      </w:divBdr>
    </w:div>
    <w:div w:id="1223446511">
      <w:bodyDiv w:val="1"/>
      <w:marLeft w:val="0"/>
      <w:marRight w:val="0"/>
      <w:marTop w:val="0"/>
      <w:marBottom w:val="0"/>
      <w:divBdr>
        <w:top w:val="none" w:sz="0" w:space="0" w:color="auto"/>
        <w:left w:val="none" w:sz="0" w:space="0" w:color="auto"/>
        <w:bottom w:val="none" w:sz="0" w:space="0" w:color="auto"/>
        <w:right w:val="none" w:sz="0" w:space="0" w:color="auto"/>
      </w:divBdr>
    </w:div>
    <w:div w:id="1244298227">
      <w:bodyDiv w:val="1"/>
      <w:marLeft w:val="0"/>
      <w:marRight w:val="0"/>
      <w:marTop w:val="0"/>
      <w:marBottom w:val="0"/>
      <w:divBdr>
        <w:top w:val="none" w:sz="0" w:space="0" w:color="auto"/>
        <w:left w:val="none" w:sz="0" w:space="0" w:color="auto"/>
        <w:bottom w:val="none" w:sz="0" w:space="0" w:color="auto"/>
        <w:right w:val="none" w:sz="0" w:space="0" w:color="auto"/>
      </w:divBdr>
    </w:div>
    <w:div w:id="1282570829">
      <w:bodyDiv w:val="1"/>
      <w:marLeft w:val="0"/>
      <w:marRight w:val="0"/>
      <w:marTop w:val="0"/>
      <w:marBottom w:val="0"/>
      <w:divBdr>
        <w:top w:val="none" w:sz="0" w:space="0" w:color="auto"/>
        <w:left w:val="none" w:sz="0" w:space="0" w:color="auto"/>
        <w:bottom w:val="none" w:sz="0" w:space="0" w:color="auto"/>
        <w:right w:val="none" w:sz="0" w:space="0" w:color="auto"/>
      </w:divBdr>
    </w:div>
    <w:div w:id="1296643336">
      <w:bodyDiv w:val="1"/>
      <w:marLeft w:val="0"/>
      <w:marRight w:val="0"/>
      <w:marTop w:val="0"/>
      <w:marBottom w:val="0"/>
      <w:divBdr>
        <w:top w:val="none" w:sz="0" w:space="0" w:color="auto"/>
        <w:left w:val="none" w:sz="0" w:space="0" w:color="auto"/>
        <w:bottom w:val="none" w:sz="0" w:space="0" w:color="auto"/>
        <w:right w:val="none" w:sz="0" w:space="0" w:color="auto"/>
      </w:divBdr>
    </w:div>
    <w:div w:id="1316881939">
      <w:bodyDiv w:val="1"/>
      <w:marLeft w:val="0"/>
      <w:marRight w:val="0"/>
      <w:marTop w:val="0"/>
      <w:marBottom w:val="0"/>
      <w:divBdr>
        <w:top w:val="none" w:sz="0" w:space="0" w:color="auto"/>
        <w:left w:val="none" w:sz="0" w:space="0" w:color="auto"/>
        <w:bottom w:val="none" w:sz="0" w:space="0" w:color="auto"/>
        <w:right w:val="none" w:sz="0" w:space="0" w:color="auto"/>
      </w:divBdr>
    </w:div>
    <w:div w:id="1360856526">
      <w:bodyDiv w:val="1"/>
      <w:marLeft w:val="0"/>
      <w:marRight w:val="0"/>
      <w:marTop w:val="0"/>
      <w:marBottom w:val="0"/>
      <w:divBdr>
        <w:top w:val="none" w:sz="0" w:space="0" w:color="auto"/>
        <w:left w:val="none" w:sz="0" w:space="0" w:color="auto"/>
        <w:bottom w:val="none" w:sz="0" w:space="0" w:color="auto"/>
        <w:right w:val="none" w:sz="0" w:space="0" w:color="auto"/>
      </w:divBdr>
    </w:div>
    <w:div w:id="1365903929">
      <w:bodyDiv w:val="1"/>
      <w:marLeft w:val="0"/>
      <w:marRight w:val="0"/>
      <w:marTop w:val="0"/>
      <w:marBottom w:val="0"/>
      <w:divBdr>
        <w:top w:val="none" w:sz="0" w:space="0" w:color="auto"/>
        <w:left w:val="none" w:sz="0" w:space="0" w:color="auto"/>
        <w:bottom w:val="none" w:sz="0" w:space="0" w:color="auto"/>
        <w:right w:val="none" w:sz="0" w:space="0" w:color="auto"/>
      </w:divBdr>
    </w:div>
    <w:div w:id="1405254386">
      <w:bodyDiv w:val="1"/>
      <w:marLeft w:val="0"/>
      <w:marRight w:val="0"/>
      <w:marTop w:val="0"/>
      <w:marBottom w:val="0"/>
      <w:divBdr>
        <w:top w:val="none" w:sz="0" w:space="0" w:color="auto"/>
        <w:left w:val="none" w:sz="0" w:space="0" w:color="auto"/>
        <w:bottom w:val="none" w:sz="0" w:space="0" w:color="auto"/>
        <w:right w:val="none" w:sz="0" w:space="0" w:color="auto"/>
      </w:divBdr>
    </w:div>
    <w:div w:id="1406341611">
      <w:bodyDiv w:val="1"/>
      <w:marLeft w:val="0"/>
      <w:marRight w:val="0"/>
      <w:marTop w:val="0"/>
      <w:marBottom w:val="0"/>
      <w:divBdr>
        <w:top w:val="none" w:sz="0" w:space="0" w:color="auto"/>
        <w:left w:val="none" w:sz="0" w:space="0" w:color="auto"/>
        <w:bottom w:val="none" w:sz="0" w:space="0" w:color="auto"/>
        <w:right w:val="none" w:sz="0" w:space="0" w:color="auto"/>
      </w:divBdr>
    </w:div>
    <w:div w:id="1434787198">
      <w:bodyDiv w:val="1"/>
      <w:marLeft w:val="0"/>
      <w:marRight w:val="0"/>
      <w:marTop w:val="0"/>
      <w:marBottom w:val="0"/>
      <w:divBdr>
        <w:top w:val="none" w:sz="0" w:space="0" w:color="auto"/>
        <w:left w:val="none" w:sz="0" w:space="0" w:color="auto"/>
        <w:bottom w:val="none" w:sz="0" w:space="0" w:color="auto"/>
        <w:right w:val="none" w:sz="0" w:space="0" w:color="auto"/>
      </w:divBdr>
    </w:div>
    <w:div w:id="1512335037">
      <w:bodyDiv w:val="1"/>
      <w:marLeft w:val="0"/>
      <w:marRight w:val="0"/>
      <w:marTop w:val="0"/>
      <w:marBottom w:val="0"/>
      <w:divBdr>
        <w:top w:val="none" w:sz="0" w:space="0" w:color="auto"/>
        <w:left w:val="none" w:sz="0" w:space="0" w:color="auto"/>
        <w:bottom w:val="none" w:sz="0" w:space="0" w:color="auto"/>
        <w:right w:val="none" w:sz="0" w:space="0" w:color="auto"/>
      </w:divBdr>
    </w:div>
    <w:div w:id="1516967586">
      <w:bodyDiv w:val="1"/>
      <w:marLeft w:val="0"/>
      <w:marRight w:val="0"/>
      <w:marTop w:val="0"/>
      <w:marBottom w:val="0"/>
      <w:divBdr>
        <w:top w:val="none" w:sz="0" w:space="0" w:color="auto"/>
        <w:left w:val="none" w:sz="0" w:space="0" w:color="auto"/>
        <w:bottom w:val="none" w:sz="0" w:space="0" w:color="auto"/>
        <w:right w:val="none" w:sz="0" w:space="0" w:color="auto"/>
      </w:divBdr>
    </w:div>
    <w:div w:id="1597591599">
      <w:bodyDiv w:val="1"/>
      <w:marLeft w:val="0"/>
      <w:marRight w:val="0"/>
      <w:marTop w:val="0"/>
      <w:marBottom w:val="0"/>
      <w:divBdr>
        <w:top w:val="none" w:sz="0" w:space="0" w:color="auto"/>
        <w:left w:val="none" w:sz="0" w:space="0" w:color="auto"/>
        <w:bottom w:val="none" w:sz="0" w:space="0" w:color="auto"/>
        <w:right w:val="none" w:sz="0" w:space="0" w:color="auto"/>
      </w:divBdr>
    </w:div>
    <w:div w:id="1618180476">
      <w:bodyDiv w:val="1"/>
      <w:marLeft w:val="0"/>
      <w:marRight w:val="0"/>
      <w:marTop w:val="0"/>
      <w:marBottom w:val="0"/>
      <w:divBdr>
        <w:top w:val="none" w:sz="0" w:space="0" w:color="auto"/>
        <w:left w:val="none" w:sz="0" w:space="0" w:color="auto"/>
        <w:bottom w:val="none" w:sz="0" w:space="0" w:color="auto"/>
        <w:right w:val="none" w:sz="0" w:space="0" w:color="auto"/>
      </w:divBdr>
    </w:div>
    <w:div w:id="1683504554">
      <w:bodyDiv w:val="1"/>
      <w:marLeft w:val="0"/>
      <w:marRight w:val="0"/>
      <w:marTop w:val="0"/>
      <w:marBottom w:val="0"/>
      <w:divBdr>
        <w:top w:val="none" w:sz="0" w:space="0" w:color="auto"/>
        <w:left w:val="none" w:sz="0" w:space="0" w:color="auto"/>
        <w:bottom w:val="none" w:sz="0" w:space="0" w:color="auto"/>
        <w:right w:val="none" w:sz="0" w:space="0" w:color="auto"/>
      </w:divBdr>
    </w:div>
    <w:div w:id="1758398884">
      <w:bodyDiv w:val="1"/>
      <w:marLeft w:val="0"/>
      <w:marRight w:val="0"/>
      <w:marTop w:val="0"/>
      <w:marBottom w:val="0"/>
      <w:divBdr>
        <w:top w:val="none" w:sz="0" w:space="0" w:color="auto"/>
        <w:left w:val="none" w:sz="0" w:space="0" w:color="auto"/>
        <w:bottom w:val="none" w:sz="0" w:space="0" w:color="auto"/>
        <w:right w:val="none" w:sz="0" w:space="0" w:color="auto"/>
      </w:divBdr>
    </w:div>
    <w:div w:id="1763337215">
      <w:bodyDiv w:val="1"/>
      <w:marLeft w:val="0"/>
      <w:marRight w:val="0"/>
      <w:marTop w:val="0"/>
      <w:marBottom w:val="0"/>
      <w:divBdr>
        <w:top w:val="none" w:sz="0" w:space="0" w:color="auto"/>
        <w:left w:val="none" w:sz="0" w:space="0" w:color="auto"/>
        <w:bottom w:val="none" w:sz="0" w:space="0" w:color="auto"/>
        <w:right w:val="none" w:sz="0" w:space="0" w:color="auto"/>
      </w:divBdr>
    </w:div>
    <w:div w:id="1784571687">
      <w:bodyDiv w:val="1"/>
      <w:marLeft w:val="0"/>
      <w:marRight w:val="0"/>
      <w:marTop w:val="0"/>
      <w:marBottom w:val="0"/>
      <w:divBdr>
        <w:top w:val="none" w:sz="0" w:space="0" w:color="auto"/>
        <w:left w:val="none" w:sz="0" w:space="0" w:color="auto"/>
        <w:bottom w:val="none" w:sz="0" w:space="0" w:color="auto"/>
        <w:right w:val="none" w:sz="0" w:space="0" w:color="auto"/>
      </w:divBdr>
    </w:div>
    <w:div w:id="1844784755">
      <w:bodyDiv w:val="1"/>
      <w:marLeft w:val="0"/>
      <w:marRight w:val="0"/>
      <w:marTop w:val="0"/>
      <w:marBottom w:val="0"/>
      <w:divBdr>
        <w:top w:val="none" w:sz="0" w:space="0" w:color="auto"/>
        <w:left w:val="none" w:sz="0" w:space="0" w:color="auto"/>
        <w:bottom w:val="none" w:sz="0" w:space="0" w:color="auto"/>
        <w:right w:val="none" w:sz="0" w:space="0" w:color="auto"/>
      </w:divBdr>
    </w:div>
    <w:div w:id="1864242832">
      <w:bodyDiv w:val="1"/>
      <w:marLeft w:val="0"/>
      <w:marRight w:val="0"/>
      <w:marTop w:val="0"/>
      <w:marBottom w:val="0"/>
      <w:divBdr>
        <w:top w:val="none" w:sz="0" w:space="0" w:color="auto"/>
        <w:left w:val="none" w:sz="0" w:space="0" w:color="auto"/>
        <w:bottom w:val="none" w:sz="0" w:space="0" w:color="auto"/>
        <w:right w:val="none" w:sz="0" w:space="0" w:color="auto"/>
      </w:divBdr>
    </w:div>
    <w:div w:id="1875774514">
      <w:bodyDiv w:val="1"/>
      <w:marLeft w:val="0"/>
      <w:marRight w:val="0"/>
      <w:marTop w:val="0"/>
      <w:marBottom w:val="0"/>
      <w:divBdr>
        <w:top w:val="none" w:sz="0" w:space="0" w:color="auto"/>
        <w:left w:val="none" w:sz="0" w:space="0" w:color="auto"/>
        <w:bottom w:val="none" w:sz="0" w:space="0" w:color="auto"/>
        <w:right w:val="none" w:sz="0" w:space="0" w:color="auto"/>
      </w:divBdr>
    </w:div>
    <w:div w:id="1900240014">
      <w:bodyDiv w:val="1"/>
      <w:marLeft w:val="0"/>
      <w:marRight w:val="0"/>
      <w:marTop w:val="0"/>
      <w:marBottom w:val="0"/>
      <w:divBdr>
        <w:top w:val="none" w:sz="0" w:space="0" w:color="auto"/>
        <w:left w:val="none" w:sz="0" w:space="0" w:color="auto"/>
        <w:bottom w:val="none" w:sz="0" w:space="0" w:color="auto"/>
        <w:right w:val="none" w:sz="0" w:space="0" w:color="auto"/>
      </w:divBdr>
    </w:div>
    <w:div w:id="1911455602">
      <w:bodyDiv w:val="1"/>
      <w:marLeft w:val="0"/>
      <w:marRight w:val="0"/>
      <w:marTop w:val="0"/>
      <w:marBottom w:val="0"/>
      <w:divBdr>
        <w:top w:val="none" w:sz="0" w:space="0" w:color="auto"/>
        <w:left w:val="none" w:sz="0" w:space="0" w:color="auto"/>
        <w:bottom w:val="none" w:sz="0" w:space="0" w:color="auto"/>
        <w:right w:val="none" w:sz="0" w:space="0" w:color="auto"/>
      </w:divBdr>
    </w:div>
    <w:div w:id="1928876748">
      <w:bodyDiv w:val="1"/>
      <w:marLeft w:val="0"/>
      <w:marRight w:val="0"/>
      <w:marTop w:val="0"/>
      <w:marBottom w:val="0"/>
      <w:divBdr>
        <w:top w:val="none" w:sz="0" w:space="0" w:color="auto"/>
        <w:left w:val="none" w:sz="0" w:space="0" w:color="auto"/>
        <w:bottom w:val="none" w:sz="0" w:space="0" w:color="auto"/>
        <w:right w:val="none" w:sz="0" w:space="0" w:color="auto"/>
      </w:divBdr>
    </w:div>
    <w:div w:id="1958871116">
      <w:bodyDiv w:val="1"/>
      <w:marLeft w:val="0"/>
      <w:marRight w:val="0"/>
      <w:marTop w:val="0"/>
      <w:marBottom w:val="0"/>
      <w:divBdr>
        <w:top w:val="none" w:sz="0" w:space="0" w:color="auto"/>
        <w:left w:val="none" w:sz="0" w:space="0" w:color="auto"/>
        <w:bottom w:val="none" w:sz="0" w:space="0" w:color="auto"/>
        <w:right w:val="none" w:sz="0" w:space="0" w:color="auto"/>
      </w:divBdr>
    </w:div>
    <w:div w:id="1976064191">
      <w:bodyDiv w:val="1"/>
      <w:marLeft w:val="0"/>
      <w:marRight w:val="0"/>
      <w:marTop w:val="0"/>
      <w:marBottom w:val="0"/>
      <w:divBdr>
        <w:top w:val="none" w:sz="0" w:space="0" w:color="auto"/>
        <w:left w:val="none" w:sz="0" w:space="0" w:color="auto"/>
        <w:bottom w:val="none" w:sz="0" w:space="0" w:color="auto"/>
        <w:right w:val="none" w:sz="0" w:space="0" w:color="auto"/>
      </w:divBdr>
    </w:div>
    <w:div w:id="2026904134">
      <w:bodyDiv w:val="1"/>
      <w:marLeft w:val="0"/>
      <w:marRight w:val="0"/>
      <w:marTop w:val="0"/>
      <w:marBottom w:val="0"/>
      <w:divBdr>
        <w:top w:val="none" w:sz="0" w:space="0" w:color="auto"/>
        <w:left w:val="none" w:sz="0" w:space="0" w:color="auto"/>
        <w:bottom w:val="none" w:sz="0" w:space="0" w:color="auto"/>
        <w:right w:val="none" w:sz="0" w:space="0" w:color="auto"/>
      </w:divBdr>
    </w:div>
    <w:div w:id="2038892895">
      <w:bodyDiv w:val="1"/>
      <w:marLeft w:val="0"/>
      <w:marRight w:val="0"/>
      <w:marTop w:val="0"/>
      <w:marBottom w:val="0"/>
      <w:divBdr>
        <w:top w:val="none" w:sz="0" w:space="0" w:color="auto"/>
        <w:left w:val="none" w:sz="0" w:space="0" w:color="auto"/>
        <w:bottom w:val="none" w:sz="0" w:space="0" w:color="auto"/>
        <w:right w:val="none" w:sz="0" w:space="0" w:color="auto"/>
      </w:divBdr>
    </w:div>
    <w:div w:id="2075352622">
      <w:bodyDiv w:val="1"/>
      <w:marLeft w:val="0"/>
      <w:marRight w:val="0"/>
      <w:marTop w:val="0"/>
      <w:marBottom w:val="0"/>
      <w:divBdr>
        <w:top w:val="none" w:sz="0" w:space="0" w:color="auto"/>
        <w:left w:val="none" w:sz="0" w:space="0" w:color="auto"/>
        <w:bottom w:val="none" w:sz="0" w:space="0" w:color="auto"/>
        <w:right w:val="none" w:sz="0" w:space="0" w:color="auto"/>
      </w:divBdr>
    </w:div>
    <w:div w:id="2077240717">
      <w:bodyDiv w:val="1"/>
      <w:marLeft w:val="0"/>
      <w:marRight w:val="0"/>
      <w:marTop w:val="0"/>
      <w:marBottom w:val="0"/>
      <w:divBdr>
        <w:top w:val="none" w:sz="0" w:space="0" w:color="auto"/>
        <w:left w:val="none" w:sz="0" w:space="0" w:color="auto"/>
        <w:bottom w:val="none" w:sz="0" w:space="0" w:color="auto"/>
        <w:right w:val="none" w:sz="0" w:space="0" w:color="auto"/>
      </w:divBdr>
    </w:div>
    <w:div w:id="2111585956">
      <w:bodyDiv w:val="1"/>
      <w:marLeft w:val="0"/>
      <w:marRight w:val="0"/>
      <w:marTop w:val="0"/>
      <w:marBottom w:val="0"/>
      <w:divBdr>
        <w:top w:val="none" w:sz="0" w:space="0" w:color="auto"/>
        <w:left w:val="none" w:sz="0" w:space="0" w:color="auto"/>
        <w:bottom w:val="none" w:sz="0" w:space="0" w:color="auto"/>
        <w:right w:val="none" w:sz="0" w:space="0" w:color="auto"/>
      </w:divBdr>
    </w:div>
    <w:div w:id="2120831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pp.knovel.com/hotlink/toc/id:kpRMPDPMF1/rheological-morphological/rheological-morphological" TargetMode="External"/><Relationship Id="rId21" Type="http://schemas.openxmlformats.org/officeDocument/2006/relationships/hyperlink" Target="https://ft.utb.cz/mdocs-posts/pravidla-prubehu-studia-ve-studijnich-programech-uskutecnovanych-na-fakulte-technologicke/" TargetMode="External"/><Relationship Id="rId42" Type="http://schemas.openxmlformats.org/officeDocument/2006/relationships/hyperlink" Target="https://app.knovel.com/hotlink/toc/id:kpRCMAE012/rheology-concept-methods/rheology-concept-methods" TargetMode="External"/><Relationship Id="rId47" Type="http://schemas.openxmlformats.org/officeDocument/2006/relationships/hyperlink" Target="https://proxy.k.utb.cz/login?url=http://www.sciencedirect.com/science/book/9780123945846" TargetMode="External"/><Relationship Id="rId63" Type="http://schemas.openxmlformats.org/officeDocument/2006/relationships/hyperlink" Target="https://www.sciencedirect.com/book/9780123859693/designing-science-presentations" TargetMode="External"/><Relationship Id="rId68" Type="http://schemas.openxmlformats.org/officeDocument/2006/relationships/hyperlink" Target="mailto:pata@utb.cz" TargetMode="External"/><Relationship Id="rId84" Type="http://schemas.openxmlformats.org/officeDocument/2006/relationships/hyperlink" Target="https://app.knovel.com/hotlink/toc/id:kpPASM0012/practical-approach-scientific/practical-approach-scientific" TargetMode="External"/><Relationship Id="rId89" Type="http://schemas.openxmlformats.org/officeDocument/2006/relationships/hyperlink" Target="http://onlinelibrary.wiley.com/book/10.1002/9781118511183" TargetMode="External"/><Relationship Id="rId7" Type="http://schemas.openxmlformats.org/officeDocument/2006/relationships/settings" Target="settings.xml"/><Relationship Id="rId71" Type="http://schemas.openxmlformats.org/officeDocument/2006/relationships/hyperlink" Target="mailto:tucek@utb.cz" TargetMode="External"/><Relationship Id="rId92" Type="http://schemas.openxmlformats.org/officeDocument/2006/relationships/hyperlink" Target="http://vydavatelstvi.vscht.cz/katalog/uid_isbn-978-80-7080-713-2/anotace/" TargetMode="External"/><Relationship Id="rId2" Type="http://schemas.openxmlformats.org/officeDocument/2006/relationships/customXml" Target="../customXml/item2.xml"/><Relationship Id="rId16" Type="http://schemas.openxmlformats.org/officeDocument/2006/relationships/hyperlink" Target="https://www.utb.cz/univerzita/uredni-deska/vnitrni-normy-a-predpisy/vnitrni-predpisy/" TargetMode="External"/><Relationship Id="rId29" Type="http://schemas.openxmlformats.org/officeDocument/2006/relationships/hyperlink" Target="https://www.taylorfrancis.com/books/e/9781420030686" TargetMode="External"/><Relationship Id="rId11" Type="http://schemas.openxmlformats.org/officeDocument/2006/relationships/comments" Target="comments.xml"/><Relationship Id="rId24" Type="http://schemas.openxmlformats.org/officeDocument/2006/relationships/hyperlink" Target="https://app.knovel.com/web/toc.v/cid:kpSRMPFS01/viewerType:toc/root_slug:structure-rheology-molten/url_slug:structure-rheology-molten?b-q=rheology&amp;sort_on=default&amp;b-subscription=true&amp;b-group-by=true&amp;b-sort-on=default&amp;b-content-type=all_references" TargetMode="External"/><Relationship Id="rId32" Type="http://schemas.openxmlformats.org/officeDocument/2006/relationships/hyperlink" Target="https://proxy.k.utb.cz/login?url=http://app.knovel.com/hotlink/toc/id:kpAPIDC001/advanced_pid_control" TargetMode="External"/><Relationship Id="rId37" Type="http://schemas.openxmlformats.org/officeDocument/2006/relationships/hyperlink" Target="https://app.knovel.com/hotlink/toc/id:kpNMME0001/nanocomposites-materials/nanocomposites-materials" TargetMode="External"/><Relationship Id="rId40" Type="http://schemas.openxmlformats.org/officeDocument/2006/relationships/hyperlink" Target="https://app.knovel.com/hotlink/toc/id:kpUR00000I/understanding-rheology/understanding-rheology" TargetMode="External"/><Relationship Id="rId45" Type="http://schemas.openxmlformats.org/officeDocument/2006/relationships/hyperlink" Target="http://app.knovel.com/web/toc.v/cid:kpTAPTP003/viewerType:toc/root_slug:thermal-analysis-plastics/url_slug:thermal-analysis-plastics/" TargetMode="External"/><Relationship Id="rId53" Type="http://schemas.openxmlformats.org/officeDocument/2006/relationships/hyperlink" Target="https://proxy.k.utb.cz/login?url=http://services.igi-global.com/resolvedoi/resolve.aspx?doi=10.4018/978-1-7998-1831-1" TargetMode="External"/><Relationship Id="rId58" Type="http://schemas.openxmlformats.org/officeDocument/2006/relationships/hyperlink" Target="https://www.taylorfrancis.com/books/e/9781420078459" TargetMode="External"/><Relationship Id="rId66" Type="http://schemas.openxmlformats.org/officeDocument/2006/relationships/hyperlink" Target="mailto:slobodian@utb.cz" TargetMode="External"/><Relationship Id="rId74" Type="http://schemas.openxmlformats.org/officeDocument/2006/relationships/hyperlink" Target="http://digilib.k.utb.cz/handle/10563/18589" TargetMode="External"/><Relationship Id="rId79" Type="http://schemas.openxmlformats.org/officeDocument/2006/relationships/hyperlink" Target="mailto:monkova@utb.cz" TargetMode="External"/><Relationship Id="rId87" Type="http://schemas.openxmlformats.org/officeDocument/2006/relationships/hyperlink" Target="http://www.volny.cz/zkorinek/vlakna.pdf" TargetMode="External"/><Relationship Id="rId102" Type="http://schemas.openxmlformats.org/officeDocument/2006/relationships/header" Target="header2.xml"/><Relationship Id="rId5" Type="http://schemas.openxmlformats.org/officeDocument/2006/relationships/numbering" Target="numbering.xml"/><Relationship Id="rId61" Type="http://schemas.openxmlformats.org/officeDocument/2006/relationships/hyperlink" Target="mailto:saha@utb.cz" TargetMode="External"/><Relationship Id="rId82" Type="http://schemas.openxmlformats.org/officeDocument/2006/relationships/hyperlink" Target="mailto:cermak@utb.cz" TargetMode="External"/><Relationship Id="rId90" Type="http://schemas.openxmlformats.org/officeDocument/2006/relationships/hyperlink" Target="mailto:stanek@utb.cz" TargetMode="External"/><Relationship Id="rId95" Type="http://schemas.openxmlformats.org/officeDocument/2006/relationships/hyperlink" Target="http://digilib.k.utb.cz" TargetMode="External"/><Relationship Id="rId19" Type="http://schemas.openxmlformats.org/officeDocument/2006/relationships/hyperlink" Target="https://www.utb.cz/mdocs-posts/sr_25_2017_p6/?afterLogin=1" TargetMode="External"/><Relationship Id="rId14" Type="http://schemas.microsoft.com/office/2018/08/relationships/commentsExtensible" Target="commentsExtensible.xml"/><Relationship Id="rId22" Type="http://schemas.openxmlformats.org/officeDocument/2006/relationships/hyperlink" Target="http://stag.utb.cz" TargetMode="External"/><Relationship Id="rId27" Type="http://schemas.openxmlformats.org/officeDocument/2006/relationships/hyperlink" Target="https://app.knovel.com/web/toc.v/cid:kpRPPMVPR4/viewerType:toc/root_slug:rheology-processing-polymeric/url_slug:rheology-processing-polymeric?b-q=rheology&amp;sort_on=default&amp;b-subscription=true&amp;b-group-by=true&amp;b-sort-on=default&amp;b-content-type=all_references" TargetMode="External"/><Relationship Id="rId30" Type="http://schemas.openxmlformats.org/officeDocument/2006/relationships/hyperlink" Target="https://app.knovel.com/web/toc.v/cid:kpUR00000I/viewerType:toc/root_slug:understanding-rheology/url_slug:understanding-rheology?b-q=rheology&amp;sort_on=default&amp;b-subscription=true&amp;b-off-set=10&amp;b-rows=10&amp;b-group-by=true&amp;b-sort-on=default&amp;b-content-type=all_references" TargetMode="External"/><Relationship Id="rId35" Type="http://schemas.openxmlformats.org/officeDocument/2006/relationships/hyperlink" Target="http://app.knovel.com/web/toc.v/cid:kpUPT00002/viewerType:toc//root_slug:understanding-plastics" TargetMode="External"/><Relationship Id="rId43" Type="http://schemas.openxmlformats.org/officeDocument/2006/relationships/hyperlink" Target="mailto:hausnerova@utb.cz" TargetMode="External"/><Relationship Id="rId48" Type="http://schemas.openxmlformats.org/officeDocument/2006/relationships/hyperlink" Target="https://proxy.k.utb.cz/login?url=http://app.knovel.com/hotlink/toc/id:kpHTEE0001/handbook_of_thermoplastic_elastomers_2nd_edition" TargetMode="External"/><Relationship Id="rId56" Type="http://schemas.openxmlformats.org/officeDocument/2006/relationships/hyperlink" Target="https://proxy.k.utb.cz/login?url=http://app.knovel.com/hotlink/toc/id:kpFAIME003/flow_analysis_of_injection_molds_2nd_edition" TargetMode="External"/><Relationship Id="rId64" Type="http://schemas.openxmlformats.org/officeDocument/2006/relationships/hyperlink" Target="mailto:lengalova@utb.cz" TargetMode="External"/><Relationship Id="rId69" Type="http://schemas.openxmlformats.org/officeDocument/2006/relationships/hyperlink" Target="http://search.ebscohost.com/login.aspx?direct=true&amp;db=nlebk&amp;an=1741764&amp;scope=site" TargetMode="External"/><Relationship Id="rId77" Type="http://schemas.openxmlformats.org/officeDocument/2006/relationships/hyperlink" Target="https://proxy.k.utb.cz/login?url=http://services.igi-global.com/resolvedoi/resolve.aspx?doi=10.4018/978-1-5225-5445-5" TargetMode="External"/><Relationship Id="rId100" Type="http://schemas.openxmlformats.org/officeDocument/2006/relationships/footer" Target="footer1.xml"/><Relationship Id="rId105"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app.knovel.com/hotlink/toc/id:kpCAP00001/characterization-analysis/characterization-analysis" TargetMode="External"/><Relationship Id="rId72" Type="http://schemas.openxmlformats.org/officeDocument/2006/relationships/hyperlink" Target="http://app.knovel.com/hotlink/toc/id:kpPHTPART5/process_heat_transfer__principles_applications_and_rules_of_thumb_2nd_edition" TargetMode="External"/><Relationship Id="rId80" Type="http://schemas.openxmlformats.org/officeDocument/2006/relationships/hyperlink" Target="https://proxy.k.utb.cz/login?url=http://app.knovel.com/hotlink/toc/id:kpEPPCAA0A/engineering_plastics_and_plastic_composites_in_automotive_applications" TargetMode="External"/><Relationship Id="rId85" Type="http://schemas.openxmlformats.org/officeDocument/2006/relationships/hyperlink" Target="mailto:pata@utb.cz" TargetMode="External"/><Relationship Id="rId93" Type="http://schemas.openxmlformats.org/officeDocument/2006/relationships/hyperlink" Target="mailto:msedlacik@utb.cz" TargetMode="External"/><Relationship Id="rId98" Type="http://schemas.openxmlformats.org/officeDocument/2006/relationships/hyperlink" Target="http://portal.k.utb.cz/databases/alphabetical/" TargetMode="Externa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https://ft.utb.cz/o-fakulte/uredni-deska/vnitrni-normy-a-predpisy/vnitrni-predpisy/" TargetMode="External"/><Relationship Id="rId25" Type="http://schemas.openxmlformats.org/officeDocument/2006/relationships/hyperlink" Target="https://app.knovel.com/web/toc.v/cid:kpRCMAE012/viewerType:toc/root_slug:rheology-concept-methods/url_slug:rheology-concept-methods?b-q=rheology&amp;sort_on=default&amp;b-subscription=true&amp;b-group-by=true&amp;b-sort-on=default&amp;b-content-type=all_references" TargetMode="External"/><Relationship Id="rId33" Type="http://schemas.openxmlformats.org/officeDocument/2006/relationships/hyperlink" Target="http://www.martinus.cz/knihy/vydavatelstvi/BEN-technicka-literatura/" TargetMode="External"/><Relationship Id="rId38" Type="http://schemas.openxmlformats.org/officeDocument/2006/relationships/hyperlink" Target="https://app.knovel.com/hotlink/toc/id:kpMMM00003/magnetism-magnetic-materials/magnetism-magnetic-materials" TargetMode="External"/><Relationship Id="rId46" Type="http://schemas.openxmlformats.org/officeDocument/2006/relationships/hyperlink" Target="mailto:kuritka@utb.cz" TargetMode="External"/><Relationship Id="rId59" Type="http://schemas.openxmlformats.org/officeDocument/2006/relationships/hyperlink" Target="https://www.taylorfrancis.com/books/e/9781420027402" TargetMode="External"/><Relationship Id="rId67" Type="http://schemas.openxmlformats.org/officeDocument/2006/relationships/hyperlink" Target="https://app.knovel.com/hotlink/toc/id:kpCAP00001/characterization-analysis/characterization-analysis" TargetMode="External"/><Relationship Id="rId103" Type="http://schemas.openxmlformats.org/officeDocument/2006/relationships/fontTable" Target="fontTable.xml"/><Relationship Id="rId20" Type="http://schemas.openxmlformats.org/officeDocument/2006/relationships/hyperlink" Target="https://ft.utb.cz/mdocs-posts/pravidla-prubehu-studia-ve-studijnich-programech-uskutecnovanych-na-fakulte-technologicke/" TargetMode="External"/><Relationship Id="rId41" Type="http://schemas.openxmlformats.org/officeDocument/2006/relationships/hyperlink" Target="http://ufmi.ft.utb.cz/index.php?page=fyzika_pol" TargetMode="External"/><Relationship Id="rId54" Type="http://schemas.openxmlformats.org/officeDocument/2006/relationships/hyperlink" Target="https://proxy.k.utb.cz/login?url=http://app.knovel.com/hotlink/toc/id:kpDM00000A/dictionary_of_metals" TargetMode="External"/><Relationship Id="rId62" Type="http://schemas.openxmlformats.org/officeDocument/2006/relationships/hyperlink" Target="https://digilib.k.utb.cz/handle/10563/45940" TargetMode="External"/><Relationship Id="rId70" Type="http://schemas.openxmlformats.org/officeDocument/2006/relationships/hyperlink" Target="http://search.ebscohost.com/login.aspx?direct=true&amp;db=nlebk&amp;an=1866496&amp;scope=site" TargetMode="External"/><Relationship Id="rId75" Type="http://schemas.openxmlformats.org/officeDocument/2006/relationships/hyperlink" Target="http://www.elearn.vsb.cz/archivcd/FS/PRM/Text/Skripta_PRaM.pdf" TargetMode="External"/><Relationship Id="rId83" Type="http://schemas.openxmlformats.org/officeDocument/2006/relationships/hyperlink" Target="https://app.knovel.com/hotlink/toc/id:kpCAP00001/characterization-analysis/characterization-analysis" TargetMode="External"/><Relationship Id="rId88" Type="http://schemas.openxmlformats.org/officeDocument/2006/relationships/hyperlink" Target="mailto:rusnakova@utb.cz" TargetMode="External"/><Relationship Id="rId91" Type="http://schemas.openxmlformats.org/officeDocument/2006/relationships/hyperlink" Target="https://proxy.k.utb.cz/login?url=http://www.sciencedirect.com/science/book/9780123945846" TargetMode="External"/><Relationship Id="rId96" Type="http://schemas.openxmlformats.org/officeDocument/2006/relationships/hyperlink" Target="http://publikace.k.utb.cz"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akreditace.ft.utb.cz/phd_np_cz/" TargetMode="External"/><Relationship Id="rId23" Type="http://schemas.openxmlformats.org/officeDocument/2006/relationships/hyperlink" Target="https://app.knovel.com/hotlink/toc/id:kpEBPMRP04/elastic-behavior-polymer/elastic-behavior-polymer" TargetMode="External"/><Relationship Id="rId28" Type="http://schemas.openxmlformats.org/officeDocument/2006/relationships/hyperlink" Target="https://app.knovel.com/web/toc.v/cid:kpRPPMVPP3/viewerType:toc/root_slug:rheology-processing-polymeric/url_slug:rheology-processing-polymeric?b-q=rheology&amp;sort_on=default&amp;b-subscription=true&amp;b-group-by=true&amp;b-sort-on=default&amp;b-content-type=all_references" TargetMode="External"/><Relationship Id="rId36" Type="http://schemas.openxmlformats.org/officeDocument/2006/relationships/hyperlink" Target="mailto:suba@utb.cz" TargetMode="External"/><Relationship Id="rId49" Type="http://schemas.openxmlformats.org/officeDocument/2006/relationships/hyperlink" Target="mailto:javorik@utb.cz" TargetMode="External"/><Relationship Id="rId57" Type="http://schemas.openxmlformats.org/officeDocument/2006/relationships/hyperlink" Target="mailto:stanek@utb.cz" TargetMode="External"/><Relationship Id="rId10" Type="http://schemas.openxmlformats.org/officeDocument/2006/relationships/endnotes" Target="endnotes.xml"/><Relationship Id="rId31" Type="http://schemas.openxmlformats.org/officeDocument/2006/relationships/hyperlink" Target="mailto:mzatloukal@utb.cz" TargetMode="External"/><Relationship Id="rId44" Type="http://schemas.openxmlformats.org/officeDocument/2006/relationships/hyperlink" Target="http://app.knovel.com/web/toc.v/cid:kpPT000001/viewerType:toc/root_slug:polymer_testing" TargetMode="External"/><Relationship Id="rId52" Type="http://schemas.openxmlformats.org/officeDocument/2006/relationships/hyperlink" Target="mailto:pata@utb.cz" TargetMode="External"/><Relationship Id="rId60" Type="http://schemas.openxmlformats.org/officeDocument/2006/relationships/hyperlink" Target="http://app.knovel.com/web/toc.v/cid:kpFPA00011" TargetMode="External"/><Relationship Id="rId65" Type="http://schemas.openxmlformats.org/officeDocument/2006/relationships/hyperlink" Target="http://app.knovel.com/hotlink/toc/id:kpTAPTP003/thermal_analysis_of_plastics__theory_and_practice" TargetMode="External"/><Relationship Id="rId73" Type="http://schemas.openxmlformats.org/officeDocument/2006/relationships/hyperlink" Target="mailto:janacova@utb.cz" TargetMode="External"/><Relationship Id="rId78" Type="http://schemas.openxmlformats.org/officeDocument/2006/relationships/hyperlink" Target="https://proxy.k.utb.cz/login?url=http://app.knovel.com/hotlink/toc/id:kpMPAC0002/manufacturing_processes_for_advanced_composites" TargetMode="External"/><Relationship Id="rId81" Type="http://schemas.openxmlformats.org/officeDocument/2006/relationships/hyperlink" Target="https://proxy.k.utb.cz/login?url=http://marc.crcnetbase.com/isbn/9781420006360" TargetMode="External"/><Relationship Id="rId86" Type="http://schemas.openxmlformats.org/officeDocument/2006/relationships/hyperlink" Target="https://www.academia.edu/8105712/COMPOSITES_MANUFACTURING_Materials_Product_and_Process_Engineering" TargetMode="External"/><Relationship Id="rId94" Type="http://schemas.openxmlformats.org/officeDocument/2006/relationships/hyperlink" Target="https://stag.utb.cz/portal/" TargetMode="External"/><Relationship Id="rId99" Type="http://schemas.openxmlformats.org/officeDocument/2006/relationships/header" Target="header1.xml"/><Relationship Id="rId10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hyperlink" Target="https://ft.utb.cz/mdocs-posts/pravidla-prubehu-studia-ve-studijnich-programech-uskutecnovanych-na-fakulte-technologicke/" TargetMode="External"/><Relationship Id="rId39" Type="http://schemas.openxmlformats.org/officeDocument/2006/relationships/hyperlink" Target="mailto:vilcakova@utb.cz" TargetMode="External"/><Relationship Id="rId34" Type="http://schemas.openxmlformats.org/officeDocument/2006/relationships/hyperlink" Target="mailto:prokop@utb.cz" TargetMode="External"/><Relationship Id="rId50" Type="http://schemas.openxmlformats.org/officeDocument/2006/relationships/hyperlink" Target="https://app.knovel.com/hotlink/toc/id:kpCAP00001/characterization-analysis?b-cat-name=Plastics%20%26%20Rubber&amp;b-cat-slug=composites&amp;b-cat-id=214&amp;b-order-by=release_date&amp;b-sort-by=descending&amp;b-filter-by=all-content" TargetMode="External"/><Relationship Id="rId55" Type="http://schemas.openxmlformats.org/officeDocument/2006/relationships/hyperlink" Target="mailto:monka@utb.cz" TargetMode="External"/><Relationship Id="rId76" Type="http://schemas.openxmlformats.org/officeDocument/2006/relationships/hyperlink" Target="mailto:urednicek@utb.cz" TargetMode="External"/><Relationship Id="rId97" Type="http://schemas.openxmlformats.org/officeDocument/2006/relationships/hyperlink" Target="http://portal.k.utb.cz" TargetMode="External"/><Relationship Id="rId10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6EA071BA8FB8C4FB615B412F3CD06B6" ma:contentTypeVersion="13" ma:contentTypeDescription="Vytvoří nový dokument" ma:contentTypeScope="" ma:versionID="e9deedd69d8f808f31e1d6b6b78d238e">
  <xsd:schema xmlns:xsd="http://www.w3.org/2001/XMLSchema" xmlns:xs="http://www.w3.org/2001/XMLSchema" xmlns:p="http://schemas.microsoft.com/office/2006/metadata/properties" xmlns:ns3="cf822508-510a-46dd-ac7a-ddf5fa42e9d3" xmlns:ns4="768594f4-16e5-4c67-941d-4255fc8f6cba" targetNamespace="http://schemas.microsoft.com/office/2006/metadata/properties" ma:root="true" ma:fieldsID="b46081aa7b1ac95d5f439ef3d909bba4" ns3:_="" ns4:_="">
    <xsd:import namespace="cf822508-510a-46dd-ac7a-ddf5fa42e9d3"/>
    <xsd:import namespace="768594f4-16e5-4c67-941d-4255fc8f6cb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22508-510a-46dd-ac7a-ddf5fa42e9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8594f4-16e5-4c67-941d-4255fc8f6cba"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SharingHintHash" ma:index="17"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40908-4F2C-462C-BB2D-C77BA767F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22508-510a-46dd-ac7a-ddf5fa42e9d3"/>
    <ds:schemaRef ds:uri="768594f4-16e5-4c67-941d-4255fc8f6c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0D0A7D-60D0-40BB-8486-D891000D6B4A}">
  <ds:schemaRefs>
    <ds:schemaRef ds:uri="http://schemas.microsoft.com/sharepoint/v3/contenttype/forms"/>
  </ds:schemaRefs>
</ds:datastoreItem>
</file>

<file path=customXml/itemProps3.xml><?xml version="1.0" encoding="utf-8"?>
<ds:datastoreItem xmlns:ds="http://schemas.openxmlformats.org/officeDocument/2006/customXml" ds:itemID="{C8F07EA2-EB57-4EBF-88A2-B999A509A15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81E2F9-EEC4-4A07-94F3-F22A4A69F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49</Pages>
  <Words>24551</Words>
  <Characters>144852</Characters>
  <Application>Microsoft Office Word</Application>
  <DocSecurity>0</DocSecurity>
  <Lines>1207</Lines>
  <Paragraphs>338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 Buňková</dc:creator>
  <cp:keywords/>
  <dc:description/>
  <cp:lastModifiedBy>Michal Staněk</cp:lastModifiedBy>
  <cp:revision>43</cp:revision>
  <cp:lastPrinted>2020-12-01T13:04:00Z</cp:lastPrinted>
  <dcterms:created xsi:type="dcterms:W3CDTF">2021-03-30T11:35:00Z</dcterms:created>
  <dcterms:modified xsi:type="dcterms:W3CDTF">2021-04-16T11:33:00Z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0x010100F6EA071BA8FB8C4FB615B412F3CD06B6</vt:lpwstr>
  </property>
</Properties>
</file>